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1DCC0" w14:textId="1E2077D5" w:rsidR="00C22738" w:rsidRDefault="002A5895" w:rsidP="00486326">
      <w:pPr>
        <w:pStyle w:val="NoSpacing"/>
        <w:jc w:val="center"/>
        <w:rPr>
          <w:rFonts w:ascii="Times New Roman" w:hAnsi="Times New Roman" w:cs="Times New Roman"/>
          <w:b/>
        </w:rPr>
      </w:pPr>
      <w:r w:rsidRPr="002A5895">
        <w:rPr>
          <w:rFonts w:ascii="Times New Roman" w:hAnsi="Times New Roman" w:cs="Times New Roman"/>
          <w:b/>
          <w:highlight w:val="red"/>
        </w:rPr>
        <w:t>DRAFT</w:t>
      </w:r>
    </w:p>
    <w:p w14:paraId="09DDE4DD" w14:textId="5F5E93FB"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14:paraId="20A1A1CB" w14:textId="40FD1C24" w:rsidR="00EB6CF3" w:rsidRPr="009301F1" w:rsidRDefault="00C62369" w:rsidP="00486326">
      <w:pPr>
        <w:pStyle w:val="NoSpacing"/>
        <w:jc w:val="center"/>
        <w:rPr>
          <w:rFonts w:ascii="Times New Roman" w:hAnsi="Times New Roman" w:cs="Times New Roman"/>
          <w:b/>
        </w:rPr>
      </w:pPr>
      <w:proofErr w:type="spellStart"/>
      <w:r>
        <w:rPr>
          <w:rFonts w:ascii="Times New Roman" w:hAnsi="Times New Roman" w:cs="Times New Roman"/>
          <w:b/>
        </w:rPr>
        <w:t>Webex</w:t>
      </w:r>
      <w:proofErr w:type="spellEnd"/>
      <w:r>
        <w:rPr>
          <w:rFonts w:ascii="Times New Roman" w:hAnsi="Times New Roman" w:cs="Times New Roman"/>
          <w:b/>
        </w:rPr>
        <w:t xml:space="preserve"> Only</w:t>
      </w:r>
    </w:p>
    <w:p w14:paraId="73C8A25D" w14:textId="7FD0068A"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C62369">
        <w:rPr>
          <w:rFonts w:ascii="Times New Roman" w:hAnsi="Times New Roman" w:cs="Times New Roman"/>
          <w:b/>
        </w:rPr>
        <w:t>Ju</w:t>
      </w:r>
      <w:r w:rsidR="000D0495">
        <w:rPr>
          <w:rFonts w:ascii="Times New Roman" w:hAnsi="Times New Roman" w:cs="Times New Roman"/>
          <w:b/>
        </w:rPr>
        <w:t>ly 8</w:t>
      </w:r>
      <w:r w:rsidR="00503403">
        <w:rPr>
          <w:rFonts w:ascii="Times New Roman" w:hAnsi="Times New Roman" w:cs="Times New Roman"/>
          <w:b/>
        </w:rPr>
        <w:t>,</w:t>
      </w:r>
      <w:r w:rsidR="00DF5766">
        <w:rPr>
          <w:rFonts w:ascii="Times New Roman" w:hAnsi="Times New Roman" w:cs="Times New Roman"/>
          <w:b/>
        </w:rPr>
        <w:t xml:space="preserve"> </w:t>
      </w:r>
      <w:r w:rsidR="006F3BD4" w:rsidRPr="009301F1">
        <w:rPr>
          <w:rFonts w:ascii="Times New Roman" w:hAnsi="Times New Roman" w:cs="Times New Roman"/>
          <w:b/>
        </w:rPr>
        <w:t>20</w:t>
      </w:r>
      <w:r w:rsidR="00723953">
        <w:rPr>
          <w:rFonts w:ascii="Times New Roman" w:hAnsi="Times New Roman" w:cs="Times New Roman"/>
          <w:b/>
        </w:rPr>
        <w:t>20</w:t>
      </w:r>
      <w:r w:rsidR="00EB6CF3" w:rsidRPr="009301F1">
        <w:rPr>
          <w:rFonts w:ascii="Times New Roman" w:hAnsi="Times New Roman" w:cs="Times New Roman"/>
          <w:b/>
        </w:rPr>
        <w:t>– 9:30 a.m.</w:t>
      </w:r>
    </w:p>
    <w:p w14:paraId="4B182E08" w14:textId="77777777" w:rsidR="003B0517" w:rsidRDefault="003B0517" w:rsidP="00486326">
      <w:pPr>
        <w:spacing w:after="0" w:line="240" w:lineRule="auto"/>
        <w:jc w:val="both"/>
        <w:rPr>
          <w:rFonts w:ascii="Times New Roman" w:eastAsia="Times New Roman" w:hAnsi="Times New Roman" w:cs="Times New Roman"/>
          <w:u w:val="single"/>
        </w:rPr>
      </w:pPr>
    </w:p>
    <w:p w14:paraId="5091816A" w14:textId="5805E929"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r w:rsidR="00DD7DD4">
        <w:rPr>
          <w:rFonts w:ascii="Times New Roman" w:eastAsia="Times New Roman" w:hAnsi="Times New Roman" w:cs="Times New Roman"/>
          <w:u w:val="single"/>
        </w:rPr>
        <w:t xml:space="preserve"> </w:t>
      </w:r>
    </w:p>
    <w:p w14:paraId="791EA45C" w14:textId="77777777"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980B27" w:rsidRPr="00C62369" w14:paraId="1AF238EA" w14:textId="77777777" w:rsidTr="00E33A72">
        <w:trPr>
          <w:trHeight w:hRule="exact" w:val="20"/>
        </w:trPr>
        <w:tc>
          <w:tcPr>
            <w:tcW w:w="2635" w:type="dxa"/>
            <w:shd w:val="clear" w:color="auto" w:fill="auto"/>
            <w:vAlign w:val="bottom"/>
          </w:tcPr>
          <w:p w14:paraId="32AA8D42" w14:textId="77777777" w:rsidR="00980B27" w:rsidRDefault="00980B27">
            <w:pPr>
              <w:rPr>
                <w:sz w:val="2"/>
              </w:rPr>
            </w:pPr>
            <w:bookmarkStart w:id="0" w:name="_74af9c59_91a4_4b8c_8d11_98d76a1f8e6e"/>
            <w:bookmarkStart w:id="1" w:name="_4d26a737_35a0_426d_b5df_14132fa97f64"/>
            <w:bookmarkEnd w:id="0"/>
          </w:p>
        </w:tc>
        <w:tc>
          <w:tcPr>
            <w:tcW w:w="3600" w:type="dxa"/>
            <w:shd w:val="clear" w:color="auto" w:fill="auto"/>
            <w:vAlign w:val="bottom"/>
          </w:tcPr>
          <w:p w14:paraId="53F9F8EA" w14:textId="77777777" w:rsidR="00980B27" w:rsidRDefault="00980B27">
            <w:pPr>
              <w:rPr>
                <w:sz w:val="2"/>
              </w:rPr>
            </w:pPr>
          </w:p>
        </w:tc>
        <w:tc>
          <w:tcPr>
            <w:tcW w:w="3780" w:type="dxa"/>
            <w:vAlign w:val="bottom"/>
          </w:tcPr>
          <w:p w14:paraId="37CEFDFA" w14:textId="77777777" w:rsidR="00980B27" w:rsidRDefault="00980B27">
            <w:pPr>
              <w:rPr>
                <w:sz w:val="2"/>
              </w:rPr>
            </w:pPr>
          </w:p>
        </w:tc>
      </w:tr>
      <w:tr w:rsidR="00980B27" w:rsidRPr="000D0495" w14:paraId="349FF6FB" w14:textId="77777777" w:rsidTr="00E33A72">
        <w:tc>
          <w:tcPr>
            <w:tcW w:w="2635" w:type="dxa"/>
            <w:shd w:val="clear" w:color="auto" w:fill="auto"/>
            <w:vAlign w:val="bottom"/>
          </w:tcPr>
          <w:p w14:paraId="597E1B5C"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 xml:space="preserve">Allen, </w:t>
            </w:r>
            <w:proofErr w:type="spellStart"/>
            <w:r w:rsidRPr="009C4E27">
              <w:rPr>
                <w:rFonts w:ascii="Times New Roman" w:eastAsia="Times New Roman" w:hAnsi="Times New Roman" w:cs="Times New Roman"/>
              </w:rPr>
              <w:t>Thresa</w:t>
            </w:r>
            <w:proofErr w:type="spellEnd"/>
          </w:p>
        </w:tc>
        <w:tc>
          <w:tcPr>
            <w:tcW w:w="3600" w:type="dxa"/>
            <w:shd w:val="clear" w:color="auto" w:fill="auto"/>
            <w:vAlign w:val="bottom"/>
          </w:tcPr>
          <w:p w14:paraId="55EC74A8" w14:textId="77777777" w:rsidR="00980B27" w:rsidRPr="009C4E27" w:rsidRDefault="00980B27" w:rsidP="00191168">
            <w:pPr>
              <w:spacing w:after="0" w:line="240" w:lineRule="auto"/>
              <w:ind w:left="-90"/>
              <w:jc w:val="both"/>
              <w:rPr>
                <w:rFonts w:ascii="Times New Roman" w:eastAsia="Times New Roman" w:hAnsi="Times New Roman" w:cs="Times New Roman"/>
              </w:rPr>
            </w:pPr>
            <w:proofErr w:type="spellStart"/>
            <w:r w:rsidRPr="009C4E27">
              <w:rPr>
                <w:rFonts w:ascii="Times New Roman" w:eastAsia="Times New Roman" w:hAnsi="Times New Roman" w:cs="Times New Roman"/>
              </w:rPr>
              <w:t>Avangrid</w:t>
            </w:r>
            <w:proofErr w:type="spellEnd"/>
            <w:r w:rsidRPr="009C4E27">
              <w:rPr>
                <w:rFonts w:ascii="Times New Roman" w:eastAsia="Times New Roman" w:hAnsi="Times New Roman" w:cs="Times New Roman"/>
              </w:rPr>
              <w:t xml:space="preserve"> Renewables</w:t>
            </w:r>
          </w:p>
        </w:tc>
        <w:tc>
          <w:tcPr>
            <w:tcW w:w="3780" w:type="dxa"/>
            <w:vAlign w:val="bottom"/>
          </w:tcPr>
          <w:p w14:paraId="6B4441DF" w14:textId="75CEAF58"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5373F602" w14:textId="77777777" w:rsidTr="00E33A72">
        <w:tc>
          <w:tcPr>
            <w:tcW w:w="2635" w:type="dxa"/>
            <w:shd w:val="clear" w:color="auto" w:fill="auto"/>
            <w:vAlign w:val="bottom"/>
          </w:tcPr>
          <w:p w14:paraId="77D2D578"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Barnes, Bill</w:t>
            </w:r>
          </w:p>
        </w:tc>
        <w:tc>
          <w:tcPr>
            <w:tcW w:w="3600" w:type="dxa"/>
            <w:shd w:val="clear" w:color="auto" w:fill="auto"/>
            <w:vAlign w:val="bottom"/>
          </w:tcPr>
          <w:p w14:paraId="6E545813"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Reliant Energy Retail Services</w:t>
            </w:r>
          </w:p>
        </w:tc>
        <w:tc>
          <w:tcPr>
            <w:tcW w:w="3780" w:type="dxa"/>
            <w:vAlign w:val="bottom"/>
          </w:tcPr>
          <w:p w14:paraId="34C3B7EE" w14:textId="1529C0ED"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D50F8E" w:rsidRPr="000D0495" w14:paraId="2A6D075D" w14:textId="77777777" w:rsidTr="00E33A72">
        <w:tc>
          <w:tcPr>
            <w:tcW w:w="2635" w:type="dxa"/>
            <w:vAlign w:val="bottom"/>
          </w:tcPr>
          <w:p w14:paraId="1E4F8922" w14:textId="33C04112" w:rsidR="00D50F8E" w:rsidRPr="009C4E27" w:rsidRDefault="00D50F8E" w:rsidP="00191168">
            <w:pPr>
              <w:spacing w:after="0" w:line="240" w:lineRule="auto"/>
              <w:ind w:left="-90"/>
              <w:jc w:val="both"/>
              <w:rPr>
                <w:rFonts w:ascii="Times New Roman" w:eastAsia="Times New Roman" w:hAnsi="Times New Roman" w:cs="Times New Roman"/>
              </w:rPr>
            </w:pPr>
            <w:proofErr w:type="spellStart"/>
            <w:r w:rsidRPr="009C4E27">
              <w:rPr>
                <w:rFonts w:ascii="Times New Roman" w:eastAsia="Times New Roman" w:hAnsi="Times New Roman" w:cs="Times New Roman"/>
              </w:rPr>
              <w:t>Bierschbach</w:t>
            </w:r>
            <w:proofErr w:type="spellEnd"/>
            <w:r w:rsidRPr="009C4E27">
              <w:rPr>
                <w:rFonts w:ascii="Times New Roman" w:eastAsia="Times New Roman" w:hAnsi="Times New Roman" w:cs="Times New Roman"/>
              </w:rPr>
              <w:t>, Erika</w:t>
            </w:r>
          </w:p>
        </w:tc>
        <w:tc>
          <w:tcPr>
            <w:tcW w:w="3600" w:type="dxa"/>
            <w:vAlign w:val="bottom"/>
          </w:tcPr>
          <w:p w14:paraId="6C4C9D30" w14:textId="718D118C" w:rsidR="00D50F8E" w:rsidRPr="009C4E27" w:rsidRDefault="00D50F8E"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Austin Energy</w:t>
            </w:r>
          </w:p>
        </w:tc>
        <w:tc>
          <w:tcPr>
            <w:tcW w:w="3780" w:type="dxa"/>
            <w:vAlign w:val="bottom"/>
          </w:tcPr>
          <w:p w14:paraId="52373159" w14:textId="7DDB049C" w:rsidR="00D50F8E" w:rsidRPr="000D0495" w:rsidRDefault="00D50F8E" w:rsidP="00191168">
            <w:pPr>
              <w:spacing w:after="0" w:line="240" w:lineRule="auto"/>
              <w:ind w:left="-90"/>
              <w:jc w:val="both"/>
              <w:rPr>
                <w:rFonts w:ascii="Times New Roman" w:eastAsia="Times New Roman" w:hAnsi="Times New Roman" w:cs="Times New Roman"/>
                <w:highlight w:val="lightGray"/>
              </w:rPr>
            </w:pPr>
          </w:p>
        </w:tc>
      </w:tr>
      <w:tr w:rsidR="00980B27" w:rsidRPr="000D0495" w14:paraId="7FF765CD" w14:textId="77777777" w:rsidTr="00E33A72">
        <w:tc>
          <w:tcPr>
            <w:tcW w:w="2635" w:type="dxa"/>
            <w:vAlign w:val="bottom"/>
          </w:tcPr>
          <w:p w14:paraId="22B18EAF"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Bunch, Kevin</w:t>
            </w:r>
          </w:p>
        </w:tc>
        <w:tc>
          <w:tcPr>
            <w:tcW w:w="3600" w:type="dxa"/>
            <w:vAlign w:val="bottom"/>
          </w:tcPr>
          <w:p w14:paraId="10BB8EE4"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 xml:space="preserve">EDF Trading North America </w:t>
            </w:r>
          </w:p>
        </w:tc>
        <w:tc>
          <w:tcPr>
            <w:tcW w:w="3780" w:type="dxa"/>
            <w:vAlign w:val="bottom"/>
          </w:tcPr>
          <w:p w14:paraId="066586F7" w14:textId="564CBD92"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DB9D0D9" w14:textId="77777777" w:rsidTr="00E33A72">
        <w:tc>
          <w:tcPr>
            <w:tcW w:w="2635" w:type="dxa"/>
            <w:vAlign w:val="bottom"/>
          </w:tcPr>
          <w:p w14:paraId="510972E4" w14:textId="77777777" w:rsidR="00980B27" w:rsidRPr="00FE35ED" w:rsidRDefault="00980B27"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Caraway, Shannon</w:t>
            </w:r>
          </w:p>
        </w:tc>
        <w:tc>
          <w:tcPr>
            <w:tcW w:w="3600" w:type="dxa"/>
            <w:vAlign w:val="bottom"/>
          </w:tcPr>
          <w:p w14:paraId="728973C2" w14:textId="77777777" w:rsidR="00980B27" w:rsidRPr="00FE35ED" w:rsidRDefault="00980B27"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Solar Prime</w:t>
            </w:r>
          </w:p>
        </w:tc>
        <w:tc>
          <w:tcPr>
            <w:tcW w:w="3780" w:type="dxa"/>
            <w:vAlign w:val="bottom"/>
          </w:tcPr>
          <w:p w14:paraId="1E2ADF00" w14:textId="59116F44"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35253F7" w14:textId="77777777" w:rsidTr="00E33A72">
        <w:tc>
          <w:tcPr>
            <w:tcW w:w="2635" w:type="dxa"/>
            <w:vAlign w:val="bottom"/>
          </w:tcPr>
          <w:p w14:paraId="0C8E0A79" w14:textId="77777777" w:rsidR="00980B27" w:rsidRPr="00FE35ED" w:rsidRDefault="00980B27"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Carpenter, Jeremy</w:t>
            </w:r>
          </w:p>
        </w:tc>
        <w:tc>
          <w:tcPr>
            <w:tcW w:w="3600" w:type="dxa"/>
            <w:vAlign w:val="bottom"/>
          </w:tcPr>
          <w:p w14:paraId="40347E54" w14:textId="77777777" w:rsidR="00980B27" w:rsidRPr="00FE35ED" w:rsidRDefault="00980B27"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Tenaska Power Services</w:t>
            </w:r>
          </w:p>
        </w:tc>
        <w:tc>
          <w:tcPr>
            <w:tcW w:w="3780" w:type="dxa"/>
            <w:vAlign w:val="bottom"/>
          </w:tcPr>
          <w:p w14:paraId="38DF2319" w14:textId="0CE66CC2"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4E1CF04C" w14:textId="77777777" w:rsidTr="00E33A72">
        <w:tc>
          <w:tcPr>
            <w:tcW w:w="2635" w:type="dxa"/>
            <w:vAlign w:val="bottom"/>
          </w:tcPr>
          <w:p w14:paraId="686C1B6C" w14:textId="77777777" w:rsidR="00980B27" w:rsidRPr="00FE35ED" w:rsidRDefault="00980B27" w:rsidP="00191168">
            <w:pPr>
              <w:spacing w:after="0" w:line="240" w:lineRule="auto"/>
              <w:ind w:left="-90"/>
              <w:jc w:val="both"/>
              <w:rPr>
                <w:rFonts w:ascii="Times New Roman" w:eastAsia="Times New Roman" w:hAnsi="Times New Roman" w:cs="Times New Roman"/>
              </w:rPr>
            </w:pPr>
            <w:proofErr w:type="spellStart"/>
            <w:r w:rsidRPr="00FE35ED">
              <w:rPr>
                <w:rFonts w:ascii="Times New Roman" w:eastAsia="Times New Roman" w:hAnsi="Times New Roman" w:cs="Times New Roman"/>
              </w:rPr>
              <w:t>Claiborn</w:t>
            </w:r>
            <w:proofErr w:type="spellEnd"/>
            <w:r w:rsidRPr="00FE35ED">
              <w:rPr>
                <w:rFonts w:ascii="Times New Roman" w:eastAsia="Times New Roman" w:hAnsi="Times New Roman" w:cs="Times New Roman"/>
              </w:rPr>
              <w:t>-Pinto, Shawnee</w:t>
            </w:r>
          </w:p>
        </w:tc>
        <w:tc>
          <w:tcPr>
            <w:tcW w:w="3600" w:type="dxa"/>
            <w:vAlign w:val="bottom"/>
          </w:tcPr>
          <w:p w14:paraId="1664DF45" w14:textId="77777777" w:rsidR="00980B27" w:rsidRPr="00FE35ED" w:rsidRDefault="00980B27"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OPUC</w:t>
            </w:r>
          </w:p>
        </w:tc>
        <w:tc>
          <w:tcPr>
            <w:tcW w:w="3780" w:type="dxa"/>
            <w:vAlign w:val="bottom"/>
          </w:tcPr>
          <w:p w14:paraId="36D61629" w14:textId="7EE6F4E9"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58E2A0ED" w14:textId="77777777" w:rsidTr="00E33A72">
        <w:tc>
          <w:tcPr>
            <w:tcW w:w="2635" w:type="dxa"/>
            <w:vAlign w:val="bottom"/>
          </w:tcPr>
          <w:p w14:paraId="473B5F70"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Evans, Mike</w:t>
            </w:r>
          </w:p>
        </w:tc>
        <w:tc>
          <w:tcPr>
            <w:tcW w:w="3600" w:type="dxa"/>
            <w:vAlign w:val="bottom"/>
          </w:tcPr>
          <w:p w14:paraId="4BC91EA2"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Brazos Electric Cooperative</w:t>
            </w:r>
          </w:p>
        </w:tc>
        <w:tc>
          <w:tcPr>
            <w:tcW w:w="3780" w:type="dxa"/>
            <w:vAlign w:val="bottom"/>
          </w:tcPr>
          <w:p w14:paraId="7DA9099C" w14:textId="4AD6407A"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5BEFA46C" w14:textId="77777777" w:rsidTr="00E33A72">
        <w:tc>
          <w:tcPr>
            <w:tcW w:w="2635" w:type="dxa"/>
            <w:vAlign w:val="bottom"/>
          </w:tcPr>
          <w:p w14:paraId="09449CA9"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Franklin, Russell</w:t>
            </w:r>
          </w:p>
        </w:tc>
        <w:tc>
          <w:tcPr>
            <w:tcW w:w="3600" w:type="dxa"/>
            <w:vAlign w:val="bottom"/>
          </w:tcPr>
          <w:p w14:paraId="283ABCD6"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Garland Power and Light</w:t>
            </w:r>
          </w:p>
        </w:tc>
        <w:tc>
          <w:tcPr>
            <w:tcW w:w="3780" w:type="dxa"/>
            <w:vAlign w:val="bottom"/>
          </w:tcPr>
          <w:p w14:paraId="706B357B" w14:textId="18746229"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51F24F8" w14:textId="77777777" w:rsidTr="00E33A72">
        <w:tc>
          <w:tcPr>
            <w:tcW w:w="2635" w:type="dxa"/>
            <w:vAlign w:val="bottom"/>
          </w:tcPr>
          <w:p w14:paraId="13839D14" w14:textId="77777777" w:rsidR="00980B27" w:rsidRPr="00983AC1" w:rsidRDefault="00980B27"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Greer, Clayton</w:t>
            </w:r>
          </w:p>
        </w:tc>
        <w:tc>
          <w:tcPr>
            <w:tcW w:w="3600" w:type="dxa"/>
            <w:vAlign w:val="bottom"/>
          </w:tcPr>
          <w:p w14:paraId="3B2DB393" w14:textId="77777777" w:rsidR="00980B27" w:rsidRPr="00983AC1" w:rsidRDefault="00980B27"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Morgan Stanley</w:t>
            </w:r>
          </w:p>
        </w:tc>
        <w:tc>
          <w:tcPr>
            <w:tcW w:w="3780" w:type="dxa"/>
            <w:vAlign w:val="bottom"/>
          </w:tcPr>
          <w:p w14:paraId="634EE7CA" w14:textId="43E69091"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25BAACB5" w14:textId="77777777" w:rsidTr="00E33A72">
        <w:tc>
          <w:tcPr>
            <w:tcW w:w="2635" w:type="dxa"/>
            <w:vAlign w:val="bottom"/>
          </w:tcPr>
          <w:p w14:paraId="76DA3035"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Gross, Blake</w:t>
            </w:r>
          </w:p>
        </w:tc>
        <w:tc>
          <w:tcPr>
            <w:tcW w:w="3600" w:type="dxa"/>
            <w:vAlign w:val="bottom"/>
          </w:tcPr>
          <w:p w14:paraId="2B785399"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AEP Service Corporation</w:t>
            </w:r>
          </w:p>
        </w:tc>
        <w:tc>
          <w:tcPr>
            <w:tcW w:w="3780" w:type="dxa"/>
            <w:vAlign w:val="bottom"/>
          </w:tcPr>
          <w:p w14:paraId="422BCF40" w14:textId="7F44E410"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EA1F88" w:rsidRPr="000D0495" w14:paraId="4058420E" w14:textId="77777777" w:rsidTr="00E33A72">
        <w:tc>
          <w:tcPr>
            <w:tcW w:w="2635" w:type="dxa"/>
            <w:vAlign w:val="bottom"/>
          </w:tcPr>
          <w:p w14:paraId="077DB064" w14:textId="15255F8A" w:rsidR="00EA1F88" w:rsidRPr="00126ABE" w:rsidRDefault="00EA1F88"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Haley, Ian</w:t>
            </w:r>
          </w:p>
        </w:tc>
        <w:tc>
          <w:tcPr>
            <w:tcW w:w="3600" w:type="dxa"/>
            <w:vAlign w:val="bottom"/>
          </w:tcPr>
          <w:p w14:paraId="7BE4AA84" w14:textId="7C3C30D1" w:rsidR="00EA1F88" w:rsidRPr="00126ABE" w:rsidRDefault="00EA1F88" w:rsidP="00191168">
            <w:pPr>
              <w:spacing w:after="0" w:line="240" w:lineRule="auto"/>
              <w:ind w:left="-90"/>
              <w:jc w:val="both"/>
              <w:rPr>
                <w:rFonts w:ascii="Times New Roman" w:eastAsia="Times New Roman" w:hAnsi="Times New Roman" w:cs="Times New Roman"/>
              </w:rPr>
            </w:pPr>
            <w:proofErr w:type="spellStart"/>
            <w:r w:rsidRPr="00126ABE">
              <w:rPr>
                <w:rFonts w:ascii="Times New Roman" w:eastAsia="Times New Roman" w:hAnsi="Times New Roman" w:cs="Times New Roman"/>
              </w:rPr>
              <w:t>Luminant</w:t>
            </w:r>
            <w:proofErr w:type="spellEnd"/>
            <w:r w:rsidRPr="00126ABE">
              <w:rPr>
                <w:rFonts w:ascii="Times New Roman" w:eastAsia="Times New Roman" w:hAnsi="Times New Roman" w:cs="Times New Roman"/>
              </w:rPr>
              <w:t xml:space="preserve"> Generation</w:t>
            </w:r>
          </w:p>
        </w:tc>
        <w:tc>
          <w:tcPr>
            <w:tcW w:w="3780" w:type="dxa"/>
            <w:vAlign w:val="bottom"/>
          </w:tcPr>
          <w:p w14:paraId="0E6E8104" w14:textId="10EE2E67" w:rsidR="00EA1F88" w:rsidRPr="000D0495" w:rsidRDefault="00EA1F88" w:rsidP="00191168">
            <w:pPr>
              <w:spacing w:after="0" w:line="240" w:lineRule="auto"/>
              <w:ind w:left="-90"/>
              <w:jc w:val="both"/>
              <w:rPr>
                <w:rFonts w:ascii="Times New Roman" w:eastAsia="Times New Roman" w:hAnsi="Times New Roman" w:cs="Times New Roman"/>
                <w:highlight w:val="lightGray"/>
              </w:rPr>
            </w:pPr>
          </w:p>
        </w:tc>
      </w:tr>
      <w:tr w:rsidR="00980B27" w:rsidRPr="000D0495" w14:paraId="365A45E9" w14:textId="77777777" w:rsidTr="00E33A72">
        <w:tc>
          <w:tcPr>
            <w:tcW w:w="2635" w:type="dxa"/>
            <w:vAlign w:val="bottom"/>
          </w:tcPr>
          <w:p w14:paraId="05806929"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Johnson, Anthony</w:t>
            </w:r>
          </w:p>
        </w:tc>
        <w:tc>
          <w:tcPr>
            <w:tcW w:w="3600" w:type="dxa"/>
            <w:vAlign w:val="bottom"/>
          </w:tcPr>
          <w:p w14:paraId="2A4EEF5C"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CenterPoint Energy</w:t>
            </w:r>
          </w:p>
        </w:tc>
        <w:tc>
          <w:tcPr>
            <w:tcW w:w="3780" w:type="dxa"/>
            <w:vAlign w:val="bottom"/>
          </w:tcPr>
          <w:p w14:paraId="31416F5E" w14:textId="1A0EF0F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99999A3" w14:textId="77777777" w:rsidTr="00E33A72">
        <w:tc>
          <w:tcPr>
            <w:tcW w:w="2635" w:type="dxa"/>
            <w:vAlign w:val="bottom"/>
          </w:tcPr>
          <w:p w14:paraId="4038D08A" w14:textId="0667462B" w:rsidR="00980B27" w:rsidRPr="00A665A5" w:rsidRDefault="00980B27" w:rsidP="00191168">
            <w:pPr>
              <w:spacing w:after="0" w:line="240" w:lineRule="auto"/>
              <w:ind w:left="-90"/>
              <w:jc w:val="both"/>
              <w:rPr>
                <w:rFonts w:ascii="Times New Roman" w:eastAsia="Times New Roman" w:hAnsi="Times New Roman" w:cs="Times New Roman"/>
              </w:rPr>
            </w:pPr>
            <w:proofErr w:type="spellStart"/>
            <w:r w:rsidRPr="00A665A5">
              <w:rPr>
                <w:rFonts w:ascii="Times New Roman" w:eastAsia="Times New Roman" w:hAnsi="Times New Roman" w:cs="Times New Roman"/>
              </w:rPr>
              <w:t>Kee</w:t>
            </w:r>
            <w:proofErr w:type="spellEnd"/>
            <w:r w:rsidRPr="00A665A5">
              <w:rPr>
                <w:rFonts w:ascii="Times New Roman" w:eastAsia="Times New Roman" w:hAnsi="Times New Roman" w:cs="Times New Roman"/>
              </w:rPr>
              <w:t>, David</w:t>
            </w:r>
          </w:p>
        </w:tc>
        <w:tc>
          <w:tcPr>
            <w:tcW w:w="3600" w:type="dxa"/>
            <w:vAlign w:val="bottom"/>
          </w:tcPr>
          <w:p w14:paraId="5EA51041" w14:textId="77777777" w:rsidR="00980B27" w:rsidRPr="00A665A5" w:rsidRDefault="00980B27" w:rsidP="00191168">
            <w:pPr>
              <w:spacing w:after="0" w:line="240" w:lineRule="auto"/>
              <w:ind w:left="-90"/>
              <w:jc w:val="both"/>
              <w:rPr>
                <w:rFonts w:ascii="Times New Roman" w:eastAsia="Times New Roman" w:hAnsi="Times New Roman" w:cs="Times New Roman"/>
              </w:rPr>
            </w:pPr>
            <w:r w:rsidRPr="00A665A5">
              <w:rPr>
                <w:rFonts w:ascii="Times New Roman" w:eastAsia="Times New Roman" w:hAnsi="Times New Roman" w:cs="Times New Roman"/>
              </w:rPr>
              <w:t>CPS Energy</w:t>
            </w:r>
          </w:p>
        </w:tc>
        <w:tc>
          <w:tcPr>
            <w:tcW w:w="3780" w:type="dxa"/>
            <w:vAlign w:val="bottom"/>
          </w:tcPr>
          <w:p w14:paraId="7D6D6A72" w14:textId="4A3EEE40"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F090021" w14:textId="77777777" w:rsidTr="00E33A72">
        <w:tc>
          <w:tcPr>
            <w:tcW w:w="2635" w:type="dxa"/>
            <w:vAlign w:val="bottom"/>
          </w:tcPr>
          <w:p w14:paraId="44A7F6BA" w14:textId="77777777" w:rsidR="00980B27" w:rsidRPr="00983AC1" w:rsidRDefault="00980B27"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 xml:space="preserve">Lange, </w:t>
            </w:r>
            <w:proofErr w:type="spellStart"/>
            <w:r w:rsidRPr="00983AC1">
              <w:rPr>
                <w:rFonts w:ascii="Times New Roman" w:eastAsia="Times New Roman" w:hAnsi="Times New Roman" w:cs="Times New Roman"/>
              </w:rPr>
              <w:t>Clif</w:t>
            </w:r>
            <w:proofErr w:type="spellEnd"/>
          </w:p>
        </w:tc>
        <w:tc>
          <w:tcPr>
            <w:tcW w:w="3600" w:type="dxa"/>
            <w:vAlign w:val="bottom"/>
          </w:tcPr>
          <w:p w14:paraId="7AB128B7" w14:textId="77777777" w:rsidR="00980B27" w:rsidRPr="00983AC1" w:rsidRDefault="00980B27"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South Texas Electric Cooperative</w:t>
            </w:r>
          </w:p>
        </w:tc>
        <w:tc>
          <w:tcPr>
            <w:tcW w:w="3780" w:type="dxa"/>
            <w:vAlign w:val="bottom"/>
          </w:tcPr>
          <w:p w14:paraId="7973EAF0" w14:textId="6B46E1C4"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79D96A4" w14:textId="77777777" w:rsidTr="00E33A72">
        <w:tc>
          <w:tcPr>
            <w:tcW w:w="2635" w:type="dxa"/>
            <w:vAlign w:val="bottom"/>
          </w:tcPr>
          <w:p w14:paraId="4756F76F"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Lindberg, Ken</w:t>
            </w:r>
          </w:p>
        </w:tc>
        <w:tc>
          <w:tcPr>
            <w:tcW w:w="3600" w:type="dxa"/>
            <w:vAlign w:val="bottom"/>
          </w:tcPr>
          <w:p w14:paraId="6E5F4A7E"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Bryan Texas Utilities</w:t>
            </w:r>
          </w:p>
        </w:tc>
        <w:tc>
          <w:tcPr>
            <w:tcW w:w="3780" w:type="dxa"/>
            <w:vAlign w:val="bottom"/>
          </w:tcPr>
          <w:p w14:paraId="58B9B690" w14:textId="19501836"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FE35ED" w:rsidRPr="000D0495" w14:paraId="122585C2" w14:textId="77777777" w:rsidTr="00E33A72">
        <w:tc>
          <w:tcPr>
            <w:tcW w:w="2635" w:type="dxa"/>
            <w:vAlign w:val="bottom"/>
          </w:tcPr>
          <w:p w14:paraId="4498F164" w14:textId="5D479D86" w:rsidR="00FE35ED" w:rsidRDefault="00FE35ED"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Mauldin, Jamie</w:t>
            </w:r>
          </w:p>
        </w:tc>
        <w:tc>
          <w:tcPr>
            <w:tcW w:w="3600" w:type="dxa"/>
            <w:vAlign w:val="bottom"/>
          </w:tcPr>
          <w:p w14:paraId="3A715A2D" w14:textId="1F72FB0B" w:rsidR="00FE35ED" w:rsidRDefault="00FE35ED"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City of Eastland</w:t>
            </w:r>
          </w:p>
        </w:tc>
        <w:tc>
          <w:tcPr>
            <w:tcW w:w="3780" w:type="dxa"/>
            <w:vAlign w:val="bottom"/>
          </w:tcPr>
          <w:p w14:paraId="299D49D0" w14:textId="77777777" w:rsidR="00FE35ED" w:rsidRPr="00983AC1" w:rsidRDefault="00FE35ED" w:rsidP="00191168">
            <w:pPr>
              <w:spacing w:after="0" w:line="240" w:lineRule="auto"/>
              <w:ind w:left="-90"/>
              <w:jc w:val="both"/>
              <w:rPr>
                <w:rFonts w:ascii="Times New Roman" w:eastAsia="Times New Roman" w:hAnsi="Times New Roman" w:cs="Times New Roman"/>
              </w:rPr>
            </w:pPr>
          </w:p>
        </w:tc>
      </w:tr>
      <w:tr w:rsidR="00126ABE" w:rsidRPr="000D0495" w14:paraId="52B5F3D4" w14:textId="77777777" w:rsidTr="00E33A72">
        <w:tc>
          <w:tcPr>
            <w:tcW w:w="2635" w:type="dxa"/>
            <w:vAlign w:val="bottom"/>
          </w:tcPr>
          <w:p w14:paraId="6183B33E" w14:textId="2FBD2A55" w:rsidR="00126ABE"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McNamara, Grace</w:t>
            </w:r>
          </w:p>
        </w:tc>
        <w:tc>
          <w:tcPr>
            <w:tcW w:w="3600" w:type="dxa"/>
            <w:vAlign w:val="bottom"/>
          </w:tcPr>
          <w:p w14:paraId="14804990" w14:textId="070DB967" w:rsidR="00126ABE"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Chariot Energy</w:t>
            </w:r>
          </w:p>
        </w:tc>
        <w:tc>
          <w:tcPr>
            <w:tcW w:w="3780" w:type="dxa"/>
            <w:vAlign w:val="bottom"/>
          </w:tcPr>
          <w:p w14:paraId="1892CC57" w14:textId="77777777" w:rsidR="00126ABE" w:rsidRPr="00983AC1" w:rsidRDefault="00126ABE" w:rsidP="00191168">
            <w:pPr>
              <w:spacing w:after="0" w:line="240" w:lineRule="auto"/>
              <w:ind w:left="-90"/>
              <w:jc w:val="both"/>
              <w:rPr>
                <w:rFonts w:ascii="Times New Roman" w:eastAsia="Times New Roman" w:hAnsi="Times New Roman" w:cs="Times New Roman"/>
              </w:rPr>
            </w:pPr>
          </w:p>
        </w:tc>
      </w:tr>
      <w:tr w:rsidR="00983AC1" w:rsidRPr="000D0495" w14:paraId="42AA8E3B" w14:textId="77777777" w:rsidTr="00E33A72">
        <w:tc>
          <w:tcPr>
            <w:tcW w:w="2635" w:type="dxa"/>
            <w:vAlign w:val="bottom"/>
          </w:tcPr>
          <w:p w14:paraId="11FD02B6" w14:textId="241F3571" w:rsidR="00983AC1" w:rsidRPr="00983AC1" w:rsidRDefault="00983AC1"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Morris, Sandy</w:t>
            </w:r>
          </w:p>
        </w:tc>
        <w:tc>
          <w:tcPr>
            <w:tcW w:w="3600" w:type="dxa"/>
            <w:vAlign w:val="bottom"/>
          </w:tcPr>
          <w:p w14:paraId="325DAAAD" w14:textId="5C51F8E1" w:rsidR="00983AC1" w:rsidRPr="00983AC1" w:rsidRDefault="00983AC1"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Direct Energy</w:t>
            </w:r>
          </w:p>
        </w:tc>
        <w:tc>
          <w:tcPr>
            <w:tcW w:w="3780" w:type="dxa"/>
            <w:vAlign w:val="bottom"/>
          </w:tcPr>
          <w:p w14:paraId="4E698F48" w14:textId="77777777" w:rsidR="00983AC1" w:rsidRPr="00983AC1" w:rsidRDefault="00983AC1" w:rsidP="00191168">
            <w:pPr>
              <w:spacing w:after="0" w:line="240" w:lineRule="auto"/>
              <w:ind w:left="-90"/>
              <w:jc w:val="both"/>
              <w:rPr>
                <w:rFonts w:ascii="Times New Roman" w:eastAsia="Times New Roman" w:hAnsi="Times New Roman" w:cs="Times New Roman"/>
              </w:rPr>
            </w:pPr>
          </w:p>
        </w:tc>
      </w:tr>
      <w:tr w:rsidR="00983AC1" w:rsidRPr="000D0495" w14:paraId="65BCC6C8" w14:textId="77777777" w:rsidTr="00E33A72">
        <w:tc>
          <w:tcPr>
            <w:tcW w:w="2635" w:type="dxa"/>
            <w:vAlign w:val="bottom"/>
          </w:tcPr>
          <w:p w14:paraId="4A341F05" w14:textId="1622E4D7" w:rsidR="00983AC1"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Nguyen, Andy</w:t>
            </w:r>
          </w:p>
        </w:tc>
        <w:tc>
          <w:tcPr>
            <w:tcW w:w="3600" w:type="dxa"/>
            <w:vAlign w:val="bottom"/>
          </w:tcPr>
          <w:p w14:paraId="4C96E63F" w14:textId="53B1BB16" w:rsidR="00983AC1"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Lower Colorado River Authority</w:t>
            </w:r>
          </w:p>
        </w:tc>
        <w:tc>
          <w:tcPr>
            <w:tcW w:w="3780" w:type="dxa"/>
            <w:vAlign w:val="bottom"/>
          </w:tcPr>
          <w:p w14:paraId="540BDA26" w14:textId="6463108F" w:rsidR="00983AC1"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Alt. Rep. for John Dumas</w:t>
            </w:r>
          </w:p>
        </w:tc>
      </w:tr>
      <w:tr w:rsidR="00AF2A94" w:rsidRPr="000D0495" w14:paraId="4DBC87D7" w14:textId="77777777" w:rsidTr="00E33A72">
        <w:tc>
          <w:tcPr>
            <w:tcW w:w="2635" w:type="dxa"/>
            <w:vAlign w:val="bottom"/>
          </w:tcPr>
          <w:p w14:paraId="6DBC3CEC" w14:textId="1DAD373E" w:rsidR="00AF2A94" w:rsidRPr="009C4E27" w:rsidRDefault="00AF2A9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Parker, Ty</w:t>
            </w:r>
          </w:p>
        </w:tc>
        <w:tc>
          <w:tcPr>
            <w:tcW w:w="3600" w:type="dxa"/>
            <w:vAlign w:val="bottom"/>
          </w:tcPr>
          <w:p w14:paraId="697A2E48" w14:textId="192D0823" w:rsidR="00AF2A94" w:rsidRPr="009C4E27" w:rsidRDefault="00AF2A9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Infinite Energy</w:t>
            </w:r>
          </w:p>
        </w:tc>
        <w:tc>
          <w:tcPr>
            <w:tcW w:w="3780" w:type="dxa"/>
            <w:vAlign w:val="bottom"/>
          </w:tcPr>
          <w:p w14:paraId="0F4E6670"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980B27" w:rsidRPr="000D0495" w14:paraId="73874F47" w14:textId="77777777" w:rsidTr="00E33A72">
        <w:tc>
          <w:tcPr>
            <w:tcW w:w="2635" w:type="dxa"/>
            <w:vAlign w:val="bottom"/>
          </w:tcPr>
          <w:p w14:paraId="3E8EE36A"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Roberts, Bobby</w:t>
            </w:r>
          </w:p>
        </w:tc>
        <w:tc>
          <w:tcPr>
            <w:tcW w:w="3600" w:type="dxa"/>
            <w:vAlign w:val="bottom"/>
          </w:tcPr>
          <w:p w14:paraId="0AB72D82"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TNMP</w:t>
            </w:r>
          </w:p>
        </w:tc>
        <w:tc>
          <w:tcPr>
            <w:tcW w:w="3780" w:type="dxa"/>
            <w:vAlign w:val="bottom"/>
          </w:tcPr>
          <w:p w14:paraId="30597918" w14:textId="30BD9AC6"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06E6A3AD" w14:textId="77777777" w:rsidTr="00E33A72">
        <w:tc>
          <w:tcPr>
            <w:tcW w:w="2635" w:type="dxa"/>
            <w:vAlign w:val="bottom"/>
          </w:tcPr>
          <w:p w14:paraId="28F95486" w14:textId="77777777" w:rsidR="00980B27" w:rsidRPr="00983AC1" w:rsidRDefault="00980B27"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Sams, Bryan</w:t>
            </w:r>
          </w:p>
        </w:tc>
        <w:tc>
          <w:tcPr>
            <w:tcW w:w="3600" w:type="dxa"/>
            <w:vAlign w:val="bottom"/>
          </w:tcPr>
          <w:p w14:paraId="002C6ABB" w14:textId="77777777" w:rsidR="00980B27" w:rsidRPr="00983AC1" w:rsidRDefault="00980B27"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Calpine Corporation</w:t>
            </w:r>
          </w:p>
        </w:tc>
        <w:tc>
          <w:tcPr>
            <w:tcW w:w="3780" w:type="dxa"/>
            <w:vAlign w:val="bottom"/>
          </w:tcPr>
          <w:p w14:paraId="43073770" w14:textId="74E75885"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411D5E1B" w14:textId="77777777" w:rsidTr="00E33A72">
        <w:tc>
          <w:tcPr>
            <w:tcW w:w="2635" w:type="dxa"/>
            <w:vAlign w:val="bottom"/>
          </w:tcPr>
          <w:p w14:paraId="5921D97F" w14:textId="77777777" w:rsidR="00980B27" w:rsidRPr="00983AC1" w:rsidRDefault="00980B27" w:rsidP="00191168">
            <w:pPr>
              <w:spacing w:after="0" w:line="240" w:lineRule="auto"/>
              <w:ind w:left="-90"/>
              <w:jc w:val="both"/>
              <w:rPr>
                <w:rFonts w:ascii="Times New Roman" w:eastAsia="Times New Roman" w:hAnsi="Times New Roman" w:cs="Times New Roman"/>
              </w:rPr>
            </w:pPr>
            <w:proofErr w:type="spellStart"/>
            <w:r w:rsidRPr="00983AC1">
              <w:rPr>
                <w:rFonts w:ascii="Times New Roman" w:eastAsia="Times New Roman" w:hAnsi="Times New Roman" w:cs="Times New Roman"/>
              </w:rPr>
              <w:t>Sefa</w:t>
            </w:r>
            <w:proofErr w:type="spellEnd"/>
            <w:r w:rsidRPr="00983AC1">
              <w:rPr>
                <w:rFonts w:ascii="Times New Roman" w:eastAsia="Times New Roman" w:hAnsi="Times New Roman" w:cs="Times New Roman"/>
              </w:rPr>
              <w:t xml:space="preserve">, </w:t>
            </w:r>
            <w:proofErr w:type="spellStart"/>
            <w:r w:rsidRPr="00983AC1">
              <w:rPr>
                <w:rFonts w:ascii="Times New Roman" w:eastAsia="Times New Roman" w:hAnsi="Times New Roman" w:cs="Times New Roman"/>
              </w:rPr>
              <w:t>Fanar</w:t>
            </w:r>
            <w:proofErr w:type="spellEnd"/>
          </w:p>
        </w:tc>
        <w:tc>
          <w:tcPr>
            <w:tcW w:w="3600" w:type="dxa"/>
            <w:vAlign w:val="bottom"/>
          </w:tcPr>
          <w:p w14:paraId="02A1B914" w14:textId="77777777" w:rsidR="00980B27" w:rsidRPr="00983AC1" w:rsidRDefault="00980B27"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Olin Corporation</w:t>
            </w:r>
          </w:p>
        </w:tc>
        <w:tc>
          <w:tcPr>
            <w:tcW w:w="3780" w:type="dxa"/>
            <w:vAlign w:val="bottom"/>
          </w:tcPr>
          <w:p w14:paraId="1145E2E0" w14:textId="6A3BE82A"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E185248" w14:textId="77777777" w:rsidTr="00E33A72">
        <w:tc>
          <w:tcPr>
            <w:tcW w:w="2635" w:type="dxa"/>
            <w:vAlign w:val="bottom"/>
          </w:tcPr>
          <w:p w14:paraId="7B76AC4C"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Smith, Mark</w:t>
            </w:r>
          </w:p>
        </w:tc>
        <w:tc>
          <w:tcPr>
            <w:tcW w:w="3600" w:type="dxa"/>
            <w:vAlign w:val="bottom"/>
          </w:tcPr>
          <w:p w14:paraId="12BCDC25"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Nucor</w:t>
            </w:r>
          </w:p>
        </w:tc>
        <w:tc>
          <w:tcPr>
            <w:tcW w:w="3780" w:type="dxa"/>
            <w:vAlign w:val="bottom"/>
          </w:tcPr>
          <w:p w14:paraId="725626B8" w14:textId="17468B39"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73E0AC19" w14:textId="77777777" w:rsidTr="00E33A72">
        <w:tc>
          <w:tcPr>
            <w:tcW w:w="2635" w:type="dxa"/>
            <w:vAlign w:val="bottom"/>
          </w:tcPr>
          <w:p w14:paraId="361994A9" w14:textId="77777777" w:rsidR="00980B27" w:rsidRPr="00126ABE" w:rsidRDefault="00980B27" w:rsidP="00191168">
            <w:pPr>
              <w:spacing w:after="0" w:line="240" w:lineRule="auto"/>
              <w:ind w:left="-90"/>
              <w:jc w:val="both"/>
              <w:rPr>
                <w:rFonts w:ascii="Times New Roman" w:eastAsia="Times New Roman" w:hAnsi="Times New Roman" w:cs="Times New Roman"/>
              </w:rPr>
            </w:pPr>
            <w:proofErr w:type="spellStart"/>
            <w:r w:rsidRPr="00126ABE">
              <w:rPr>
                <w:rFonts w:ascii="Times New Roman" w:eastAsia="Times New Roman" w:hAnsi="Times New Roman" w:cs="Times New Roman"/>
              </w:rPr>
              <w:t>Surendran</w:t>
            </w:r>
            <w:proofErr w:type="spellEnd"/>
            <w:r w:rsidRPr="00126ABE">
              <w:rPr>
                <w:rFonts w:ascii="Times New Roman" w:eastAsia="Times New Roman" w:hAnsi="Times New Roman" w:cs="Times New Roman"/>
              </w:rPr>
              <w:t xml:space="preserve">, </w:t>
            </w:r>
            <w:proofErr w:type="spellStart"/>
            <w:r w:rsidRPr="00126ABE">
              <w:rPr>
                <w:rFonts w:ascii="Times New Roman" w:eastAsia="Times New Roman" w:hAnsi="Times New Roman" w:cs="Times New Roman"/>
              </w:rPr>
              <w:t>Resmi</w:t>
            </w:r>
            <w:proofErr w:type="spellEnd"/>
          </w:p>
        </w:tc>
        <w:tc>
          <w:tcPr>
            <w:tcW w:w="3600" w:type="dxa"/>
            <w:vAlign w:val="bottom"/>
          </w:tcPr>
          <w:p w14:paraId="0E68DEA8"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 xml:space="preserve">Shell Energy </w:t>
            </w:r>
          </w:p>
        </w:tc>
        <w:tc>
          <w:tcPr>
            <w:tcW w:w="3780" w:type="dxa"/>
            <w:vAlign w:val="bottom"/>
          </w:tcPr>
          <w:p w14:paraId="68327C8A" w14:textId="27E4F28D"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402530CD" w14:textId="77777777" w:rsidTr="00E33A72">
        <w:tc>
          <w:tcPr>
            <w:tcW w:w="2635" w:type="dxa"/>
            <w:vAlign w:val="bottom"/>
          </w:tcPr>
          <w:p w14:paraId="0D371F7D"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Velasquez, Ivan</w:t>
            </w:r>
          </w:p>
        </w:tc>
        <w:tc>
          <w:tcPr>
            <w:tcW w:w="3600" w:type="dxa"/>
            <w:vAlign w:val="bottom"/>
          </w:tcPr>
          <w:p w14:paraId="16BFC12D" w14:textId="77777777" w:rsidR="00980B27" w:rsidRPr="009C4E27" w:rsidRDefault="00980B27" w:rsidP="00191168">
            <w:pPr>
              <w:spacing w:after="0" w:line="240" w:lineRule="auto"/>
              <w:ind w:left="-90"/>
              <w:jc w:val="both"/>
              <w:rPr>
                <w:rFonts w:ascii="Times New Roman" w:eastAsia="Times New Roman" w:hAnsi="Times New Roman" w:cs="Times New Roman"/>
              </w:rPr>
            </w:pPr>
            <w:proofErr w:type="spellStart"/>
            <w:r w:rsidRPr="009C4E27">
              <w:rPr>
                <w:rFonts w:ascii="Times New Roman" w:eastAsia="Times New Roman" w:hAnsi="Times New Roman" w:cs="Times New Roman"/>
              </w:rPr>
              <w:t>Oncor</w:t>
            </w:r>
            <w:proofErr w:type="spellEnd"/>
          </w:p>
        </w:tc>
        <w:tc>
          <w:tcPr>
            <w:tcW w:w="3780" w:type="dxa"/>
            <w:vAlign w:val="bottom"/>
          </w:tcPr>
          <w:p w14:paraId="556288C1" w14:textId="1539D69A"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088ED6CC" w14:textId="77777777" w:rsidTr="00E33A72">
        <w:tc>
          <w:tcPr>
            <w:tcW w:w="2635" w:type="dxa"/>
            <w:vAlign w:val="bottom"/>
          </w:tcPr>
          <w:p w14:paraId="6DCDF665" w14:textId="77777777" w:rsidR="00980B27" w:rsidRPr="0035575D" w:rsidRDefault="00980B27" w:rsidP="00191168">
            <w:pPr>
              <w:spacing w:after="0" w:line="240" w:lineRule="auto"/>
              <w:ind w:left="-90"/>
              <w:jc w:val="both"/>
              <w:rPr>
                <w:rFonts w:ascii="Times New Roman" w:eastAsia="Times New Roman" w:hAnsi="Times New Roman" w:cs="Times New Roman"/>
              </w:rPr>
            </w:pPr>
            <w:r w:rsidRPr="0035575D">
              <w:rPr>
                <w:rFonts w:ascii="Times New Roman" w:eastAsia="Times New Roman" w:hAnsi="Times New Roman" w:cs="Times New Roman"/>
              </w:rPr>
              <w:t>Wilson, Joe Dan</w:t>
            </w:r>
          </w:p>
        </w:tc>
        <w:tc>
          <w:tcPr>
            <w:tcW w:w="3600" w:type="dxa"/>
            <w:vAlign w:val="bottom"/>
          </w:tcPr>
          <w:p w14:paraId="11727D4D" w14:textId="77777777" w:rsidR="00980B27" w:rsidRPr="0035575D" w:rsidRDefault="00980B27" w:rsidP="00191168">
            <w:pPr>
              <w:spacing w:after="0" w:line="240" w:lineRule="auto"/>
              <w:ind w:left="-90"/>
              <w:jc w:val="both"/>
              <w:rPr>
                <w:rFonts w:ascii="Times New Roman" w:eastAsia="Times New Roman" w:hAnsi="Times New Roman" w:cs="Times New Roman"/>
              </w:rPr>
            </w:pPr>
            <w:r w:rsidRPr="0035575D">
              <w:rPr>
                <w:rFonts w:ascii="Times New Roman" w:eastAsia="Times New Roman" w:hAnsi="Times New Roman" w:cs="Times New Roman"/>
              </w:rPr>
              <w:t>Golden Spread Electric Cooperative</w:t>
            </w:r>
          </w:p>
        </w:tc>
        <w:tc>
          <w:tcPr>
            <w:tcW w:w="3780" w:type="dxa"/>
            <w:vAlign w:val="bottom"/>
          </w:tcPr>
          <w:p w14:paraId="703DA925" w14:textId="6A7F628B"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bookmarkEnd w:id="1"/>
    </w:tbl>
    <w:p w14:paraId="3BBADDEC" w14:textId="4802FF13" w:rsidR="00557562" w:rsidRPr="00A665A5" w:rsidRDefault="00557562" w:rsidP="00A665A5">
      <w:pPr>
        <w:spacing w:after="0" w:line="240" w:lineRule="auto"/>
        <w:jc w:val="both"/>
        <w:rPr>
          <w:rFonts w:ascii="Times New Roman" w:eastAsia="Times New Roman" w:hAnsi="Times New Roman" w:cs="Times New Roman"/>
          <w:highlight w:val="lightGray"/>
        </w:rPr>
      </w:pPr>
    </w:p>
    <w:p w14:paraId="083B04BB" w14:textId="77777777" w:rsidR="0058708E" w:rsidRPr="00AF2A94" w:rsidRDefault="0058708E">
      <w:pPr>
        <w:spacing w:after="0" w:line="240" w:lineRule="auto"/>
        <w:jc w:val="both"/>
        <w:rPr>
          <w:rFonts w:ascii="Times New Roman" w:eastAsia="Times New Roman" w:hAnsi="Times New Roman" w:cs="Times New Roman"/>
          <w:i/>
        </w:rPr>
      </w:pPr>
      <w:r w:rsidRPr="00AF2A94">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582"/>
        <w:gridCol w:w="3258"/>
      </w:tblGrid>
      <w:tr w:rsidR="00980B27" w:rsidRPr="00AF2A94" w14:paraId="0924A312" w14:textId="77777777" w:rsidTr="00E33A72">
        <w:trPr>
          <w:trHeight w:hRule="exact" w:val="20"/>
        </w:trPr>
        <w:tc>
          <w:tcPr>
            <w:tcW w:w="2628" w:type="dxa"/>
            <w:vAlign w:val="bottom"/>
          </w:tcPr>
          <w:p w14:paraId="3A329AB7" w14:textId="77777777" w:rsidR="00980B27" w:rsidRPr="00AF2A94" w:rsidRDefault="00980B27">
            <w:pPr>
              <w:rPr>
                <w:sz w:val="2"/>
              </w:rPr>
            </w:pPr>
            <w:bookmarkStart w:id="2" w:name="_5b2ecd9b_5b7c_42cf_8486_a209017aa4d7"/>
            <w:bookmarkStart w:id="3" w:name="_fda8ce62_2169_4e9e_aa9d_52ffbd31f09f"/>
            <w:bookmarkEnd w:id="2"/>
          </w:p>
        </w:tc>
        <w:tc>
          <w:tcPr>
            <w:tcW w:w="3582" w:type="dxa"/>
            <w:vAlign w:val="bottom"/>
          </w:tcPr>
          <w:p w14:paraId="4266303A" w14:textId="77777777" w:rsidR="00980B27" w:rsidRPr="00AF2A94" w:rsidRDefault="00980B27">
            <w:pPr>
              <w:rPr>
                <w:sz w:val="2"/>
              </w:rPr>
            </w:pPr>
          </w:p>
        </w:tc>
        <w:tc>
          <w:tcPr>
            <w:tcW w:w="3258" w:type="dxa"/>
            <w:vAlign w:val="bottom"/>
          </w:tcPr>
          <w:p w14:paraId="6555016D" w14:textId="77777777" w:rsidR="00980B27" w:rsidRPr="00AF2A94" w:rsidRDefault="00980B27">
            <w:pPr>
              <w:rPr>
                <w:sz w:val="2"/>
              </w:rPr>
            </w:pPr>
          </w:p>
        </w:tc>
      </w:tr>
      <w:tr w:rsidR="00980B27" w:rsidRPr="00AF2A94" w14:paraId="636A1792" w14:textId="77777777" w:rsidTr="00E33A72">
        <w:trPr>
          <w:trHeight w:val="80"/>
        </w:trPr>
        <w:tc>
          <w:tcPr>
            <w:tcW w:w="2628" w:type="dxa"/>
            <w:vAlign w:val="bottom"/>
          </w:tcPr>
          <w:p w14:paraId="5D908F4D" w14:textId="77777777" w:rsidR="00980B27" w:rsidRPr="00AF2A94" w:rsidRDefault="00980B27" w:rsidP="00191168">
            <w:pPr>
              <w:spacing w:after="0" w:line="240" w:lineRule="auto"/>
              <w:ind w:left="-90"/>
              <w:jc w:val="both"/>
              <w:rPr>
                <w:rFonts w:ascii="Times New Roman" w:eastAsia="Times New Roman" w:hAnsi="Times New Roman" w:cs="Times New Roman"/>
              </w:rPr>
            </w:pPr>
            <w:proofErr w:type="spellStart"/>
            <w:r w:rsidRPr="00AF2A94">
              <w:rPr>
                <w:rFonts w:ascii="Times New Roman" w:eastAsia="Times New Roman" w:hAnsi="Times New Roman" w:cs="Times New Roman"/>
              </w:rPr>
              <w:t>Ainspan</w:t>
            </w:r>
            <w:proofErr w:type="spellEnd"/>
            <w:r w:rsidRPr="00AF2A94">
              <w:rPr>
                <w:rFonts w:ascii="Times New Roman" w:eastAsia="Times New Roman" w:hAnsi="Times New Roman" w:cs="Times New Roman"/>
              </w:rPr>
              <w:t>, Malcolm</w:t>
            </w:r>
          </w:p>
        </w:tc>
        <w:tc>
          <w:tcPr>
            <w:tcW w:w="3582" w:type="dxa"/>
            <w:vAlign w:val="bottom"/>
          </w:tcPr>
          <w:p w14:paraId="0DD66BCC"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NRG</w:t>
            </w:r>
          </w:p>
        </w:tc>
        <w:tc>
          <w:tcPr>
            <w:tcW w:w="3258" w:type="dxa"/>
            <w:vAlign w:val="bottom"/>
          </w:tcPr>
          <w:p w14:paraId="75F21705" w14:textId="55401481" w:rsidR="00980B27" w:rsidRPr="00AF2A94" w:rsidRDefault="00980B27" w:rsidP="00191168">
            <w:pPr>
              <w:spacing w:after="0" w:line="240" w:lineRule="auto"/>
              <w:ind w:left="-90"/>
              <w:jc w:val="both"/>
              <w:rPr>
                <w:rFonts w:ascii="Times New Roman" w:eastAsia="Times New Roman" w:hAnsi="Times New Roman" w:cs="Times New Roman"/>
              </w:rPr>
            </w:pPr>
          </w:p>
        </w:tc>
      </w:tr>
      <w:tr w:rsidR="00126ABE" w:rsidRPr="000D0495" w14:paraId="5AE7769A" w14:textId="77777777" w:rsidTr="00E33A72">
        <w:trPr>
          <w:trHeight w:val="80"/>
        </w:trPr>
        <w:tc>
          <w:tcPr>
            <w:tcW w:w="2628" w:type="dxa"/>
            <w:vAlign w:val="bottom"/>
          </w:tcPr>
          <w:p w14:paraId="374CD9BF" w14:textId="7CBDE8A1" w:rsidR="00126ABE" w:rsidRPr="00BC6AFC"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Alford, Anthony</w:t>
            </w:r>
          </w:p>
        </w:tc>
        <w:tc>
          <w:tcPr>
            <w:tcW w:w="3582" w:type="dxa"/>
            <w:vAlign w:val="bottom"/>
          </w:tcPr>
          <w:p w14:paraId="1A4A5652" w14:textId="1C925DE7" w:rsidR="00126ABE" w:rsidRPr="00BC6AFC"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CenterPoint Energy</w:t>
            </w:r>
          </w:p>
        </w:tc>
        <w:tc>
          <w:tcPr>
            <w:tcW w:w="3258" w:type="dxa"/>
            <w:vAlign w:val="bottom"/>
          </w:tcPr>
          <w:p w14:paraId="30DE4AC7"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BC6AFC" w:rsidRPr="000D0495" w14:paraId="649A95A1" w14:textId="77777777" w:rsidTr="00E33A72">
        <w:trPr>
          <w:trHeight w:val="80"/>
        </w:trPr>
        <w:tc>
          <w:tcPr>
            <w:tcW w:w="2628" w:type="dxa"/>
            <w:vAlign w:val="bottom"/>
          </w:tcPr>
          <w:p w14:paraId="1D55E4CF" w14:textId="3FC9DB3B" w:rsidR="00BC6AFC" w:rsidRPr="00BC6AFC" w:rsidRDefault="00BC6AFC" w:rsidP="00191168">
            <w:pPr>
              <w:spacing w:after="0" w:line="240" w:lineRule="auto"/>
              <w:ind w:left="-90"/>
              <w:jc w:val="both"/>
              <w:rPr>
                <w:rFonts w:ascii="Times New Roman" w:eastAsia="Times New Roman" w:hAnsi="Times New Roman" w:cs="Times New Roman"/>
              </w:rPr>
            </w:pPr>
            <w:r w:rsidRPr="00BC6AFC">
              <w:rPr>
                <w:rFonts w:ascii="Times New Roman" w:eastAsia="Times New Roman" w:hAnsi="Times New Roman" w:cs="Times New Roman"/>
              </w:rPr>
              <w:t>Anderson, Kevin</w:t>
            </w:r>
          </w:p>
        </w:tc>
        <w:tc>
          <w:tcPr>
            <w:tcW w:w="3582" w:type="dxa"/>
            <w:vAlign w:val="bottom"/>
          </w:tcPr>
          <w:p w14:paraId="03378E1A" w14:textId="3DEC4FA2" w:rsidR="00BC6AFC" w:rsidRPr="00BC6AFC" w:rsidRDefault="00BC6AFC" w:rsidP="00191168">
            <w:pPr>
              <w:spacing w:after="0" w:line="240" w:lineRule="auto"/>
              <w:ind w:left="-90"/>
              <w:jc w:val="both"/>
              <w:rPr>
                <w:rFonts w:ascii="Times New Roman" w:eastAsia="Times New Roman" w:hAnsi="Times New Roman" w:cs="Times New Roman"/>
              </w:rPr>
            </w:pPr>
            <w:r w:rsidRPr="00BC6AFC">
              <w:rPr>
                <w:rFonts w:ascii="Times New Roman" w:eastAsia="Times New Roman" w:hAnsi="Times New Roman" w:cs="Times New Roman"/>
              </w:rPr>
              <w:t>Customized Energy Solutions</w:t>
            </w:r>
          </w:p>
        </w:tc>
        <w:tc>
          <w:tcPr>
            <w:tcW w:w="3258" w:type="dxa"/>
            <w:vAlign w:val="bottom"/>
          </w:tcPr>
          <w:p w14:paraId="05533811" w14:textId="77777777" w:rsidR="00BC6AFC" w:rsidRPr="000D0495" w:rsidRDefault="00BC6AFC"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4AD5CCA" w14:textId="77777777" w:rsidTr="00E33A72">
        <w:trPr>
          <w:trHeight w:val="80"/>
        </w:trPr>
        <w:tc>
          <w:tcPr>
            <w:tcW w:w="2628" w:type="dxa"/>
            <w:vAlign w:val="bottom"/>
          </w:tcPr>
          <w:p w14:paraId="7915764E"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Ashley, Kristy</w:t>
            </w:r>
          </w:p>
        </w:tc>
        <w:tc>
          <w:tcPr>
            <w:tcW w:w="3582" w:type="dxa"/>
            <w:vAlign w:val="bottom"/>
          </w:tcPr>
          <w:p w14:paraId="47687789"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Customized Energy Solutions</w:t>
            </w:r>
          </w:p>
        </w:tc>
        <w:tc>
          <w:tcPr>
            <w:tcW w:w="3258" w:type="dxa"/>
            <w:vAlign w:val="bottom"/>
          </w:tcPr>
          <w:p w14:paraId="0DBE9D83" w14:textId="165F85E3"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3AC1" w:rsidRPr="000D0495" w14:paraId="5CF1E35E" w14:textId="77777777" w:rsidTr="00E33A72">
        <w:trPr>
          <w:trHeight w:val="80"/>
        </w:trPr>
        <w:tc>
          <w:tcPr>
            <w:tcW w:w="2628" w:type="dxa"/>
            <w:vAlign w:val="bottom"/>
          </w:tcPr>
          <w:p w14:paraId="10392F3F" w14:textId="630B3AA3" w:rsidR="00983AC1"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Barnett, Scott</w:t>
            </w:r>
          </w:p>
        </w:tc>
        <w:tc>
          <w:tcPr>
            <w:tcW w:w="3582" w:type="dxa"/>
            <w:vAlign w:val="bottom"/>
          </w:tcPr>
          <w:p w14:paraId="7CD646CB" w14:textId="40D558D4" w:rsidR="00983AC1"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Texas Green Energy</w:t>
            </w:r>
          </w:p>
        </w:tc>
        <w:tc>
          <w:tcPr>
            <w:tcW w:w="3258" w:type="dxa"/>
            <w:vAlign w:val="bottom"/>
          </w:tcPr>
          <w:p w14:paraId="4366E1D1"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r>
      <w:tr w:rsidR="00983AC1" w:rsidRPr="000D0495" w14:paraId="37BBD41D" w14:textId="77777777" w:rsidTr="00E33A72">
        <w:trPr>
          <w:trHeight w:val="80"/>
        </w:trPr>
        <w:tc>
          <w:tcPr>
            <w:tcW w:w="2628" w:type="dxa"/>
            <w:vAlign w:val="bottom"/>
          </w:tcPr>
          <w:p w14:paraId="4768ABC8" w14:textId="6E92F6C4" w:rsidR="00983AC1"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Beckmann, Kara</w:t>
            </w:r>
          </w:p>
        </w:tc>
        <w:tc>
          <w:tcPr>
            <w:tcW w:w="3582" w:type="dxa"/>
            <w:vAlign w:val="bottom"/>
          </w:tcPr>
          <w:p w14:paraId="1592FE29" w14:textId="1711A7C1" w:rsidR="00983AC1"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Pattern Energy</w:t>
            </w:r>
          </w:p>
        </w:tc>
        <w:tc>
          <w:tcPr>
            <w:tcW w:w="3258" w:type="dxa"/>
            <w:vAlign w:val="bottom"/>
          </w:tcPr>
          <w:p w14:paraId="432D30F4"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r>
      <w:tr w:rsidR="00AF2A94" w:rsidRPr="000D0495" w14:paraId="1B17072D" w14:textId="77777777" w:rsidTr="00E33A72">
        <w:trPr>
          <w:trHeight w:val="80"/>
        </w:trPr>
        <w:tc>
          <w:tcPr>
            <w:tcW w:w="2628" w:type="dxa"/>
            <w:vAlign w:val="bottom"/>
          </w:tcPr>
          <w:p w14:paraId="7BF7F084" w14:textId="5610707B" w:rsidR="00AF2A94" w:rsidRPr="00983AC1" w:rsidRDefault="00AF2A94" w:rsidP="0019116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Bellezza</w:t>
            </w:r>
            <w:proofErr w:type="spellEnd"/>
            <w:r>
              <w:rPr>
                <w:rFonts w:ascii="Times New Roman" w:eastAsia="Times New Roman" w:hAnsi="Times New Roman" w:cs="Times New Roman"/>
              </w:rPr>
              <w:t>, Katie</w:t>
            </w:r>
          </w:p>
        </w:tc>
        <w:tc>
          <w:tcPr>
            <w:tcW w:w="3582" w:type="dxa"/>
            <w:vAlign w:val="bottom"/>
          </w:tcPr>
          <w:p w14:paraId="71D2E725" w14:textId="27A657E7" w:rsidR="00AF2A94" w:rsidRPr="00983AC1" w:rsidRDefault="00A665A5" w:rsidP="0019116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Novatus</w:t>
            </w:r>
            <w:proofErr w:type="spellEnd"/>
            <w:r>
              <w:rPr>
                <w:rFonts w:ascii="Times New Roman" w:eastAsia="Times New Roman" w:hAnsi="Times New Roman" w:cs="Times New Roman"/>
              </w:rPr>
              <w:t xml:space="preserve"> Energy</w:t>
            </w:r>
          </w:p>
        </w:tc>
        <w:tc>
          <w:tcPr>
            <w:tcW w:w="3258" w:type="dxa"/>
            <w:vAlign w:val="bottom"/>
          </w:tcPr>
          <w:p w14:paraId="42FA658F"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A665A5" w:rsidRPr="000D0495" w14:paraId="2920115B" w14:textId="77777777" w:rsidTr="00E33A72">
        <w:trPr>
          <w:trHeight w:val="80"/>
        </w:trPr>
        <w:tc>
          <w:tcPr>
            <w:tcW w:w="2628" w:type="dxa"/>
            <w:vAlign w:val="bottom"/>
          </w:tcPr>
          <w:p w14:paraId="5EE191E0" w14:textId="06ABDCD8" w:rsidR="00A665A5" w:rsidRPr="00A665A5" w:rsidRDefault="00A665A5" w:rsidP="00191168">
            <w:pPr>
              <w:spacing w:after="0" w:line="240" w:lineRule="auto"/>
              <w:ind w:left="-90"/>
              <w:jc w:val="both"/>
              <w:rPr>
                <w:rFonts w:ascii="Times New Roman" w:eastAsia="Times New Roman" w:hAnsi="Times New Roman" w:cs="Times New Roman"/>
              </w:rPr>
            </w:pPr>
            <w:proofErr w:type="spellStart"/>
            <w:r w:rsidRPr="00A665A5">
              <w:rPr>
                <w:rFonts w:ascii="Times New Roman" w:eastAsia="Times New Roman" w:hAnsi="Times New Roman" w:cs="Times New Roman"/>
              </w:rPr>
              <w:t>Bertin</w:t>
            </w:r>
            <w:proofErr w:type="spellEnd"/>
            <w:r w:rsidRPr="00A665A5">
              <w:rPr>
                <w:rFonts w:ascii="Times New Roman" w:eastAsia="Times New Roman" w:hAnsi="Times New Roman" w:cs="Times New Roman"/>
              </w:rPr>
              <w:t>, Suzanne</w:t>
            </w:r>
          </w:p>
        </w:tc>
        <w:tc>
          <w:tcPr>
            <w:tcW w:w="3582" w:type="dxa"/>
            <w:vAlign w:val="bottom"/>
          </w:tcPr>
          <w:p w14:paraId="0EA6378A" w14:textId="0A4402D2" w:rsidR="00A665A5" w:rsidRPr="00A665A5" w:rsidRDefault="00A665A5" w:rsidP="00191168">
            <w:pPr>
              <w:spacing w:after="0" w:line="240" w:lineRule="auto"/>
              <w:ind w:left="-90"/>
              <w:jc w:val="both"/>
              <w:rPr>
                <w:rFonts w:ascii="Times New Roman" w:eastAsia="Times New Roman" w:hAnsi="Times New Roman" w:cs="Times New Roman"/>
              </w:rPr>
            </w:pPr>
            <w:r w:rsidRPr="00A665A5">
              <w:rPr>
                <w:rFonts w:ascii="Times New Roman" w:eastAsia="Times New Roman" w:hAnsi="Times New Roman" w:cs="Times New Roman"/>
              </w:rPr>
              <w:t>Texas Advanced Energy</w:t>
            </w:r>
          </w:p>
        </w:tc>
        <w:tc>
          <w:tcPr>
            <w:tcW w:w="3258" w:type="dxa"/>
            <w:vAlign w:val="bottom"/>
          </w:tcPr>
          <w:p w14:paraId="19AD5199" w14:textId="77777777" w:rsidR="00A665A5" w:rsidRPr="000D0495" w:rsidRDefault="00A665A5" w:rsidP="00191168">
            <w:pPr>
              <w:spacing w:after="0" w:line="240" w:lineRule="auto"/>
              <w:ind w:left="-90"/>
              <w:jc w:val="both"/>
              <w:rPr>
                <w:rFonts w:ascii="Times New Roman" w:eastAsia="Times New Roman" w:hAnsi="Times New Roman" w:cs="Times New Roman"/>
                <w:highlight w:val="lightGray"/>
              </w:rPr>
            </w:pPr>
          </w:p>
        </w:tc>
      </w:tr>
      <w:tr w:rsidR="00E75A7A" w:rsidRPr="000D0495" w14:paraId="77DC4871" w14:textId="77777777" w:rsidTr="00E33A72">
        <w:trPr>
          <w:trHeight w:val="80"/>
        </w:trPr>
        <w:tc>
          <w:tcPr>
            <w:tcW w:w="2628" w:type="dxa"/>
          </w:tcPr>
          <w:p w14:paraId="26961D0F" w14:textId="58D41DD8" w:rsidR="00E75A7A" w:rsidRPr="00A665A5" w:rsidRDefault="00E75A7A" w:rsidP="00191168">
            <w:pPr>
              <w:spacing w:after="0" w:line="240" w:lineRule="auto"/>
              <w:ind w:left="-90"/>
              <w:jc w:val="both"/>
              <w:rPr>
                <w:rFonts w:ascii="Times New Roman" w:hAnsi="Times New Roman" w:cs="Times New Roman"/>
              </w:rPr>
            </w:pPr>
            <w:r w:rsidRPr="00A665A5">
              <w:rPr>
                <w:rFonts w:ascii="Times New Roman" w:hAnsi="Times New Roman" w:cs="Times New Roman"/>
              </w:rPr>
              <w:t>Bivens, Carrie</w:t>
            </w:r>
          </w:p>
        </w:tc>
        <w:tc>
          <w:tcPr>
            <w:tcW w:w="3582" w:type="dxa"/>
          </w:tcPr>
          <w:p w14:paraId="67E5873D" w14:textId="5C89DEFA" w:rsidR="00E75A7A" w:rsidRPr="00A665A5" w:rsidRDefault="00E75A7A" w:rsidP="00191168">
            <w:pPr>
              <w:spacing w:after="0" w:line="240" w:lineRule="auto"/>
              <w:ind w:left="-90"/>
              <w:jc w:val="both"/>
              <w:rPr>
                <w:rFonts w:ascii="Times New Roman" w:hAnsi="Times New Roman" w:cs="Times New Roman"/>
              </w:rPr>
            </w:pPr>
            <w:r w:rsidRPr="00A665A5">
              <w:rPr>
                <w:rFonts w:ascii="Times New Roman" w:hAnsi="Times New Roman" w:cs="Times New Roman"/>
              </w:rPr>
              <w:t>Potomac Economics</w:t>
            </w:r>
          </w:p>
        </w:tc>
        <w:tc>
          <w:tcPr>
            <w:tcW w:w="3258" w:type="dxa"/>
          </w:tcPr>
          <w:p w14:paraId="6B82113D" w14:textId="3D2A6436" w:rsidR="00E75A7A" w:rsidRPr="000D0495" w:rsidRDefault="00E75A7A" w:rsidP="00191168">
            <w:pPr>
              <w:spacing w:after="0" w:line="240" w:lineRule="auto"/>
              <w:ind w:left="-90"/>
              <w:jc w:val="both"/>
              <w:rPr>
                <w:rFonts w:ascii="Times New Roman" w:eastAsia="Times New Roman" w:hAnsi="Times New Roman" w:cs="Times New Roman"/>
                <w:highlight w:val="lightGray"/>
              </w:rPr>
            </w:pPr>
          </w:p>
        </w:tc>
      </w:tr>
      <w:tr w:rsidR="00BC6AFC" w:rsidRPr="000D0495" w14:paraId="45B4338A" w14:textId="77777777" w:rsidTr="00E33A72">
        <w:trPr>
          <w:trHeight w:val="80"/>
        </w:trPr>
        <w:tc>
          <w:tcPr>
            <w:tcW w:w="2628" w:type="dxa"/>
          </w:tcPr>
          <w:p w14:paraId="418A8156" w14:textId="2D2A0EC0" w:rsidR="00BC6AFC" w:rsidRPr="00BC6AFC" w:rsidRDefault="00BC6AFC" w:rsidP="00191168">
            <w:pPr>
              <w:spacing w:after="0" w:line="240" w:lineRule="auto"/>
              <w:ind w:left="-90"/>
              <w:jc w:val="both"/>
              <w:rPr>
                <w:rFonts w:ascii="Times New Roman" w:hAnsi="Times New Roman" w:cs="Times New Roman"/>
              </w:rPr>
            </w:pPr>
            <w:proofErr w:type="spellStart"/>
            <w:r w:rsidRPr="00BC6AFC">
              <w:rPr>
                <w:rFonts w:ascii="Times New Roman" w:hAnsi="Times New Roman" w:cs="Times New Roman"/>
              </w:rPr>
              <w:t>Bhuiyan</w:t>
            </w:r>
            <w:proofErr w:type="spellEnd"/>
            <w:r w:rsidRPr="00BC6AFC">
              <w:rPr>
                <w:rFonts w:ascii="Times New Roman" w:hAnsi="Times New Roman" w:cs="Times New Roman"/>
              </w:rPr>
              <w:t>, Frank</w:t>
            </w:r>
          </w:p>
        </w:tc>
        <w:tc>
          <w:tcPr>
            <w:tcW w:w="3582" w:type="dxa"/>
          </w:tcPr>
          <w:p w14:paraId="79908B9E" w14:textId="41849884" w:rsidR="00BC6AFC" w:rsidRPr="00BC6AFC" w:rsidRDefault="00BC6AFC" w:rsidP="00191168">
            <w:pPr>
              <w:spacing w:after="0" w:line="240" w:lineRule="auto"/>
              <w:ind w:left="-90"/>
              <w:jc w:val="both"/>
              <w:rPr>
                <w:rFonts w:ascii="Times New Roman" w:hAnsi="Times New Roman" w:cs="Times New Roman"/>
              </w:rPr>
            </w:pPr>
            <w:r w:rsidRPr="00BC6AFC">
              <w:rPr>
                <w:rFonts w:ascii="Times New Roman" w:hAnsi="Times New Roman" w:cs="Times New Roman"/>
              </w:rPr>
              <w:t>Austin Energy</w:t>
            </w:r>
          </w:p>
        </w:tc>
        <w:tc>
          <w:tcPr>
            <w:tcW w:w="3258" w:type="dxa"/>
          </w:tcPr>
          <w:p w14:paraId="39492243" w14:textId="77777777" w:rsidR="00BC6AFC" w:rsidRPr="000D0495" w:rsidRDefault="00BC6AFC" w:rsidP="00191168">
            <w:pPr>
              <w:spacing w:after="0" w:line="240" w:lineRule="auto"/>
              <w:ind w:left="-90"/>
              <w:jc w:val="both"/>
              <w:rPr>
                <w:rFonts w:ascii="Times New Roman" w:hAnsi="Times New Roman" w:cs="Times New Roman"/>
                <w:highlight w:val="lightGray"/>
              </w:rPr>
            </w:pPr>
          </w:p>
        </w:tc>
      </w:tr>
      <w:tr w:rsidR="00980B27" w:rsidRPr="000D0495" w14:paraId="7506BB6A" w14:textId="77777777" w:rsidTr="00E33A72">
        <w:trPr>
          <w:trHeight w:val="80"/>
        </w:trPr>
        <w:tc>
          <w:tcPr>
            <w:tcW w:w="2628" w:type="dxa"/>
          </w:tcPr>
          <w:p w14:paraId="629ACA94" w14:textId="77777777" w:rsidR="00980B27" w:rsidRPr="00126ABE" w:rsidRDefault="00980B27" w:rsidP="00191168">
            <w:pPr>
              <w:spacing w:after="0" w:line="240" w:lineRule="auto"/>
              <w:ind w:left="-90"/>
              <w:jc w:val="both"/>
              <w:rPr>
                <w:rFonts w:ascii="Times New Roman" w:hAnsi="Times New Roman" w:cs="Times New Roman"/>
              </w:rPr>
            </w:pPr>
            <w:r w:rsidRPr="00126ABE">
              <w:rPr>
                <w:rFonts w:ascii="Times New Roman" w:hAnsi="Times New Roman" w:cs="Times New Roman"/>
              </w:rPr>
              <w:t>Blakey, Eric</w:t>
            </w:r>
          </w:p>
        </w:tc>
        <w:tc>
          <w:tcPr>
            <w:tcW w:w="3582" w:type="dxa"/>
          </w:tcPr>
          <w:p w14:paraId="675A888C" w14:textId="77777777" w:rsidR="00980B27" w:rsidRPr="00126ABE" w:rsidRDefault="00980B27" w:rsidP="00191168">
            <w:pPr>
              <w:spacing w:after="0" w:line="240" w:lineRule="auto"/>
              <w:ind w:left="-90"/>
              <w:jc w:val="both"/>
              <w:rPr>
                <w:rFonts w:ascii="Times New Roman" w:hAnsi="Times New Roman" w:cs="Times New Roman"/>
              </w:rPr>
            </w:pPr>
            <w:r w:rsidRPr="00126ABE">
              <w:rPr>
                <w:rFonts w:ascii="Times New Roman" w:hAnsi="Times New Roman" w:cs="Times New Roman"/>
              </w:rPr>
              <w:t>Just Energy</w:t>
            </w:r>
          </w:p>
        </w:tc>
        <w:tc>
          <w:tcPr>
            <w:tcW w:w="3258" w:type="dxa"/>
          </w:tcPr>
          <w:p w14:paraId="17355B92" w14:textId="1E534D07" w:rsidR="00980B27" w:rsidRPr="000D0495" w:rsidRDefault="00980B27" w:rsidP="00191168">
            <w:pPr>
              <w:spacing w:after="0" w:line="240" w:lineRule="auto"/>
              <w:ind w:left="-90"/>
              <w:jc w:val="both"/>
              <w:rPr>
                <w:rFonts w:ascii="Times New Roman" w:hAnsi="Times New Roman" w:cs="Times New Roman"/>
                <w:highlight w:val="lightGray"/>
              </w:rPr>
            </w:pPr>
          </w:p>
        </w:tc>
      </w:tr>
      <w:tr w:rsidR="00980B27" w:rsidRPr="000D0495" w14:paraId="1CF39B69" w14:textId="77777777" w:rsidTr="00E33A72">
        <w:trPr>
          <w:trHeight w:val="80"/>
        </w:trPr>
        <w:tc>
          <w:tcPr>
            <w:tcW w:w="2628" w:type="dxa"/>
            <w:vAlign w:val="bottom"/>
          </w:tcPr>
          <w:p w14:paraId="08001877"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Bruce, Mark</w:t>
            </w:r>
          </w:p>
        </w:tc>
        <w:tc>
          <w:tcPr>
            <w:tcW w:w="3582" w:type="dxa"/>
            <w:vAlign w:val="bottom"/>
          </w:tcPr>
          <w:p w14:paraId="06B73FBC" w14:textId="77777777" w:rsidR="00980B27" w:rsidRPr="00126ABE" w:rsidRDefault="00980B27" w:rsidP="00191168">
            <w:pPr>
              <w:spacing w:after="0" w:line="240" w:lineRule="auto"/>
              <w:ind w:left="-90"/>
              <w:jc w:val="both"/>
              <w:rPr>
                <w:rFonts w:ascii="Times New Roman" w:eastAsia="Times New Roman" w:hAnsi="Times New Roman" w:cs="Times New Roman"/>
              </w:rPr>
            </w:pPr>
            <w:proofErr w:type="spellStart"/>
            <w:r w:rsidRPr="00126ABE">
              <w:rPr>
                <w:rFonts w:ascii="Times New Roman" w:eastAsia="Times New Roman" w:hAnsi="Times New Roman" w:cs="Times New Roman"/>
              </w:rPr>
              <w:t>Cratylus</w:t>
            </w:r>
            <w:proofErr w:type="spellEnd"/>
            <w:r w:rsidRPr="00126ABE">
              <w:rPr>
                <w:rFonts w:ascii="Times New Roman" w:eastAsia="Times New Roman" w:hAnsi="Times New Roman" w:cs="Times New Roman"/>
              </w:rPr>
              <w:t xml:space="preserve"> Advisors</w:t>
            </w:r>
          </w:p>
        </w:tc>
        <w:tc>
          <w:tcPr>
            <w:tcW w:w="3258" w:type="dxa"/>
            <w:vAlign w:val="bottom"/>
          </w:tcPr>
          <w:p w14:paraId="3F14D31B" w14:textId="7CBEBE1C"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C4E27" w:rsidRPr="000D0495" w14:paraId="04C4ED87" w14:textId="77777777" w:rsidTr="00E33A72">
        <w:trPr>
          <w:trHeight w:val="80"/>
        </w:trPr>
        <w:tc>
          <w:tcPr>
            <w:tcW w:w="2628" w:type="dxa"/>
            <w:vAlign w:val="bottom"/>
          </w:tcPr>
          <w:p w14:paraId="7E49C71B" w14:textId="4E166A15" w:rsidR="009C4E27" w:rsidRPr="0035575D" w:rsidRDefault="009C4E27" w:rsidP="0019116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Bruns</w:t>
            </w:r>
            <w:proofErr w:type="spellEnd"/>
            <w:r>
              <w:rPr>
                <w:rFonts w:ascii="Times New Roman" w:eastAsia="Times New Roman" w:hAnsi="Times New Roman" w:cs="Times New Roman"/>
              </w:rPr>
              <w:t>, Scott</w:t>
            </w:r>
          </w:p>
        </w:tc>
        <w:tc>
          <w:tcPr>
            <w:tcW w:w="3582" w:type="dxa"/>
            <w:vAlign w:val="bottom"/>
          </w:tcPr>
          <w:p w14:paraId="6F684A58" w14:textId="4CF08A89" w:rsidR="009C4E27" w:rsidRPr="0035575D" w:rsidRDefault="009C4E27"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Direct Energy</w:t>
            </w:r>
          </w:p>
        </w:tc>
        <w:tc>
          <w:tcPr>
            <w:tcW w:w="3258" w:type="dxa"/>
            <w:vAlign w:val="bottom"/>
          </w:tcPr>
          <w:p w14:paraId="0EF915C5"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r>
      <w:tr w:rsidR="009C4E27" w:rsidRPr="000D0495" w14:paraId="331467F8" w14:textId="77777777" w:rsidTr="00E33A72">
        <w:trPr>
          <w:trHeight w:val="80"/>
        </w:trPr>
        <w:tc>
          <w:tcPr>
            <w:tcW w:w="2628" w:type="dxa"/>
            <w:vAlign w:val="bottom"/>
          </w:tcPr>
          <w:p w14:paraId="6B4988FF" w14:textId="30E55ED3" w:rsidR="009C4E27" w:rsidRPr="00983AC1" w:rsidRDefault="009C4E27"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Bryant, Mark</w:t>
            </w:r>
          </w:p>
        </w:tc>
        <w:tc>
          <w:tcPr>
            <w:tcW w:w="3582" w:type="dxa"/>
            <w:vAlign w:val="bottom"/>
          </w:tcPr>
          <w:p w14:paraId="7F1995B2" w14:textId="77777777" w:rsidR="009C4E27" w:rsidRPr="00983AC1" w:rsidRDefault="009C4E27" w:rsidP="00191168">
            <w:pPr>
              <w:spacing w:after="0" w:line="240" w:lineRule="auto"/>
              <w:ind w:left="-90"/>
              <w:jc w:val="both"/>
              <w:rPr>
                <w:rFonts w:ascii="Times New Roman" w:eastAsia="Times New Roman" w:hAnsi="Times New Roman" w:cs="Times New Roman"/>
              </w:rPr>
            </w:pPr>
          </w:p>
        </w:tc>
        <w:tc>
          <w:tcPr>
            <w:tcW w:w="3258" w:type="dxa"/>
            <w:vAlign w:val="bottom"/>
          </w:tcPr>
          <w:p w14:paraId="1390BFA2"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r>
      <w:tr w:rsidR="00902988" w:rsidRPr="000D0495" w14:paraId="1B846E76" w14:textId="77777777" w:rsidTr="00E33A72">
        <w:trPr>
          <w:trHeight w:val="80"/>
        </w:trPr>
        <w:tc>
          <w:tcPr>
            <w:tcW w:w="2628" w:type="dxa"/>
            <w:vAlign w:val="bottom"/>
          </w:tcPr>
          <w:p w14:paraId="32A37FFA" w14:textId="6A2216AA" w:rsidR="00902988" w:rsidRPr="00983AC1" w:rsidRDefault="00902988" w:rsidP="00191168">
            <w:pPr>
              <w:spacing w:after="0" w:line="240" w:lineRule="auto"/>
              <w:ind w:left="-90"/>
              <w:jc w:val="both"/>
              <w:rPr>
                <w:rFonts w:ascii="Times New Roman" w:eastAsia="Times New Roman" w:hAnsi="Times New Roman" w:cs="Times New Roman"/>
              </w:rPr>
            </w:pPr>
            <w:proofErr w:type="spellStart"/>
            <w:r w:rsidRPr="00983AC1">
              <w:rPr>
                <w:rFonts w:ascii="Times New Roman" w:eastAsia="Times New Roman" w:hAnsi="Times New Roman" w:cs="Times New Roman"/>
              </w:rPr>
              <w:lastRenderedPageBreak/>
              <w:t>Chatlani</w:t>
            </w:r>
            <w:proofErr w:type="spellEnd"/>
            <w:r w:rsidRPr="00983AC1">
              <w:rPr>
                <w:rFonts w:ascii="Times New Roman" w:eastAsia="Times New Roman" w:hAnsi="Times New Roman" w:cs="Times New Roman"/>
              </w:rPr>
              <w:t xml:space="preserve">, </w:t>
            </w:r>
            <w:proofErr w:type="spellStart"/>
            <w:r w:rsidRPr="00983AC1">
              <w:rPr>
                <w:rFonts w:ascii="Times New Roman" w:eastAsia="Times New Roman" w:hAnsi="Times New Roman" w:cs="Times New Roman"/>
              </w:rPr>
              <w:t>Varsha</w:t>
            </w:r>
            <w:proofErr w:type="spellEnd"/>
          </w:p>
        </w:tc>
        <w:tc>
          <w:tcPr>
            <w:tcW w:w="3582" w:type="dxa"/>
            <w:vAlign w:val="bottom"/>
          </w:tcPr>
          <w:p w14:paraId="457157A3" w14:textId="728B5C49" w:rsidR="00902988"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Boston Energy Trading and Marketing</w:t>
            </w:r>
          </w:p>
        </w:tc>
        <w:tc>
          <w:tcPr>
            <w:tcW w:w="3258" w:type="dxa"/>
            <w:vAlign w:val="bottom"/>
          </w:tcPr>
          <w:p w14:paraId="283BDC70" w14:textId="3C903DB2" w:rsidR="00902988" w:rsidRPr="000D0495" w:rsidRDefault="00902988" w:rsidP="00191168">
            <w:pPr>
              <w:spacing w:after="0" w:line="240" w:lineRule="auto"/>
              <w:ind w:left="-90"/>
              <w:jc w:val="both"/>
              <w:rPr>
                <w:rFonts w:ascii="Times New Roman" w:eastAsia="Times New Roman" w:hAnsi="Times New Roman" w:cs="Times New Roman"/>
                <w:highlight w:val="lightGray"/>
              </w:rPr>
            </w:pPr>
          </w:p>
        </w:tc>
      </w:tr>
      <w:tr w:rsidR="00980B27" w:rsidRPr="000D0495" w14:paraId="5246A7EA" w14:textId="77777777" w:rsidTr="00E33A72">
        <w:trPr>
          <w:trHeight w:val="80"/>
        </w:trPr>
        <w:tc>
          <w:tcPr>
            <w:tcW w:w="2628" w:type="dxa"/>
            <w:vAlign w:val="bottom"/>
          </w:tcPr>
          <w:p w14:paraId="489DD480"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Cochran, Seth</w:t>
            </w:r>
          </w:p>
        </w:tc>
        <w:tc>
          <w:tcPr>
            <w:tcW w:w="3582" w:type="dxa"/>
            <w:vAlign w:val="bottom"/>
          </w:tcPr>
          <w:p w14:paraId="69EE05AB"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DC Energy</w:t>
            </w:r>
          </w:p>
        </w:tc>
        <w:tc>
          <w:tcPr>
            <w:tcW w:w="3258" w:type="dxa"/>
            <w:vAlign w:val="bottom"/>
          </w:tcPr>
          <w:p w14:paraId="6B5C62C9" w14:textId="049BA385"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11ADECF" w14:textId="77777777" w:rsidTr="00E33A72">
        <w:trPr>
          <w:trHeight w:val="80"/>
        </w:trPr>
        <w:tc>
          <w:tcPr>
            <w:tcW w:w="2628" w:type="dxa"/>
            <w:vAlign w:val="bottom"/>
          </w:tcPr>
          <w:p w14:paraId="7BA48F40"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Coleman, Diana</w:t>
            </w:r>
          </w:p>
        </w:tc>
        <w:tc>
          <w:tcPr>
            <w:tcW w:w="3582" w:type="dxa"/>
            <w:vAlign w:val="bottom"/>
          </w:tcPr>
          <w:p w14:paraId="731882E2"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CPS Energy</w:t>
            </w:r>
          </w:p>
        </w:tc>
        <w:tc>
          <w:tcPr>
            <w:tcW w:w="3258" w:type="dxa"/>
            <w:vAlign w:val="bottom"/>
          </w:tcPr>
          <w:p w14:paraId="0E620307" w14:textId="61DCCE3A"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AF2A94" w:rsidRPr="000D0495" w14:paraId="76212EBF" w14:textId="77777777" w:rsidTr="00E33A72">
        <w:trPr>
          <w:trHeight w:val="80"/>
        </w:trPr>
        <w:tc>
          <w:tcPr>
            <w:tcW w:w="2628" w:type="dxa"/>
            <w:vAlign w:val="bottom"/>
          </w:tcPr>
          <w:p w14:paraId="29F9E256" w14:textId="38666D9A" w:rsidR="00AF2A94" w:rsidRPr="00AF2A94" w:rsidRDefault="00AF2A94"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Coleman, Katie</w:t>
            </w:r>
          </w:p>
        </w:tc>
        <w:tc>
          <w:tcPr>
            <w:tcW w:w="3582" w:type="dxa"/>
            <w:vAlign w:val="bottom"/>
          </w:tcPr>
          <w:p w14:paraId="726CC04D" w14:textId="4C876C1C" w:rsidR="00AF2A94" w:rsidRPr="00AF2A94" w:rsidRDefault="00AF2A94"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TIEC</w:t>
            </w:r>
          </w:p>
        </w:tc>
        <w:tc>
          <w:tcPr>
            <w:tcW w:w="3258" w:type="dxa"/>
            <w:vAlign w:val="bottom"/>
          </w:tcPr>
          <w:p w14:paraId="511A399D"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983AC1" w:rsidRPr="000D0495" w14:paraId="25E62D7F" w14:textId="77777777" w:rsidTr="00E33A72">
        <w:trPr>
          <w:trHeight w:val="80"/>
        </w:trPr>
        <w:tc>
          <w:tcPr>
            <w:tcW w:w="2628" w:type="dxa"/>
            <w:vAlign w:val="bottom"/>
          </w:tcPr>
          <w:p w14:paraId="18F4EE92" w14:textId="731711E6" w:rsidR="00983AC1"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Crouch, Cliff</w:t>
            </w:r>
          </w:p>
        </w:tc>
        <w:tc>
          <w:tcPr>
            <w:tcW w:w="3582" w:type="dxa"/>
            <w:vAlign w:val="bottom"/>
          </w:tcPr>
          <w:p w14:paraId="07712126" w14:textId="57168EF4" w:rsidR="00983AC1"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PUCT</w:t>
            </w:r>
          </w:p>
        </w:tc>
        <w:tc>
          <w:tcPr>
            <w:tcW w:w="3258" w:type="dxa"/>
            <w:vAlign w:val="bottom"/>
          </w:tcPr>
          <w:p w14:paraId="1A115492"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r>
      <w:tr w:rsidR="00BC6AFC" w:rsidRPr="000D0495" w14:paraId="33B9C32E" w14:textId="77777777" w:rsidTr="00E33A72">
        <w:trPr>
          <w:trHeight w:val="80"/>
        </w:trPr>
        <w:tc>
          <w:tcPr>
            <w:tcW w:w="2628" w:type="dxa"/>
            <w:vAlign w:val="bottom"/>
          </w:tcPr>
          <w:p w14:paraId="7F37B7FA" w14:textId="788182AA" w:rsidR="00BC6AFC" w:rsidRPr="00BC6AFC" w:rsidRDefault="00BC6AFC" w:rsidP="00191168">
            <w:pPr>
              <w:spacing w:after="0" w:line="240" w:lineRule="auto"/>
              <w:ind w:left="-90"/>
              <w:jc w:val="both"/>
              <w:rPr>
                <w:rFonts w:ascii="Times New Roman" w:eastAsia="Times New Roman" w:hAnsi="Times New Roman" w:cs="Times New Roman"/>
              </w:rPr>
            </w:pPr>
            <w:proofErr w:type="spellStart"/>
            <w:r w:rsidRPr="00BC6AFC">
              <w:rPr>
                <w:rFonts w:ascii="Times New Roman" w:eastAsia="Times New Roman" w:hAnsi="Times New Roman" w:cs="Times New Roman"/>
              </w:rPr>
              <w:t>Coultas</w:t>
            </w:r>
            <w:proofErr w:type="spellEnd"/>
            <w:r w:rsidRPr="00BC6AFC">
              <w:rPr>
                <w:rFonts w:ascii="Times New Roman" w:eastAsia="Times New Roman" w:hAnsi="Times New Roman" w:cs="Times New Roman"/>
              </w:rPr>
              <w:t>, Ann</w:t>
            </w:r>
          </w:p>
        </w:tc>
        <w:tc>
          <w:tcPr>
            <w:tcW w:w="3582" w:type="dxa"/>
            <w:vAlign w:val="bottom"/>
          </w:tcPr>
          <w:p w14:paraId="1799F912" w14:textId="1B7EB47D" w:rsidR="00BC6AFC" w:rsidRPr="00BC6AFC" w:rsidRDefault="00BC6AFC" w:rsidP="00191168">
            <w:pPr>
              <w:spacing w:after="0" w:line="240" w:lineRule="auto"/>
              <w:ind w:left="-90"/>
              <w:jc w:val="both"/>
              <w:rPr>
                <w:rFonts w:ascii="Times New Roman" w:eastAsia="Times New Roman" w:hAnsi="Times New Roman" w:cs="Times New Roman"/>
              </w:rPr>
            </w:pPr>
            <w:r w:rsidRPr="00BC6AFC">
              <w:rPr>
                <w:rFonts w:ascii="Times New Roman" w:eastAsia="Times New Roman" w:hAnsi="Times New Roman" w:cs="Times New Roman"/>
              </w:rPr>
              <w:t xml:space="preserve">Enel </w:t>
            </w:r>
          </w:p>
        </w:tc>
        <w:tc>
          <w:tcPr>
            <w:tcW w:w="3258" w:type="dxa"/>
            <w:vAlign w:val="bottom"/>
          </w:tcPr>
          <w:p w14:paraId="08F4D5C6" w14:textId="77777777" w:rsidR="00BC6AFC" w:rsidRPr="000D0495" w:rsidRDefault="00BC6AFC" w:rsidP="00191168">
            <w:pPr>
              <w:spacing w:after="0" w:line="240" w:lineRule="auto"/>
              <w:ind w:left="-90"/>
              <w:jc w:val="both"/>
              <w:rPr>
                <w:rFonts w:ascii="Times New Roman" w:eastAsia="Times New Roman" w:hAnsi="Times New Roman" w:cs="Times New Roman"/>
                <w:highlight w:val="lightGray"/>
              </w:rPr>
            </w:pPr>
          </w:p>
        </w:tc>
      </w:tr>
      <w:tr w:rsidR="00126ABE" w:rsidRPr="000D0495" w14:paraId="785B62A4" w14:textId="77777777" w:rsidTr="00E33A72">
        <w:trPr>
          <w:trHeight w:val="80"/>
        </w:trPr>
        <w:tc>
          <w:tcPr>
            <w:tcW w:w="2628" w:type="dxa"/>
            <w:vAlign w:val="bottom"/>
          </w:tcPr>
          <w:p w14:paraId="55349CAD" w14:textId="64E418A6" w:rsidR="00126ABE" w:rsidRPr="00126ABE" w:rsidRDefault="00126ABE" w:rsidP="00191168">
            <w:pPr>
              <w:spacing w:after="0" w:line="240" w:lineRule="auto"/>
              <w:ind w:left="-90"/>
              <w:jc w:val="both"/>
              <w:rPr>
                <w:rFonts w:ascii="Times New Roman" w:eastAsia="Times New Roman" w:hAnsi="Times New Roman" w:cs="Times New Roman"/>
              </w:rPr>
            </w:pPr>
            <w:proofErr w:type="spellStart"/>
            <w:r w:rsidRPr="00126ABE">
              <w:rPr>
                <w:rFonts w:ascii="Times New Roman" w:eastAsia="Times New Roman" w:hAnsi="Times New Roman" w:cs="Times New Roman"/>
              </w:rPr>
              <w:t>Daigneault</w:t>
            </w:r>
            <w:proofErr w:type="spellEnd"/>
            <w:r w:rsidRPr="00126ABE">
              <w:rPr>
                <w:rFonts w:ascii="Times New Roman" w:eastAsia="Times New Roman" w:hAnsi="Times New Roman" w:cs="Times New Roman"/>
              </w:rPr>
              <w:t>, Ralph</w:t>
            </w:r>
          </w:p>
        </w:tc>
        <w:tc>
          <w:tcPr>
            <w:tcW w:w="3582" w:type="dxa"/>
            <w:vAlign w:val="bottom"/>
          </w:tcPr>
          <w:p w14:paraId="5E6B7874" w14:textId="1D9287E0" w:rsidR="00126ABE" w:rsidRPr="00126ABE" w:rsidRDefault="00126ABE"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Potomac Economics</w:t>
            </w:r>
          </w:p>
        </w:tc>
        <w:tc>
          <w:tcPr>
            <w:tcW w:w="3258" w:type="dxa"/>
            <w:vAlign w:val="bottom"/>
          </w:tcPr>
          <w:p w14:paraId="5BF8F1A6"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A1EE1BE" w14:textId="77777777" w:rsidTr="00E33A72">
        <w:trPr>
          <w:trHeight w:val="80"/>
        </w:trPr>
        <w:tc>
          <w:tcPr>
            <w:tcW w:w="2628" w:type="dxa"/>
            <w:vAlign w:val="bottom"/>
          </w:tcPr>
          <w:p w14:paraId="4D0DDEFA" w14:textId="77777777" w:rsidR="00980B27" w:rsidRPr="00983AC1" w:rsidRDefault="00980B27" w:rsidP="00191168">
            <w:pPr>
              <w:spacing w:after="0" w:line="240" w:lineRule="auto"/>
              <w:ind w:left="-90"/>
              <w:jc w:val="both"/>
              <w:rPr>
                <w:rFonts w:ascii="Times New Roman" w:eastAsia="Times New Roman" w:hAnsi="Times New Roman" w:cs="Times New Roman"/>
              </w:rPr>
            </w:pPr>
            <w:proofErr w:type="spellStart"/>
            <w:r w:rsidRPr="00983AC1">
              <w:rPr>
                <w:rFonts w:ascii="Times New Roman" w:eastAsia="Times New Roman" w:hAnsi="Times New Roman" w:cs="Times New Roman"/>
              </w:rPr>
              <w:t>Detelich</w:t>
            </w:r>
            <w:proofErr w:type="spellEnd"/>
            <w:r w:rsidRPr="00983AC1">
              <w:rPr>
                <w:rFonts w:ascii="Times New Roman" w:eastAsia="Times New Roman" w:hAnsi="Times New Roman" w:cs="Times New Roman"/>
              </w:rPr>
              <w:t>, David</w:t>
            </w:r>
          </w:p>
        </w:tc>
        <w:tc>
          <w:tcPr>
            <w:tcW w:w="3582" w:type="dxa"/>
            <w:vAlign w:val="bottom"/>
          </w:tcPr>
          <w:p w14:paraId="283007AB" w14:textId="77777777" w:rsidR="00980B27" w:rsidRPr="00983AC1" w:rsidRDefault="00980B27"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CPS Energy</w:t>
            </w:r>
          </w:p>
        </w:tc>
        <w:tc>
          <w:tcPr>
            <w:tcW w:w="3258" w:type="dxa"/>
            <w:vAlign w:val="bottom"/>
          </w:tcPr>
          <w:p w14:paraId="55A305B5" w14:textId="2B24E2FA"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E75A7A" w:rsidRPr="000D0495" w14:paraId="6F302B6F" w14:textId="77777777" w:rsidTr="00E33A72">
        <w:trPr>
          <w:trHeight w:val="80"/>
        </w:trPr>
        <w:tc>
          <w:tcPr>
            <w:tcW w:w="2628" w:type="dxa"/>
            <w:vAlign w:val="bottom"/>
          </w:tcPr>
          <w:p w14:paraId="791968B9" w14:textId="4B11BA58" w:rsidR="00E75A7A" w:rsidRPr="009C4E27" w:rsidRDefault="00E75A7A"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Dreyfus, Mark</w:t>
            </w:r>
          </w:p>
        </w:tc>
        <w:tc>
          <w:tcPr>
            <w:tcW w:w="3582" w:type="dxa"/>
            <w:vAlign w:val="bottom"/>
          </w:tcPr>
          <w:p w14:paraId="5ED3829B" w14:textId="022698BD" w:rsidR="00E75A7A" w:rsidRPr="009C4E27" w:rsidRDefault="00E75A7A"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MD Energy Consulting</w:t>
            </w:r>
          </w:p>
        </w:tc>
        <w:tc>
          <w:tcPr>
            <w:tcW w:w="3258" w:type="dxa"/>
            <w:vAlign w:val="bottom"/>
          </w:tcPr>
          <w:p w14:paraId="734668D2" w14:textId="41245A66" w:rsidR="00E75A7A" w:rsidRPr="000D0495" w:rsidRDefault="00E75A7A" w:rsidP="00191168">
            <w:pPr>
              <w:spacing w:after="0" w:line="240" w:lineRule="auto"/>
              <w:ind w:left="-90"/>
              <w:jc w:val="both"/>
              <w:rPr>
                <w:rFonts w:ascii="Times New Roman" w:eastAsia="Times New Roman" w:hAnsi="Times New Roman" w:cs="Times New Roman"/>
                <w:highlight w:val="lightGray"/>
              </w:rPr>
            </w:pPr>
          </w:p>
        </w:tc>
      </w:tr>
      <w:tr w:rsidR="00980B27" w:rsidRPr="000D0495" w14:paraId="061ED1D1" w14:textId="77777777" w:rsidTr="00E33A72">
        <w:trPr>
          <w:trHeight w:val="80"/>
        </w:trPr>
        <w:tc>
          <w:tcPr>
            <w:tcW w:w="2628" w:type="dxa"/>
            <w:vAlign w:val="bottom"/>
          </w:tcPr>
          <w:p w14:paraId="3DC732EE"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9C4E27">
              <w:rPr>
                <w:rFonts w:ascii="Times New Roman" w:eastAsia="Times New Roman" w:hAnsi="Times New Roman" w:cs="Times New Roman"/>
              </w:rPr>
              <w:t>Downey, Marty</w:t>
            </w:r>
          </w:p>
        </w:tc>
        <w:tc>
          <w:tcPr>
            <w:tcW w:w="3582" w:type="dxa"/>
            <w:vAlign w:val="bottom"/>
          </w:tcPr>
          <w:p w14:paraId="1DF9A66F" w14:textId="467F5B6E" w:rsidR="00980B27" w:rsidRPr="000D0495" w:rsidRDefault="00EA1F88" w:rsidP="00191168">
            <w:pPr>
              <w:spacing w:after="0" w:line="240" w:lineRule="auto"/>
              <w:ind w:left="-90"/>
              <w:jc w:val="both"/>
              <w:rPr>
                <w:rFonts w:ascii="Times New Roman" w:eastAsia="Times New Roman" w:hAnsi="Times New Roman" w:cs="Times New Roman"/>
                <w:highlight w:val="lightGray"/>
              </w:rPr>
            </w:pPr>
            <w:r w:rsidRPr="000D0495">
              <w:rPr>
                <w:rFonts w:ascii="Times New Roman" w:eastAsia="Times New Roman" w:hAnsi="Times New Roman" w:cs="Times New Roman"/>
                <w:highlight w:val="lightGray"/>
              </w:rPr>
              <w:t xml:space="preserve"> </w:t>
            </w:r>
          </w:p>
        </w:tc>
        <w:tc>
          <w:tcPr>
            <w:tcW w:w="3258" w:type="dxa"/>
            <w:vAlign w:val="bottom"/>
          </w:tcPr>
          <w:p w14:paraId="0D72BF3A" w14:textId="2AACE322"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FE35ED" w:rsidRPr="000D0495" w14:paraId="7D8C658A" w14:textId="77777777" w:rsidTr="00E33A72">
        <w:trPr>
          <w:trHeight w:val="80"/>
        </w:trPr>
        <w:tc>
          <w:tcPr>
            <w:tcW w:w="2628" w:type="dxa"/>
            <w:vAlign w:val="bottom"/>
          </w:tcPr>
          <w:p w14:paraId="3BBD7CAE" w14:textId="0AAE5B4D" w:rsidR="00FE35ED" w:rsidRPr="00BC6AFC" w:rsidRDefault="00FE35ED"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Goff, Eric</w:t>
            </w:r>
          </w:p>
        </w:tc>
        <w:tc>
          <w:tcPr>
            <w:tcW w:w="3582" w:type="dxa"/>
            <w:vAlign w:val="bottom"/>
          </w:tcPr>
          <w:p w14:paraId="6F64F1EE" w14:textId="77777777" w:rsidR="00FE35ED" w:rsidRPr="00BC6AFC" w:rsidRDefault="00FE35ED" w:rsidP="00191168">
            <w:pPr>
              <w:spacing w:after="0" w:line="240" w:lineRule="auto"/>
              <w:ind w:left="-90"/>
              <w:jc w:val="both"/>
              <w:rPr>
                <w:rFonts w:ascii="Times New Roman" w:eastAsia="Times New Roman" w:hAnsi="Times New Roman" w:cs="Times New Roman"/>
              </w:rPr>
            </w:pPr>
          </w:p>
        </w:tc>
        <w:tc>
          <w:tcPr>
            <w:tcW w:w="3258" w:type="dxa"/>
            <w:vAlign w:val="bottom"/>
          </w:tcPr>
          <w:p w14:paraId="0EA225AF"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r>
      <w:tr w:rsidR="007213DA" w:rsidRPr="000D0495" w14:paraId="07CBCDE9" w14:textId="77777777" w:rsidTr="00E33A72">
        <w:trPr>
          <w:trHeight w:val="80"/>
        </w:trPr>
        <w:tc>
          <w:tcPr>
            <w:tcW w:w="2628" w:type="dxa"/>
            <w:vAlign w:val="bottom"/>
          </w:tcPr>
          <w:p w14:paraId="4B0E0F88" w14:textId="150F335C" w:rsidR="007213DA" w:rsidRPr="00BC6AFC" w:rsidRDefault="007213DA" w:rsidP="00191168">
            <w:pPr>
              <w:spacing w:after="0" w:line="240" w:lineRule="auto"/>
              <w:ind w:left="-90"/>
              <w:jc w:val="both"/>
              <w:rPr>
                <w:rFonts w:ascii="Times New Roman" w:eastAsia="Times New Roman" w:hAnsi="Times New Roman" w:cs="Times New Roman"/>
              </w:rPr>
            </w:pPr>
            <w:r w:rsidRPr="00BC6AFC">
              <w:rPr>
                <w:rFonts w:ascii="Times New Roman" w:eastAsia="Times New Roman" w:hAnsi="Times New Roman" w:cs="Times New Roman"/>
              </w:rPr>
              <w:t>Harvey, Julia</w:t>
            </w:r>
          </w:p>
        </w:tc>
        <w:tc>
          <w:tcPr>
            <w:tcW w:w="3582" w:type="dxa"/>
            <w:vAlign w:val="bottom"/>
          </w:tcPr>
          <w:p w14:paraId="7576BE5A" w14:textId="72F67CA1" w:rsidR="007213DA" w:rsidRPr="00BC6AFC" w:rsidRDefault="007213DA" w:rsidP="00191168">
            <w:pPr>
              <w:spacing w:after="0" w:line="240" w:lineRule="auto"/>
              <w:ind w:left="-90"/>
              <w:jc w:val="both"/>
              <w:rPr>
                <w:rFonts w:ascii="Times New Roman" w:eastAsia="Times New Roman" w:hAnsi="Times New Roman" w:cs="Times New Roman"/>
              </w:rPr>
            </w:pPr>
            <w:r w:rsidRPr="00BC6AFC">
              <w:rPr>
                <w:rFonts w:ascii="Times New Roman" w:eastAsia="Times New Roman" w:hAnsi="Times New Roman" w:cs="Times New Roman"/>
              </w:rPr>
              <w:t>Texas Electric Cooperatives</w:t>
            </w:r>
          </w:p>
        </w:tc>
        <w:tc>
          <w:tcPr>
            <w:tcW w:w="3258" w:type="dxa"/>
            <w:vAlign w:val="bottom"/>
          </w:tcPr>
          <w:p w14:paraId="67717CC0" w14:textId="18D25CE7" w:rsidR="007213DA" w:rsidRPr="000D0495" w:rsidRDefault="007213DA" w:rsidP="00191168">
            <w:pPr>
              <w:spacing w:after="0" w:line="240" w:lineRule="auto"/>
              <w:ind w:left="-90"/>
              <w:jc w:val="both"/>
              <w:rPr>
                <w:rFonts w:ascii="Times New Roman" w:eastAsia="Times New Roman" w:hAnsi="Times New Roman" w:cs="Times New Roman"/>
                <w:highlight w:val="lightGray"/>
              </w:rPr>
            </w:pPr>
          </w:p>
        </w:tc>
      </w:tr>
      <w:tr w:rsidR="00E75A7A" w:rsidRPr="000D0495" w14:paraId="142AA87C" w14:textId="77777777" w:rsidTr="00E33A72">
        <w:trPr>
          <w:trHeight w:val="80"/>
        </w:trPr>
        <w:tc>
          <w:tcPr>
            <w:tcW w:w="2628" w:type="dxa"/>
            <w:vAlign w:val="bottom"/>
          </w:tcPr>
          <w:p w14:paraId="5DAAD379" w14:textId="438E6979" w:rsidR="00E75A7A" w:rsidRPr="00BC6AFC" w:rsidRDefault="00E75A7A" w:rsidP="00191168">
            <w:pPr>
              <w:spacing w:after="0" w:line="240" w:lineRule="auto"/>
              <w:ind w:left="-90"/>
              <w:jc w:val="both"/>
              <w:rPr>
                <w:rFonts w:ascii="Times New Roman" w:eastAsia="Times New Roman" w:hAnsi="Times New Roman" w:cs="Times New Roman"/>
              </w:rPr>
            </w:pPr>
            <w:r w:rsidRPr="00BC6AFC">
              <w:rPr>
                <w:rFonts w:ascii="Times New Roman" w:eastAsia="Times New Roman" w:hAnsi="Times New Roman" w:cs="Times New Roman"/>
              </w:rPr>
              <w:t xml:space="preserve">Hasan, </w:t>
            </w:r>
            <w:proofErr w:type="spellStart"/>
            <w:r w:rsidRPr="00BC6AFC">
              <w:rPr>
                <w:rFonts w:ascii="Times New Roman" w:eastAsia="Times New Roman" w:hAnsi="Times New Roman" w:cs="Times New Roman"/>
              </w:rPr>
              <w:t>Prusha</w:t>
            </w:r>
            <w:proofErr w:type="spellEnd"/>
          </w:p>
        </w:tc>
        <w:tc>
          <w:tcPr>
            <w:tcW w:w="3582" w:type="dxa"/>
            <w:vAlign w:val="bottom"/>
          </w:tcPr>
          <w:p w14:paraId="7D7FA8B6" w14:textId="49712B49" w:rsidR="00E75A7A" w:rsidRPr="00BC6AFC" w:rsidRDefault="00E75A7A" w:rsidP="00191168">
            <w:pPr>
              <w:spacing w:after="0" w:line="240" w:lineRule="auto"/>
              <w:ind w:left="-90"/>
              <w:jc w:val="both"/>
              <w:rPr>
                <w:rFonts w:ascii="Times New Roman" w:eastAsia="Times New Roman" w:hAnsi="Times New Roman" w:cs="Times New Roman"/>
              </w:rPr>
            </w:pPr>
            <w:r w:rsidRPr="00BC6AFC">
              <w:rPr>
                <w:rFonts w:ascii="Times New Roman" w:eastAsia="Times New Roman" w:hAnsi="Times New Roman" w:cs="Times New Roman"/>
              </w:rPr>
              <w:t>Advanced Energy Economy</w:t>
            </w:r>
          </w:p>
        </w:tc>
        <w:tc>
          <w:tcPr>
            <w:tcW w:w="3258" w:type="dxa"/>
            <w:vAlign w:val="bottom"/>
          </w:tcPr>
          <w:p w14:paraId="25785391" w14:textId="5942D299" w:rsidR="00E75A7A" w:rsidRPr="000D0495" w:rsidRDefault="00E75A7A" w:rsidP="00191168">
            <w:pPr>
              <w:spacing w:after="0" w:line="240" w:lineRule="auto"/>
              <w:ind w:left="-90"/>
              <w:jc w:val="both"/>
              <w:rPr>
                <w:rFonts w:ascii="Times New Roman" w:eastAsia="Times New Roman" w:hAnsi="Times New Roman" w:cs="Times New Roman"/>
                <w:highlight w:val="lightGray"/>
              </w:rPr>
            </w:pPr>
          </w:p>
        </w:tc>
      </w:tr>
      <w:tr w:rsidR="00126ABE" w:rsidRPr="000D0495" w14:paraId="0607908E" w14:textId="77777777" w:rsidTr="00E33A72">
        <w:trPr>
          <w:trHeight w:val="99"/>
        </w:trPr>
        <w:tc>
          <w:tcPr>
            <w:tcW w:w="2628" w:type="dxa"/>
            <w:vAlign w:val="bottom"/>
          </w:tcPr>
          <w:p w14:paraId="02245B11" w14:textId="0BDDBD6E" w:rsidR="00126ABE" w:rsidRPr="00126ABE" w:rsidRDefault="00126ABE"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Hayden, Mario</w:t>
            </w:r>
          </w:p>
        </w:tc>
        <w:tc>
          <w:tcPr>
            <w:tcW w:w="3582" w:type="dxa"/>
            <w:vAlign w:val="bottom"/>
          </w:tcPr>
          <w:p w14:paraId="47C657DE" w14:textId="54B8DFB4" w:rsidR="00126ABE" w:rsidRPr="00126ABE" w:rsidRDefault="00126ABE"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EGPNA</w:t>
            </w:r>
          </w:p>
        </w:tc>
        <w:tc>
          <w:tcPr>
            <w:tcW w:w="3258" w:type="dxa"/>
            <w:vAlign w:val="bottom"/>
          </w:tcPr>
          <w:p w14:paraId="1F25BE70"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191168" w:rsidRPr="000D0495" w14:paraId="4FBBEAB2" w14:textId="77777777" w:rsidTr="00E33A72">
        <w:trPr>
          <w:trHeight w:val="99"/>
        </w:trPr>
        <w:tc>
          <w:tcPr>
            <w:tcW w:w="2628" w:type="dxa"/>
            <w:vAlign w:val="bottom"/>
          </w:tcPr>
          <w:p w14:paraId="33AF8AA3" w14:textId="446A1A7D" w:rsidR="00191168" w:rsidRPr="00126ABE" w:rsidRDefault="00191168"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Helton, Bob</w:t>
            </w:r>
          </w:p>
        </w:tc>
        <w:tc>
          <w:tcPr>
            <w:tcW w:w="3582" w:type="dxa"/>
            <w:vAlign w:val="bottom"/>
          </w:tcPr>
          <w:p w14:paraId="70665B90" w14:textId="3587144A" w:rsidR="00191168" w:rsidRPr="00126ABE" w:rsidRDefault="00191168"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ENGIE</w:t>
            </w:r>
          </w:p>
        </w:tc>
        <w:tc>
          <w:tcPr>
            <w:tcW w:w="3258" w:type="dxa"/>
            <w:vAlign w:val="bottom"/>
          </w:tcPr>
          <w:p w14:paraId="21D3A70A" w14:textId="739618C3" w:rsidR="00191168" w:rsidRPr="000D0495" w:rsidRDefault="00191168" w:rsidP="00191168">
            <w:pPr>
              <w:spacing w:after="0" w:line="240" w:lineRule="auto"/>
              <w:ind w:left="-90"/>
              <w:jc w:val="both"/>
              <w:rPr>
                <w:rFonts w:ascii="Times New Roman" w:eastAsia="Times New Roman" w:hAnsi="Times New Roman" w:cs="Times New Roman"/>
                <w:highlight w:val="lightGray"/>
              </w:rPr>
            </w:pPr>
          </w:p>
        </w:tc>
      </w:tr>
      <w:tr w:rsidR="00980B27" w:rsidRPr="000D0495" w14:paraId="23C83525" w14:textId="77777777" w:rsidTr="00E33A72">
        <w:trPr>
          <w:trHeight w:val="99"/>
        </w:trPr>
        <w:tc>
          <w:tcPr>
            <w:tcW w:w="2628" w:type="dxa"/>
            <w:vAlign w:val="bottom"/>
          </w:tcPr>
          <w:p w14:paraId="0E4A2FAC" w14:textId="77777777" w:rsidR="00980B27" w:rsidRPr="00983AC1" w:rsidRDefault="00980B27"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Henson, Martha</w:t>
            </w:r>
          </w:p>
        </w:tc>
        <w:tc>
          <w:tcPr>
            <w:tcW w:w="3582" w:type="dxa"/>
            <w:vAlign w:val="bottom"/>
          </w:tcPr>
          <w:p w14:paraId="4F1383F8" w14:textId="77777777" w:rsidR="00980B27" w:rsidRPr="00983AC1" w:rsidRDefault="00980B27" w:rsidP="00191168">
            <w:pPr>
              <w:spacing w:after="0" w:line="240" w:lineRule="auto"/>
              <w:ind w:left="-90"/>
              <w:jc w:val="both"/>
              <w:rPr>
                <w:rFonts w:ascii="Times New Roman" w:eastAsia="Times New Roman" w:hAnsi="Times New Roman" w:cs="Times New Roman"/>
              </w:rPr>
            </w:pPr>
            <w:proofErr w:type="spellStart"/>
            <w:r w:rsidRPr="00983AC1">
              <w:rPr>
                <w:rFonts w:ascii="Times New Roman" w:eastAsia="Times New Roman" w:hAnsi="Times New Roman" w:cs="Times New Roman"/>
              </w:rPr>
              <w:t>Oncor</w:t>
            </w:r>
            <w:proofErr w:type="spellEnd"/>
          </w:p>
        </w:tc>
        <w:tc>
          <w:tcPr>
            <w:tcW w:w="3258" w:type="dxa"/>
            <w:vAlign w:val="bottom"/>
          </w:tcPr>
          <w:p w14:paraId="3ABA9A8F" w14:textId="340D7FF5"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35575D" w:rsidRPr="000D0495" w14:paraId="20C83620" w14:textId="77777777" w:rsidTr="00E33A72">
        <w:trPr>
          <w:trHeight w:val="99"/>
        </w:trPr>
        <w:tc>
          <w:tcPr>
            <w:tcW w:w="2628" w:type="dxa"/>
            <w:vAlign w:val="bottom"/>
          </w:tcPr>
          <w:p w14:paraId="38C05848" w14:textId="63333F23" w:rsidR="0035575D" w:rsidRPr="00983AC1" w:rsidRDefault="0035575D" w:rsidP="0019116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Hourihan</w:t>
            </w:r>
            <w:proofErr w:type="spellEnd"/>
            <w:r>
              <w:rPr>
                <w:rFonts w:ascii="Times New Roman" w:eastAsia="Times New Roman" w:hAnsi="Times New Roman" w:cs="Times New Roman"/>
              </w:rPr>
              <w:t>, Mike</w:t>
            </w:r>
          </w:p>
        </w:tc>
        <w:tc>
          <w:tcPr>
            <w:tcW w:w="3582" w:type="dxa"/>
            <w:vAlign w:val="bottom"/>
          </w:tcPr>
          <w:p w14:paraId="4607A224" w14:textId="53390E04" w:rsidR="0035575D" w:rsidRPr="00983AC1" w:rsidRDefault="0035575D" w:rsidP="0019116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CPower</w:t>
            </w:r>
            <w:proofErr w:type="spellEnd"/>
            <w:r>
              <w:rPr>
                <w:rFonts w:ascii="Times New Roman" w:eastAsia="Times New Roman" w:hAnsi="Times New Roman" w:cs="Times New Roman"/>
              </w:rPr>
              <w:t xml:space="preserve"> Energy Management</w:t>
            </w:r>
          </w:p>
        </w:tc>
        <w:tc>
          <w:tcPr>
            <w:tcW w:w="3258" w:type="dxa"/>
            <w:vAlign w:val="bottom"/>
          </w:tcPr>
          <w:p w14:paraId="2DE40CB5" w14:textId="77777777" w:rsidR="0035575D" w:rsidRPr="000D0495" w:rsidRDefault="0035575D" w:rsidP="00191168">
            <w:pPr>
              <w:spacing w:after="0" w:line="240" w:lineRule="auto"/>
              <w:ind w:left="-90"/>
              <w:jc w:val="both"/>
              <w:rPr>
                <w:rFonts w:ascii="Times New Roman" w:eastAsia="Times New Roman" w:hAnsi="Times New Roman" w:cs="Times New Roman"/>
                <w:highlight w:val="lightGray"/>
              </w:rPr>
            </w:pPr>
          </w:p>
        </w:tc>
      </w:tr>
      <w:tr w:rsidR="00980B27" w:rsidRPr="000D0495" w14:paraId="595799BC" w14:textId="77777777" w:rsidTr="00E33A72">
        <w:trPr>
          <w:trHeight w:val="80"/>
        </w:trPr>
        <w:tc>
          <w:tcPr>
            <w:tcW w:w="2628" w:type="dxa"/>
            <w:vAlign w:val="bottom"/>
          </w:tcPr>
          <w:p w14:paraId="52AB9412" w14:textId="77777777" w:rsidR="00980B27" w:rsidRPr="00FE35ED" w:rsidRDefault="00980B27"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Jewell, Michael</w:t>
            </w:r>
          </w:p>
        </w:tc>
        <w:tc>
          <w:tcPr>
            <w:tcW w:w="3582" w:type="dxa"/>
            <w:vAlign w:val="bottom"/>
          </w:tcPr>
          <w:p w14:paraId="1B5C6942" w14:textId="77777777" w:rsidR="00980B27" w:rsidRPr="00FE35ED" w:rsidRDefault="00980B27"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Jewell and Associates</w:t>
            </w:r>
          </w:p>
        </w:tc>
        <w:tc>
          <w:tcPr>
            <w:tcW w:w="3258" w:type="dxa"/>
            <w:vAlign w:val="bottom"/>
          </w:tcPr>
          <w:p w14:paraId="433EBFF9" w14:textId="6BED6E0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AF2A94" w:rsidRPr="000D0495" w14:paraId="0C76E43F" w14:textId="77777777" w:rsidTr="00E33A72">
        <w:trPr>
          <w:trHeight w:val="80"/>
        </w:trPr>
        <w:tc>
          <w:tcPr>
            <w:tcW w:w="2628" w:type="dxa"/>
            <w:vAlign w:val="bottom"/>
          </w:tcPr>
          <w:p w14:paraId="2127681C" w14:textId="667001DC" w:rsidR="00AF2A94" w:rsidRPr="00FE35ED" w:rsidRDefault="00AF2A9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Jolly, Emily</w:t>
            </w:r>
          </w:p>
        </w:tc>
        <w:tc>
          <w:tcPr>
            <w:tcW w:w="3582" w:type="dxa"/>
            <w:vAlign w:val="bottom"/>
          </w:tcPr>
          <w:p w14:paraId="7FD1AEFE" w14:textId="720453FF" w:rsidR="00AF2A94" w:rsidRPr="00FE35ED" w:rsidRDefault="00AF2A9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258" w:type="dxa"/>
            <w:vAlign w:val="bottom"/>
          </w:tcPr>
          <w:p w14:paraId="2A3348A6"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9C4E27" w:rsidRPr="000D0495" w14:paraId="227823EC" w14:textId="77777777" w:rsidTr="00E33A72">
        <w:trPr>
          <w:trHeight w:val="80"/>
        </w:trPr>
        <w:tc>
          <w:tcPr>
            <w:tcW w:w="2628" w:type="dxa"/>
            <w:vAlign w:val="bottom"/>
          </w:tcPr>
          <w:p w14:paraId="1DE74773" w14:textId="7606E7C0" w:rsidR="009C4E27" w:rsidRPr="009C4E27" w:rsidRDefault="009C4E27" w:rsidP="00191168">
            <w:pPr>
              <w:spacing w:after="0" w:line="240" w:lineRule="auto"/>
              <w:ind w:left="-90"/>
              <w:jc w:val="both"/>
              <w:rPr>
                <w:rFonts w:ascii="Times New Roman" w:eastAsia="Times New Roman" w:hAnsi="Times New Roman" w:cs="Times New Roman"/>
              </w:rPr>
            </w:pPr>
            <w:proofErr w:type="spellStart"/>
            <w:r w:rsidRPr="009C4E27">
              <w:rPr>
                <w:rFonts w:ascii="Times New Roman" w:eastAsia="Times New Roman" w:hAnsi="Times New Roman" w:cs="Times New Roman"/>
              </w:rPr>
              <w:t>Khayat</w:t>
            </w:r>
            <w:proofErr w:type="spellEnd"/>
            <w:r w:rsidRPr="009C4E27">
              <w:rPr>
                <w:rFonts w:ascii="Times New Roman" w:eastAsia="Times New Roman" w:hAnsi="Times New Roman" w:cs="Times New Roman"/>
              </w:rPr>
              <w:t>, Maribel</w:t>
            </w:r>
          </w:p>
        </w:tc>
        <w:tc>
          <w:tcPr>
            <w:tcW w:w="3582" w:type="dxa"/>
            <w:vAlign w:val="bottom"/>
          </w:tcPr>
          <w:p w14:paraId="4CACD23B" w14:textId="01F5BAD9" w:rsidR="009C4E27" w:rsidRPr="009C4E27" w:rsidRDefault="009C4E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CenterPoint Energy</w:t>
            </w:r>
          </w:p>
        </w:tc>
        <w:tc>
          <w:tcPr>
            <w:tcW w:w="3258" w:type="dxa"/>
            <w:vAlign w:val="bottom"/>
          </w:tcPr>
          <w:p w14:paraId="1D09F7E7"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r>
      <w:tr w:rsidR="009C4E27" w:rsidRPr="000D0495" w14:paraId="6EE53BFD" w14:textId="77777777" w:rsidTr="00E33A72">
        <w:trPr>
          <w:trHeight w:val="80"/>
        </w:trPr>
        <w:tc>
          <w:tcPr>
            <w:tcW w:w="2628" w:type="dxa"/>
            <w:vAlign w:val="bottom"/>
          </w:tcPr>
          <w:p w14:paraId="087BCF0B" w14:textId="5AE2ACCE" w:rsidR="009C4E27" w:rsidRPr="009C4E27" w:rsidRDefault="009C4E27" w:rsidP="00191168">
            <w:pPr>
              <w:spacing w:after="0" w:line="240" w:lineRule="auto"/>
              <w:ind w:left="-90"/>
              <w:jc w:val="both"/>
              <w:rPr>
                <w:rFonts w:ascii="Times New Roman" w:eastAsia="Times New Roman" w:hAnsi="Times New Roman" w:cs="Times New Roman"/>
              </w:rPr>
            </w:pPr>
            <w:proofErr w:type="spellStart"/>
            <w:r w:rsidRPr="009C4E27">
              <w:rPr>
                <w:rFonts w:ascii="Times New Roman" w:eastAsia="Times New Roman" w:hAnsi="Times New Roman" w:cs="Times New Roman"/>
              </w:rPr>
              <w:t>Krajecki</w:t>
            </w:r>
            <w:proofErr w:type="spellEnd"/>
            <w:r w:rsidRPr="009C4E27">
              <w:rPr>
                <w:rFonts w:ascii="Times New Roman" w:eastAsia="Times New Roman" w:hAnsi="Times New Roman" w:cs="Times New Roman"/>
              </w:rPr>
              <w:t>, Jim</w:t>
            </w:r>
          </w:p>
        </w:tc>
        <w:tc>
          <w:tcPr>
            <w:tcW w:w="3582" w:type="dxa"/>
            <w:vAlign w:val="bottom"/>
          </w:tcPr>
          <w:p w14:paraId="10C29132" w14:textId="450C3413" w:rsidR="009C4E27" w:rsidRPr="009C4E27" w:rsidRDefault="009C4E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Customized Energy Solutions</w:t>
            </w:r>
          </w:p>
        </w:tc>
        <w:tc>
          <w:tcPr>
            <w:tcW w:w="3258" w:type="dxa"/>
            <w:vAlign w:val="bottom"/>
          </w:tcPr>
          <w:p w14:paraId="1348E77C"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0673E500" w14:textId="77777777" w:rsidTr="00E33A72">
        <w:trPr>
          <w:trHeight w:val="80"/>
        </w:trPr>
        <w:tc>
          <w:tcPr>
            <w:tcW w:w="2628" w:type="dxa"/>
            <w:vAlign w:val="bottom"/>
          </w:tcPr>
          <w:p w14:paraId="10B198D1"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Kroskey, Tony</w:t>
            </w:r>
          </w:p>
        </w:tc>
        <w:tc>
          <w:tcPr>
            <w:tcW w:w="3582" w:type="dxa"/>
            <w:vAlign w:val="bottom"/>
          </w:tcPr>
          <w:p w14:paraId="08404366" w14:textId="77777777" w:rsidR="00980B27" w:rsidRPr="00AF2A94" w:rsidRDefault="00980B27" w:rsidP="00191168">
            <w:pPr>
              <w:spacing w:after="0" w:line="240" w:lineRule="auto"/>
              <w:ind w:left="-90"/>
              <w:jc w:val="both"/>
              <w:rPr>
                <w:rFonts w:ascii="Times New Roman" w:hAnsi="Times New Roman" w:cs="Times New Roman"/>
              </w:rPr>
            </w:pPr>
            <w:r w:rsidRPr="00AF2A94">
              <w:rPr>
                <w:rFonts w:ascii="Times New Roman" w:eastAsia="Times New Roman" w:hAnsi="Times New Roman" w:cs="Times New Roman"/>
              </w:rPr>
              <w:t>Brazos Electric Cooperative</w:t>
            </w:r>
          </w:p>
        </w:tc>
        <w:tc>
          <w:tcPr>
            <w:tcW w:w="3258" w:type="dxa"/>
            <w:vAlign w:val="bottom"/>
          </w:tcPr>
          <w:p w14:paraId="24665FBF" w14:textId="0EA302D3"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3AC1" w:rsidRPr="000D0495" w14:paraId="663F2986" w14:textId="77777777" w:rsidTr="00E33A72">
        <w:trPr>
          <w:trHeight w:val="80"/>
        </w:trPr>
        <w:tc>
          <w:tcPr>
            <w:tcW w:w="2628" w:type="dxa"/>
            <w:vAlign w:val="bottom"/>
          </w:tcPr>
          <w:p w14:paraId="30D99D83" w14:textId="5EFBA54A" w:rsidR="00983AC1"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Mendoza, Albert</w:t>
            </w:r>
          </w:p>
        </w:tc>
        <w:tc>
          <w:tcPr>
            <w:tcW w:w="3582" w:type="dxa"/>
            <w:vAlign w:val="bottom"/>
          </w:tcPr>
          <w:p w14:paraId="277C6FAD" w14:textId="7700F1C1" w:rsidR="00983AC1" w:rsidRPr="00983AC1" w:rsidRDefault="00983AC1" w:rsidP="00191168">
            <w:pPr>
              <w:spacing w:after="0" w:line="240" w:lineRule="auto"/>
              <w:ind w:left="-90"/>
              <w:jc w:val="both"/>
              <w:rPr>
                <w:rFonts w:ascii="Times New Roman" w:hAnsi="Times New Roman" w:cs="Times New Roman"/>
              </w:rPr>
            </w:pPr>
            <w:r w:rsidRPr="00983AC1">
              <w:rPr>
                <w:rFonts w:ascii="Times New Roman" w:hAnsi="Times New Roman" w:cs="Times New Roman"/>
              </w:rPr>
              <w:t>Oxy</w:t>
            </w:r>
          </w:p>
        </w:tc>
        <w:tc>
          <w:tcPr>
            <w:tcW w:w="3258" w:type="dxa"/>
            <w:vAlign w:val="bottom"/>
          </w:tcPr>
          <w:p w14:paraId="6BD50574"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r>
      <w:tr w:rsidR="00980B27" w:rsidRPr="000D0495" w14:paraId="0A607CCA" w14:textId="77777777" w:rsidTr="00E33A72">
        <w:trPr>
          <w:trHeight w:val="80"/>
        </w:trPr>
        <w:tc>
          <w:tcPr>
            <w:tcW w:w="2628" w:type="dxa"/>
            <w:vAlign w:val="bottom"/>
          </w:tcPr>
          <w:p w14:paraId="2B42D93B" w14:textId="77777777" w:rsidR="00980B27" w:rsidRPr="00983AC1" w:rsidRDefault="00980B27"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Musher, Danny</w:t>
            </w:r>
          </w:p>
        </w:tc>
        <w:tc>
          <w:tcPr>
            <w:tcW w:w="3582" w:type="dxa"/>
            <w:vAlign w:val="bottom"/>
          </w:tcPr>
          <w:p w14:paraId="3E948440" w14:textId="77777777" w:rsidR="00980B27" w:rsidRPr="00983AC1" w:rsidRDefault="00980B27" w:rsidP="00191168">
            <w:pPr>
              <w:spacing w:after="0" w:line="240" w:lineRule="auto"/>
              <w:ind w:left="-90"/>
              <w:jc w:val="both"/>
              <w:rPr>
                <w:rFonts w:ascii="Times New Roman" w:hAnsi="Times New Roman" w:cs="Times New Roman"/>
              </w:rPr>
            </w:pPr>
            <w:r w:rsidRPr="00983AC1">
              <w:rPr>
                <w:rFonts w:ascii="Times New Roman" w:hAnsi="Times New Roman" w:cs="Times New Roman"/>
              </w:rPr>
              <w:t>Key Capture Energy</w:t>
            </w:r>
          </w:p>
        </w:tc>
        <w:tc>
          <w:tcPr>
            <w:tcW w:w="3258" w:type="dxa"/>
            <w:vAlign w:val="bottom"/>
          </w:tcPr>
          <w:p w14:paraId="62A26097" w14:textId="4F853D00"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FE35ED" w:rsidRPr="000D0495" w14:paraId="1D16718D" w14:textId="77777777" w:rsidTr="00E33A72">
        <w:trPr>
          <w:trHeight w:val="80"/>
        </w:trPr>
        <w:tc>
          <w:tcPr>
            <w:tcW w:w="2628" w:type="dxa"/>
            <w:vAlign w:val="bottom"/>
          </w:tcPr>
          <w:p w14:paraId="1E8F7205" w14:textId="34CFAC5D" w:rsidR="00FE35ED" w:rsidRPr="00FE35ED" w:rsidRDefault="00FE35ED" w:rsidP="00191168">
            <w:pPr>
              <w:spacing w:after="0" w:line="240" w:lineRule="auto"/>
              <w:ind w:left="-90"/>
              <w:jc w:val="both"/>
              <w:rPr>
                <w:rFonts w:ascii="Times New Roman" w:eastAsia="Times New Roman" w:hAnsi="Times New Roman" w:cs="Times New Roman"/>
              </w:rPr>
            </w:pPr>
            <w:proofErr w:type="spellStart"/>
            <w:r w:rsidRPr="00FE35ED">
              <w:rPr>
                <w:rFonts w:ascii="Times New Roman" w:eastAsia="Times New Roman" w:hAnsi="Times New Roman" w:cs="Times New Roman"/>
              </w:rPr>
              <w:t>Paff</w:t>
            </w:r>
            <w:proofErr w:type="spellEnd"/>
            <w:r w:rsidRPr="00FE35ED">
              <w:rPr>
                <w:rFonts w:ascii="Times New Roman" w:eastAsia="Times New Roman" w:hAnsi="Times New Roman" w:cs="Times New Roman"/>
              </w:rPr>
              <w:t>, Tom</w:t>
            </w:r>
          </w:p>
        </w:tc>
        <w:tc>
          <w:tcPr>
            <w:tcW w:w="3582" w:type="dxa"/>
            <w:vAlign w:val="bottom"/>
          </w:tcPr>
          <w:p w14:paraId="0015E709" w14:textId="1E142961" w:rsidR="00FE35ED" w:rsidRPr="00FE35ED" w:rsidRDefault="00FE35ED" w:rsidP="00191168">
            <w:pPr>
              <w:spacing w:after="0" w:line="240" w:lineRule="auto"/>
              <w:ind w:left="-90"/>
              <w:jc w:val="both"/>
              <w:rPr>
                <w:rFonts w:ascii="Times New Roman" w:hAnsi="Times New Roman" w:cs="Times New Roman"/>
              </w:rPr>
            </w:pPr>
            <w:r w:rsidRPr="00FE35ED">
              <w:rPr>
                <w:rFonts w:ascii="Times New Roman" w:hAnsi="Times New Roman" w:cs="Times New Roman"/>
              </w:rPr>
              <w:t>Pattern Energy</w:t>
            </w:r>
          </w:p>
        </w:tc>
        <w:tc>
          <w:tcPr>
            <w:tcW w:w="3258" w:type="dxa"/>
            <w:vAlign w:val="bottom"/>
          </w:tcPr>
          <w:p w14:paraId="634D071B"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r>
      <w:tr w:rsidR="00980B27" w:rsidRPr="000D0495" w14:paraId="41C61F95" w14:textId="77777777" w:rsidTr="00E33A72">
        <w:trPr>
          <w:trHeight w:val="80"/>
        </w:trPr>
        <w:tc>
          <w:tcPr>
            <w:tcW w:w="2628" w:type="dxa"/>
            <w:vAlign w:val="bottom"/>
          </w:tcPr>
          <w:p w14:paraId="3DD2B9E7" w14:textId="77777777" w:rsidR="00980B27" w:rsidRPr="00FE35ED" w:rsidRDefault="00980B27"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Powell, Christian</w:t>
            </w:r>
          </w:p>
        </w:tc>
        <w:tc>
          <w:tcPr>
            <w:tcW w:w="3582" w:type="dxa"/>
            <w:vAlign w:val="bottom"/>
          </w:tcPr>
          <w:p w14:paraId="5832A5A3" w14:textId="77777777" w:rsidR="00980B27" w:rsidRPr="00FE35ED" w:rsidRDefault="00980B27" w:rsidP="00191168">
            <w:pPr>
              <w:spacing w:after="0" w:line="240" w:lineRule="auto"/>
              <w:ind w:left="-90"/>
              <w:jc w:val="both"/>
              <w:rPr>
                <w:rFonts w:ascii="Times New Roman" w:hAnsi="Times New Roman" w:cs="Times New Roman"/>
              </w:rPr>
            </w:pPr>
            <w:proofErr w:type="spellStart"/>
            <w:r w:rsidRPr="00FE35ED">
              <w:rPr>
                <w:rFonts w:ascii="Times New Roman" w:hAnsi="Times New Roman" w:cs="Times New Roman"/>
              </w:rPr>
              <w:t>Pedernales</w:t>
            </w:r>
            <w:proofErr w:type="spellEnd"/>
            <w:r w:rsidRPr="00FE35ED">
              <w:rPr>
                <w:rFonts w:ascii="Times New Roman" w:hAnsi="Times New Roman" w:cs="Times New Roman"/>
              </w:rPr>
              <w:t xml:space="preserve"> Electric Cooperative</w:t>
            </w:r>
          </w:p>
        </w:tc>
        <w:tc>
          <w:tcPr>
            <w:tcW w:w="3258" w:type="dxa"/>
            <w:vAlign w:val="bottom"/>
          </w:tcPr>
          <w:p w14:paraId="2A094C70" w14:textId="28493D0E"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C4E27" w:rsidRPr="000D0495" w14:paraId="1E112795" w14:textId="77777777" w:rsidTr="00E33A72">
        <w:trPr>
          <w:trHeight w:val="80"/>
        </w:trPr>
        <w:tc>
          <w:tcPr>
            <w:tcW w:w="2628" w:type="dxa"/>
            <w:vAlign w:val="bottom"/>
          </w:tcPr>
          <w:p w14:paraId="5BF4C026" w14:textId="719CF006" w:rsidR="009C4E27" w:rsidRPr="009C4E27" w:rsidRDefault="009C4E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 xml:space="preserve">Reader, </w:t>
            </w:r>
            <w:proofErr w:type="spellStart"/>
            <w:r w:rsidRPr="009C4E27">
              <w:rPr>
                <w:rFonts w:ascii="Times New Roman" w:eastAsia="Times New Roman" w:hAnsi="Times New Roman" w:cs="Times New Roman"/>
              </w:rPr>
              <w:t>Raborn</w:t>
            </w:r>
            <w:proofErr w:type="spellEnd"/>
          </w:p>
        </w:tc>
        <w:tc>
          <w:tcPr>
            <w:tcW w:w="3582" w:type="dxa"/>
            <w:vAlign w:val="bottom"/>
          </w:tcPr>
          <w:p w14:paraId="577C64E5" w14:textId="4DFD1760" w:rsidR="009C4E27" w:rsidRPr="009C4E27" w:rsidRDefault="009C4E27" w:rsidP="009C4E27">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Enterprise Products Par</w:t>
            </w:r>
            <w:r>
              <w:rPr>
                <w:rFonts w:ascii="Times New Roman" w:eastAsia="Times New Roman" w:hAnsi="Times New Roman" w:cs="Times New Roman"/>
              </w:rPr>
              <w:t>tners</w:t>
            </w:r>
          </w:p>
        </w:tc>
        <w:tc>
          <w:tcPr>
            <w:tcW w:w="3258" w:type="dxa"/>
            <w:vAlign w:val="bottom"/>
          </w:tcPr>
          <w:p w14:paraId="5A377F07"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r>
      <w:tr w:rsidR="00191168" w:rsidRPr="000D0495" w14:paraId="6858B339" w14:textId="77777777" w:rsidTr="00E33A72">
        <w:trPr>
          <w:trHeight w:val="80"/>
        </w:trPr>
        <w:tc>
          <w:tcPr>
            <w:tcW w:w="2628" w:type="dxa"/>
            <w:vAlign w:val="bottom"/>
          </w:tcPr>
          <w:p w14:paraId="634C4D9D" w14:textId="2DE0923F" w:rsidR="00191168" w:rsidRPr="00FE35ED" w:rsidRDefault="00191168"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Reedy, Steve</w:t>
            </w:r>
          </w:p>
        </w:tc>
        <w:tc>
          <w:tcPr>
            <w:tcW w:w="3582" w:type="dxa"/>
            <w:vAlign w:val="bottom"/>
          </w:tcPr>
          <w:p w14:paraId="014A6950" w14:textId="552DCDFB" w:rsidR="00191168" w:rsidRPr="00FE35ED" w:rsidRDefault="00191168"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Potomac Economics</w:t>
            </w:r>
          </w:p>
        </w:tc>
        <w:tc>
          <w:tcPr>
            <w:tcW w:w="3258" w:type="dxa"/>
            <w:vAlign w:val="bottom"/>
          </w:tcPr>
          <w:p w14:paraId="1EB6DD68" w14:textId="1CB80500" w:rsidR="00191168" w:rsidRPr="000D0495" w:rsidRDefault="00191168" w:rsidP="00191168">
            <w:pPr>
              <w:spacing w:after="0" w:line="240" w:lineRule="auto"/>
              <w:ind w:left="-90"/>
              <w:jc w:val="both"/>
              <w:rPr>
                <w:rFonts w:ascii="Times New Roman" w:eastAsia="Times New Roman" w:hAnsi="Times New Roman" w:cs="Times New Roman"/>
                <w:highlight w:val="lightGray"/>
              </w:rPr>
            </w:pPr>
          </w:p>
        </w:tc>
      </w:tr>
      <w:tr w:rsidR="00126ABE" w:rsidRPr="000D0495" w14:paraId="50980800" w14:textId="77777777" w:rsidTr="00E33A72">
        <w:trPr>
          <w:trHeight w:val="80"/>
        </w:trPr>
        <w:tc>
          <w:tcPr>
            <w:tcW w:w="2628" w:type="dxa"/>
            <w:vAlign w:val="bottom"/>
          </w:tcPr>
          <w:p w14:paraId="41DEEEC5" w14:textId="574DE481" w:rsidR="00126ABE" w:rsidRPr="00126ABE" w:rsidRDefault="00126ABE"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Reid, Mike</w:t>
            </w:r>
          </w:p>
        </w:tc>
        <w:tc>
          <w:tcPr>
            <w:tcW w:w="3582" w:type="dxa"/>
            <w:vAlign w:val="bottom"/>
          </w:tcPr>
          <w:p w14:paraId="207AC81C" w14:textId="624416C8" w:rsidR="00126ABE" w:rsidRPr="00126ABE" w:rsidRDefault="00126ABE"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Air Liquide</w:t>
            </w:r>
          </w:p>
        </w:tc>
        <w:tc>
          <w:tcPr>
            <w:tcW w:w="3258" w:type="dxa"/>
            <w:vAlign w:val="bottom"/>
          </w:tcPr>
          <w:p w14:paraId="215B8F60"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980B27" w:rsidRPr="000D0495" w14:paraId="588A44D2" w14:textId="77777777" w:rsidTr="00E33A72">
        <w:trPr>
          <w:trHeight w:val="80"/>
        </w:trPr>
        <w:tc>
          <w:tcPr>
            <w:tcW w:w="2628" w:type="dxa"/>
            <w:vAlign w:val="bottom"/>
          </w:tcPr>
          <w:p w14:paraId="51970BA0" w14:textId="77777777" w:rsidR="00980B27" w:rsidRPr="00FE35ED" w:rsidRDefault="00980B27"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Reid, Walter</w:t>
            </w:r>
          </w:p>
        </w:tc>
        <w:tc>
          <w:tcPr>
            <w:tcW w:w="3582" w:type="dxa"/>
            <w:vAlign w:val="bottom"/>
          </w:tcPr>
          <w:p w14:paraId="2AA5D3A4" w14:textId="77777777" w:rsidR="00980B27" w:rsidRPr="00FE35ED" w:rsidRDefault="00980B27"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Advanced Power Alliance</w:t>
            </w:r>
          </w:p>
        </w:tc>
        <w:tc>
          <w:tcPr>
            <w:tcW w:w="3258" w:type="dxa"/>
            <w:vAlign w:val="bottom"/>
          </w:tcPr>
          <w:p w14:paraId="36B4FE3D" w14:textId="5AA48C58"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02988" w:rsidRPr="000D0495" w14:paraId="08B48EB5" w14:textId="77777777" w:rsidTr="00E33A72">
        <w:trPr>
          <w:trHeight w:val="80"/>
        </w:trPr>
        <w:tc>
          <w:tcPr>
            <w:tcW w:w="2628" w:type="dxa"/>
            <w:vAlign w:val="bottom"/>
          </w:tcPr>
          <w:p w14:paraId="28F2CC02" w14:textId="182C465A" w:rsidR="00902988" w:rsidRPr="00FE35ED" w:rsidRDefault="00902988" w:rsidP="0090298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Rich, Katie</w:t>
            </w:r>
          </w:p>
        </w:tc>
        <w:tc>
          <w:tcPr>
            <w:tcW w:w="3582" w:type="dxa"/>
            <w:vAlign w:val="bottom"/>
          </w:tcPr>
          <w:p w14:paraId="05892100" w14:textId="75939BEC" w:rsidR="00902988" w:rsidRPr="00FE35ED" w:rsidRDefault="00902988" w:rsidP="0090298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Golden Spread Electric Cooperative</w:t>
            </w:r>
          </w:p>
        </w:tc>
        <w:tc>
          <w:tcPr>
            <w:tcW w:w="3258" w:type="dxa"/>
            <w:vAlign w:val="bottom"/>
          </w:tcPr>
          <w:p w14:paraId="78C3C048" w14:textId="75A8E069" w:rsidR="00902988" w:rsidRPr="000D0495" w:rsidRDefault="00902988" w:rsidP="00902988">
            <w:pPr>
              <w:spacing w:after="0" w:line="240" w:lineRule="auto"/>
              <w:ind w:left="-90"/>
              <w:jc w:val="both"/>
              <w:rPr>
                <w:rFonts w:ascii="Times New Roman" w:eastAsia="Times New Roman" w:hAnsi="Times New Roman" w:cs="Times New Roman"/>
                <w:highlight w:val="lightGray"/>
              </w:rPr>
            </w:pPr>
          </w:p>
        </w:tc>
      </w:tr>
      <w:tr w:rsidR="00980B27" w:rsidRPr="000D0495" w14:paraId="537B13C2" w14:textId="77777777" w:rsidTr="00E33A72">
        <w:trPr>
          <w:trHeight w:val="80"/>
        </w:trPr>
        <w:tc>
          <w:tcPr>
            <w:tcW w:w="2628" w:type="dxa"/>
            <w:vAlign w:val="bottom"/>
          </w:tcPr>
          <w:p w14:paraId="4B7F2440"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Richmond, Michele</w:t>
            </w:r>
          </w:p>
        </w:tc>
        <w:tc>
          <w:tcPr>
            <w:tcW w:w="3582" w:type="dxa"/>
            <w:vAlign w:val="bottom"/>
          </w:tcPr>
          <w:p w14:paraId="679E7DAB"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TCPA</w:t>
            </w:r>
          </w:p>
        </w:tc>
        <w:tc>
          <w:tcPr>
            <w:tcW w:w="3258" w:type="dxa"/>
            <w:vAlign w:val="bottom"/>
          </w:tcPr>
          <w:p w14:paraId="464801D5" w14:textId="6AB6112E"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02988" w:rsidRPr="000D0495" w14:paraId="7C703032" w14:textId="77777777" w:rsidTr="00E33A72">
        <w:trPr>
          <w:trHeight w:val="80"/>
        </w:trPr>
        <w:tc>
          <w:tcPr>
            <w:tcW w:w="2628" w:type="dxa"/>
            <w:vAlign w:val="bottom"/>
          </w:tcPr>
          <w:p w14:paraId="22019719" w14:textId="5E8CB4CF" w:rsidR="00902988" w:rsidRPr="00983AC1" w:rsidRDefault="00902988" w:rsidP="00191168">
            <w:pPr>
              <w:spacing w:after="0" w:line="240" w:lineRule="auto"/>
              <w:ind w:left="-90"/>
              <w:jc w:val="both"/>
              <w:rPr>
                <w:rFonts w:ascii="Times New Roman" w:eastAsia="Times New Roman" w:hAnsi="Times New Roman" w:cs="Times New Roman"/>
              </w:rPr>
            </w:pPr>
            <w:proofErr w:type="spellStart"/>
            <w:r w:rsidRPr="00983AC1">
              <w:rPr>
                <w:rFonts w:ascii="Times New Roman" w:eastAsia="Times New Roman" w:hAnsi="Times New Roman" w:cs="Times New Roman"/>
              </w:rPr>
              <w:t>Schauer</w:t>
            </w:r>
            <w:proofErr w:type="spellEnd"/>
            <w:r w:rsidRPr="00983AC1">
              <w:rPr>
                <w:rFonts w:ascii="Times New Roman" w:eastAsia="Times New Roman" w:hAnsi="Times New Roman" w:cs="Times New Roman"/>
              </w:rPr>
              <w:t>, Trent</w:t>
            </w:r>
          </w:p>
        </w:tc>
        <w:tc>
          <w:tcPr>
            <w:tcW w:w="3582" w:type="dxa"/>
            <w:vAlign w:val="bottom"/>
          </w:tcPr>
          <w:p w14:paraId="320E4F95" w14:textId="57015924" w:rsidR="00902988" w:rsidRPr="00983AC1" w:rsidRDefault="00902988"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AB Power Advisors</w:t>
            </w:r>
          </w:p>
        </w:tc>
        <w:tc>
          <w:tcPr>
            <w:tcW w:w="3258" w:type="dxa"/>
            <w:vAlign w:val="bottom"/>
          </w:tcPr>
          <w:p w14:paraId="6A0FD521" w14:textId="462FA1C9" w:rsidR="00902988" w:rsidRPr="000D0495" w:rsidRDefault="00902988" w:rsidP="00191168">
            <w:pPr>
              <w:spacing w:after="0" w:line="240" w:lineRule="auto"/>
              <w:ind w:left="-90"/>
              <w:jc w:val="both"/>
              <w:rPr>
                <w:rFonts w:ascii="Times New Roman" w:eastAsia="Times New Roman" w:hAnsi="Times New Roman" w:cs="Times New Roman"/>
                <w:highlight w:val="lightGray"/>
              </w:rPr>
            </w:pPr>
          </w:p>
        </w:tc>
      </w:tr>
      <w:tr w:rsidR="00191168" w:rsidRPr="000D0495" w14:paraId="59FAE05E" w14:textId="77777777" w:rsidTr="00E33A72">
        <w:trPr>
          <w:trHeight w:val="80"/>
        </w:trPr>
        <w:tc>
          <w:tcPr>
            <w:tcW w:w="2628" w:type="dxa"/>
            <w:vAlign w:val="bottom"/>
          </w:tcPr>
          <w:p w14:paraId="727457FF" w14:textId="7510DD91" w:rsidR="00191168" w:rsidRPr="00FE35ED" w:rsidRDefault="00191168"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Schwarz, Brad</w:t>
            </w:r>
          </w:p>
        </w:tc>
        <w:tc>
          <w:tcPr>
            <w:tcW w:w="3582" w:type="dxa"/>
            <w:vAlign w:val="bottom"/>
          </w:tcPr>
          <w:p w14:paraId="7460C240" w14:textId="2310E815" w:rsidR="00191168" w:rsidRPr="00FE35ED" w:rsidRDefault="00191168" w:rsidP="00191168">
            <w:pPr>
              <w:spacing w:after="0" w:line="240" w:lineRule="auto"/>
              <w:ind w:left="-90"/>
              <w:jc w:val="both"/>
              <w:rPr>
                <w:rFonts w:ascii="Times New Roman" w:eastAsia="Times New Roman" w:hAnsi="Times New Roman" w:cs="Times New Roman"/>
              </w:rPr>
            </w:pPr>
            <w:proofErr w:type="spellStart"/>
            <w:r w:rsidRPr="00FE35ED">
              <w:rPr>
                <w:rFonts w:ascii="Times New Roman" w:eastAsia="Times New Roman" w:hAnsi="Times New Roman" w:cs="Times New Roman"/>
              </w:rPr>
              <w:t>Sharyland</w:t>
            </w:r>
            <w:proofErr w:type="spellEnd"/>
          </w:p>
        </w:tc>
        <w:tc>
          <w:tcPr>
            <w:tcW w:w="3258" w:type="dxa"/>
            <w:vAlign w:val="bottom"/>
          </w:tcPr>
          <w:p w14:paraId="3F0911C1" w14:textId="2C5E76E9" w:rsidR="00191168" w:rsidRPr="000D0495" w:rsidRDefault="00191168"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13D270A" w14:textId="77777777" w:rsidTr="00E33A72">
        <w:trPr>
          <w:trHeight w:val="80"/>
        </w:trPr>
        <w:tc>
          <w:tcPr>
            <w:tcW w:w="2628" w:type="dxa"/>
            <w:vAlign w:val="bottom"/>
          </w:tcPr>
          <w:p w14:paraId="787351E8"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Siddiqi, Shams</w:t>
            </w:r>
          </w:p>
        </w:tc>
        <w:tc>
          <w:tcPr>
            <w:tcW w:w="3582" w:type="dxa"/>
            <w:vAlign w:val="bottom"/>
          </w:tcPr>
          <w:p w14:paraId="7B1A18E7" w14:textId="77777777" w:rsidR="00980B27" w:rsidRPr="00AF2A94" w:rsidRDefault="00980B27"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Crescent Power</w:t>
            </w:r>
          </w:p>
        </w:tc>
        <w:tc>
          <w:tcPr>
            <w:tcW w:w="3258" w:type="dxa"/>
            <w:vAlign w:val="bottom"/>
          </w:tcPr>
          <w:p w14:paraId="333A5E37" w14:textId="3F0488C9"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A665A5" w:rsidRPr="000D0495" w14:paraId="1759C684" w14:textId="77777777" w:rsidTr="00E33A72">
        <w:trPr>
          <w:trHeight w:val="80"/>
        </w:trPr>
        <w:tc>
          <w:tcPr>
            <w:tcW w:w="2628" w:type="dxa"/>
            <w:vAlign w:val="bottom"/>
          </w:tcPr>
          <w:p w14:paraId="5CD7419C" w14:textId="20CD7C01" w:rsidR="00A665A5" w:rsidRPr="00AF2A94" w:rsidRDefault="00A665A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Singer, Chad</w:t>
            </w:r>
          </w:p>
        </w:tc>
        <w:tc>
          <w:tcPr>
            <w:tcW w:w="3582" w:type="dxa"/>
            <w:vAlign w:val="bottom"/>
          </w:tcPr>
          <w:p w14:paraId="48FCDC75" w14:textId="061AED1C" w:rsidR="00A665A5" w:rsidRPr="00AF2A94" w:rsidRDefault="00A665A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Trane</w:t>
            </w:r>
          </w:p>
        </w:tc>
        <w:tc>
          <w:tcPr>
            <w:tcW w:w="3258" w:type="dxa"/>
            <w:vAlign w:val="bottom"/>
          </w:tcPr>
          <w:p w14:paraId="27A245BA" w14:textId="77777777" w:rsidR="00A665A5" w:rsidRPr="000D0495" w:rsidRDefault="00A665A5" w:rsidP="00191168">
            <w:pPr>
              <w:spacing w:after="0" w:line="240" w:lineRule="auto"/>
              <w:ind w:left="-90"/>
              <w:jc w:val="both"/>
              <w:rPr>
                <w:rFonts w:ascii="Times New Roman" w:eastAsia="Times New Roman" w:hAnsi="Times New Roman" w:cs="Times New Roman"/>
                <w:highlight w:val="lightGray"/>
              </w:rPr>
            </w:pPr>
          </w:p>
        </w:tc>
      </w:tr>
      <w:tr w:rsidR="00E75A7A" w:rsidRPr="000D0495" w14:paraId="021736F3" w14:textId="77777777" w:rsidTr="00E33A72">
        <w:trPr>
          <w:trHeight w:val="80"/>
        </w:trPr>
        <w:tc>
          <w:tcPr>
            <w:tcW w:w="2628" w:type="dxa"/>
            <w:vAlign w:val="bottom"/>
          </w:tcPr>
          <w:p w14:paraId="0D289606" w14:textId="585821EC" w:rsidR="00E75A7A" w:rsidRPr="00AF2A94" w:rsidRDefault="00E75A7A" w:rsidP="00191168">
            <w:pPr>
              <w:spacing w:after="0" w:line="240" w:lineRule="auto"/>
              <w:ind w:left="-90"/>
              <w:jc w:val="both"/>
              <w:rPr>
                <w:rFonts w:ascii="Times New Roman" w:eastAsia="Times New Roman" w:hAnsi="Times New Roman" w:cs="Times New Roman"/>
              </w:rPr>
            </w:pPr>
            <w:proofErr w:type="spellStart"/>
            <w:r w:rsidRPr="00AF2A94">
              <w:rPr>
                <w:rFonts w:ascii="Times New Roman" w:eastAsia="Times New Roman" w:hAnsi="Times New Roman" w:cs="Times New Roman"/>
              </w:rPr>
              <w:t>Sithuraj</w:t>
            </w:r>
            <w:proofErr w:type="spellEnd"/>
            <w:r w:rsidRPr="00AF2A94">
              <w:rPr>
                <w:rFonts w:ascii="Times New Roman" w:eastAsia="Times New Roman" w:hAnsi="Times New Roman" w:cs="Times New Roman"/>
              </w:rPr>
              <w:t xml:space="preserve">, </w:t>
            </w:r>
            <w:proofErr w:type="spellStart"/>
            <w:r w:rsidRPr="00AF2A94">
              <w:rPr>
                <w:rFonts w:ascii="Times New Roman" w:eastAsia="Times New Roman" w:hAnsi="Times New Roman" w:cs="Times New Roman"/>
              </w:rPr>
              <w:t>Murali</w:t>
            </w:r>
            <w:proofErr w:type="spellEnd"/>
          </w:p>
        </w:tc>
        <w:tc>
          <w:tcPr>
            <w:tcW w:w="3582" w:type="dxa"/>
            <w:vAlign w:val="bottom"/>
          </w:tcPr>
          <w:p w14:paraId="69100BE4" w14:textId="481A4A3A" w:rsidR="00E75A7A" w:rsidRPr="00AF2A94" w:rsidRDefault="00E75A7A" w:rsidP="00191168">
            <w:pPr>
              <w:spacing w:after="0" w:line="240" w:lineRule="auto"/>
              <w:ind w:left="-90"/>
              <w:jc w:val="both"/>
              <w:rPr>
                <w:rFonts w:ascii="Times New Roman" w:eastAsia="Times New Roman" w:hAnsi="Times New Roman" w:cs="Times New Roman"/>
              </w:rPr>
            </w:pPr>
            <w:r w:rsidRPr="00AF2A94">
              <w:rPr>
                <w:rFonts w:ascii="Times New Roman" w:eastAsia="Times New Roman" w:hAnsi="Times New Roman" w:cs="Times New Roman"/>
              </w:rPr>
              <w:t>Austin Energy</w:t>
            </w:r>
          </w:p>
        </w:tc>
        <w:tc>
          <w:tcPr>
            <w:tcW w:w="3258" w:type="dxa"/>
            <w:vAlign w:val="bottom"/>
          </w:tcPr>
          <w:p w14:paraId="27A50E02" w14:textId="2C004D14" w:rsidR="00E75A7A" w:rsidRPr="000D0495" w:rsidRDefault="00E75A7A" w:rsidP="00191168">
            <w:pPr>
              <w:spacing w:after="0" w:line="240" w:lineRule="auto"/>
              <w:ind w:left="-90"/>
              <w:jc w:val="both"/>
              <w:rPr>
                <w:rFonts w:ascii="Times New Roman" w:eastAsia="Times New Roman" w:hAnsi="Times New Roman" w:cs="Times New Roman"/>
                <w:highlight w:val="lightGray"/>
              </w:rPr>
            </w:pPr>
          </w:p>
        </w:tc>
      </w:tr>
      <w:tr w:rsidR="00980B27" w:rsidRPr="000D0495" w14:paraId="1B739BF9" w14:textId="77777777" w:rsidTr="00E33A72">
        <w:trPr>
          <w:trHeight w:val="80"/>
        </w:trPr>
        <w:tc>
          <w:tcPr>
            <w:tcW w:w="2628" w:type="dxa"/>
            <w:vAlign w:val="bottom"/>
          </w:tcPr>
          <w:p w14:paraId="020F9A48"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Smith, Caitlin</w:t>
            </w:r>
          </w:p>
        </w:tc>
        <w:tc>
          <w:tcPr>
            <w:tcW w:w="3582" w:type="dxa"/>
            <w:vAlign w:val="bottom"/>
          </w:tcPr>
          <w:p w14:paraId="2B9E61FF" w14:textId="77777777" w:rsidR="00980B27" w:rsidRPr="009C4E27" w:rsidRDefault="00980B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AB Power Advisors</w:t>
            </w:r>
          </w:p>
        </w:tc>
        <w:tc>
          <w:tcPr>
            <w:tcW w:w="3258" w:type="dxa"/>
            <w:vAlign w:val="bottom"/>
          </w:tcPr>
          <w:p w14:paraId="7622430F" w14:textId="2299CBBD"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FE35ED" w:rsidRPr="000D0495" w14:paraId="1C93E4B7" w14:textId="77777777" w:rsidTr="00E33A72">
        <w:trPr>
          <w:trHeight w:val="80"/>
        </w:trPr>
        <w:tc>
          <w:tcPr>
            <w:tcW w:w="2628" w:type="dxa"/>
            <w:vAlign w:val="bottom"/>
          </w:tcPr>
          <w:p w14:paraId="788676CF" w14:textId="29214C0E" w:rsidR="00FE35ED" w:rsidRPr="0035575D" w:rsidRDefault="00FE35ED"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Smith, Chase</w:t>
            </w:r>
          </w:p>
        </w:tc>
        <w:tc>
          <w:tcPr>
            <w:tcW w:w="3582" w:type="dxa"/>
            <w:vAlign w:val="bottom"/>
          </w:tcPr>
          <w:p w14:paraId="5988D0BE" w14:textId="7D6F8E52" w:rsidR="00FE35ED" w:rsidRPr="0035575D" w:rsidRDefault="00FE35ED"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Southern Power</w:t>
            </w:r>
          </w:p>
        </w:tc>
        <w:tc>
          <w:tcPr>
            <w:tcW w:w="3258" w:type="dxa"/>
            <w:vAlign w:val="bottom"/>
          </w:tcPr>
          <w:p w14:paraId="70BCF870"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r>
      <w:tr w:rsidR="00980B27" w:rsidRPr="000D0495" w14:paraId="33B8A884" w14:textId="77777777" w:rsidTr="00E33A72">
        <w:trPr>
          <w:trHeight w:val="80"/>
        </w:trPr>
        <w:tc>
          <w:tcPr>
            <w:tcW w:w="2628" w:type="dxa"/>
            <w:vAlign w:val="bottom"/>
          </w:tcPr>
          <w:p w14:paraId="18242EA7" w14:textId="77777777" w:rsidR="00980B27" w:rsidRPr="0035575D" w:rsidRDefault="00980B27" w:rsidP="00191168">
            <w:pPr>
              <w:spacing w:after="0" w:line="240" w:lineRule="auto"/>
              <w:ind w:left="-90"/>
              <w:jc w:val="both"/>
              <w:rPr>
                <w:rFonts w:ascii="Times New Roman" w:eastAsia="Times New Roman" w:hAnsi="Times New Roman" w:cs="Times New Roman"/>
              </w:rPr>
            </w:pPr>
            <w:r w:rsidRPr="0035575D">
              <w:rPr>
                <w:rFonts w:ascii="Times New Roman" w:eastAsia="Times New Roman" w:hAnsi="Times New Roman" w:cs="Times New Roman"/>
              </w:rPr>
              <w:t xml:space="preserve">Smith, Chris </w:t>
            </w:r>
          </w:p>
        </w:tc>
        <w:tc>
          <w:tcPr>
            <w:tcW w:w="3582" w:type="dxa"/>
            <w:vAlign w:val="bottom"/>
          </w:tcPr>
          <w:p w14:paraId="3F1E8918" w14:textId="77777777" w:rsidR="00980B27" w:rsidRPr="0035575D" w:rsidRDefault="00980B27" w:rsidP="00191168">
            <w:pPr>
              <w:spacing w:after="0" w:line="240" w:lineRule="auto"/>
              <w:ind w:left="-90"/>
              <w:jc w:val="both"/>
              <w:rPr>
                <w:rFonts w:ascii="Times New Roman" w:eastAsia="Times New Roman" w:hAnsi="Times New Roman" w:cs="Times New Roman"/>
              </w:rPr>
            </w:pPr>
            <w:r w:rsidRPr="0035575D">
              <w:rPr>
                <w:rFonts w:ascii="Times New Roman" w:eastAsia="Times New Roman" w:hAnsi="Times New Roman" w:cs="Times New Roman"/>
              </w:rPr>
              <w:t>Austin Energy</w:t>
            </w:r>
          </w:p>
        </w:tc>
        <w:tc>
          <w:tcPr>
            <w:tcW w:w="3258" w:type="dxa"/>
            <w:vAlign w:val="bottom"/>
          </w:tcPr>
          <w:p w14:paraId="117E420D" w14:textId="0129D27A"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3AC1" w:rsidRPr="000D0495" w14:paraId="75D2050D" w14:textId="77777777" w:rsidTr="00E33A72">
        <w:trPr>
          <w:trHeight w:val="80"/>
        </w:trPr>
        <w:tc>
          <w:tcPr>
            <w:tcW w:w="2628" w:type="dxa"/>
            <w:vAlign w:val="bottom"/>
          </w:tcPr>
          <w:p w14:paraId="24A91271" w14:textId="1518CA39" w:rsidR="00983AC1" w:rsidRPr="00983AC1" w:rsidRDefault="00983AC1" w:rsidP="00191168">
            <w:pPr>
              <w:spacing w:after="0" w:line="240" w:lineRule="auto"/>
              <w:ind w:left="-90"/>
              <w:jc w:val="both"/>
              <w:rPr>
                <w:rFonts w:ascii="Times New Roman" w:eastAsia="Times New Roman" w:hAnsi="Times New Roman" w:cs="Times New Roman"/>
              </w:rPr>
            </w:pPr>
            <w:proofErr w:type="spellStart"/>
            <w:r w:rsidRPr="00983AC1">
              <w:rPr>
                <w:rFonts w:ascii="Times New Roman" w:eastAsia="Times New Roman" w:hAnsi="Times New Roman" w:cs="Times New Roman"/>
              </w:rPr>
              <w:t>Stupar</w:t>
            </w:r>
            <w:proofErr w:type="spellEnd"/>
            <w:r w:rsidRPr="00983AC1">
              <w:rPr>
                <w:rFonts w:ascii="Times New Roman" w:eastAsia="Times New Roman" w:hAnsi="Times New Roman" w:cs="Times New Roman"/>
              </w:rPr>
              <w:t>, Rob</w:t>
            </w:r>
          </w:p>
        </w:tc>
        <w:tc>
          <w:tcPr>
            <w:tcW w:w="3582" w:type="dxa"/>
            <w:vAlign w:val="bottom"/>
          </w:tcPr>
          <w:p w14:paraId="05354721" w14:textId="7312A1FA" w:rsidR="00983AC1" w:rsidRPr="00983AC1" w:rsidRDefault="00983AC1"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Invenergy</w:t>
            </w:r>
          </w:p>
        </w:tc>
        <w:tc>
          <w:tcPr>
            <w:tcW w:w="3258" w:type="dxa"/>
            <w:vAlign w:val="bottom"/>
          </w:tcPr>
          <w:p w14:paraId="67F67ACD"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r>
      <w:tr w:rsidR="0035575D" w:rsidRPr="000D0495" w14:paraId="68267183" w14:textId="77777777" w:rsidTr="00E33A72">
        <w:trPr>
          <w:trHeight w:val="80"/>
        </w:trPr>
        <w:tc>
          <w:tcPr>
            <w:tcW w:w="2628" w:type="dxa"/>
            <w:vAlign w:val="bottom"/>
          </w:tcPr>
          <w:p w14:paraId="540388CB" w14:textId="44B57159" w:rsidR="0035575D" w:rsidRPr="0035575D" w:rsidRDefault="0035575D" w:rsidP="00191168">
            <w:pPr>
              <w:spacing w:after="0" w:line="240" w:lineRule="auto"/>
              <w:ind w:left="-90"/>
              <w:jc w:val="both"/>
              <w:rPr>
                <w:rFonts w:ascii="Times New Roman" w:eastAsia="Times New Roman" w:hAnsi="Times New Roman" w:cs="Times New Roman"/>
              </w:rPr>
            </w:pPr>
            <w:proofErr w:type="spellStart"/>
            <w:r w:rsidRPr="0035575D">
              <w:rPr>
                <w:rFonts w:ascii="Times New Roman" w:eastAsia="Times New Roman" w:hAnsi="Times New Roman" w:cs="Times New Roman"/>
              </w:rPr>
              <w:t>Tabrizi</w:t>
            </w:r>
            <w:proofErr w:type="spellEnd"/>
            <w:r w:rsidRPr="0035575D">
              <w:rPr>
                <w:rFonts w:ascii="Times New Roman" w:eastAsia="Times New Roman" w:hAnsi="Times New Roman" w:cs="Times New Roman"/>
              </w:rPr>
              <w:t>, Mike</w:t>
            </w:r>
          </w:p>
        </w:tc>
        <w:tc>
          <w:tcPr>
            <w:tcW w:w="3582" w:type="dxa"/>
            <w:vAlign w:val="bottom"/>
          </w:tcPr>
          <w:p w14:paraId="26A3BF7F" w14:textId="7FCA4782" w:rsidR="0035575D" w:rsidRPr="0035575D" w:rsidRDefault="0035575D" w:rsidP="00191168">
            <w:pPr>
              <w:spacing w:after="0" w:line="240" w:lineRule="auto"/>
              <w:ind w:left="-90"/>
              <w:jc w:val="both"/>
              <w:rPr>
                <w:rFonts w:ascii="Times New Roman" w:eastAsia="Times New Roman" w:hAnsi="Times New Roman" w:cs="Times New Roman"/>
              </w:rPr>
            </w:pPr>
            <w:r w:rsidRPr="0035575D">
              <w:rPr>
                <w:rFonts w:ascii="Times New Roman" w:eastAsia="Times New Roman" w:hAnsi="Times New Roman" w:cs="Times New Roman"/>
              </w:rPr>
              <w:t>DNV GL</w:t>
            </w:r>
          </w:p>
        </w:tc>
        <w:tc>
          <w:tcPr>
            <w:tcW w:w="3258" w:type="dxa"/>
            <w:vAlign w:val="bottom"/>
          </w:tcPr>
          <w:p w14:paraId="72F62641" w14:textId="77777777" w:rsidR="0035575D" w:rsidRPr="000D0495" w:rsidRDefault="0035575D" w:rsidP="00191168">
            <w:pPr>
              <w:spacing w:after="0" w:line="240" w:lineRule="auto"/>
              <w:ind w:left="-90"/>
              <w:jc w:val="both"/>
              <w:rPr>
                <w:rFonts w:ascii="Times New Roman" w:eastAsia="Times New Roman" w:hAnsi="Times New Roman" w:cs="Times New Roman"/>
                <w:highlight w:val="lightGray"/>
              </w:rPr>
            </w:pPr>
          </w:p>
        </w:tc>
      </w:tr>
      <w:tr w:rsidR="00126ABE" w:rsidRPr="000D0495" w14:paraId="5404DE27" w14:textId="77777777" w:rsidTr="00E33A72">
        <w:trPr>
          <w:trHeight w:val="80"/>
        </w:trPr>
        <w:tc>
          <w:tcPr>
            <w:tcW w:w="2628" w:type="dxa"/>
            <w:vAlign w:val="bottom"/>
          </w:tcPr>
          <w:p w14:paraId="2B6E2945" w14:textId="69D96C70" w:rsidR="00126ABE"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Thompson, David</w:t>
            </w:r>
          </w:p>
        </w:tc>
        <w:tc>
          <w:tcPr>
            <w:tcW w:w="3582" w:type="dxa"/>
            <w:vAlign w:val="bottom"/>
          </w:tcPr>
          <w:p w14:paraId="3C3211B6" w14:textId="5521FA06" w:rsidR="00126ABE" w:rsidRDefault="00126ABE" w:rsidP="0019116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Pedernales</w:t>
            </w:r>
            <w:proofErr w:type="spellEnd"/>
            <w:r>
              <w:rPr>
                <w:rFonts w:ascii="Times New Roman" w:eastAsia="Times New Roman" w:hAnsi="Times New Roman" w:cs="Times New Roman"/>
              </w:rPr>
              <w:t xml:space="preserve"> Electric Cooperative</w:t>
            </w:r>
          </w:p>
        </w:tc>
        <w:tc>
          <w:tcPr>
            <w:tcW w:w="3258" w:type="dxa"/>
            <w:vAlign w:val="bottom"/>
          </w:tcPr>
          <w:p w14:paraId="67DE3E31"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126ABE" w:rsidRPr="000D0495" w14:paraId="6FB1927E" w14:textId="77777777" w:rsidTr="00E33A72">
        <w:trPr>
          <w:trHeight w:val="80"/>
        </w:trPr>
        <w:tc>
          <w:tcPr>
            <w:tcW w:w="2628" w:type="dxa"/>
            <w:vAlign w:val="bottom"/>
          </w:tcPr>
          <w:p w14:paraId="6F0CD941" w14:textId="6640D728" w:rsidR="00126ABE" w:rsidRPr="00126ABE"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Totten, Jess</w:t>
            </w:r>
          </w:p>
        </w:tc>
        <w:tc>
          <w:tcPr>
            <w:tcW w:w="3582" w:type="dxa"/>
            <w:vAlign w:val="bottom"/>
          </w:tcPr>
          <w:p w14:paraId="5AF788C6" w14:textId="608B0E45" w:rsidR="00126ABE" w:rsidRPr="00126ABE"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Osprey Energy</w:t>
            </w:r>
          </w:p>
        </w:tc>
        <w:tc>
          <w:tcPr>
            <w:tcW w:w="3258" w:type="dxa"/>
            <w:vAlign w:val="bottom"/>
          </w:tcPr>
          <w:p w14:paraId="6546FF00"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A20FF4A" w14:textId="77777777" w:rsidTr="00E33A72">
        <w:trPr>
          <w:trHeight w:val="80"/>
        </w:trPr>
        <w:tc>
          <w:tcPr>
            <w:tcW w:w="2628" w:type="dxa"/>
            <w:vAlign w:val="bottom"/>
          </w:tcPr>
          <w:p w14:paraId="4E25A7D8"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Tran, Diane</w:t>
            </w:r>
          </w:p>
        </w:tc>
        <w:tc>
          <w:tcPr>
            <w:tcW w:w="3582" w:type="dxa"/>
            <w:vAlign w:val="bottom"/>
          </w:tcPr>
          <w:p w14:paraId="15A4E5C9" w14:textId="5374FE01" w:rsidR="00980B27" w:rsidRPr="00126ABE" w:rsidRDefault="00EA1F88"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TIEC</w:t>
            </w:r>
          </w:p>
        </w:tc>
        <w:tc>
          <w:tcPr>
            <w:tcW w:w="3258" w:type="dxa"/>
            <w:vAlign w:val="bottom"/>
          </w:tcPr>
          <w:p w14:paraId="720FFB1A" w14:textId="073DCCE6"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31EDD08A" w14:textId="77777777" w:rsidTr="00E33A72">
        <w:trPr>
          <w:trHeight w:val="80"/>
        </w:trPr>
        <w:tc>
          <w:tcPr>
            <w:tcW w:w="2628" w:type="dxa"/>
            <w:vAlign w:val="bottom"/>
          </w:tcPr>
          <w:p w14:paraId="0EEEBAFD" w14:textId="77777777" w:rsidR="00980B27" w:rsidRPr="00BC6AFC" w:rsidRDefault="00980B27" w:rsidP="00191168">
            <w:pPr>
              <w:spacing w:after="0" w:line="240" w:lineRule="auto"/>
              <w:ind w:left="-90"/>
              <w:jc w:val="both"/>
              <w:rPr>
                <w:rFonts w:ascii="Times New Roman" w:eastAsia="Times New Roman" w:hAnsi="Times New Roman" w:cs="Times New Roman"/>
              </w:rPr>
            </w:pPr>
            <w:r w:rsidRPr="00BC6AFC">
              <w:rPr>
                <w:rFonts w:ascii="Times New Roman" w:eastAsia="Times New Roman" w:hAnsi="Times New Roman" w:cs="Times New Roman"/>
              </w:rPr>
              <w:t>Turner, Lucas</w:t>
            </w:r>
          </w:p>
        </w:tc>
        <w:tc>
          <w:tcPr>
            <w:tcW w:w="3582" w:type="dxa"/>
            <w:vAlign w:val="bottom"/>
          </w:tcPr>
          <w:p w14:paraId="77882E1C" w14:textId="77777777" w:rsidR="00980B27" w:rsidRPr="00BC6AFC" w:rsidRDefault="00980B27" w:rsidP="00191168">
            <w:pPr>
              <w:spacing w:after="0" w:line="240" w:lineRule="auto"/>
              <w:ind w:left="-90"/>
              <w:jc w:val="both"/>
              <w:rPr>
                <w:rFonts w:ascii="Times New Roman" w:eastAsia="Times New Roman" w:hAnsi="Times New Roman" w:cs="Times New Roman"/>
              </w:rPr>
            </w:pPr>
            <w:r w:rsidRPr="00BC6AFC">
              <w:rPr>
                <w:rFonts w:ascii="Times New Roman" w:eastAsia="Times New Roman" w:hAnsi="Times New Roman" w:cs="Times New Roman"/>
              </w:rPr>
              <w:t>South Texas Electric Cooperative</w:t>
            </w:r>
          </w:p>
        </w:tc>
        <w:tc>
          <w:tcPr>
            <w:tcW w:w="3258" w:type="dxa"/>
            <w:vAlign w:val="bottom"/>
          </w:tcPr>
          <w:p w14:paraId="3E5DDCD6" w14:textId="68EA3CD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0E35B024" w14:textId="77777777" w:rsidTr="00E33A72">
        <w:trPr>
          <w:trHeight w:val="80"/>
        </w:trPr>
        <w:tc>
          <w:tcPr>
            <w:tcW w:w="2628" w:type="dxa"/>
            <w:vAlign w:val="bottom"/>
          </w:tcPr>
          <w:p w14:paraId="079764BF"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Varnell, John</w:t>
            </w:r>
          </w:p>
        </w:tc>
        <w:tc>
          <w:tcPr>
            <w:tcW w:w="3582" w:type="dxa"/>
            <w:vAlign w:val="bottom"/>
          </w:tcPr>
          <w:p w14:paraId="56009747"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Tenaska</w:t>
            </w:r>
          </w:p>
        </w:tc>
        <w:tc>
          <w:tcPr>
            <w:tcW w:w="3258" w:type="dxa"/>
            <w:vAlign w:val="bottom"/>
          </w:tcPr>
          <w:p w14:paraId="6FB858DB" w14:textId="7D2CE12A"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C4E27" w:rsidRPr="000D0495" w14:paraId="290225B8" w14:textId="77777777" w:rsidTr="00E33A72">
        <w:trPr>
          <w:trHeight w:val="80"/>
        </w:trPr>
        <w:tc>
          <w:tcPr>
            <w:tcW w:w="2628" w:type="dxa"/>
            <w:vAlign w:val="bottom"/>
          </w:tcPr>
          <w:p w14:paraId="5B37BFD9" w14:textId="5ABEE12D" w:rsidR="009C4E27" w:rsidRPr="009C4E27" w:rsidRDefault="009C4E27" w:rsidP="00191168">
            <w:pPr>
              <w:spacing w:after="0" w:line="240" w:lineRule="auto"/>
              <w:ind w:left="-90"/>
              <w:jc w:val="both"/>
              <w:rPr>
                <w:rFonts w:ascii="Times New Roman" w:eastAsia="Times New Roman" w:hAnsi="Times New Roman" w:cs="Times New Roman"/>
              </w:rPr>
            </w:pPr>
            <w:proofErr w:type="spellStart"/>
            <w:r w:rsidRPr="009C4E27">
              <w:rPr>
                <w:rFonts w:ascii="Times New Roman" w:eastAsia="Times New Roman" w:hAnsi="Times New Roman" w:cs="Times New Roman"/>
              </w:rPr>
              <w:t>Walke</w:t>
            </w:r>
            <w:proofErr w:type="spellEnd"/>
            <w:r w:rsidRPr="009C4E27">
              <w:rPr>
                <w:rFonts w:ascii="Times New Roman" w:eastAsia="Times New Roman" w:hAnsi="Times New Roman" w:cs="Times New Roman"/>
              </w:rPr>
              <w:t xml:space="preserve">, </w:t>
            </w:r>
            <w:proofErr w:type="spellStart"/>
            <w:r w:rsidRPr="009C4E27">
              <w:rPr>
                <w:rFonts w:ascii="Times New Roman" w:eastAsia="Times New Roman" w:hAnsi="Times New Roman" w:cs="Times New Roman"/>
              </w:rPr>
              <w:t>Pranil</w:t>
            </w:r>
            <w:proofErr w:type="spellEnd"/>
          </w:p>
        </w:tc>
        <w:tc>
          <w:tcPr>
            <w:tcW w:w="3582" w:type="dxa"/>
            <w:vAlign w:val="bottom"/>
          </w:tcPr>
          <w:p w14:paraId="04C7C280" w14:textId="67D17135" w:rsidR="009C4E27" w:rsidRPr="009C4E27" w:rsidRDefault="009C4E27" w:rsidP="00191168">
            <w:pPr>
              <w:spacing w:after="0" w:line="240" w:lineRule="auto"/>
              <w:ind w:left="-90"/>
              <w:jc w:val="both"/>
              <w:rPr>
                <w:rFonts w:ascii="Times New Roman" w:eastAsia="Times New Roman" w:hAnsi="Times New Roman" w:cs="Times New Roman"/>
              </w:rPr>
            </w:pPr>
            <w:r w:rsidRPr="009C4E27">
              <w:rPr>
                <w:rFonts w:ascii="Times New Roman" w:eastAsia="Times New Roman" w:hAnsi="Times New Roman" w:cs="Times New Roman"/>
              </w:rPr>
              <w:t>Calpine</w:t>
            </w:r>
          </w:p>
        </w:tc>
        <w:tc>
          <w:tcPr>
            <w:tcW w:w="3258" w:type="dxa"/>
            <w:vAlign w:val="bottom"/>
          </w:tcPr>
          <w:p w14:paraId="7E7D53BB"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68B813E7" w14:textId="77777777" w:rsidTr="00E33A72">
        <w:trPr>
          <w:trHeight w:val="80"/>
        </w:trPr>
        <w:tc>
          <w:tcPr>
            <w:tcW w:w="2628" w:type="dxa"/>
            <w:vAlign w:val="bottom"/>
          </w:tcPr>
          <w:p w14:paraId="3CB2FBD1"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Watson, Mark</w:t>
            </w:r>
          </w:p>
        </w:tc>
        <w:tc>
          <w:tcPr>
            <w:tcW w:w="3582" w:type="dxa"/>
            <w:vAlign w:val="bottom"/>
          </w:tcPr>
          <w:p w14:paraId="3973573E" w14:textId="77777777" w:rsidR="00980B27" w:rsidRPr="00126ABE" w:rsidRDefault="00980B27" w:rsidP="00191168">
            <w:pPr>
              <w:spacing w:after="0" w:line="240" w:lineRule="auto"/>
              <w:ind w:left="-90"/>
              <w:jc w:val="both"/>
              <w:rPr>
                <w:rFonts w:ascii="Times New Roman" w:eastAsia="Times New Roman" w:hAnsi="Times New Roman" w:cs="Times New Roman"/>
              </w:rPr>
            </w:pPr>
            <w:r w:rsidRPr="00126ABE">
              <w:rPr>
                <w:rFonts w:ascii="Times New Roman" w:eastAsia="Times New Roman" w:hAnsi="Times New Roman" w:cs="Times New Roman"/>
              </w:rPr>
              <w:t>SP Global</w:t>
            </w:r>
          </w:p>
        </w:tc>
        <w:tc>
          <w:tcPr>
            <w:tcW w:w="3258" w:type="dxa"/>
            <w:vAlign w:val="bottom"/>
          </w:tcPr>
          <w:p w14:paraId="18E6C8F5" w14:textId="29BCF9EB"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FE35ED" w:rsidRPr="000D0495" w14:paraId="0ECE9E4A" w14:textId="77777777" w:rsidTr="00E33A72">
        <w:trPr>
          <w:trHeight w:val="80"/>
        </w:trPr>
        <w:tc>
          <w:tcPr>
            <w:tcW w:w="2628" w:type="dxa"/>
            <w:vAlign w:val="bottom"/>
          </w:tcPr>
          <w:p w14:paraId="52497356" w14:textId="06EE92DB" w:rsidR="00FE35ED" w:rsidRPr="00FE35ED" w:rsidRDefault="00FE35ED"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White, Lauri</w:t>
            </w:r>
          </w:p>
        </w:tc>
        <w:tc>
          <w:tcPr>
            <w:tcW w:w="3582" w:type="dxa"/>
            <w:vAlign w:val="bottom"/>
          </w:tcPr>
          <w:p w14:paraId="66DA8581" w14:textId="09849FAC" w:rsidR="00FE35ED" w:rsidRPr="00FE35ED" w:rsidRDefault="00FE35ED"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AEP</w:t>
            </w:r>
          </w:p>
        </w:tc>
        <w:tc>
          <w:tcPr>
            <w:tcW w:w="3258" w:type="dxa"/>
            <w:vAlign w:val="bottom"/>
          </w:tcPr>
          <w:p w14:paraId="684088D7"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r>
      <w:tr w:rsidR="00980B27" w:rsidRPr="000D0495" w14:paraId="40A6DA58" w14:textId="77777777" w:rsidTr="00E33A72">
        <w:trPr>
          <w:trHeight w:val="80"/>
        </w:trPr>
        <w:tc>
          <w:tcPr>
            <w:tcW w:w="2628" w:type="dxa"/>
            <w:vAlign w:val="bottom"/>
          </w:tcPr>
          <w:p w14:paraId="27885C40" w14:textId="77777777" w:rsidR="00980B27" w:rsidRPr="00FE35ED" w:rsidRDefault="00980B27" w:rsidP="00191168">
            <w:pPr>
              <w:spacing w:after="0" w:line="240" w:lineRule="auto"/>
              <w:ind w:left="-90"/>
              <w:jc w:val="both"/>
              <w:rPr>
                <w:rFonts w:ascii="Times New Roman" w:eastAsia="Times New Roman" w:hAnsi="Times New Roman" w:cs="Times New Roman"/>
              </w:rPr>
            </w:pPr>
            <w:proofErr w:type="spellStart"/>
            <w:r w:rsidRPr="00FE35ED">
              <w:rPr>
                <w:rFonts w:ascii="Times New Roman" w:eastAsia="Times New Roman" w:hAnsi="Times New Roman" w:cs="Times New Roman"/>
              </w:rPr>
              <w:lastRenderedPageBreak/>
              <w:t>Wittmeyer</w:t>
            </w:r>
            <w:proofErr w:type="spellEnd"/>
            <w:r w:rsidRPr="00FE35ED">
              <w:rPr>
                <w:rFonts w:ascii="Times New Roman" w:eastAsia="Times New Roman" w:hAnsi="Times New Roman" w:cs="Times New Roman"/>
              </w:rPr>
              <w:t>, Bob</w:t>
            </w:r>
          </w:p>
        </w:tc>
        <w:tc>
          <w:tcPr>
            <w:tcW w:w="3582" w:type="dxa"/>
            <w:vAlign w:val="bottom"/>
          </w:tcPr>
          <w:p w14:paraId="3547C8EF" w14:textId="77777777" w:rsidR="00980B27" w:rsidRPr="00FE35ED" w:rsidRDefault="00980B27" w:rsidP="00191168">
            <w:pPr>
              <w:spacing w:after="0" w:line="240" w:lineRule="auto"/>
              <w:ind w:left="-90"/>
              <w:jc w:val="both"/>
              <w:rPr>
                <w:rFonts w:ascii="Times New Roman" w:eastAsia="Times New Roman" w:hAnsi="Times New Roman" w:cs="Times New Roman"/>
              </w:rPr>
            </w:pPr>
            <w:r w:rsidRPr="00FE35ED">
              <w:rPr>
                <w:rFonts w:ascii="Times New Roman" w:eastAsia="Times New Roman" w:hAnsi="Times New Roman" w:cs="Times New Roman"/>
              </w:rPr>
              <w:t>Longhorn Power</w:t>
            </w:r>
          </w:p>
        </w:tc>
        <w:tc>
          <w:tcPr>
            <w:tcW w:w="3258" w:type="dxa"/>
            <w:vAlign w:val="bottom"/>
          </w:tcPr>
          <w:p w14:paraId="1DF44FD2" w14:textId="51CC7606"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BC6AFC" w:rsidRPr="000D0495" w14:paraId="570EC996" w14:textId="77777777" w:rsidTr="00E33A72">
        <w:trPr>
          <w:trHeight w:val="80"/>
        </w:trPr>
        <w:tc>
          <w:tcPr>
            <w:tcW w:w="2628" w:type="dxa"/>
            <w:vAlign w:val="bottom"/>
          </w:tcPr>
          <w:p w14:paraId="15448402" w14:textId="6D58516D" w:rsidR="00BC6AFC" w:rsidRPr="00BC6AFC" w:rsidRDefault="00BC6AFC" w:rsidP="00191168">
            <w:pPr>
              <w:spacing w:after="0" w:line="240" w:lineRule="auto"/>
              <w:ind w:left="-90"/>
              <w:jc w:val="both"/>
              <w:rPr>
                <w:rFonts w:ascii="Times New Roman" w:eastAsia="Times New Roman" w:hAnsi="Times New Roman" w:cs="Times New Roman"/>
              </w:rPr>
            </w:pPr>
            <w:proofErr w:type="spellStart"/>
            <w:r w:rsidRPr="00BC6AFC">
              <w:rPr>
                <w:rFonts w:ascii="Times New Roman" w:eastAsia="Times New Roman" w:hAnsi="Times New Roman" w:cs="Times New Roman"/>
              </w:rPr>
              <w:t>Zarnikau</w:t>
            </w:r>
            <w:proofErr w:type="spellEnd"/>
            <w:r w:rsidRPr="00BC6AFC">
              <w:rPr>
                <w:rFonts w:ascii="Times New Roman" w:eastAsia="Times New Roman" w:hAnsi="Times New Roman" w:cs="Times New Roman"/>
              </w:rPr>
              <w:t>, Jay</w:t>
            </w:r>
          </w:p>
        </w:tc>
        <w:tc>
          <w:tcPr>
            <w:tcW w:w="3582" w:type="dxa"/>
            <w:vAlign w:val="bottom"/>
          </w:tcPr>
          <w:p w14:paraId="008901FE" w14:textId="7038A128" w:rsidR="00BC6AFC" w:rsidRPr="00BC6AFC" w:rsidRDefault="00BC6AFC" w:rsidP="00191168">
            <w:pPr>
              <w:spacing w:after="0" w:line="240" w:lineRule="auto"/>
              <w:ind w:left="-90"/>
              <w:jc w:val="both"/>
              <w:rPr>
                <w:rFonts w:ascii="Times New Roman" w:eastAsia="Times New Roman" w:hAnsi="Times New Roman" w:cs="Times New Roman"/>
              </w:rPr>
            </w:pPr>
            <w:r w:rsidRPr="00BC6AFC">
              <w:rPr>
                <w:rFonts w:ascii="Times New Roman" w:eastAsia="Times New Roman" w:hAnsi="Times New Roman" w:cs="Times New Roman"/>
              </w:rPr>
              <w:t>Frontier Energy</w:t>
            </w:r>
          </w:p>
        </w:tc>
        <w:tc>
          <w:tcPr>
            <w:tcW w:w="3258" w:type="dxa"/>
            <w:vAlign w:val="bottom"/>
          </w:tcPr>
          <w:p w14:paraId="231E28C5" w14:textId="77777777" w:rsidR="00BC6AFC" w:rsidRPr="000D0495" w:rsidRDefault="00BC6AFC" w:rsidP="00191168">
            <w:pPr>
              <w:spacing w:after="0" w:line="240" w:lineRule="auto"/>
              <w:ind w:left="-90"/>
              <w:jc w:val="both"/>
              <w:rPr>
                <w:rFonts w:ascii="Times New Roman" w:eastAsia="Times New Roman" w:hAnsi="Times New Roman" w:cs="Times New Roman"/>
                <w:highlight w:val="lightGray"/>
              </w:rPr>
            </w:pPr>
          </w:p>
        </w:tc>
      </w:tr>
      <w:tr w:rsidR="00980B27" w:rsidRPr="000D0495" w14:paraId="19BA7768" w14:textId="77777777" w:rsidTr="00E33A72">
        <w:trPr>
          <w:trHeight w:val="80"/>
        </w:trPr>
        <w:tc>
          <w:tcPr>
            <w:tcW w:w="2628" w:type="dxa"/>
            <w:vAlign w:val="bottom"/>
          </w:tcPr>
          <w:p w14:paraId="6299DA0C" w14:textId="4D02AED2" w:rsidR="00980B27" w:rsidRPr="00BC6AFC" w:rsidRDefault="00980B27" w:rsidP="00191168">
            <w:pPr>
              <w:spacing w:after="0" w:line="240" w:lineRule="auto"/>
              <w:ind w:left="-90"/>
              <w:jc w:val="both"/>
              <w:rPr>
                <w:rFonts w:ascii="Times New Roman" w:eastAsia="Times New Roman" w:hAnsi="Times New Roman" w:cs="Times New Roman"/>
              </w:rPr>
            </w:pPr>
            <w:proofErr w:type="spellStart"/>
            <w:r w:rsidRPr="00BC6AFC">
              <w:rPr>
                <w:rFonts w:ascii="Times New Roman" w:eastAsia="Times New Roman" w:hAnsi="Times New Roman" w:cs="Times New Roman"/>
              </w:rPr>
              <w:t>Zerwas</w:t>
            </w:r>
            <w:proofErr w:type="spellEnd"/>
            <w:r w:rsidRPr="00BC6AFC">
              <w:rPr>
                <w:rFonts w:ascii="Times New Roman" w:eastAsia="Times New Roman" w:hAnsi="Times New Roman" w:cs="Times New Roman"/>
              </w:rPr>
              <w:t>, Rebecca</w:t>
            </w:r>
          </w:p>
        </w:tc>
        <w:tc>
          <w:tcPr>
            <w:tcW w:w="3582" w:type="dxa"/>
            <w:vAlign w:val="bottom"/>
          </w:tcPr>
          <w:p w14:paraId="434ED9EC" w14:textId="7AF99310" w:rsidR="00980B27" w:rsidRPr="00BC6AFC" w:rsidRDefault="00980B27" w:rsidP="00191168">
            <w:pPr>
              <w:spacing w:after="0" w:line="240" w:lineRule="auto"/>
              <w:ind w:left="-90"/>
              <w:jc w:val="both"/>
              <w:rPr>
                <w:rFonts w:ascii="Times New Roman" w:eastAsia="Times New Roman" w:hAnsi="Times New Roman" w:cs="Times New Roman"/>
              </w:rPr>
            </w:pPr>
            <w:r w:rsidRPr="00BC6AFC">
              <w:rPr>
                <w:rFonts w:ascii="Times New Roman" w:eastAsia="Times New Roman" w:hAnsi="Times New Roman" w:cs="Times New Roman"/>
              </w:rPr>
              <w:t>PUCT</w:t>
            </w:r>
          </w:p>
        </w:tc>
        <w:tc>
          <w:tcPr>
            <w:tcW w:w="3258" w:type="dxa"/>
            <w:vAlign w:val="bottom"/>
          </w:tcPr>
          <w:p w14:paraId="430B0B3A" w14:textId="2BD8B33A"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12E455E7" w14:textId="77777777" w:rsidTr="00E33A72">
        <w:trPr>
          <w:trHeight w:val="80"/>
        </w:trPr>
        <w:tc>
          <w:tcPr>
            <w:tcW w:w="2628" w:type="dxa"/>
            <w:vAlign w:val="bottom"/>
          </w:tcPr>
          <w:p w14:paraId="4116B4FB" w14:textId="77777777" w:rsidR="00980B27" w:rsidRPr="00A665A5" w:rsidRDefault="00980B27" w:rsidP="00191168">
            <w:pPr>
              <w:spacing w:after="0" w:line="240" w:lineRule="auto"/>
              <w:ind w:left="-90"/>
              <w:jc w:val="both"/>
              <w:rPr>
                <w:rFonts w:ascii="Times New Roman" w:eastAsia="Times New Roman" w:hAnsi="Times New Roman" w:cs="Times New Roman"/>
              </w:rPr>
            </w:pPr>
            <w:r w:rsidRPr="00A665A5">
              <w:rPr>
                <w:rFonts w:ascii="Times New Roman" w:eastAsia="Times New Roman" w:hAnsi="Times New Roman" w:cs="Times New Roman"/>
              </w:rPr>
              <w:t>Zhou, Emily</w:t>
            </w:r>
          </w:p>
        </w:tc>
        <w:tc>
          <w:tcPr>
            <w:tcW w:w="3582" w:type="dxa"/>
            <w:vAlign w:val="bottom"/>
          </w:tcPr>
          <w:p w14:paraId="1F29CBC7" w14:textId="77777777" w:rsidR="00980B27" w:rsidRPr="00A665A5" w:rsidRDefault="00980B27" w:rsidP="00191168">
            <w:pPr>
              <w:spacing w:after="0" w:line="240" w:lineRule="auto"/>
              <w:ind w:left="-90"/>
              <w:jc w:val="both"/>
              <w:rPr>
                <w:rFonts w:ascii="Times New Roman" w:eastAsia="Times New Roman" w:hAnsi="Times New Roman" w:cs="Times New Roman"/>
              </w:rPr>
            </w:pPr>
            <w:r w:rsidRPr="00A665A5">
              <w:rPr>
                <w:rFonts w:ascii="Times New Roman" w:eastAsia="Times New Roman" w:hAnsi="Times New Roman" w:cs="Times New Roman"/>
              </w:rPr>
              <w:t>Potomac Economics</w:t>
            </w:r>
          </w:p>
        </w:tc>
        <w:tc>
          <w:tcPr>
            <w:tcW w:w="3258" w:type="dxa"/>
            <w:vAlign w:val="bottom"/>
          </w:tcPr>
          <w:p w14:paraId="217B5122" w14:textId="336072E4"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bl>
    <w:bookmarkEnd w:id="3"/>
    <w:p w14:paraId="3D1A7D34" w14:textId="246FEB34" w:rsidR="00D4147C" w:rsidRPr="00983AC1" w:rsidRDefault="00332572" w:rsidP="00901CC8">
      <w:pPr>
        <w:tabs>
          <w:tab w:val="left" w:pos="3255"/>
        </w:tabs>
        <w:spacing w:after="0" w:line="240" w:lineRule="auto"/>
        <w:jc w:val="both"/>
        <w:rPr>
          <w:rFonts w:ascii="Times New Roman" w:eastAsia="Times New Roman" w:hAnsi="Times New Roman" w:cs="Times New Roman"/>
          <w:i/>
        </w:rPr>
      </w:pPr>
      <w:r w:rsidRPr="00983AC1">
        <w:rPr>
          <w:rFonts w:ascii="Times New Roman" w:eastAsia="Times New Roman" w:hAnsi="Times New Roman" w:cs="Times New Roman"/>
          <w:i/>
        </w:rPr>
        <w:tab/>
      </w:r>
    </w:p>
    <w:p w14:paraId="3C420F9B" w14:textId="77777777" w:rsidR="0058708E" w:rsidRPr="00983AC1" w:rsidRDefault="0058708E" w:rsidP="00486326">
      <w:pPr>
        <w:spacing w:after="0" w:line="240" w:lineRule="auto"/>
        <w:jc w:val="both"/>
        <w:rPr>
          <w:rFonts w:ascii="Times New Roman" w:eastAsia="Times New Roman" w:hAnsi="Times New Roman" w:cs="Times New Roman"/>
          <w:i/>
        </w:rPr>
      </w:pPr>
      <w:r w:rsidRPr="00983AC1">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492"/>
        <w:gridCol w:w="3258"/>
      </w:tblGrid>
      <w:tr w:rsidR="00980B27" w:rsidRPr="00983AC1" w14:paraId="2D6CE31A" w14:textId="77777777" w:rsidTr="00E33A72">
        <w:trPr>
          <w:trHeight w:hRule="exact" w:val="20"/>
        </w:trPr>
        <w:tc>
          <w:tcPr>
            <w:tcW w:w="2718" w:type="dxa"/>
            <w:vAlign w:val="bottom"/>
          </w:tcPr>
          <w:p w14:paraId="372B9319" w14:textId="77777777" w:rsidR="00980B27" w:rsidRPr="00983AC1" w:rsidRDefault="00980B27">
            <w:pPr>
              <w:rPr>
                <w:sz w:val="2"/>
              </w:rPr>
            </w:pPr>
            <w:bookmarkStart w:id="4" w:name="_1803f166_997c_4c19_9ecb_ea2616793496"/>
            <w:bookmarkStart w:id="5" w:name="_c94db06a_5f3c_4358_b3bb_8736e77d7ea4"/>
            <w:bookmarkEnd w:id="4"/>
          </w:p>
        </w:tc>
        <w:tc>
          <w:tcPr>
            <w:tcW w:w="3492" w:type="dxa"/>
            <w:vAlign w:val="bottom"/>
          </w:tcPr>
          <w:p w14:paraId="1DB6F3A3" w14:textId="77777777" w:rsidR="00980B27" w:rsidRPr="00983AC1" w:rsidRDefault="00980B27">
            <w:pPr>
              <w:rPr>
                <w:sz w:val="2"/>
              </w:rPr>
            </w:pPr>
          </w:p>
        </w:tc>
        <w:tc>
          <w:tcPr>
            <w:tcW w:w="3258" w:type="dxa"/>
            <w:vAlign w:val="bottom"/>
          </w:tcPr>
          <w:p w14:paraId="0EAD679E" w14:textId="77777777" w:rsidR="00980B27" w:rsidRPr="00983AC1" w:rsidRDefault="00980B27">
            <w:pPr>
              <w:rPr>
                <w:sz w:val="2"/>
              </w:rPr>
            </w:pPr>
          </w:p>
        </w:tc>
      </w:tr>
      <w:tr w:rsidR="00980B27" w:rsidRPr="00983AC1" w14:paraId="6EF2ACF5" w14:textId="77777777" w:rsidTr="00E33A72">
        <w:trPr>
          <w:trHeight w:val="20"/>
        </w:trPr>
        <w:tc>
          <w:tcPr>
            <w:tcW w:w="2718" w:type="dxa"/>
            <w:vAlign w:val="bottom"/>
          </w:tcPr>
          <w:p w14:paraId="455139F5" w14:textId="77777777" w:rsidR="00980B27" w:rsidRPr="00983AC1" w:rsidRDefault="00980B27" w:rsidP="00191168">
            <w:pPr>
              <w:spacing w:after="0" w:line="240" w:lineRule="auto"/>
              <w:ind w:left="-90"/>
              <w:jc w:val="both"/>
              <w:rPr>
                <w:rFonts w:ascii="Times New Roman" w:eastAsia="Times New Roman" w:hAnsi="Times New Roman" w:cs="Times New Roman"/>
              </w:rPr>
            </w:pPr>
            <w:r w:rsidRPr="00983AC1">
              <w:rPr>
                <w:rFonts w:ascii="Times New Roman" w:eastAsia="Times New Roman" w:hAnsi="Times New Roman" w:cs="Times New Roman"/>
              </w:rPr>
              <w:t>Albracht, Brittney</w:t>
            </w:r>
          </w:p>
        </w:tc>
        <w:tc>
          <w:tcPr>
            <w:tcW w:w="3492" w:type="dxa"/>
            <w:vAlign w:val="bottom"/>
          </w:tcPr>
          <w:p w14:paraId="582939DA" w14:textId="77777777" w:rsidR="00980B27" w:rsidRPr="00983AC1"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409D55D5" w14:textId="18E7F273" w:rsidR="00980B27" w:rsidRPr="00983AC1" w:rsidRDefault="00980B27" w:rsidP="00191168">
            <w:pPr>
              <w:spacing w:after="0" w:line="240" w:lineRule="auto"/>
              <w:ind w:left="-90"/>
              <w:jc w:val="both"/>
              <w:rPr>
                <w:rFonts w:ascii="Times New Roman" w:eastAsia="Times New Roman" w:hAnsi="Times New Roman" w:cs="Times New Roman"/>
              </w:rPr>
            </w:pPr>
          </w:p>
        </w:tc>
      </w:tr>
      <w:tr w:rsidR="00980B27" w:rsidRPr="000D0495" w14:paraId="4CDD2192" w14:textId="77777777" w:rsidTr="00E33A72">
        <w:trPr>
          <w:trHeight w:val="20"/>
        </w:trPr>
        <w:tc>
          <w:tcPr>
            <w:tcW w:w="2718" w:type="dxa"/>
            <w:vAlign w:val="bottom"/>
          </w:tcPr>
          <w:p w14:paraId="6EE23860"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126ABE">
              <w:rPr>
                <w:rFonts w:ascii="Times New Roman" w:eastAsia="Times New Roman" w:hAnsi="Times New Roman" w:cs="Times New Roman"/>
              </w:rPr>
              <w:t>Anderson, Connor</w:t>
            </w:r>
          </w:p>
        </w:tc>
        <w:tc>
          <w:tcPr>
            <w:tcW w:w="3492" w:type="dxa"/>
            <w:vAlign w:val="bottom"/>
          </w:tcPr>
          <w:p w14:paraId="7799A100"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5BC26D04" w14:textId="154CD80F"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AF2A94" w:rsidRPr="000D0495" w14:paraId="46E96D2E" w14:textId="77777777" w:rsidTr="00E33A72">
        <w:trPr>
          <w:trHeight w:val="20"/>
        </w:trPr>
        <w:tc>
          <w:tcPr>
            <w:tcW w:w="2718" w:type="dxa"/>
            <w:vAlign w:val="bottom"/>
          </w:tcPr>
          <w:p w14:paraId="21ECDED8" w14:textId="35EE0623" w:rsidR="00AF2A94" w:rsidRPr="00126ABE" w:rsidRDefault="00AF2A9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Ayson, Janice</w:t>
            </w:r>
          </w:p>
        </w:tc>
        <w:tc>
          <w:tcPr>
            <w:tcW w:w="3492" w:type="dxa"/>
            <w:vAlign w:val="bottom"/>
          </w:tcPr>
          <w:p w14:paraId="172DBB2B"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50722B06"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BC6AFC" w:rsidRPr="000D0495" w14:paraId="6AD7FF7A" w14:textId="77777777" w:rsidTr="00E33A72">
        <w:trPr>
          <w:trHeight w:val="20"/>
        </w:trPr>
        <w:tc>
          <w:tcPr>
            <w:tcW w:w="2718" w:type="dxa"/>
            <w:vAlign w:val="bottom"/>
          </w:tcPr>
          <w:p w14:paraId="469D687E" w14:textId="35FCC5F2" w:rsidR="00BC6AFC" w:rsidRPr="000D0495" w:rsidRDefault="00BC6AFC" w:rsidP="00191168">
            <w:pPr>
              <w:spacing w:after="0" w:line="240" w:lineRule="auto"/>
              <w:ind w:left="-90"/>
              <w:jc w:val="both"/>
              <w:rPr>
                <w:rFonts w:ascii="Times New Roman" w:eastAsia="Times New Roman" w:hAnsi="Times New Roman" w:cs="Times New Roman"/>
                <w:highlight w:val="lightGray"/>
              </w:rPr>
            </w:pPr>
            <w:proofErr w:type="spellStart"/>
            <w:r w:rsidRPr="00BC6AFC">
              <w:rPr>
                <w:rFonts w:ascii="Times New Roman" w:eastAsia="Times New Roman" w:hAnsi="Times New Roman" w:cs="Times New Roman"/>
              </w:rPr>
              <w:t>Barati</w:t>
            </w:r>
            <w:proofErr w:type="spellEnd"/>
            <w:r w:rsidRPr="00BC6AFC">
              <w:rPr>
                <w:rFonts w:ascii="Times New Roman" w:eastAsia="Times New Roman" w:hAnsi="Times New Roman" w:cs="Times New Roman"/>
              </w:rPr>
              <w:t>, Camron</w:t>
            </w:r>
          </w:p>
        </w:tc>
        <w:tc>
          <w:tcPr>
            <w:tcW w:w="3492" w:type="dxa"/>
            <w:vAlign w:val="bottom"/>
          </w:tcPr>
          <w:p w14:paraId="1FBE8001" w14:textId="77777777" w:rsidR="00BC6AFC" w:rsidRPr="000D0495" w:rsidRDefault="00BC6AFC"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A416BF8" w14:textId="77777777" w:rsidR="00BC6AFC" w:rsidRPr="000D0495" w:rsidRDefault="00BC6AFC" w:rsidP="00191168">
            <w:pPr>
              <w:spacing w:after="0" w:line="240" w:lineRule="auto"/>
              <w:ind w:left="-90"/>
              <w:jc w:val="both"/>
              <w:rPr>
                <w:rFonts w:ascii="Times New Roman" w:eastAsia="Times New Roman" w:hAnsi="Times New Roman" w:cs="Times New Roman"/>
                <w:highlight w:val="lightGray"/>
              </w:rPr>
            </w:pPr>
          </w:p>
        </w:tc>
      </w:tr>
      <w:tr w:rsidR="00191168" w:rsidRPr="000D0495" w14:paraId="5C66BCFE" w14:textId="77777777" w:rsidTr="00E33A72">
        <w:trPr>
          <w:trHeight w:val="20"/>
        </w:trPr>
        <w:tc>
          <w:tcPr>
            <w:tcW w:w="2718" w:type="dxa"/>
            <w:vAlign w:val="bottom"/>
          </w:tcPr>
          <w:p w14:paraId="3ACA0962" w14:textId="3490EA68" w:rsidR="00191168" w:rsidRPr="000D0495" w:rsidRDefault="00191168" w:rsidP="00191168">
            <w:pPr>
              <w:spacing w:after="0" w:line="240" w:lineRule="auto"/>
              <w:ind w:left="-90"/>
              <w:jc w:val="both"/>
              <w:rPr>
                <w:rFonts w:ascii="Times New Roman" w:eastAsia="Times New Roman" w:hAnsi="Times New Roman" w:cs="Times New Roman"/>
                <w:highlight w:val="lightGray"/>
              </w:rPr>
            </w:pPr>
            <w:r w:rsidRPr="00AF2A94">
              <w:rPr>
                <w:rFonts w:ascii="Times New Roman" w:eastAsia="Times New Roman" w:hAnsi="Times New Roman" w:cs="Times New Roman"/>
              </w:rPr>
              <w:t>Bernecker, John</w:t>
            </w:r>
          </w:p>
        </w:tc>
        <w:tc>
          <w:tcPr>
            <w:tcW w:w="3492" w:type="dxa"/>
            <w:vAlign w:val="bottom"/>
          </w:tcPr>
          <w:p w14:paraId="73D6C60C" w14:textId="77777777" w:rsidR="00191168" w:rsidRPr="000D0495" w:rsidRDefault="0019116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178A536" w14:textId="4009665B" w:rsidR="00191168" w:rsidRPr="000D0495" w:rsidRDefault="00191168" w:rsidP="00191168">
            <w:pPr>
              <w:spacing w:after="0" w:line="240" w:lineRule="auto"/>
              <w:ind w:left="-90"/>
              <w:jc w:val="both"/>
              <w:rPr>
                <w:rFonts w:ascii="Times New Roman" w:eastAsia="Times New Roman" w:hAnsi="Times New Roman" w:cs="Times New Roman"/>
                <w:highlight w:val="lightGray"/>
              </w:rPr>
            </w:pPr>
          </w:p>
        </w:tc>
      </w:tr>
      <w:tr w:rsidR="00126ABE" w:rsidRPr="000D0495" w14:paraId="38F19839" w14:textId="77777777" w:rsidTr="00E33A72">
        <w:trPr>
          <w:trHeight w:val="20"/>
        </w:trPr>
        <w:tc>
          <w:tcPr>
            <w:tcW w:w="2718" w:type="dxa"/>
            <w:vAlign w:val="bottom"/>
          </w:tcPr>
          <w:p w14:paraId="7E780C68" w14:textId="1A42B18D" w:rsidR="00126ABE" w:rsidRPr="00983AC1"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Billo, Jeff</w:t>
            </w:r>
          </w:p>
        </w:tc>
        <w:tc>
          <w:tcPr>
            <w:tcW w:w="3492" w:type="dxa"/>
            <w:vAlign w:val="bottom"/>
          </w:tcPr>
          <w:p w14:paraId="5E80E698"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21B35F4"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980B27" w:rsidRPr="000D0495" w14:paraId="577DDF22" w14:textId="77777777" w:rsidTr="00E33A72">
        <w:trPr>
          <w:trHeight w:val="20"/>
        </w:trPr>
        <w:tc>
          <w:tcPr>
            <w:tcW w:w="2718" w:type="dxa"/>
            <w:vAlign w:val="bottom"/>
          </w:tcPr>
          <w:p w14:paraId="241C6013" w14:textId="1DAB2B91"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Boren, Ann</w:t>
            </w:r>
          </w:p>
        </w:tc>
        <w:tc>
          <w:tcPr>
            <w:tcW w:w="3492" w:type="dxa"/>
            <w:vAlign w:val="bottom"/>
          </w:tcPr>
          <w:p w14:paraId="6F9E803B"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EAA54A4" w14:textId="43A87FA9"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2990B62D" w14:textId="77777777" w:rsidTr="00E33A72">
        <w:trPr>
          <w:trHeight w:val="20"/>
        </w:trPr>
        <w:tc>
          <w:tcPr>
            <w:tcW w:w="2718" w:type="dxa"/>
            <w:vAlign w:val="bottom"/>
          </w:tcPr>
          <w:p w14:paraId="1273A3DF"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Bracy, Phil</w:t>
            </w:r>
          </w:p>
        </w:tc>
        <w:tc>
          <w:tcPr>
            <w:tcW w:w="3492" w:type="dxa"/>
            <w:vAlign w:val="bottom"/>
          </w:tcPr>
          <w:p w14:paraId="7962576F"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4CC12AB8" w14:textId="660D5DDC"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FE35ED" w:rsidRPr="000D0495" w14:paraId="1386AEE3" w14:textId="77777777" w:rsidTr="00E33A72">
        <w:trPr>
          <w:trHeight w:val="225"/>
        </w:trPr>
        <w:tc>
          <w:tcPr>
            <w:tcW w:w="2718" w:type="dxa"/>
            <w:vAlign w:val="bottom"/>
          </w:tcPr>
          <w:p w14:paraId="2CD1A72A" w14:textId="30F000E6" w:rsidR="00FE35ED" w:rsidRPr="00126ABE" w:rsidRDefault="00FE35ED"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Butler, Luke</w:t>
            </w:r>
          </w:p>
        </w:tc>
        <w:tc>
          <w:tcPr>
            <w:tcW w:w="3492" w:type="dxa"/>
            <w:vAlign w:val="bottom"/>
          </w:tcPr>
          <w:p w14:paraId="0206BA99"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573125DF"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r>
      <w:tr w:rsidR="00980B27" w:rsidRPr="000D0495" w14:paraId="71EF7577" w14:textId="77777777" w:rsidTr="00E33A72">
        <w:trPr>
          <w:trHeight w:val="225"/>
        </w:trPr>
        <w:tc>
          <w:tcPr>
            <w:tcW w:w="2718" w:type="dxa"/>
            <w:vAlign w:val="bottom"/>
          </w:tcPr>
          <w:p w14:paraId="2FA9B451"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126ABE">
              <w:rPr>
                <w:rFonts w:ascii="Times New Roman" w:eastAsia="Times New Roman" w:hAnsi="Times New Roman" w:cs="Times New Roman"/>
              </w:rPr>
              <w:t>Chen, Jian</w:t>
            </w:r>
          </w:p>
        </w:tc>
        <w:tc>
          <w:tcPr>
            <w:tcW w:w="3492" w:type="dxa"/>
            <w:vAlign w:val="bottom"/>
          </w:tcPr>
          <w:p w14:paraId="1C774458"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685B14C" w14:textId="2A520D20"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3AC1" w:rsidRPr="000D0495" w14:paraId="49A13EA4" w14:textId="77777777" w:rsidTr="00E33A72">
        <w:trPr>
          <w:trHeight w:val="225"/>
        </w:trPr>
        <w:tc>
          <w:tcPr>
            <w:tcW w:w="2718" w:type="dxa"/>
            <w:vAlign w:val="bottom"/>
          </w:tcPr>
          <w:p w14:paraId="186E9FED" w14:textId="224BC128" w:rsidR="00983AC1" w:rsidRPr="000D0495" w:rsidRDefault="00983AC1"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 xml:space="preserve">Cheng, </w:t>
            </w:r>
            <w:proofErr w:type="spellStart"/>
            <w:r w:rsidRPr="00983AC1">
              <w:rPr>
                <w:rFonts w:ascii="Times New Roman" w:eastAsia="Times New Roman" w:hAnsi="Times New Roman" w:cs="Times New Roman"/>
              </w:rPr>
              <w:t>Yunzhi</w:t>
            </w:r>
            <w:proofErr w:type="spellEnd"/>
          </w:p>
        </w:tc>
        <w:tc>
          <w:tcPr>
            <w:tcW w:w="3492" w:type="dxa"/>
            <w:vAlign w:val="bottom"/>
          </w:tcPr>
          <w:p w14:paraId="66FA049D"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08FD9BF"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r>
      <w:tr w:rsidR="00980B27" w:rsidRPr="000D0495" w14:paraId="7219E00B" w14:textId="77777777" w:rsidTr="00E33A72">
        <w:trPr>
          <w:trHeight w:val="225"/>
        </w:trPr>
        <w:tc>
          <w:tcPr>
            <w:tcW w:w="2718" w:type="dxa"/>
            <w:vAlign w:val="bottom"/>
          </w:tcPr>
          <w:p w14:paraId="0A7A53AA"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Clifton, Suzy</w:t>
            </w:r>
          </w:p>
        </w:tc>
        <w:tc>
          <w:tcPr>
            <w:tcW w:w="3492" w:type="dxa"/>
            <w:vAlign w:val="bottom"/>
          </w:tcPr>
          <w:p w14:paraId="11E856EF"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95BCED1" w14:textId="28CE3FF8"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E75A7A" w:rsidRPr="000D0495" w14:paraId="0381D82E" w14:textId="77777777" w:rsidTr="00E33A72">
        <w:trPr>
          <w:trHeight w:val="20"/>
        </w:trPr>
        <w:tc>
          <w:tcPr>
            <w:tcW w:w="2718" w:type="dxa"/>
            <w:vAlign w:val="bottom"/>
          </w:tcPr>
          <w:p w14:paraId="51487CE9" w14:textId="1CDCADC1" w:rsidR="00E75A7A" w:rsidRPr="000D0495" w:rsidRDefault="00E75A7A" w:rsidP="00191168">
            <w:pPr>
              <w:spacing w:after="0" w:line="240" w:lineRule="auto"/>
              <w:ind w:left="-90"/>
              <w:jc w:val="both"/>
              <w:rPr>
                <w:rFonts w:ascii="Times New Roman" w:eastAsia="Times New Roman" w:hAnsi="Times New Roman" w:cs="Times New Roman"/>
                <w:highlight w:val="lightGray"/>
              </w:rPr>
            </w:pPr>
            <w:r w:rsidRPr="00FE35ED">
              <w:rPr>
                <w:rFonts w:ascii="Times New Roman" w:eastAsia="Times New Roman" w:hAnsi="Times New Roman" w:cs="Times New Roman"/>
              </w:rPr>
              <w:t>Comstock, Read</w:t>
            </w:r>
          </w:p>
        </w:tc>
        <w:tc>
          <w:tcPr>
            <w:tcW w:w="3492" w:type="dxa"/>
            <w:vAlign w:val="bottom"/>
          </w:tcPr>
          <w:p w14:paraId="64ECD760" w14:textId="77777777" w:rsidR="00E75A7A" w:rsidRPr="000D0495" w:rsidRDefault="00E75A7A"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D0F6AD1" w14:textId="0B78E18B" w:rsidR="00E75A7A" w:rsidRPr="000D0495" w:rsidRDefault="00E75A7A" w:rsidP="00191168">
            <w:pPr>
              <w:spacing w:after="0" w:line="240" w:lineRule="auto"/>
              <w:ind w:left="-90"/>
              <w:jc w:val="both"/>
              <w:rPr>
                <w:rFonts w:ascii="Times New Roman" w:eastAsia="Times New Roman" w:hAnsi="Times New Roman" w:cs="Times New Roman"/>
                <w:highlight w:val="lightGray"/>
              </w:rPr>
            </w:pPr>
          </w:p>
        </w:tc>
      </w:tr>
      <w:tr w:rsidR="00AF2A94" w:rsidRPr="000D0495" w14:paraId="004F0961" w14:textId="77777777" w:rsidTr="00E33A72">
        <w:trPr>
          <w:trHeight w:val="20"/>
        </w:trPr>
        <w:tc>
          <w:tcPr>
            <w:tcW w:w="2718" w:type="dxa"/>
            <w:vAlign w:val="bottom"/>
          </w:tcPr>
          <w:p w14:paraId="0C18FCE7" w14:textId="4B85F3BA" w:rsidR="00AF2A94" w:rsidRPr="009C4E27" w:rsidRDefault="00AF2A94" w:rsidP="0019116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Dansro</w:t>
            </w:r>
            <w:proofErr w:type="spellEnd"/>
            <w:r>
              <w:rPr>
                <w:rFonts w:ascii="Times New Roman" w:eastAsia="Times New Roman" w:hAnsi="Times New Roman" w:cs="Times New Roman"/>
              </w:rPr>
              <w:t>, Ben</w:t>
            </w:r>
          </w:p>
        </w:tc>
        <w:tc>
          <w:tcPr>
            <w:tcW w:w="3492" w:type="dxa"/>
            <w:vAlign w:val="bottom"/>
          </w:tcPr>
          <w:p w14:paraId="35AAF3E0"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A5A9690"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EA1F88" w:rsidRPr="000D0495" w14:paraId="562902B0" w14:textId="77777777" w:rsidTr="00E33A72">
        <w:trPr>
          <w:trHeight w:val="20"/>
        </w:trPr>
        <w:tc>
          <w:tcPr>
            <w:tcW w:w="2718" w:type="dxa"/>
            <w:vAlign w:val="bottom"/>
          </w:tcPr>
          <w:p w14:paraId="3E56725A" w14:textId="36DD3BD6" w:rsidR="00EA1F88" w:rsidRPr="000D0495" w:rsidRDefault="00EA1F88" w:rsidP="00191168">
            <w:pPr>
              <w:spacing w:after="0" w:line="240" w:lineRule="auto"/>
              <w:ind w:left="-90"/>
              <w:jc w:val="both"/>
              <w:rPr>
                <w:rFonts w:ascii="Times New Roman" w:eastAsia="Times New Roman" w:hAnsi="Times New Roman" w:cs="Times New Roman"/>
                <w:highlight w:val="lightGray"/>
              </w:rPr>
            </w:pPr>
            <w:r w:rsidRPr="009C4E27">
              <w:rPr>
                <w:rFonts w:ascii="Times New Roman" w:eastAsia="Times New Roman" w:hAnsi="Times New Roman" w:cs="Times New Roman"/>
              </w:rPr>
              <w:t>Dinopol, Ohlen</w:t>
            </w:r>
          </w:p>
        </w:tc>
        <w:tc>
          <w:tcPr>
            <w:tcW w:w="3492" w:type="dxa"/>
            <w:vAlign w:val="bottom"/>
          </w:tcPr>
          <w:p w14:paraId="156DBCF1" w14:textId="77777777" w:rsidR="00EA1F88" w:rsidRPr="000D0495"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DF61FA7" w14:textId="377139CF" w:rsidR="00EA1F88" w:rsidRPr="000D0495" w:rsidRDefault="00EA1F88" w:rsidP="00191168">
            <w:pPr>
              <w:spacing w:after="0" w:line="240" w:lineRule="auto"/>
              <w:ind w:left="-90"/>
              <w:jc w:val="both"/>
              <w:rPr>
                <w:rFonts w:ascii="Times New Roman" w:eastAsia="Times New Roman" w:hAnsi="Times New Roman" w:cs="Times New Roman"/>
                <w:highlight w:val="lightGray"/>
              </w:rPr>
            </w:pPr>
          </w:p>
        </w:tc>
      </w:tr>
      <w:tr w:rsidR="00126ABE" w:rsidRPr="000D0495" w14:paraId="4E3EBC93" w14:textId="77777777" w:rsidTr="00E33A72">
        <w:trPr>
          <w:trHeight w:val="20"/>
        </w:trPr>
        <w:tc>
          <w:tcPr>
            <w:tcW w:w="2718" w:type="dxa"/>
            <w:vAlign w:val="bottom"/>
          </w:tcPr>
          <w:p w14:paraId="279FB3FD" w14:textId="290D0B7F" w:rsidR="00126ABE" w:rsidRPr="009C4E27"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Du, </w:t>
            </w:r>
            <w:proofErr w:type="spellStart"/>
            <w:r>
              <w:rPr>
                <w:rFonts w:ascii="Times New Roman" w:eastAsia="Times New Roman" w:hAnsi="Times New Roman" w:cs="Times New Roman"/>
              </w:rPr>
              <w:t>Pengwei</w:t>
            </w:r>
            <w:proofErr w:type="spellEnd"/>
          </w:p>
        </w:tc>
        <w:tc>
          <w:tcPr>
            <w:tcW w:w="3492" w:type="dxa"/>
            <w:vAlign w:val="bottom"/>
          </w:tcPr>
          <w:p w14:paraId="34C8A7D5"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0DB75B1"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9C4E27" w:rsidRPr="000D0495" w14:paraId="5007A6F3" w14:textId="77777777" w:rsidTr="00E33A72">
        <w:trPr>
          <w:trHeight w:val="20"/>
        </w:trPr>
        <w:tc>
          <w:tcPr>
            <w:tcW w:w="2718" w:type="dxa"/>
            <w:vAlign w:val="bottom"/>
          </w:tcPr>
          <w:p w14:paraId="01CB1552" w14:textId="1FE96E3B" w:rsidR="009C4E27" w:rsidRPr="000D0495" w:rsidRDefault="009C4E27" w:rsidP="00191168">
            <w:pPr>
              <w:spacing w:after="0" w:line="240" w:lineRule="auto"/>
              <w:ind w:left="-90"/>
              <w:jc w:val="both"/>
              <w:rPr>
                <w:rFonts w:ascii="Times New Roman" w:eastAsia="Times New Roman" w:hAnsi="Times New Roman" w:cs="Times New Roman"/>
                <w:highlight w:val="lightGray"/>
              </w:rPr>
            </w:pPr>
            <w:r w:rsidRPr="009C4E27">
              <w:rPr>
                <w:rFonts w:ascii="Times New Roman" w:eastAsia="Times New Roman" w:hAnsi="Times New Roman" w:cs="Times New Roman"/>
              </w:rPr>
              <w:t>Findley, Samantha</w:t>
            </w:r>
          </w:p>
        </w:tc>
        <w:tc>
          <w:tcPr>
            <w:tcW w:w="3492" w:type="dxa"/>
            <w:vAlign w:val="bottom"/>
          </w:tcPr>
          <w:p w14:paraId="66FD90C7"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8A7FFA8"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r>
      <w:tr w:rsidR="00FE35ED" w:rsidRPr="000D0495" w14:paraId="6A441D82" w14:textId="77777777" w:rsidTr="00E33A72">
        <w:trPr>
          <w:trHeight w:val="20"/>
        </w:trPr>
        <w:tc>
          <w:tcPr>
            <w:tcW w:w="2718" w:type="dxa"/>
            <w:vAlign w:val="bottom"/>
          </w:tcPr>
          <w:p w14:paraId="4085989D" w14:textId="522CEC9A" w:rsidR="00FE35ED" w:rsidRPr="00983AC1" w:rsidRDefault="00FE35ED" w:rsidP="0019116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Ganjoo</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Shalesh</w:t>
            </w:r>
            <w:proofErr w:type="spellEnd"/>
          </w:p>
        </w:tc>
        <w:tc>
          <w:tcPr>
            <w:tcW w:w="3492" w:type="dxa"/>
            <w:vAlign w:val="bottom"/>
          </w:tcPr>
          <w:p w14:paraId="603C8EC2"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E3D8C82"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r>
      <w:tr w:rsidR="00983AC1" w:rsidRPr="000D0495" w14:paraId="1BD4DE92" w14:textId="77777777" w:rsidTr="00E33A72">
        <w:trPr>
          <w:trHeight w:val="20"/>
        </w:trPr>
        <w:tc>
          <w:tcPr>
            <w:tcW w:w="2718" w:type="dxa"/>
            <w:vAlign w:val="bottom"/>
          </w:tcPr>
          <w:p w14:paraId="76860EB3" w14:textId="3E48D943" w:rsidR="00983AC1" w:rsidRPr="000D0495" w:rsidRDefault="00983AC1"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Garcia, Freddy</w:t>
            </w:r>
          </w:p>
        </w:tc>
        <w:tc>
          <w:tcPr>
            <w:tcW w:w="3492" w:type="dxa"/>
            <w:vAlign w:val="bottom"/>
          </w:tcPr>
          <w:p w14:paraId="0FEEE6D6"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5B1A5251"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r>
      <w:tr w:rsidR="00126ABE" w:rsidRPr="000D0495" w14:paraId="54718617" w14:textId="77777777" w:rsidTr="00E33A72">
        <w:trPr>
          <w:trHeight w:val="20"/>
        </w:trPr>
        <w:tc>
          <w:tcPr>
            <w:tcW w:w="2718" w:type="dxa"/>
            <w:vAlign w:val="bottom"/>
          </w:tcPr>
          <w:p w14:paraId="6C84F299" w14:textId="1CB90B9A" w:rsidR="00126ABE" w:rsidRPr="009C4E27"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Gnanam, Prabhu</w:t>
            </w:r>
          </w:p>
        </w:tc>
        <w:tc>
          <w:tcPr>
            <w:tcW w:w="3492" w:type="dxa"/>
            <w:vAlign w:val="bottom"/>
          </w:tcPr>
          <w:p w14:paraId="435BBB3D"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12ADD1E"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9C4E27" w:rsidRPr="000D0495" w14:paraId="61A01DBF" w14:textId="77777777" w:rsidTr="00E33A72">
        <w:trPr>
          <w:trHeight w:val="20"/>
        </w:trPr>
        <w:tc>
          <w:tcPr>
            <w:tcW w:w="2718" w:type="dxa"/>
            <w:vAlign w:val="bottom"/>
          </w:tcPr>
          <w:p w14:paraId="07912890" w14:textId="3BED6143" w:rsidR="009C4E27" w:rsidRPr="000D0495" w:rsidRDefault="00126ABE" w:rsidP="00191168">
            <w:pPr>
              <w:spacing w:after="0" w:line="240" w:lineRule="auto"/>
              <w:ind w:left="-90"/>
              <w:jc w:val="both"/>
              <w:rPr>
                <w:rFonts w:ascii="Times New Roman" w:eastAsia="Times New Roman" w:hAnsi="Times New Roman" w:cs="Times New Roman"/>
                <w:highlight w:val="lightGray"/>
              </w:rPr>
            </w:pPr>
            <w:r w:rsidRPr="00126ABE">
              <w:rPr>
                <w:rFonts w:ascii="Times New Roman" w:eastAsia="Times New Roman" w:hAnsi="Times New Roman" w:cs="Times New Roman"/>
              </w:rPr>
              <w:t>Gonzalez, Ino</w:t>
            </w:r>
          </w:p>
        </w:tc>
        <w:tc>
          <w:tcPr>
            <w:tcW w:w="3492" w:type="dxa"/>
            <w:vAlign w:val="bottom"/>
          </w:tcPr>
          <w:p w14:paraId="66CDDB40"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2611646"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34FCFE68" w14:textId="77777777" w:rsidTr="00E33A72">
        <w:trPr>
          <w:trHeight w:val="20"/>
        </w:trPr>
        <w:tc>
          <w:tcPr>
            <w:tcW w:w="2718" w:type="dxa"/>
            <w:vAlign w:val="bottom"/>
          </w:tcPr>
          <w:p w14:paraId="4C37AB4D" w14:textId="4D5FD47D" w:rsidR="00980B27" w:rsidRPr="000D0495" w:rsidRDefault="00126ABE" w:rsidP="00191168">
            <w:pPr>
              <w:spacing w:after="0" w:line="240" w:lineRule="auto"/>
              <w:ind w:left="-90"/>
              <w:jc w:val="both"/>
              <w:rPr>
                <w:rFonts w:ascii="Times New Roman" w:eastAsia="Times New Roman" w:hAnsi="Times New Roman" w:cs="Times New Roman"/>
                <w:highlight w:val="lightGray"/>
              </w:rPr>
            </w:pPr>
            <w:r w:rsidRPr="009C4E27">
              <w:rPr>
                <w:rFonts w:ascii="Times New Roman" w:eastAsia="Times New Roman" w:hAnsi="Times New Roman" w:cs="Times New Roman"/>
              </w:rPr>
              <w:t>Gravois, Patrick</w:t>
            </w:r>
          </w:p>
        </w:tc>
        <w:tc>
          <w:tcPr>
            <w:tcW w:w="3492" w:type="dxa"/>
            <w:vAlign w:val="bottom"/>
          </w:tcPr>
          <w:p w14:paraId="0EB382AA"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7A8777F" w14:textId="217AE7AC"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FE35ED" w:rsidRPr="000D0495" w14:paraId="437355A5" w14:textId="77777777" w:rsidTr="00E33A72">
        <w:trPr>
          <w:trHeight w:val="20"/>
        </w:trPr>
        <w:tc>
          <w:tcPr>
            <w:tcW w:w="2718" w:type="dxa"/>
            <w:vAlign w:val="bottom"/>
          </w:tcPr>
          <w:p w14:paraId="716E6FB2" w14:textId="3AA982B8" w:rsidR="00FE35ED" w:rsidRPr="009C4E27" w:rsidRDefault="00FE35ED" w:rsidP="0019116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Guiyab</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Rochie</w:t>
            </w:r>
            <w:proofErr w:type="spellEnd"/>
          </w:p>
        </w:tc>
        <w:tc>
          <w:tcPr>
            <w:tcW w:w="3492" w:type="dxa"/>
            <w:vAlign w:val="bottom"/>
          </w:tcPr>
          <w:p w14:paraId="34BFEF9C"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4257F589"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r>
      <w:tr w:rsidR="00AF2A94" w:rsidRPr="000D0495" w14:paraId="2B11B70D" w14:textId="77777777" w:rsidTr="00E33A72">
        <w:trPr>
          <w:trHeight w:val="20"/>
        </w:trPr>
        <w:tc>
          <w:tcPr>
            <w:tcW w:w="2718" w:type="dxa"/>
            <w:vAlign w:val="bottom"/>
          </w:tcPr>
          <w:p w14:paraId="50F27300" w14:textId="0CC0542A" w:rsidR="00AF2A94" w:rsidRPr="000D0495" w:rsidRDefault="00AF2A94" w:rsidP="00191168">
            <w:pPr>
              <w:spacing w:after="0" w:line="240" w:lineRule="auto"/>
              <w:ind w:left="-90"/>
              <w:jc w:val="both"/>
              <w:rPr>
                <w:rFonts w:ascii="Times New Roman" w:eastAsia="Times New Roman" w:hAnsi="Times New Roman" w:cs="Times New Roman"/>
                <w:highlight w:val="lightGray"/>
              </w:rPr>
            </w:pPr>
            <w:proofErr w:type="spellStart"/>
            <w:r w:rsidRPr="00AF2A94">
              <w:rPr>
                <w:rFonts w:ascii="Times New Roman" w:eastAsia="Times New Roman" w:hAnsi="Times New Roman" w:cs="Times New Roman"/>
              </w:rPr>
              <w:t>Haesler</w:t>
            </w:r>
            <w:proofErr w:type="spellEnd"/>
            <w:r w:rsidRPr="00AF2A94">
              <w:rPr>
                <w:rFonts w:ascii="Times New Roman" w:eastAsia="Times New Roman" w:hAnsi="Times New Roman" w:cs="Times New Roman"/>
              </w:rPr>
              <w:t>, Jameson</w:t>
            </w:r>
          </w:p>
        </w:tc>
        <w:tc>
          <w:tcPr>
            <w:tcW w:w="3492" w:type="dxa"/>
            <w:vAlign w:val="bottom"/>
          </w:tcPr>
          <w:p w14:paraId="0032AB8F"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2EC3749"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E75A7A" w:rsidRPr="000D0495" w14:paraId="45448475" w14:textId="77777777" w:rsidTr="00E33A72">
        <w:trPr>
          <w:trHeight w:val="20"/>
        </w:trPr>
        <w:tc>
          <w:tcPr>
            <w:tcW w:w="2718" w:type="dxa"/>
            <w:vAlign w:val="bottom"/>
          </w:tcPr>
          <w:p w14:paraId="3CF7A6E4" w14:textId="709A6661" w:rsidR="00E75A7A" w:rsidRPr="000D0495" w:rsidRDefault="00E75A7A" w:rsidP="00191168">
            <w:pPr>
              <w:spacing w:after="0" w:line="240" w:lineRule="auto"/>
              <w:ind w:left="-90"/>
              <w:jc w:val="both"/>
              <w:rPr>
                <w:rFonts w:ascii="Times New Roman" w:eastAsia="Times New Roman" w:hAnsi="Times New Roman" w:cs="Times New Roman"/>
                <w:highlight w:val="lightGray"/>
              </w:rPr>
            </w:pPr>
            <w:r w:rsidRPr="00FE35ED">
              <w:rPr>
                <w:rFonts w:ascii="Times New Roman" w:eastAsia="Times New Roman" w:hAnsi="Times New Roman" w:cs="Times New Roman"/>
              </w:rPr>
              <w:t>Hanson, Kevin</w:t>
            </w:r>
          </w:p>
        </w:tc>
        <w:tc>
          <w:tcPr>
            <w:tcW w:w="3492" w:type="dxa"/>
            <w:vAlign w:val="bottom"/>
          </w:tcPr>
          <w:p w14:paraId="03CA48DB" w14:textId="77777777" w:rsidR="00E75A7A" w:rsidRPr="000D0495" w:rsidRDefault="00E75A7A"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259ACBD" w14:textId="5698BA77" w:rsidR="00E75A7A" w:rsidRPr="000D0495" w:rsidRDefault="00E75A7A" w:rsidP="00191168">
            <w:pPr>
              <w:spacing w:after="0" w:line="240" w:lineRule="auto"/>
              <w:ind w:left="-90"/>
              <w:jc w:val="both"/>
              <w:rPr>
                <w:rFonts w:ascii="Times New Roman" w:eastAsia="Times New Roman" w:hAnsi="Times New Roman" w:cs="Times New Roman"/>
                <w:highlight w:val="lightGray"/>
              </w:rPr>
            </w:pPr>
          </w:p>
        </w:tc>
      </w:tr>
      <w:tr w:rsidR="00AF2A94" w:rsidRPr="000D0495" w14:paraId="1A9AFA1E" w14:textId="77777777" w:rsidTr="00E33A72">
        <w:trPr>
          <w:trHeight w:val="20"/>
        </w:trPr>
        <w:tc>
          <w:tcPr>
            <w:tcW w:w="2718" w:type="dxa"/>
            <w:vAlign w:val="bottom"/>
          </w:tcPr>
          <w:p w14:paraId="2B9BFB48" w14:textId="559B9F4A" w:rsidR="00AF2A94" w:rsidRPr="000D0495" w:rsidRDefault="00AF2A94" w:rsidP="00191168">
            <w:pPr>
              <w:spacing w:after="0" w:line="240" w:lineRule="auto"/>
              <w:ind w:left="-90"/>
              <w:jc w:val="both"/>
              <w:rPr>
                <w:rFonts w:ascii="Times New Roman" w:eastAsia="Times New Roman" w:hAnsi="Times New Roman" w:cs="Times New Roman"/>
                <w:highlight w:val="lightGray"/>
              </w:rPr>
            </w:pPr>
            <w:r w:rsidRPr="00AF2A94">
              <w:rPr>
                <w:rFonts w:ascii="Times New Roman" w:eastAsia="Times New Roman" w:hAnsi="Times New Roman" w:cs="Times New Roman"/>
              </w:rPr>
              <w:t>Holt, Blake</w:t>
            </w:r>
          </w:p>
        </w:tc>
        <w:tc>
          <w:tcPr>
            <w:tcW w:w="3492" w:type="dxa"/>
            <w:vAlign w:val="bottom"/>
          </w:tcPr>
          <w:p w14:paraId="1A03CAC1"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E862089"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35575D" w:rsidRPr="000D0495" w14:paraId="59030748" w14:textId="77777777" w:rsidTr="00E33A72">
        <w:trPr>
          <w:trHeight w:val="20"/>
        </w:trPr>
        <w:tc>
          <w:tcPr>
            <w:tcW w:w="2718" w:type="dxa"/>
            <w:vAlign w:val="bottom"/>
          </w:tcPr>
          <w:p w14:paraId="2759AD69" w14:textId="510A75D4" w:rsidR="0035575D" w:rsidRPr="000D0495" w:rsidRDefault="0035575D" w:rsidP="00191168">
            <w:pPr>
              <w:spacing w:after="0" w:line="240" w:lineRule="auto"/>
              <w:ind w:left="-90"/>
              <w:jc w:val="both"/>
              <w:rPr>
                <w:rFonts w:ascii="Times New Roman" w:eastAsia="Times New Roman" w:hAnsi="Times New Roman" w:cs="Times New Roman"/>
                <w:highlight w:val="lightGray"/>
              </w:rPr>
            </w:pPr>
            <w:r w:rsidRPr="0035575D">
              <w:rPr>
                <w:rFonts w:ascii="Times New Roman" w:eastAsia="Times New Roman" w:hAnsi="Times New Roman" w:cs="Times New Roman"/>
              </w:rPr>
              <w:t>House, Donald</w:t>
            </w:r>
          </w:p>
        </w:tc>
        <w:tc>
          <w:tcPr>
            <w:tcW w:w="3492" w:type="dxa"/>
            <w:vAlign w:val="bottom"/>
          </w:tcPr>
          <w:p w14:paraId="365E574F" w14:textId="77777777" w:rsidR="0035575D" w:rsidRPr="000D0495" w:rsidRDefault="0035575D"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5C483416" w14:textId="77777777" w:rsidR="0035575D" w:rsidRPr="000D0495" w:rsidRDefault="0035575D" w:rsidP="00191168">
            <w:pPr>
              <w:spacing w:after="0" w:line="240" w:lineRule="auto"/>
              <w:ind w:left="-90"/>
              <w:jc w:val="both"/>
              <w:rPr>
                <w:rFonts w:ascii="Times New Roman" w:eastAsia="Times New Roman" w:hAnsi="Times New Roman" w:cs="Times New Roman"/>
                <w:highlight w:val="lightGray"/>
              </w:rPr>
            </w:pPr>
          </w:p>
        </w:tc>
      </w:tr>
      <w:tr w:rsidR="00983AC1" w:rsidRPr="000D0495" w14:paraId="5591CFEF" w14:textId="77777777" w:rsidTr="00E33A72">
        <w:trPr>
          <w:trHeight w:val="20"/>
        </w:trPr>
        <w:tc>
          <w:tcPr>
            <w:tcW w:w="2718" w:type="dxa"/>
            <w:vAlign w:val="bottom"/>
          </w:tcPr>
          <w:p w14:paraId="020B2E00" w14:textId="79F7DA13" w:rsidR="00983AC1" w:rsidRPr="000D0495" w:rsidRDefault="00983AC1"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Huang, Fred</w:t>
            </w:r>
          </w:p>
        </w:tc>
        <w:tc>
          <w:tcPr>
            <w:tcW w:w="3492" w:type="dxa"/>
            <w:vAlign w:val="bottom"/>
          </w:tcPr>
          <w:p w14:paraId="01F074F2"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0C30B36"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r>
      <w:tr w:rsidR="00AF2A94" w:rsidRPr="000D0495" w14:paraId="712CAB7D" w14:textId="77777777" w:rsidTr="00E33A72">
        <w:trPr>
          <w:trHeight w:val="20"/>
        </w:trPr>
        <w:tc>
          <w:tcPr>
            <w:tcW w:w="2718" w:type="dxa"/>
            <w:vAlign w:val="bottom"/>
          </w:tcPr>
          <w:p w14:paraId="54B44D59" w14:textId="164E6FC1" w:rsidR="00AF2A94" w:rsidRPr="009C4E27" w:rsidRDefault="00AF2A9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Jenkins, Darrell</w:t>
            </w:r>
          </w:p>
        </w:tc>
        <w:tc>
          <w:tcPr>
            <w:tcW w:w="3492" w:type="dxa"/>
            <w:vAlign w:val="bottom"/>
          </w:tcPr>
          <w:p w14:paraId="24083A42"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AAFB12B"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9C4E27" w:rsidRPr="000D0495" w14:paraId="45F929B9" w14:textId="77777777" w:rsidTr="00E33A72">
        <w:trPr>
          <w:trHeight w:val="20"/>
        </w:trPr>
        <w:tc>
          <w:tcPr>
            <w:tcW w:w="2718" w:type="dxa"/>
            <w:vAlign w:val="bottom"/>
          </w:tcPr>
          <w:p w14:paraId="72715FAE" w14:textId="79B513D4" w:rsidR="009C4E27" w:rsidRPr="000D0495" w:rsidRDefault="009C4E27" w:rsidP="00191168">
            <w:pPr>
              <w:spacing w:after="0" w:line="240" w:lineRule="auto"/>
              <w:ind w:left="-90"/>
              <w:jc w:val="both"/>
              <w:rPr>
                <w:rFonts w:ascii="Times New Roman" w:eastAsia="Times New Roman" w:hAnsi="Times New Roman" w:cs="Times New Roman"/>
                <w:highlight w:val="lightGray"/>
              </w:rPr>
            </w:pPr>
            <w:proofErr w:type="spellStart"/>
            <w:r w:rsidRPr="009C4E27">
              <w:rPr>
                <w:rFonts w:ascii="Times New Roman" w:eastAsia="Times New Roman" w:hAnsi="Times New Roman" w:cs="Times New Roman"/>
              </w:rPr>
              <w:t>Jin</w:t>
            </w:r>
            <w:proofErr w:type="spellEnd"/>
            <w:r w:rsidRPr="009C4E27">
              <w:rPr>
                <w:rFonts w:ascii="Times New Roman" w:eastAsia="Times New Roman" w:hAnsi="Times New Roman" w:cs="Times New Roman"/>
              </w:rPr>
              <w:t>, Julie</w:t>
            </w:r>
          </w:p>
        </w:tc>
        <w:tc>
          <w:tcPr>
            <w:tcW w:w="3492" w:type="dxa"/>
            <w:vAlign w:val="bottom"/>
          </w:tcPr>
          <w:p w14:paraId="02709538"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4193453" w14:textId="77777777" w:rsidR="009C4E27" w:rsidRPr="000D0495" w:rsidRDefault="009C4E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54E394AE" w14:textId="77777777" w:rsidTr="00E33A72">
        <w:trPr>
          <w:trHeight w:val="20"/>
        </w:trPr>
        <w:tc>
          <w:tcPr>
            <w:tcW w:w="2718" w:type="dxa"/>
            <w:vAlign w:val="bottom"/>
          </w:tcPr>
          <w:p w14:paraId="337353CC"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AF2A94">
              <w:rPr>
                <w:rFonts w:ascii="Times New Roman" w:eastAsia="Times New Roman" w:hAnsi="Times New Roman" w:cs="Times New Roman"/>
              </w:rPr>
              <w:t>Jones, Dan</w:t>
            </w:r>
          </w:p>
        </w:tc>
        <w:tc>
          <w:tcPr>
            <w:tcW w:w="3492" w:type="dxa"/>
            <w:vAlign w:val="bottom"/>
          </w:tcPr>
          <w:p w14:paraId="6A628ED3"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20E2D0F" w14:textId="10697995"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31A2897B" w14:textId="77777777" w:rsidTr="00E33A72">
        <w:trPr>
          <w:trHeight w:val="20"/>
        </w:trPr>
        <w:tc>
          <w:tcPr>
            <w:tcW w:w="2718" w:type="dxa"/>
            <w:vAlign w:val="bottom"/>
          </w:tcPr>
          <w:p w14:paraId="39CBB732"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Kane, Erika</w:t>
            </w:r>
          </w:p>
        </w:tc>
        <w:tc>
          <w:tcPr>
            <w:tcW w:w="3492" w:type="dxa"/>
            <w:vAlign w:val="bottom"/>
          </w:tcPr>
          <w:p w14:paraId="573FC6CA"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44BA141E" w14:textId="396A05AC"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FE35ED" w:rsidRPr="000D0495" w14:paraId="170BA513" w14:textId="77777777" w:rsidTr="00E33A72">
        <w:trPr>
          <w:trHeight w:val="20"/>
        </w:trPr>
        <w:tc>
          <w:tcPr>
            <w:tcW w:w="2718" w:type="dxa"/>
            <w:vAlign w:val="bottom"/>
          </w:tcPr>
          <w:p w14:paraId="383477F7" w14:textId="0E83D59D" w:rsidR="00FE35ED" w:rsidRPr="00983AC1" w:rsidRDefault="00FE35ED"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Krein, Steve</w:t>
            </w:r>
          </w:p>
        </w:tc>
        <w:tc>
          <w:tcPr>
            <w:tcW w:w="3492" w:type="dxa"/>
            <w:vAlign w:val="bottom"/>
          </w:tcPr>
          <w:p w14:paraId="4FEB0191"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5A7F26B"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r>
      <w:tr w:rsidR="00EA1F88" w:rsidRPr="000D0495" w14:paraId="22B2BD1A" w14:textId="77777777" w:rsidTr="00E33A72">
        <w:trPr>
          <w:trHeight w:val="20"/>
        </w:trPr>
        <w:tc>
          <w:tcPr>
            <w:tcW w:w="2718" w:type="dxa"/>
            <w:vAlign w:val="bottom"/>
          </w:tcPr>
          <w:p w14:paraId="1C07E1C8" w14:textId="20D45ED0" w:rsidR="00EA1F88" w:rsidRPr="000D0495" w:rsidRDefault="00EA1F88"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Lasher, Warren</w:t>
            </w:r>
          </w:p>
        </w:tc>
        <w:tc>
          <w:tcPr>
            <w:tcW w:w="3492" w:type="dxa"/>
            <w:vAlign w:val="bottom"/>
          </w:tcPr>
          <w:p w14:paraId="756D6E4D" w14:textId="3A7F580C" w:rsidR="00EA1F88" w:rsidRPr="000D0495"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22D661B" w14:textId="47775E58" w:rsidR="00EA1F88" w:rsidRPr="000D0495" w:rsidRDefault="00EA1F88" w:rsidP="00191168">
            <w:pPr>
              <w:spacing w:after="0" w:line="240" w:lineRule="auto"/>
              <w:ind w:left="-90"/>
              <w:jc w:val="both"/>
              <w:rPr>
                <w:rFonts w:ascii="Times New Roman" w:eastAsia="Times New Roman" w:hAnsi="Times New Roman" w:cs="Times New Roman"/>
                <w:highlight w:val="lightGray"/>
              </w:rPr>
            </w:pPr>
          </w:p>
        </w:tc>
      </w:tr>
      <w:tr w:rsidR="00AF2A94" w:rsidRPr="000D0495" w14:paraId="505A96BC" w14:textId="77777777" w:rsidTr="00E33A72">
        <w:trPr>
          <w:trHeight w:val="20"/>
        </w:trPr>
        <w:tc>
          <w:tcPr>
            <w:tcW w:w="2718" w:type="dxa"/>
            <w:vAlign w:val="bottom"/>
          </w:tcPr>
          <w:p w14:paraId="5AF0A83C" w14:textId="749243AA" w:rsidR="00AF2A94" w:rsidRPr="00FE35ED" w:rsidRDefault="00AF2A94" w:rsidP="0019116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Magarinos</w:t>
            </w:r>
            <w:proofErr w:type="spellEnd"/>
            <w:r>
              <w:rPr>
                <w:rFonts w:ascii="Times New Roman" w:eastAsia="Times New Roman" w:hAnsi="Times New Roman" w:cs="Times New Roman"/>
              </w:rPr>
              <w:t>, Marcelo</w:t>
            </w:r>
          </w:p>
        </w:tc>
        <w:tc>
          <w:tcPr>
            <w:tcW w:w="3492" w:type="dxa"/>
            <w:vAlign w:val="bottom"/>
          </w:tcPr>
          <w:p w14:paraId="5D72ED6C"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D0B2A18"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980B27" w:rsidRPr="000D0495" w14:paraId="263300DA" w14:textId="77777777" w:rsidTr="00E33A72">
        <w:trPr>
          <w:trHeight w:val="20"/>
        </w:trPr>
        <w:tc>
          <w:tcPr>
            <w:tcW w:w="2718" w:type="dxa"/>
            <w:vAlign w:val="bottom"/>
          </w:tcPr>
          <w:p w14:paraId="56CBCEC8"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FE35ED">
              <w:rPr>
                <w:rFonts w:ascii="Times New Roman" w:eastAsia="Times New Roman" w:hAnsi="Times New Roman" w:cs="Times New Roman"/>
              </w:rPr>
              <w:t>Maggio, Dave</w:t>
            </w:r>
          </w:p>
        </w:tc>
        <w:tc>
          <w:tcPr>
            <w:tcW w:w="3492" w:type="dxa"/>
            <w:vAlign w:val="bottom"/>
          </w:tcPr>
          <w:p w14:paraId="63C8A0C7"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2CCCF22" w14:textId="1EAC442F"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2BF45CBE" w14:textId="77777777" w:rsidTr="00E33A72">
        <w:trPr>
          <w:trHeight w:val="20"/>
        </w:trPr>
        <w:tc>
          <w:tcPr>
            <w:tcW w:w="2718" w:type="dxa"/>
            <w:vAlign w:val="bottom"/>
          </w:tcPr>
          <w:p w14:paraId="0DB47933"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Mago, Nitika</w:t>
            </w:r>
          </w:p>
        </w:tc>
        <w:tc>
          <w:tcPr>
            <w:tcW w:w="3492" w:type="dxa"/>
            <w:vAlign w:val="bottom"/>
          </w:tcPr>
          <w:p w14:paraId="5F9A5060"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E0A4B37" w14:textId="51C07612"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126ABE" w:rsidRPr="000D0495" w14:paraId="57D0D18E" w14:textId="77777777" w:rsidTr="00E33A72">
        <w:trPr>
          <w:trHeight w:val="20"/>
        </w:trPr>
        <w:tc>
          <w:tcPr>
            <w:tcW w:w="2718" w:type="dxa"/>
            <w:vAlign w:val="bottom"/>
          </w:tcPr>
          <w:p w14:paraId="21D2CF90" w14:textId="12822A98" w:rsidR="00126ABE" w:rsidRDefault="00126ABE" w:rsidP="00191168">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Mantena</w:t>
            </w:r>
            <w:proofErr w:type="spellEnd"/>
            <w:r>
              <w:rPr>
                <w:rFonts w:ascii="Times New Roman" w:eastAsia="Times New Roman" w:hAnsi="Times New Roman" w:cs="Times New Roman"/>
              </w:rPr>
              <w:t>, Dan</w:t>
            </w:r>
          </w:p>
        </w:tc>
        <w:tc>
          <w:tcPr>
            <w:tcW w:w="3492" w:type="dxa"/>
            <w:vAlign w:val="bottom"/>
          </w:tcPr>
          <w:p w14:paraId="2F719A42"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437B2BD"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983AC1" w:rsidRPr="000D0495" w14:paraId="4752A9FF" w14:textId="77777777" w:rsidTr="00E33A72">
        <w:trPr>
          <w:trHeight w:val="20"/>
        </w:trPr>
        <w:tc>
          <w:tcPr>
            <w:tcW w:w="2718" w:type="dxa"/>
            <w:vAlign w:val="bottom"/>
          </w:tcPr>
          <w:p w14:paraId="0A7E1F1F" w14:textId="318925FF" w:rsidR="00983AC1" w:rsidRPr="00983AC1" w:rsidRDefault="00983AC1"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Maul, Donald</w:t>
            </w:r>
          </w:p>
        </w:tc>
        <w:tc>
          <w:tcPr>
            <w:tcW w:w="3492" w:type="dxa"/>
            <w:vAlign w:val="bottom"/>
          </w:tcPr>
          <w:p w14:paraId="237CB12B"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1A58E59"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r>
      <w:tr w:rsidR="00FE35ED" w:rsidRPr="000D0495" w14:paraId="421BD0FE" w14:textId="77777777" w:rsidTr="00E33A72">
        <w:trPr>
          <w:trHeight w:val="20"/>
        </w:trPr>
        <w:tc>
          <w:tcPr>
            <w:tcW w:w="2718" w:type="dxa"/>
            <w:vAlign w:val="bottom"/>
          </w:tcPr>
          <w:p w14:paraId="0F009421" w14:textId="2AD8060A" w:rsidR="00FE35ED" w:rsidRPr="000D0495" w:rsidRDefault="00FE35ED" w:rsidP="00191168">
            <w:pPr>
              <w:spacing w:after="0" w:line="240" w:lineRule="auto"/>
              <w:ind w:left="-90"/>
              <w:jc w:val="both"/>
              <w:rPr>
                <w:rFonts w:ascii="Times New Roman" w:eastAsia="Times New Roman" w:hAnsi="Times New Roman" w:cs="Times New Roman"/>
                <w:highlight w:val="lightGray"/>
              </w:rPr>
            </w:pPr>
            <w:r w:rsidRPr="00FE35ED">
              <w:rPr>
                <w:rFonts w:ascii="Times New Roman" w:eastAsia="Times New Roman" w:hAnsi="Times New Roman" w:cs="Times New Roman"/>
              </w:rPr>
              <w:t>McGuire, Josh</w:t>
            </w:r>
          </w:p>
        </w:tc>
        <w:tc>
          <w:tcPr>
            <w:tcW w:w="3492" w:type="dxa"/>
            <w:vAlign w:val="bottom"/>
          </w:tcPr>
          <w:p w14:paraId="243F81AB"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35E4222" w14:textId="77777777" w:rsidR="00FE35ED" w:rsidRPr="000D0495" w:rsidRDefault="00FE35ED" w:rsidP="00191168">
            <w:pPr>
              <w:spacing w:after="0" w:line="240" w:lineRule="auto"/>
              <w:ind w:left="-90"/>
              <w:jc w:val="both"/>
              <w:rPr>
                <w:rFonts w:ascii="Times New Roman" w:eastAsia="Times New Roman" w:hAnsi="Times New Roman" w:cs="Times New Roman"/>
                <w:highlight w:val="lightGray"/>
              </w:rPr>
            </w:pPr>
          </w:p>
        </w:tc>
      </w:tr>
      <w:tr w:rsidR="00EA1F88" w:rsidRPr="000D0495" w14:paraId="6AE30F47" w14:textId="77777777" w:rsidTr="00E33A72">
        <w:trPr>
          <w:trHeight w:val="20"/>
        </w:trPr>
        <w:tc>
          <w:tcPr>
            <w:tcW w:w="2718" w:type="dxa"/>
            <w:vAlign w:val="bottom"/>
          </w:tcPr>
          <w:p w14:paraId="4A14301F" w14:textId="23CE102E" w:rsidR="00EA1F88" w:rsidRPr="000D0495" w:rsidRDefault="00EA1F88" w:rsidP="00191168">
            <w:pPr>
              <w:spacing w:after="0" w:line="240" w:lineRule="auto"/>
              <w:ind w:left="-90"/>
              <w:jc w:val="both"/>
              <w:rPr>
                <w:rFonts w:ascii="Times New Roman" w:eastAsia="Times New Roman" w:hAnsi="Times New Roman" w:cs="Times New Roman"/>
                <w:highlight w:val="lightGray"/>
              </w:rPr>
            </w:pPr>
            <w:r w:rsidRPr="00AF2A94">
              <w:rPr>
                <w:rFonts w:ascii="Times New Roman" w:eastAsia="Times New Roman" w:hAnsi="Times New Roman" w:cs="Times New Roman"/>
              </w:rPr>
              <w:t>Moorty, Sai</w:t>
            </w:r>
          </w:p>
        </w:tc>
        <w:tc>
          <w:tcPr>
            <w:tcW w:w="3492" w:type="dxa"/>
            <w:vAlign w:val="bottom"/>
          </w:tcPr>
          <w:p w14:paraId="0386E0B8" w14:textId="77777777" w:rsidR="00EA1F88" w:rsidRPr="000D0495"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867A2F2" w14:textId="5F7E76D1" w:rsidR="00EA1F88" w:rsidRPr="000D0495" w:rsidRDefault="00EA1F88" w:rsidP="00191168">
            <w:pPr>
              <w:spacing w:after="0" w:line="240" w:lineRule="auto"/>
              <w:ind w:left="-90"/>
              <w:jc w:val="both"/>
              <w:rPr>
                <w:rFonts w:ascii="Times New Roman" w:eastAsia="Times New Roman" w:hAnsi="Times New Roman" w:cs="Times New Roman"/>
                <w:highlight w:val="lightGray"/>
              </w:rPr>
            </w:pPr>
          </w:p>
        </w:tc>
      </w:tr>
      <w:tr w:rsidR="00980B27" w:rsidRPr="000D0495" w14:paraId="50A0244B" w14:textId="77777777" w:rsidTr="00E33A72">
        <w:trPr>
          <w:trHeight w:val="20"/>
        </w:trPr>
        <w:tc>
          <w:tcPr>
            <w:tcW w:w="2718" w:type="dxa"/>
            <w:vAlign w:val="bottom"/>
          </w:tcPr>
          <w:p w14:paraId="58969DBE"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9C4E27">
              <w:rPr>
                <w:rFonts w:ascii="Times New Roman" w:eastAsia="Times New Roman" w:hAnsi="Times New Roman" w:cs="Times New Roman"/>
              </w:rPr>
              <w:t>Morehead, Juliana</w:t>
            </w:r>
          </w:p>
        </w:tc>
        <w:tc>
          <w:tcPr>
            <w:tcW w:w="3492" w:type="dxa"/>
            <w:vAlign w:val="bottom"/>
          </w:tcPr>
          <w:p w14:paraId="252E6F1F"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169BDB9" w14:textId="11A10772"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45B8C1CB" w14:textId="77777777" w:rsidTr="00E33A72">
        <w:trPr>
          <w:trHeight w:val="20"/>
        </w:trPr>
        <w:tc>
          <w:tcPr>
            <w:tcW w:w="2718" w:type="dxa"/>
            <w:vAlign w:val="bottom"/>
          </w:tcPr>
          <w:p w14:paraId="2A9D3308"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FE35ED">
              <w:rPr>
                <w:rFonts w:ascii="Times New Roman" w:eastAsia="Times New Roman" w:hAnsi="Times New Roman" w:cs="Times New Roman"/>
              </w:rPr>
              <w:t>Moreno, Alfredo</w:t>
            </w:r>
          </w:p>
        </w:tc>
        <w:tc>
          <w:tcPr>
            <w:tcW w:w="3492" w:type="dxa"/>
            <w:vAlign w:val="bottom"/>
          </w:tcPr>
          <w:p w14:paraId="6BBB7A6B"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25443C6" w14:textId="69A759E2"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AF2A94" w:rsidRPr="000D0495" w14:paraId="04053B53" w14:textId="77777777" w:rsidTr="00E33A72">
        <w:trPr>
          <w:trHeight w:val="20"/>
        </w:trPr>
        <w:tc>
          <w:tcPr>
            <w:tcW w:w="2718" w:type="dxa"/>
            <w:vAlign w:val="bottom"/>
          </w:tcPr>
          <w:p w14:paraId="424A5803" w14:textId="3AB829EA" w:rsidR="00AF2A94" w:rsidRPr="000D0495" w:rsidRDefault="00AF2A94" w:rsidP="00191168">
            <w:pPr>
              <w:spacing w:after="0" w:line="240" w:lineRule="auto"/>
              <w:ind w:left="-90"/>
              <w:jc w:val="both"/>
              <w:rPr>
                <w:rFonts w:ascii="Times New Roman" w:eastAsia="Times New Roman" w:hAnsi="Times New Roman" w:cs="Times New Roman"/>
                <w:highlight w:val="lightGray"/>
              </w:rPr>
            </w:pPr>
            <w:proofErr w:type="spellStart"/>
            <w:r w:rsidRPr="00AF2A94">
              <w:rPr>
                <w:rFonts w:ascii="Times New Roman" w:eastAsia="Times New Roman" w:hAnsi="Times New Roman" w:cs="Times New Roman"/>
              </w:rPr>
              <w:t>Neiberger</w:t>
            </w:r>
            <w:proofErr w:type="spellEnd"/>
            <w:r w:rsidRPr="00AF2A94">
              <w:rPr>
                <w:rFonts w:ascii="Times New Roman" w:eastAsia="Times New Roman" w:hAnsi="Times New Roman" w:cs="Times New Roman"/>
              </w:rPr>
              <w:t>, Valery</w:t>
            </w:r>
          </w:p>
        </w:tc>
        <w:tc>
          <w:tcPr>
            <w:tcW w:w="3492" w:type="dxa"/>
            <w:vAlign w:val="bottom"/>
          </w:tcPr>
          <w:p w14:paraId="391F4AB3" w14:textId="77777777" w:rsidR="00AF2A94" w:rsidRPr="000D0495" w:rsidRDefault="00AF2A94" w:rsidP="00E75A7A">
            <w:pPr>
              <w:spacing w:after="0" w:line="240" w:lineRule="auto"/>
              <w:jc w:val="both"/>
              <w:rPr>
                <w:rFonts w:ascii="Times New Roman" w:eastAsia="Times New Roman" w:hAnsi="Times New Roman" w:cs="Times New Roman"/>
                <w:highlight w:val="lightGray"/>
              </w:rPr>
            </w:pPr>
          </w:p>
        </w:tc>
        <w:tc>
          <w:tcPr>
            <w:tcW w:w="3258" w:type="dxa"/>
            <w:vAlign w:val="bottom"/>
          </w:tcPr>
          <w:p w14:paraId="0081862E"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E75A7A" w:rsidRPr="000D0495" w14:paraId="7FD2B1AF" w14:textId="77777777" w:rsidTr="00E33A72">
        <w:trPr>
          <w:trHeight w:val="20"/>
        </w:trPr>
        <w:tc>
          <w:tcPr>
            <w:tcW w:w="2718" w:type="dxa"/>
            <w:vAlign w:val="bottom"/>
          </w:tcPr>
          <w:p w14:paraId="6C0AF7A5" w14:textId="4135C52A" w:rsidR="00E75A7A" w:rsidRPr="000D0495" w:rsidRDefault="00E75A7A" w:rsidP="00191168">
            <w:pPr>
              <w:spacing w:after="0" w:line="240" w:lineRule="auto"/>
              <w:ind w:left="-90"/>
              <w:jc w:val="both"/>
              <w:rPr>
                <w:rFonts w:ascii="Times New Roman" w:eastAsia="Times New Roman" w:hAnsi="Times New Roman" w:cs="Times New Roman"/>
                <w:highlight w:val="lightGray"/>
              </w:rPr>
            </w:pPr>
            <w:r w:rsidRPr="009C4E27">
              <w:rPr>
                <w:rFonts w:ascii="Times New Roman" w:eastAsia="Times New Roman" w:hAnsi="Times New Roman" w:cs="Times New Roman"/>
              </w:rPr>
              <w:lastRenderedPageBreak/>
              <w:t>Orr, Rob</w:t>
            </w:r>
          </w:p>
        </w:tc>
        <w:tc>
          <w:tcPr>
            <w:tcW w:w="3492" w:type="dxa"/>
            <w:vAlign w:val="bottom"/>
          </w:tcPr>
          <w:p w14:paraId="7BCB59F1" w14:textId="77777777" w:rsidR="00E75A7A" w:rsidRPr="000D0495" w:rsidRDefault="00E75A7A" w:rsidP="00E75A7A">
            <w:pPr>
              <w:spacing w:after="0" w:line="240" w:lineRule="auto"/>
              <w:jc w:val="both"/>
              <w:rPr>
                <w:rFonts w:ascii="Times New Roman" w:eastAsia="Times New Roman" w:hAnsi="Times New Roman" w:cs="Times New Roman"/>
                <w:highlight w:val="lightGray"/>
              </w:rPr>
            </w:pPr>
          </w:p>
        </w:tc>
        <w:tc>
          <w:tcPr>
            <w:tcW w:w="3258" w:type="dxa"/>
            <w:vAlign w:val="bottom"/>
          </w:tcPr>
          <w:p w14:paraId="43466D0F" w14:textId="5441D624" w:rsidR="00E75A7A" w:rsidRPr="000D0495" w:rsidRDefault="00E75A7A" w:rsidP="00191168">
            <w:pPr>
              <w:spacing w:after="0" w:line="240" w:lineRule="auto"/>
              <w:ind w:left="-90"/>
              <w:jc w:val="both"/>
              <w:rPr>
                <w:rFonts w:ascii="Times New Roman" w:eastAsia="Times New Roman" w:hAnsi="Times New Roman" w:cs="Times New Roman"/>
                <w:highlight w:val="lightGray"/>
              </w:rPr>
            </w:pPr>
          </w:p>
        </w:tc>
      </w:tr>
      <w:tr w:rsidR="00980B27" w:rsidRPr="000D0495" w14:paraId="0E04F1B2" w14:textId="77777777" w:rsidTr="00E33A72">
        <w:trPr>
          <w:trHeight w:val="20"/>
        </w:trPr>
        <w:tc>
          <w:tcPr>
            <w:tcW w:w="2718" w:type="dxa"/>
            <w:vAlign w:val="bottom"/>
          </w:tcPr>
          <w:p w14:paraId="5BEF71CB"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AF2A94">
              <w:rPr>
                <w:rFonts w:ascii="Times New Roman" w:eastAsia="Times New Roman" w:hAnsi="Times New Roman" w:cs="Times New Roman"/>
              </w:rPr>
              <w:t>Patterson, Mark</w:t>
            </w:r>
          </w:p>
        </w:tc>
        <w:tc>
          <w:tcPr>
            <w:tcW w:w="3492" w:type="dxa"/>
            <w:vAlign w:val="bottom"/>
          </w:tcPr>
          <w:p w14:paraId="0BED6BEA"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E51AA74" w14:textId="7CC10F45"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1A708CF9" w14:textId="77777777" w:rsidTr="00E33A72">
        <w:trPr>
          <w:trHeight w:val="20"/>
        </w:trPr>
        <w:tc>
          <w:tcPr>
            <w:tcW w:w="2718" w:type="dxa"/>
            <w:vAlign w:val="bottom"/>
          </w:tcPr>
          <w:p w14:paraId="6EB8ED10"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Phillips, Cory</w:t>
            </w:r>
          </w:p>
        </w:tc>
        <w:tc>
          <w:tcPr>
            <w:tcW w:w="3492" w:type="dxa"/>
            <w:vAlign w:val="bottom"/>
          </w:tcPr>
          <w:p w14:paraId="476B6FE1"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FAFE852" w14:textId="1573D55C"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EA1F88" w:rsidRPr="000D0495" w14:paraId="316DFA3E" w14:textId="77777777" w:rsidTr="00E33A72">
        <w:trPr>
          <w:trHeight w:val="20"/>
        </w:trPr>
        <w:tc>
          <w:tcPr>
            <w:tcW w:w="2718" w:type="dxa"/>
            <w:vAlign w:val="bottom"/>
          </w:tcPr>
          <w:p w14:paraId="545CEFB0" w14:textId="3DBD5542" w:rsidR="00EA1F88" w:rsidRPr="000D0495" w:rsidRDefault="00EA1F88" w:rsidP="00191168">
            <w:pPr>
              <w:spacing w:after="0" w:line="240" w:lineRule="auto"/>
              <w:ind w:left="-90"/>
              <w:jc w:val="both"/>
              <w:rPr>
                <w:rFonts w:ascii="Times New Roman" w:eastAsia="Times New Roman" w:hAnsi="Times New Roman" w:cs="Times New Roman"/>
                <w:highlight w:val="lightGray"/>
              </w:rPr>
            </w:pPr>
            <w:r w:rsidRPr="00AF2A94">
              <w:rPr>
                <w:rFonts w:ascii="Times New Roman" w:eastAsia="Times New Roman" w:hAnsi="Times New Roman" w:cs="Times New Roman"/>
              </w:rPr>
              <w:t>Ragsdale, Kenneth</w:t>
            </w:r>
          </w:p>
        </w:tc>
        <w:tc>
          <w:tcPr>
            <w:tcW w:w="3492" w:type="dxa"/>
            <w:vAlign w:val="bottom"/>
          </w:tcPr>
          <w:p w14:paraId="0C641FE3" w14:textId="77777777" w:rsidR="00EA1F88" w:rsidRPr="000D0495"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827FEFC" w14:textId="17CCF7AD" w:rsidR="00EA1F88" w:rsidRPr="000D0495" w:rsidRDefault="00EA1F88" w:rsidP="00191168">
            <w:pPr>
              <w:spacing w:after="0" w:line="240" w:lineRule="auto"/>
              <w:ind w:left="-90"/>
              <w:jc w:val="both"/>
              <w:rPr>
                <w:rFonts w:ascii="Times New Roman" w:eastAsia="Times New Roman" w:hAnsi="Times New Roman" w:cs="Times New Roman"/>
                <w:highlight w:val="lightGray"/>
              </w:rPr>
            </w:pPr>
          </w:p>
        </w:tc>
      </w:tr>
      <w:tr w:rsidR="00980B27" w:rsidRPr="000D0495" w14:paraId="53A61315" w14:textId="77777777" w:rsidTr="00E33A72">
        <w:trPr>
          <w:trHeight w:val="20"/>
        </w:trPr>
        <w:tc>
          <w:tcPr>
            <w:tcW w:w="2718" w:type="dxa"/>
            <w:vAlign w:val="bottom"/>
          </w:tcPr>
          <w:p w14:paraId="6ADCF79C"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roofErr w:type="spellStart"/>
            <w:r w:rsidRPr="009C4E27">
              <w:rPr>
                <w:rFonts w:ascii="Times New Roman" w:eastAsia="Times New Roman" w:hAnsi="Times New Roman" w:cs="Times New Roman"/>
              </w:rPr>
              <w:t>Raish</w:t>
            </w:r>
            <w:proofErr w:type="spellEnd"/>
            <w:r w:rsidRPr="009C4E27">
              <w:rPr>
                <w:rFonts w:ascii="Times New Roman" w:eastAsia="Times New Roman" w:hAnsi="Times New Roman" w:cs="Times New Roman"/>
              </w:rPr>
              <w:t>, Carl</w:t>
            </w:r>
          </w:p>
        </w:tc>
        <w:tc>
          <w:tcPr>
            <w:tcW w:w="3492" w:type="dxa"/>
            <w:vAlign w:val="bottom"/>
          </w:tcPr>
          <w:p w14:paraId="3A13FCA1"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BCF8821" w14:textId="2D4665BD"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BC6AFC" w:rsidRPr="000D0495" w14:paraId="15467A0F" w14:textId="77777777" w:rsidTr="00E33A72">
        <w:trPr>
          <w:trHeight w:val="20"/>
        </w:trPr>
        <w:tc>
          <w:tcPr>
            <w:tcW w:w="2718" w:type="dxa"/>
            <w:vAlign w:val="bottom"/>
          </w:tcPr>
          <w:p w14:paraId="5024EDE4" w14:textId="6B6D78B2" w:rsidR="00BC6AFC" w:rsidRPr="000D0495" w:rsidRDefault="00BC6AFC" w:rsidP="00191168">
            <w:pPr>
              <w:spacing w:after="0" w:line="240" w:lineRule="auto"/>
              <w:ind w:left="-90"/>
              <w:jc w:val="both"/>
              <w:rPr>
                <w:rFonts w:ascii="Times New Roman" w:eastAsia="Times New Roman" w:hAnsi="Times New Roman" w:cs="Times New Roman"/>
                <w:highlight w:val="lightGray"/>
              </w:rPr>
            </w:pPr>
            <w:proofErr w:type="spellStart"/>
            <w:r w:rsidRPr="00BC6AFC">
              <w:rPr>
                <w:rFonts w:ascii="Times New Roman" w:eastAsia="Times New Roman" w:hAnsi="Times New Roman" w:cs="Times New Roman"/>
              </w:rPr>
              <w:t>Rickerson</w:t>
            </w:r>
            <w:proofErr w:type="spellEnd"/>
            <w:r w:rsidRPr="00BC6AFC">
              <w:rPr>
                <w:rFonts w:ascii="Times New Roman" w:eastAsia="Times New Roman" w:hAnsi="Times New Roman" w:cs="Times New Roman"/>
              </w:rPr>
              <w:t>, Woody</w:t>
            </w:r>
          </w:p>
        </w:tc>
        <w:tc>
          <w:tcPr>
            <w:tcW w:w="3492" w:type="dxa"/>
            <w:vAlign w:val="bottom"/>
          </w:tcPr>
          <w:p w14:paraId="33C71A4C" w14:textId="77777777" w:rsidR="00BC6AFC" w:rsidRPr="000D0495" w:rsidRDefault="00BC6AFC"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848A09C" w14:textId="77777777" w:rsidR="00BC6AFC" w:rsidRPr="000D0495" w:rsidRDefault="00BC6AFC" w:rsidP="00191168">
            <w:pPr>
              <w:spacing w:after="0" w:line="240" w:lineRule="auto"/>
              <w:ind w:left="-90"/>
              <w:jc w:val="both"/>
              <w:rPr>
                <w:rFonts w:ascii="Times New Roman" w:eastAsia="Times New Roman" w:hAnsi="Times New Roman" w:cs="Times New Roman"/>
                <w:highlight w:val="lightGray"/>
              </w:rPr>
            </w:pPr>
          </w:p>
        </w:tc>
      </w:tr>
      <w:tr w:rsidR="00902988" w:rsidRPr="000D0495" w14:paraId="253110C5" w14:textId="77777777" w:rsidTr="00E33A72">
        <w:trPr>
          <w:trHeight w:val="20"/>
        </w:trPr>
        <w:tc>
          <w:tcPr>
            <w:tcW w:w="2718" w:type="dxa"/>
            <w:vAlign w:val="bottom"/>
          </w:tcPr>
          <w:p w14:paraId="4B9787B7" w14:textId="1D1EFAEB" w:rsidR="00902988" w:rsidRPr="000D0495" w:rsidRDefault="00902988" w:rsidP="00191168">
            <w:pPr>
              <w:spacing w:after="0" w:line="240" w:lineRule="auto"/>
              <w:ind w:left="-90"/>
              <w:jc w:val="both"/>
              <w:rPr>
                <w:rFonts w:ascii="Times New Roman" w:eastAsia="Times New Roman" w:hAnsi="Times New Roman" w:cs="Times New Roman"/>
                <w:highlight w:val="lightGray"/>
              </w:rPr>
            </w:pPr>
            <w:r w:rsidRPr="009C4E27">
              <w:rPr>
                <w:rFonts w:ascii="Times New Roman" w:eastAsia="Times New Roman" w:hAnsi="Times New Roman" w:cs="Times New Roman"/>
              </w:rPr>
              <w:t>Rios, Diana</w:t>
            </w:r>
          </w:p>
        </w:tc>
        <w:tc>
          <w:tcPr>
            <w:tcW w:w="3492" w:type="dxa"/>
            <w:vAlign w:val="bottom"/>
          </w:tcPr>
          <w:p w14:paraId="0F3E66E7" w14:textId="77777777" w:rsidR="00902988" w:rsidRPr="000D0495" w:rsidRDefault="009029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7FE6337" w14:textId="00B9DEDA" w:rsidR="00902988" w:rsidRPr="000D0495" w:rsidRDefault="00902988" w:rsidP="00191168">
            <w:pPr>
              <w:spacing w:after="0" w:line="240" w:lineRule="auto"/>
              <w:ind w:left="-90"/>
              <w:jc w:val="both"/>
              <w:rPr>
                <w:rFonts w:ascii="Times New Roman" w:eastAsia="Times New Roman" w:hAnsi="Times New Roman" w:cs="Times New Roman"/>
                <w:highlight w:val="lightGray"/>
              </w:rPr>
            </w:pPr>
          </w:p>
        </w:tc>
      </w:tr>
      <w:tr w:rsidR="00980B27" w:rsidRPr="000D0495" w14:paraId="5F6BF71A" w14:textId="77777777" w:rsidTr="00E33A72">
        <w:trPr>
          <w:trHeight w:val="20"/>
        </w:trPr>
        <w:tc>
          <w:tcPr>
            <w:tcW w:w="2718" w:type="dxa"/>
            <w:vAlign w:val="bottom"/>
          </w:tcPr>
          <w:p w14:paraId="53D16A28"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126ABE">
              <w:rPr>
                <w:rFonts w:ascii="Times New Roman" w:eastAsia="Times New Roman" w:hAnsi="Times New Roman" w:cs="Times New Roman"/>
              </w:rPr>
              <w:t>Rosel, Austin</w:t>
            </w:r>
          </w:p>
        </w:tc>
        <w:tc>
          <w:tcPr>
            <w:tcW w:w="3492" w:type="dxa"/>
            <w:vAlign w:val="bottom"/>
          </w:tcPr>
          <w:p w14:paraId="23E25474"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CCEAA67" w14:textId="5AB83E5D"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0D0495" w14:paraId="424EBF52" w14:textId="77777777" w:rsidTr="00E33A72">
        <w:trPr>
          <w:trHeight w:val="20"/>
        </w:trPr>
        <w:tc>
          <w:tcPr>
            <w:tcW w:w="2718" w:type="dxa"/>
            <w:vAlign w:val="bottom"/>
          </w:tcPr>
          <w:p w14:paraId="4BF37770"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A665A5">
              <w:rPr>
                <w:rFonts w:ascii="Times New Roman" w:eastAsia="Times New Roman" w:hAnsi="Times New Roman" w:cs="Times New Roman"/>
              </w:rPr>
              <w:t>Ruane, Mark</w:t>
            </w:r>
          </w:p>
        </w:tc>
        <w:tc>
          <w:tcPr>
            <w:tcW w:w="3492" w:type="dxa"/>
            <w:vAlign w:val="bottom"/>
          </w:tcPr>
          <w:p w14:paraId="5639D91B"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44ABD59" w14:textId="693D54CB"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A665A5" w:rsidRPr="000D0495" w14:paraId="75CF36C9" w14:textId="77777777" w:rsidTr="00E33A72">
        <w:trPr>
          <w:trHeight w:val="20"/>
        </w:trPr>
        <w:tc>
          <w:tcPr>
            <w:tcW w:w="2718" w:type="dxa"/>
            <w:vAlign w:val="bottom"/>
          </w:tcPr>
          <w:p w14:paraId="40150F18" w14:textId="24594BEC" w:rsidR="00A665A5" w:rsidRPr="00983AC1" w:rsidRDefault="00A665A5"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Scott, Vicki</w:t>
            </w:r>
          </w:p>
        </w:tc>
        <w:tc>
          <w:tcPr>
            <w:tcW w:w="3492" w:type="dxa"/>
            <w:vAlign w:val="bottom"/>
          </w:tcPr>
          <w:p w14:paraId="02F0DAD9" w14:textId="77777777" w:rsidR="00A665A5" w:rsidRPr="000D0495" w:rsidRDefault="00A665A5"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D08631D" w14:textId="77777777" w:rsidR="00A665A5" w:rsidRPr="000D0495" w:rsidRDefault="00A665A5" w:rsidP="00191168">
            <w:pPr>
              <w:spacing w:after="0" w:line="240" w:lineRule="auto"/>
              <w:ind w:left="-90"/>
              <w:jc w:val="both"/>
              <w:rPr>
                <w:rFonts w:ascii="Times New Roman" w:eastAsia="Times New Roman" w:hAnsi="Times New Roman" w:cs="Times New Roman"/>
                <w:highlight w:val="lightGray"/>
              </w:rPr>
            </w:pPr>
          </w:p>
        </w:tc>
      </w:tr>
      <w:tr w:rsidR="00902988" w:rsidRPr="000D0495" w14:paraId="1E6A28E1" w14:textId="77777777" w:rsidTr="00E33A72">
        <w:trPr>
          <w:trHeight w:val="20"/>
        </w:trPr>
        <w:tc>
          <w:tcPr>
            <w:tcW w:w="2718" w:type="dxa"/>
            <w:vAlign w:val="bottom"/>
          </w:tcPr>
          <w:p w14:paraId="4BD4B96F" w14:textId="7B4D2D44" w:rsidR="00902988" w:rsidRPr="000D0495" w:rsidRDefault="00902988"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Sharma, Sandip</w:t>
            </w:r>
          </w:p>
        </w:tc>
        <w:tc>
          <w:tcPr>
            <w:tcW w:w="3492" w:type="dxa"/>
            <w:vAlign w:val="bottom"/>
          </w:tcPr>
          <w:p w14:paraId="3ADAA8EC" w14:textId="77777777" w:rsidR="00902988" w:rsidRPr="000D0495" w:rsidRDefault="009029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18F3827" w14:textId="70EAD5DF" w:rsidR="00902988" w:rsidRPr="000D0495" w:rsidRDefault="00902988" w:rsidP="00191168">
            <w:pPr>
              <w:spacing w:after="0" w:line="240" w:lineRule="auto"/>
              <w:ind w:left="-90"/>
              <w:jc w:val="both"/>
              <w:rPr>
                <w:rFonts w:ascii="Times New Roman" w:eastAsia="Times New Roman" w:hAnsi="Times New Roman" w:cs="Times New Roman"/>
                <w:highlight w:val="lightGray"/>
              </w:rPr>
            </w:pPr>
          </w:p>
        </w:tc>
      </w:tr>
      <w:tr w:rsidR="00980B27" w:rsidRPr="000D0495" w14:paraId="27F8C8D9" w14:textId="77777777" w:rsidTr="00E33A72">
        <w:trPr>
          <w:trHeight w:val="20"/>
        </w:trPr>
        <w:tc>
          <w:tcPr>
            <w:tcW w:w="2718" w:type="dxa"/>
            <w:vAlign w:val="bottom"/>
          </w:tcPr>
          <w:p w14:paraId="5DEF2804" w14:textId="61BC3D86"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BC6AFC">
              <w:rPr>
                <w:rFonts w:ascii="Times New Roman" w:eastAsia="Times New Roman" w:hAnsi="Times New Roman" w:cs="Times New Roman"/>
              </w:rPr>
              <w:t>Shaw, Pam</w:t>
            </w:r>
            <w:r w:rsidR="00BC6AFC">
              <w:rPr>
                <w:rFonts w:ascii="Times New Roman" w:eastAsia="Times New Roman" w:hAnsi="Times New Roman" w:cs="Times New Roman"/>
              </w:rPr>
              <w:t>ela</w:t>
            </w:r>
          </w:p>
        </w:tc>
        <w:tc>
          <w:tcPr>
            <w:tcW w:w="3492" w:type="dxa"/>
            <w:vAlign w:val="bottom"/>
          </w:tcPr>
          <w:p w14:paraId="3ADF0841"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94C878C" w14:textId="7C1BBBF4"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AF2A94" w:rsidRPr="000D0495" w14:paraId="359ADE4F" w14:textId="77777777" w:rsidTr="00E33A72">
        <w:trPr>
          <w:trHeight w:val="20"/>
        </w:trPr>
        <w:tc>
          <w:tcPr>
            <w:tcW w:w="2718" w:type="dxa"/>
            <w:vAlign w:val="bottom"/>
          </w:tcPr>
          <w:p w14:paraId="4835E109" w14:textId="28D21F2C" w:rsidR="00AF2A94" w:rsidRPr="00983AC1" w:rsidRDefault="00AF2A9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Smith, Nathan</w:t>
            </w:r>
          </w:p>
        </w:tc>
        <w:tc>
          <w:tcPr>
            <w:tcW w:w="3492" w:type="dxa"/>
            <w:vAlign w:val="bottom"/>
          </w:tcPr>
          <w:p w14:paraId="5606E6E4"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1D4A3C0"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980B27" w:rsidRPr="000D0495" w14:paraId="007C8B09" w14:textId="77777777" w:rsidTr="00E33A72">
        <w:trPr>
          <w:trHeight w:val="20"/>
        </w:trPr>
        <w:tc>
          <w:tcPr>
            <w:tcW w:w="2718" w:type="dxa"/>
            <w:vAlign w:val="bottom"/>
          </w:tcPr>
          <w:p w14:paraId="5FE1AB20"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Stice, Clayton</w:t>
            </w:r>
          </w:p>
        </w:tc>
        <w:tc>
          <w:tcPr>
            <w:tcW w:w="3492" w:type="dxa"/>
            <w:vAlign w:val="bottom"/>
          </w:tcPr>
          <w:p w14:paraId="6F6ECB81"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8820EC0" w14:textId="4F0667DE"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126ABE" w:rsidRPr="000D0495" w14:paraId="70D7E401" w14:textId="77777777" w:rsidTr="00E33A72">
        <w:trPr>
          <w:trHeight w:val="20"/>
        </w:trPr>
        <w:tc>
          <w:tcPr>
            <w:tcW w:w="2718" w:type="dxa"/>
            <w:vAlign w:val="bottom"/>
          </w:tcPr>
          <w:p w14:paraId="7343ACED" w14:textId="774D0D7E" w:rsidR="00126ABE" w:rsidRPr="00983AC1"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Thomas, Shane</w:t>
            </w:r>
          </w:p>
        </w:tc>
        <w:tc>
          <w:tcPr>
            <w:tcW w:w="3492" w:type="dxa"/>
            <w:vAlign w:val="bottom"/>
          </w:tcPr>
          <w:p w14:paraId="064DEE9F"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6C7FA3D"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983AC1" w:rsidRPr="000D0495" w14:paraId="4D4F1878" w14:textId="77777777" w:rsidTr="00E33A72">
        <w:trPr>
          <w:trHeight w:val="20"/>
        </w:trPr>
        <w:tc>
          <w:tcPr>
            <w:tcW w:w="2718" w:type="dxa"/>
            <w:vAlign w:val="bottom"/>
          </w:tcPr>
          <w:p w14:paraId="450A475F" w14:textId="6E6A911A" w:rsidR="00983AC1" w:rsidRPr="000D0495" w:rsidRDefault="00983AC1" w:rsidP="00191168">
            <w:pPr>
              <w:spacing w:after="0" w:line="240" w:lineRule="auto"/>
              <w:ind w:left="-90"/>
              <w:jc w:val="both"/>
              <w:rPr>
                <w:rFonts w:ascii="Times New Roman" w:eastAsia="Times New Roman" w:hAnsi="Times New Roman" w:cs="Times New Roman"/>
                <w:highlight w:val="lightGray"/>
              </w:rPr>
            </w:pPr>
            <w:r w:rsidRPr="00983AC1">
              <w:rPr>
                <w:rFonts w:ascii="Times New Roman" w:eastAsia="Times New Roman" w:hAnsi="Times New Roman" w:cs="Times New Roman"/>
              </w:rPr>
              <w:t>Thompson, Chad</w:t>
            </w:r>
          </w:p>
        </w:tc>
        <w:tc>
          <w:tcPr>
            <w:tcW w:w="3492" w:type="dxa"/>
            <w:vAlign w:val="bottom"/>
          </w:tcPr>
          <w:p w14:paraId="3660D510"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BDAA094" w14:textId="77777777" w:rsidR="00983AC1" w:rsidRPr="000D0495" w:rsidRDefault="00983AC1" w:rsidP="00191168">
            <w:pPr>
              <w:spacing w:after="0" w:line="240" w:lineRule="auto"/>
              <w:ind w:left="-90"/>
              <w:jc w:val="both"/>
              <w:rPr>
                <w:rFonts w:ascii="Times New Roman" w:eastAsia="Times New Roman" w:hAnsi="Times New Roman" w:cs="Times New Roman"/>
                <w:highlight w:val="lightGray"/>
              </w:rPr>
            </w:pPr>
          </w:p>
        </w:tc>
      </w:tr>
      <w:tr w:rsidR="00126ABE" w:rsidRPr="000D0495" w14:paraId="2C78C860" w14:textId="77777777" w:rsidTr="00E33A72">
        <w:trPr>
          <w:trHeight w:val="20"/>
        </w:trPr>
        <w:tc>
          <w:tcPr>
            <w:tcW w:w="2718" w:type="dxa"/>
            <w:vAlign w:val="bottom"/>
          </w:tcPr>
          <w:p w14:paraId="289E3DBA" w14:textId="4C49FF79" w:rsidR="00126ABE" w:rsidRPr="00983AC1" w:rsidRDefault="00126AB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Thompson, Lori</w:t>
            </w:r>
          </w:p>
        </w:tc>
        <w:tc>
          <w:tcPr>
            <w:tcW w:w="3492" w:type="dxa"/>
            <w:vAlign w:val="bottom"/>
          </w:tcPr>
          <w:p w14:paraId="59B2DB84"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D9C33B7" w14:textId="77777777" w:rsidR="00126ABE" w:rsidRPr="000D0495" w:rsidRDefault="00126ABE" w:rsidP="00191168">
            <w:pPr>
              <w:spacing w:after="0" w:line="240" w:lineRule="auto"/>
              <w:ind w:left="-90"/>
              <w:jc w:val="both"/>
              <w:rPr>
                <w:rFonts w:ascii="Times New Roman" w:eastAsia="Times New Roman" w:hAnsi="Times New Roman" w:cs="Times New Roman"/>
                <w:highlight w:val="lightGray"/>
              </w:rPr>
            </w:pPr>
          </w:p>
        </w:tc>
      </w:tr>
      <w:tr w:rsidR="00980B27" w:rsidRPr="000D0495" w14:paraId="17353FA7" w14:textId="77777777" w:rsidTr="00E33A72">
        <w:trPr>
          <w:trHeight w:val="20"/>
        </w:trPr>
        <w:tc>
          <w:tcPr>
            <w:tcW w:w="2718" w:type="dxa"/>
            <w:vAlign w:val="bottom"/>
          </w:tcPr>
          <w:p w14:paraId="6EFDCC35"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FE35ED">
              <w:rPr>
                <w:rFonts w:ascii="Times New Roman" w:eastAsia="Times New Roman" w:hAnsi="Times New Roman" w:cs="Times New Roman"/>
              </w:rPr>
              <w:t>Townsend, Aaron</w:t>
            </w:r>
          </w:p>
        </w:tc>
        <w:tc>
          <w:tcPr>
            <w:tcW w:w="3492" w:type="dxa"/>
            <w:vAlign w:val="bottom"/>
          </w:tcPr>
          <w:p w14:paraId="19900B49"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460DB713" w14:textId="7077E853"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EA1F88" w:rsidRPr="000D0495" w14:paraId="5A2A30E5" w14:textId="77777777" w:rsidTr="00E33A72">
        <w:trPr>
          <w:trHeight w:val="20"/>
        </w:trPr>
        <w:tc>
          <w:tcPr>
            <w:tcW w:w="2718" w:type="dxa"/>
            <w:vAlign w:val="bottom"/>
          </w:tcPr>
          <w:p w14:paraId="460F9233" w14:textId="400AA693" w:rsidR="00EA1F88" w:rsidRPr="000D0495" w:rsidRDefault="00EA1F88" w:rsidP="00191168">
            <w:pPr>
              <w:spacing w:after="0" w:line="240" w:lineRule="auto"/>
              <w:ind w:left="-90"/>
              <w:jc w:val="both"/>
              <w:rPr>
                <w:rFonts w:ascii="Times New Roman" w:eastAsia="Times New Roman" w:hAnsi="Times New Roman" w:cs="Times New Roman"/>
                <w:highlight w:val="lightGray"/>
              </w:rPr>
            </w:pPr>
            <w:r w:rsidRPr="00BC6AFC">
              <w:rPr>
                <w:rFonts w:ascii="Times New Roman" w:eastAsia="Times New Roman" w:hAnsi="Times New Roman" w:cs="Times New Roman"/>
              </w:rPr>
              <w:t>Tucker, Don</w:t>
            </w:r>
          </w:p>
        </w:tc>
        <w:tc>
          <w:tcPr>
            <w:tcW w:w="3492" w:type="dxa"/>
            <w:vAlign w:val="bottom"/>
          </w:tcPr>
          <w:p w14:paraId="5E688837" w14:textId="77777777" w:rsidR="00EA1F88" w:rsidRPr="000D0495"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B3E9014" w14:textId="2351B03E" w:rsidR="00EA1F88" w:rsidRPr="000D0495" w:rsidRDefault="00EA1F88" w:rsidP="00191168">
            <w:pPr>
              <w:spacing w:after="0" w:line="240" w:lineRule="auto"/>
              <w:ind w:left="-90"/>
              <w:jc w:val="both"/>
              <w:rPr>
                <w:rFonts w:ascii="Times New Roman" w:eastAsia="Times New Roman" w:hAnsi="Times New Roman" w:cs="Times New Roman"/>
                <w:highlight w:val="lightGray"/>
              </w:rPr>
            </w:pPr>
          </w:p>
        </w:tc>
      </w:tr>
      <w:tr w:rsidR="00D50F8E" w:rsidRPr="000D0495" w14:paraId="4D931190" w14:textId="77777777" w:rsidTr="00E33A72">
        <w:trPr>
          <w:trHeight w:val="20"/>
        </w:trPr>
        <w:tc>
          <w:tcPr>
            <w:tcW w:w="2718" w:type="dxa"/>
            <w:vAlign w:val="bottom"/>
          </w:tcPr>
          <w:p w14:paraId="38660562" w14:textId="3D559FB2" w:rsidR="00D50F8E" w:rsidRPr="000D0495" w:rsidRDefault="00D50F8E" w:rsidP="00191168">
            <w:pPr>
              <w:spacing w:after="0" w:line="240" w:lineRule="auto"/>
              <w:ind w:left="-90"/>
              <w:jc w:val="both"/>
              <w:rPr>
                <w:rFonts w:ascii="Times New Roman" w:eastAsia="Times New Roman" w:hAnsi="Times New Roman" w:cs="Times New Roman"/>
                <w:highlight w:val="lightGray"/>
              </w:rPr>
            </w:pPr>
            <w:r w:rsidRPr="00AF2A94">
              <w:rPr>
                <w:rFonts w:ascii="Times New Roman" w:eastAsia="Times New Roman" w:hAnsi="Times New Roman" w:cs="Times New Roman"/>
              </w:rPr>
              <w:t>Warnken, Pete</w:t>
            </w:r>
          </w:p>
        </w:tc>
        <w:tc>
          <w:tcPr>
            <w:tcW w:w="3492" w:type="dxa"/>
            <w:vAlign w:val="bottom"/>
          </w:tcPr>
          <w:p w14:paraId="3CE9544C" w14:textId="77777777" w:rsidR="00D50F8E" w:rsidRPr="000D0495" w:rsidRDefault="00D50F8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5E53BD53" w14:textId="0FE30528" w:rsidR="00D50F8E" w:rsidRPr="000D0495" w:rsidRDefault="00D50F8E" w:rsidP="00191168">
            <w:pPr>
              <w:spacing w:after="0" w:line="240" w:lineRule="auto"/>
              <w:ind w:left="-90"/>
              <w:jc w:val="both"/>
              <w:rPr>
                <w:rFonts w:ascii="Times New Roman" w:eastAsia="Times New Roman" w:hAnsi="Times New Roman" w:cs="Times New Roman"/>
                <w:highlight w:val="lightGray"/>
              </w:rPr>
            </w:pPr>
          </w:p>
        </w:tc>
      </w:tr>
      <w:tr w:rsidR="00980B27" w:rsidRPr="000D0495" w14:paraId="0F0F2A02" w14:textId="77777777" w:rsidTr="00E33A72">
        <w:trPr>
          <w:trHeight w:val="20"/>
        </w:trPr>
        <w:tc>
          <w:tcPr>
            <w:tcW w:w="2718" w:type="dxa"/>
            <w:vAlign w:val="bottom"/>
          </w:tcPr>
          <w:p w14:paraId="70D7A4C9"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r w:rsidRPr="00126ABE">
              <w:rPr>
                <w:rFonts w:ascii="Times New Roman" w:eastAsia="Times New Roman" w:hAnsi="Times New Roman" w:cs="Times New Roman"/>
              </w:rPr>
              <w:t>Wattles, Paul</w:t>
            </w:r>
          </w:p>
        </w:tc>
        <w:tc>
          <w:tcPr>
            <w:tcW w:w="3492" w:type="dxa"/>
            <w:vAlign w:val="bottom"/>
          </w:tcPr>
          <w:p w14:paraId="1BD998ED" w14:textId="7777777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5CC70C7" w14:textId="13497FB7" w:rsidR="00980B27" w:rsidRPr="000D0495" w:rsidRDefault="00980B27" w:rsidP="00191168">
            <w:pPr>
              <w:spacing w:after="0" w:line="240" w:lineRule="auto"/>
              <w:ind w:left="-90"/>
              <w:jc w:val="both"/>
              <w:rPr>
                <w:rFonts w:ascii="Times New Roman" w:eastAsia="Times New Roman" w:hAnsi="Times New Roman" w:cs="Times New Roman"/>
                <w:highlight w:val="lightGray"/>
              </w:rPr>
            </w:pPr>
          </w:p>
        </w:tc>
      </w:tr>
      <w:tr w:rsidR="00AF2A94" w:rsidRPr="000D0495" w14:paraId="311C1C78" w14:textId="77777777" w:rsidTr="00E33A72">
        <w:trPr>
          <w:trHeight w:val="20"/>
        </w:trPr>
        <w:tc>
          <w:tcPr>
            <w:tcW w:w="2718" w:type="dxa"/>
            <w:vAlign w:val="bottom"/>
          </w:tcPr>
          <w:p w14:paraId="580DED79" w14:textId="3A346D73" w:rsidR="00AF2A94" w:rsidRPr="0035575D" w:rsidRDefault="00AF2A94" w:rsidP="0035575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Woodfin, Dan</w:t>
            </w:r>
          </w:p>
        </w:tc>
        <w:tc>
          <w:tcPr>
            <w:tcW w:w="3492" w:type="dxa"/>
            <w:vAlign w:val="bottom"/>
          </w:tcPr>
          <w:p w14:paraId="295C13D3"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4C714976"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tr w:rsidR="0035575D" w:rsidRPr="000D0495" w14:paraId="5D739DE2" w14:textId="77777777" w:rsidTr="00E33A72">
        <w:trPr>
          <w:trHeight w:val="20"/>
        </w:trPr>
        <w:tc>
          <w:tcPr>
            <w:tcW w:w="2718" w:type="dxa"/>
            <w:vAlign w:val="bottom"/>
          </w:tcPr>
          <w:p w14:paraId="41410CB1" w14:textId="1FEAF13F" w:rsidR="0035575D" w:rsidRPr="000D0495" w:rsidRDefault="0035575D" w:rsidP="0035575D">
            <w:pPr>
              <w:spacing w:after="0" w:line="240" w:lineRule="auto"/>
              <w:ind w:left="-90"/>
              <w:jc w:val="both"/>
              <w:rPr>
                <w:rFonts w:ascii="Times New Roman" w:eastAsia="Times New Roman" w:hAnsi="Times New Roman" w:cs="Times New Roman"/>
                <w:highlight w:val="lightGray"/>
              </w:rPr>
            </w:pPr>
            <w:r w:rsidRPr="0035575D">
              <w:rPr>
                <w:rFonts w:ascii="Times New Roman" w:eastAsia="Times New Roman" w:hAnsi="Times New Roman" w:cs="Times New Roman"/>
              </w:rPr>
              <w:t>Xiao, Hong</w:t>
            </w:r>
          </w:p>
        </w:tc>
        <w:tc>
          <w:tcPr>
            <w:tcW w:w="3492" w:type="dxa"/>
            <w:vAlign w:val="bottom"/>
          </w:tcPr>
          <w:p w14:paraId="7790B791" w14:textId="77777777" w:rsidR="0035575D" w:rsidRPr="000D0495" w:rsidRDefault="0035575D"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5DF2AA5" w14:textId="77777777" w:rsidR="0035575D" w:rsidRPr="000D0495" w:rsidRDefault="0035575D" w:rsidP="00191168">
            <w:pPr>
              <w:spacing w:after="0" w:line="240" w:lineRule="auto"/>
              <w:ind w:left="-90"/>
              <w:jc w:val="both"/>
              <w:rPr>
                <w:rFonts w:ascii="Times New Roman" w:eastAsia="Times New Roman" w:hAnsi="Times New Roman" w:cs="Times New Roman"/>
                <w:highlight w:val="lightGray"/>
              </w:rPr>
            </w:pPr>
          </w:p>
        </w:tc>
      </w:tr>
      <w:tr w:rsidR="00BC6AFC" w:rsidRPr="000D0495" w14:paraId="1975155C" w14:textId="77777777" w:rsidTr="00E33A72">
        <w:trPr>
          <w:trHeight w:val="20"/>
        </w:trPr>
        <w:tc>
          <w:tcPr>
            <w:tcW w:w="2718" w:type="dxa"/>
            <w:vAlign w:val="bottom"/>
          </w:tcPr>
          <w:p w14:paraId="4BEBB886" w14:textId="7BA4A6B7" w:rsidR="00BC6AFC" w:rsidRPr="0035575D" w:rsidRDefault="00BC6AFC" w:rsidP="0035575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Yan, Ping</w:t>
            </w:r>
          </w:p>
        </w:tc>
        <w:tc>
          <w:tcPr>
            <w:tcW w:w="3492" w:type="dxa"/>
            <w:vAlign w:val="bottom"/>
          </w:tcPr>
          <w:p w14:paraId="2D12BAD5" w14:textId="77777777" w:rsidR="00BC6AFC" w:rsidRPr="000D0495" w:rsidRDefault="00BC6AFC"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4296422A" w14:textId="77777777" w:rsidR="00BC6AFC" w:rsidRPr="000D0495" w:rsidRDefault="00BC6AFC" w:rsidP="00191168">
            <w:pPr>
              <w:spacing w:after="0" w:line="240" w:lineRule="auto"/>
              <w:ind w:left="-90"/>
              <w:jc w:val="both"/>
              <w:rPr>
                <w:rFonts w:ascii="Times New Roman" w:eastAsia="Times New Roman" w:hAnsi="Times New Roman" w:cs="Times New Roman"/>
                <w:highlight w:val="lightGray"/>
              </w:rPr>
            </w:pPr>
          </w:p>
        </w:tc>
      </w:tr>
      <w:tr w:rsidR="00AF2A94" w:rsidRPr="000D0495" w14:paraId="1BDE06E8" w14:textId="77777777" w:rsidTr="00E33A72">
        <w:trPr>
          <w:trHeight w:val="20"/>
        </w:trPr>
        <w:tc>
          <w:tcPr>
            <w:tcW w:w="2718" w:type="dxa"/>
            <w:vAlign w:val="bottom"/>
          </w:tcPr>
          <w:p w14:paraId="0028CF71" w14:textId="507ECADC" w:rsidR="00AF2A94" w:rsidRDefault="00AF2A94" w:rsidP="0035575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Zhan, Wen</w:t>
            </w:r>
          </w:p>
        </w:tc>
        <w:tc>
          <w:tcPr>
            <w:tcW w:w="3492" w:type="dxa"/>
            <w:vAlign w:val="bottom"/>
          </w:tcPr>
          <w:p w14:paraId="38AAC6B1"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A954754" w14:textId="77777777" w:rsidR="00AF2A94" w:rsidRPr="000D0495" w:rsidRDefault="00AF2A94" w:rsidP="00191168">
            <w:pPr>
              <w:spacing w:after="0" w:line="240" w:lineRule="auto"/>
              <w:ind w:left="-90"/>
              <w:jc w:val="both"/>
              <w:rPr>
                <w:rFonts w:ascii="Times New Roman" w:eastAsia="Times New Roman" w:hAnsi="Times New Roman" w:cs="Times New Roman"/>
                <w:highlight w:val="lightGray"/>
              </w:rPr>
            </w:pPr>
          </w:p>
        </w:tc>
      </w:tr>
      <w:bookmarkEnd w:id="5"/>
    </w:tbl>
    <w:p w14:paraId="56D03DC7" w14:textId="77777777" w:rsidR="00D85331" w:rsidRDefault="00D85331" w:rsidP="00EB51A0">
      <w:pPr>
        <w:pStyle w:val="NoSpacing"/>
        <w:jc w:val="both"/>
        <w:rPr>
          <w:rFonts w:ascii="Times New Roman" w:hAnsi="Times New Roman" w:cs="Times New Roman"/>
          <w:b/>
          <w:i/>
        </w:rPr>
      </w:pPr>
    </w:p>
    <w:p w14:paraId="292700DF" w14:textId="77777777" w:rsidR="004947EB" w:rsidRPr="000D0495" w:rsidRDefault="004947EB" w:rsidP="00EB51A0">
      <w:pPr>
        <w:pStyle w:val="NoSpacing"/>
        <w:jc w:val="both"/>
        <w:rPr>
          <w:rFonts w:ascii="Times New Roman" w:hAnsi="Times New Roman" w:cs="Times New Roman"/>
          <w:b/>
          <w:i/>
        </w:rPr>
      </w:pPr>
    </w:p>
    <w:p w14:paraId="641D9E3C" w14:textId="77777777" w:rsidR="00EB6CF3" w:rsidRPr="000D0495" w:rsidRDefault="00EB6CF3" w:rsidP="00EB51A0">
      <w:pPr>
        <w:pStyle w:val="NoSpacing"/>
        <w:jc w:val="both"/>
        <w:rPr>
          <w:rFonts w:ascii="Times New Roman" w:hAnsi="Times New Roman" w:cs="Times New Roman"/>
          <w:b/>
          <w:i/>
        </w:rPr>
      </w:pPr>
      <w:r w:rsidRPr="000D0495">
        <w:rPr>
          <w:rFonts w:ascii="Times New Roman" w:hAnsi="Times New Roman" w:cs="Times New Roman"/>
          <w:b/>
          <w:i/>
        </w:rPr>
        <w:t>Unless otherwise indicated, all Market Segments were present for a vote.</w:t>
      </w:r>
    </w:p>
    <w:p w14:paraId="765665EA" w14:textId="77777777" w:rsidR="00FA1EEE" w:rsidRPr="000D0495" w:rsidRDefault="00FA1EEE" w:rsidP="00EB51A0">
      <w:pPr>
        <w:pStyle w:val="NoSpacing"/>
        <w:jc w:val="both"/>
        <w:rPr>
          <w:rFonts w:ascii="Times New Roman" w:hAnsi="Times New Roman" w:cs="Times New Roman"/>
        </w:rPr>
      </w:pPr>
    </w:p>
    <w:p w14:paraId="559A30B0" w14:textId="77777777" w:rsidR="00560CD1" w:rsidRPr="000D0495" w:rsidRDefault="00560CD1" w:rsidP="00EB51A0">
      <w:pPr>
        <w:pStyle w:val="NoSpacing"/>
        <w:jc w:val="both"/>
        <w:rPr>
          <w:rFonts w:ascii="Times New Roman" w:hAnsi="Times New Roman" w:cs="Times New Roman"/>
        </w:rPr>
      </w:pPr>
    </w:p>
    <w:p w14:paraId="40667BB4" w14:textId="77777777" w:rsidR="006F3BD4" w:rsidRPr="000D0495" w:rsidRDefault="006F3BD4" w:rsidP="006F3BD4">
      <w:pPr>
        <w:pStyle w:val="NoSpacing"/>
        <w:jc w:val="both"/>
        <w:rPr>
          <w:rFonts w:ascii="Times New Roman" w:hAnsi="Times New Roman" w:cs="Times New Roman"/>
          <w:u w:val="single"/>
        </w:rPr>
      </w:pPr>
      <w:r w:rsidRPr="000D0495">
        <w:rPr>
          <w:rFonts w:ascii="Times New Roman" w:hAnsi="Times New Roman" w:cs="Times New Roman"/>
          <w:u w:val="single"/>
        </w:rPr>
        <w:t>Antitrust Admonition</w:t>
      </w:r>
    </w:p>
    <w:p w14:paraId="36A4836E" w14:textId="2F026A25" w:rsidR="006F3BD4" w:rsidRPr="000D0495" w:rsidRDefault="00961035" w:rsidP="006F3BD4">
      <w:pPr>
        <w:pStyle w:val="NoSpacing"/>
        <w:jc w:val="both"/>
        <w:rPr>
          <w:rFonts w:ascii="Times New Roman" w:hAnsi="Times New Roman" w:cs="Times New Roman"/>
        </w:rPr>
      </w:pPr>
      <w:r w:rsidRPr="000D0495">
        <w:rPr>
          <w:rFonts w:ascii="Times New Roman" w:hAnsi="Times New Roman" w:cs="Times New Roman"/>
        </w:rPr>
        <w:t xml:space="preserve">David </w:t>
      </w:r>
      <w:proofErr w:type="spellStart"/>
      <w:r w:rsidRPr="000D0495">
        <w:rPr>
          <w:rFonts w:ascii="Times New Roman" w:hAnsi="Times New Roman" w:cs="Times New Roman"/>
        </w:rPr>
        <w:t>Kee</w:t>
      </w:r>
      <w:proofErr w:type="spellEnd"/>
      <w:r w:rsidR="00AA4A3D" w:rsidRPr="000D0495">
        <w:rPr>
          <w:rFonts w:ascii="Times New Roman" w:hAnsi="Times New Roman" w:cs="Times New Roman"/>
        </w:rPr>
        <w:t xml:space="preserve"> </w:t>
      </w:r>
      <w:r w:rsidR="006F3BD4" w:rsidRPr="000D0495">
        <w:rPr>
          <w:rFonts w:ascii="Times New Roman" w:hAnsi="Times New Roman" w:cs="Times New Roman"/>
        </w:rPr>
        <w:t xml:space="preserve">directed attention to the Antitrust Admonition, which was displayed. </w:t>
      </w:r>
    </w:p>
    <w:p w14:paraId="25F44E78" w14:textId="77777777" w:rsidR="004A0348" w:rsidRPr="000D0495" w:rsidRDefault="004A0348" w:rsidP="006F3BD4">
      <w:pPr>
        <w:pStyle w:val="NoSpacing"/>
        <w:jc w:val="both"/>
        <w:rPr>
          <w:rFonts w:ascii="Times New Roman" w:hAnsi="Times New Roman" w:cs="Times New Roman"/>
        </w:rPr>
      </w:pPr>
    </w:p>
    <w:p w14:paraId="09EC0DCA" w14:textId="77777777" w:rsidR="00AA4A3D" w:rsidRPr="000D0495" w:rsidRDefault="00AA4A3D" w:rsidP="006F3BD4">
      <w:pPr>
        <w:pStyle w:val="NoSpacing"/>
        <w:jc w:val="both"/>
        <w:rPr>
          <w:rFonts w:ascii="Times New Roman" w:hAnsi="Times New Roman" w:cs="Times New Roman"/>
        </w:rPr>
      </w:pPr>
    </w:p>
    <w:p w14:paraId="54765ACC" w14:textId="5A745A1F" w:rsidR="00EB6CF3" w:rsidRPr="000D0495" w:rsidRDefault="00F11910" w:rsidP="00EB51A0">
      <w:pPr>
        <w:pStyle w:val="NoSpacing"/>
        <w:jc w:val="both"/>
        <w:rPr>
          <w:rFonts w:ascii="Times New Roman" w:hAnsi="Times New Roman" w:cs="Times New Roman"/>
          <w:u w:val="single"/>
        </w:rPr>
      </w:pPr>
      <w:r w:rsidRPr="000D0495">
        <w:rPr>
          <w:rFonts w:ascii="Times New Roman" w:hAnsi="Times New Roman" w:cs="Times New Roman"/>
          <w:u w:val="single"/>
        </w:rPr>
        <w:t>A</w:t>
      </w:r>
      <w:r w:rsidR="00EB6CF3" w:rsidRPr="000D0495">
        <w:rPr>
          <w:rFonts w:ascii="Times New Roman" w:hAnsi="Times New Roman" w:cs="Times New Roman"/>
          <w:u w:val="single"/>
        </w:rPr>
        <w:t>genda Review</w:t>
      </w:r>
    </w:p>
    <w:p w14:paraId="59C31F47" w14:textId="4A878300" w:rsidR="004B217E" w:rsidRPr="000D0495" w:rsidRDefault="004E052C" w:rsidP="00AF3C7F">
      <w:pPr>
        <w:pStyle w:val="NoSpacing"/>
        <w:jc w:val="both"/>
        <w:rPr>
          <w:rFonts w:ascii="Times New Roman" w:hAnsi="Times New Roman" w:cs="Times New Roman"/>
        </w:rPr>
      </w:pPr>
      <w:r w:rsidRPr="000D0495">
        <w:rPr>
          <w:rFonts w:ascii="Times New Roman" w:hAnsi="Times New Roman" w:cs="Times New Roman"/>
        </w:rPr>
        <w:t xml:space="preserve">Mr. </w:t>
      </w:r>
      <w:proofErr w:type="spellStart"/>
      <w:r w:rsidRPr="000D0495">
        <w:rPr>
          <w:rFonts w:ascii="Times New Roman" w:hAnsi="Times New Roman" w:cs="Times New Roman"/>
        </w:rPr>
        <w:t>Kee</w:t>
      </w:r>
      <w:proofErr w:type="spellEnd"/>
      <w:r w:rsidRPr="000D0495">
        <w:rPr>
          <w:rFonts w:ascii="Times New Roman" w:hAnsi="Times New Roman" w:cs="Times New Roman"/>
        </w:rPr>
        <w:t xml:space="preserve"> </w:t>
      </w:r>
      <w:r w:rsidR="00F1188B" w:rsidRPr="00F1188B">
        <w:rPr>
          <w:rFonts w:ascii="Times New Roman" w:hAnsi="Times New Roman" w:cs="Times New Roman"/>
        </w:rPr>
        <w:t xml:space="preserve">reviewed the agenda and proposed </w:t>
      </w:r>
      <w:r w:rsidR="00ED455B">
        <w:rPr>
          <w:rFonts w:ascii="Times New Roman" w:hAnsi="Times New Roman" w:cs="Times New Roman"/>
        </w:rPr>
        <w:t>using a combined ballot</w:t>
      </w:r>
      <w:r w:rsidR="00ED455B" w:rsidRPr="00F1188B">
        <w:rPr>
          <w:rFonts w:ascii="Times New Roman" w:hAnsi="Times New Roman" w:cs="Times New Roman"/>
        </w:rPr>
        <w:t xml:space="preserve"> </w:t>
      </w:r>
      <w:r w:rsidR="00ED455B">
        <w:rPr>
          <w:rFonts w:ascii="Times New Roman" w:hAnsi="Times New Roman" w:cs="Times New Roman"/>
        </w:rPr>
        <w:t xml:space="preserve">where </w:t>
      </w:r>
      <w:r w:rsidR="00E82309">
        <w:rPr>
          <w:rFonts w:ascii="Times New Roman" w:hAnsi="Times New Roman" w:cs="Times New Roman"/>
        </w:rPr>
        <w:t>possible to</w:t>
      </w:r>
      <w:r w:rsidR="00F1188B" w:rsidRPr="00F1188B">
        <w:rPr>
          <w:rFonts w:ascii="Times New Roman" w:hAnsi="Times New Roman" w:cs="Times New Roman"/>
        </w:rPr>
        <w:t xml:space="preserve"> maximize efficiencies for items to be considered by</w:t>
      </w:r>
      <w:r w:rsidR="00F1188B">
        <w:rPr>
          <w:rFonts w:ascii="Times New Roman" w:hAnsi="Times New Roman" w:cs="Times New Roman"/>
        </w:rPr>
        <w:t xml:space="preserve"> WMS</w:t>
      </w:r>
      <w:r w:rsidR="00005CFA">
        <w:rPr>
          <w:rFonts w:ascii="Times New Roman" w:hAnsi="Times New Roman" w:cs="Times New Roman"/>
        </w:rPr>
        <w:t xml:space="preserve">.  </w:t>
      </w:r>
      <w:r w:rsidR="00005CFA" w:rsidRPr="00005CFA">
        <w:rPr>
          <w:rFonts w:ascii="Times New Roman" w:hAnsi="Times New Roman" w:cs="Times New Roman"/>
        </w:rPr>
        <w:t xml:space="preserve">There were no questions or comments from Market Participants.  </w:t>
      </w:r>
    </w:p>
    <w:p w14:paraId="70FDB8E2" w14:textId="77777777" w:rsidR="00DD7DD4" w:rsidRDefault="00DD7DD4" w:rsidP="00520E88">
      <w:pPr>
        <w:pStyle w:val="NoSpacing"/>
        <w:jc w:val="both"/>
        <w:rPr>
          <w:rFonts w:ascii="Times New Roman" w:hAnsi="Times New Roman"/>
          <w:u w:val="single"/>
        </w:rPr>
      </w:pPr>
    </w:p>
    <w:p w14:paraId="016CEEF7" w14:textId="77777777" w:rsidR="003B0517" w:rsidRPr="000D0495" w:rsidRDefault="003B0517" w:rsidP="00520E88">
      <w:pPr>
        <w:pStyle w:val="NoSpacing"/>
        <w:jc w:val="both"/>
        <w:rPr>
          <w:rFonts w:ascii="Times New Roman" w:hAnsi="Times New Roman"/>
          <w:u w:val="single"/>
        </w:rPr>
      </w:pPr>
    </w:p>
    <w:p w14:paraId="79835333" w14:textId="77777777" w:rsidR="00391D91" w:rsidRPr="00391D91" w:rsidRDefault="00391D91" w:rsidP="00391D91">
      <w:pPr>
        <w:pStyle w:val="NoSpacing"/>
        <w:jc w:val="both"/>
        <w:rPr>
          <w:rFonts w:ascii="Times New Roman" w:hAnsi="Times New Roman"/>
          <w:u w:val="single"/>
        </w:rPr>
      </w:pPr>
      <w:r w:rsidRPr="00391D91">
        <w:rPr>
          <w:rFonts w:ascii="Times New Roman" w:hAnsi="Times New Roman" w:cs="Times New Roman"/>
          <w:u w:val="single"/>
        </w:rPr>
        <w:t xml:space="preserve">Approval of WMS Meeting Minutes </w:t>
      </w:r>
      <w:r w:rsidRPr="00391D91">
        <w:rPr>
          <w:rFonts w:ascii="Times New Roman" w:hAnsi="Times New Roman"/>
          <w:u w:val="single"/>
        </w:rPr>
        <w:t>(see Key Documents)</w:t>
      </w:r>
      <w:r w:rsidRPr="00391D91">
        <w:rPr>
          <w:rStyle w:val="FootnoteReference"/>
          <w:rFonts w:ascii="Times New Roman" w:hAnsi="Times New Roman"/>
          <w:u w:val="single"/>
        </w:rPr>
        <w:footnoteReference w:id="1"/>
      </w:r>
    </w:p>
    <w:p w14:paraId="3E1BBDA5" w14:textId="77777777" w:rsidR="00391D91" w:rsidRPr="00391D91" w:rsidRDefault="00391D91" w:rsidP="00391D91">
      <w:pPr>
        <w:pStyle w:val="NoSpacing"/>
        <w:rPr>
          <w:rFonts w:ascii="Times New Roman" w:hAnsi="Times New Roman" w:cs="Times New Roman"/>
          <w:i/>
        </w:rPr>
      </w:pPr>
      <w:r w:rsidRPr="00391D91">
        <w:rPr>
          <w:rFonts w:ascii="Times New Roman" w:hAnsi="Times New Roman" w:cs="Times New Roman"/>
          <w:i/>
        </w:rPr>
        <w:t>June 3, 2020</w:t>
      </w:r>
    </w:p>
    <w:p w14:paraId="49472EFE" w14:textId="3B42671A" w:rsidR="00391D91" w:rsidRPr="00005CFA" w:rsidRDefault="00391D91" w:rsidP="00391D91">
      <w:pPr>
        <w:pStyle w:val="NoSpacing"/>
        <w:jc w:val="both"/>
        <w:rPr>
          <w:rFonts w:ascii="Times New Roman" w:hAnsi="Times New Roman" w:cs="Times New Roman"/>
        </w:rPr>
      </w:pPr>
      <w:r w:rsidRPr="00005CFA">
        <w:rPr>
          <w:rFonts w:ascii="Times New Roman" w:hAnsi="Times New Roman" w:cs="Times New Roman"/>
        </w:rPr>
        <w:t xml:space="preserve">Market Participants reviewed the </w:t>
      </w:r>
      <w:r w:rsidR="00005CFA" w:rsidRPr="00005CFA">
        <w:rPr>
          <w:rFonts w:ascii="Times New Roman" w:hAnsi="Times New Roman" w:cs="Times New Roman"/>
        </w:rPr>
        <w:t xml:space="preserve">June 3, </w:t>
      </w:r>
      <w:r w:rsidRPr="00005CFA">
        <w:rPr>
          <w:rFonts w:ascii="Times New Roman" w:hAnsi="Times New Roman" w:cs="Times New Roman"/>
        </w:rPr>
        <w:t xml:space="preserve">2020 WMS Meeting Minutes.  Mr. </w:t>
      </w:r>
      <w:proofErr w:type="spellStart"/>
      <w:r w:rsidRPr="00005CFA">
        <w:rPr>
          <w:rFonts w:ascii="Times New Roman" w:hAnsi="Times New Roman" w:cs="Times New Roman"/>
        </w:rPr>
        <w:t>Kee</w:t>
      </w:r>
      <w:proofErr w:type="spellEnd"/>
      <w:r w:rsidRPr="00005CFA">
        <w:rPr>
          <w:rFonts w:ascii="Times New Roman" w:hAnsi="Times New Roman" w:cs="Times New Roman"/>
        </w:rPr>
        <w:t xml:space="preserve"> noted this item was slated for inclusion in the </w:t>
      </w:r>
      <w:hyperlink w:anchor="Combined_Ballot" w:history="1">
        <w:r w:rsidRPr="00005CFA">
          <w:rPr>
            <w:rStyle w:val="Hyperlink"/>
            <w:rFonts w:ascii="Times New Roman" w:hAnsi="Times New Roman" w:cs="Times New Roman"/>
          </w:rPr>
          <w:t>Combined Ballot</w:t>
        </w:r>
      </w:hyperlink>
      <w:r w:rsidRPr="00005CFA">
        <w:rPr>
          <w:rFonts w:ascii="Times New Roman" w:hAnsi="Times New Roman" w:cs="Times New Roman"/>
        </w:rPr>
        <w:t xml:space="preserve">.  There were no questions or comments from Market Participants.  </w:t>
      </w:r>
    </w:p>
    <w:p w14:paraId="4AE2AE20" w14:textId="77777777" w:rsidR="00391D91" w:rsidRDefault="00391D91" w:rsidP="00391D91">
      <w:pPr>
        <w:pStyle w:val="NoSpacing"/>
        <w:jc w:val="both"/>
        <w:rPr>
          <w:rFonts w:ascii="Times New Roman" w:hAnsi="Times New Roman" w:cs="Times New Roman"/>
          <w:highlight w:val="lightGray"/>
        </w:rPr>
      </w:pPr>
    </w:p>
    <w:p w14:paraId="5859430D" w14:textId="77777777" w:rsidR="004947EB" w:rsidRDefault="004947EB" w:rsidP="00391D91">
      <w:pPr>
        <w:pStyle w:val="NoSpacing"/>
        <w:jc w:val="both"/>
        <w:rPr>
          <w:rFonts w:ascii="Times New Roman" w:hAnsi="Times New Roman" w:cs="Times New Roman"/>
          <w:highlight w:val="lightGray"/>
        </w:rPr>
      </w:pPr>
    </w:p>
    <w:p w14:paraId="79AABA80" w14:textId="77777777" w:rsidR="003B0517" w:rsidRDefault="003B0517" w:rsidP="00391D91">
      <w:pPr>
        <w:pStyle w:val="NoSpacing"/>
        <w:jc w:val="both"/>
        <w:rPr>
          <w:rFonts w:ascii="Times New Roman" w:hAnsi="Times New Roman" w:cs="Times New Roman"/>
          <w:highlight w:val="lightGray"/>
        </w:rPr>
      </w:pPr>
    </w:p>
    <w:p w14:paraId="25C1C4C0" w14:textId="77777777" w:rsidR="003B0517" w:rsidRDefault="003B0517" w:rsidP="00391D91">
      <w:pPr>
        <w:pStyle w:val="NoSpacing"/>
        <w:jc w:val="both"/>
        <w:rPr>
          <w:rFonts w:ascii="Times New Roman" w:hAnsi="Times New Roman" w:cs="Times New Roman"/>
          <w:highlight w:val="lightGray"/>
        </w:rPr>
      </w:pPr>
    </w:p>
    <w:p w14:paraId="4B5B88E3" w14:textId="6F4A3981" w:rsidR="005D5485" w:rsidRPr="007A1F99" w:rsidRDefault="007D014F" w:rsidP="00520E88">
      <w:pPr>
        <w:pStyle w:val="NoSpacing"/>
        <w:jc w:val="both"/>
        <w:rPr>
          <w:rFonts w:ascii="Times New Roman" w:hAnsi="Times New Roman"/>
          <w:u w:val="single"/>
        </w:rPr>
      </w:pPr>
      <w:r w:rsidRPr="007A1F99">
        <w:rPr>
          <w:rFonts w:ascii="Times New Roman" w:hAnsi="Times New Roman"/>
          <w:u w:val="single"/>
        </w:rPr>
        <w:t>Technical Advisory Committee (TAC) Update and Assignments</w:t>
      </w:r>
      <w:r w:rsidR="00BA5E32" w:rsidRPr="007A1F99">
        <w:rPr>
          <w:rFonts w:ascii="Times New Roman" w:hAnsi="Times New Roman"/>
          <w:u w:val="single"/>
        </w:rPr>
        <w:t xml:space="preserve"> </w:t>
      </w:r>
    </w:p>
    <w:p w14:paraId="089745EF" w14:textId="3ADACFB9" w:rsidR="00626FC8" w:rsidRPr="00005CFA" w:rsidRDefault="00ED7612" w:rsidP="00A76FE7">
      <w:pPr>
        <w:pStyle w:val="NoSpacing"/>
        <w:jc w:val="both"/>
        <w:rPr>
          <w:rFonts w:ascii="Times New Roman" w:hAnsi="Times New Roman" w:cs="Times New Roman"/>
        </w:rPr>
      </w:pPr>
      <w:r w:rsidRPr="00005CFA">
        <w:rPr>
          <w:rFonts w:ascii="Times New Roman" w:hAnsi="Times New Roman" w:cs="Times New Roman"/>
        </w:rPr>
        <w:t xml:space="preserve">Mr. </w:t>
      </w:r>
      <w:proofErr w:type="spellStart"/>
      <w:r w:rsidRPr="00005CFA">
        <w:rPr>
          <w:rFonts w:ascii="Times New Roman" w:hAnsi="Times New Roman" w:cs="Times New Roman"/>
        </w:rPr>
        <w:t>Kee</w:t>
      </w:r>
      <w:proofErr w:type="spellEnd"/>
      <w:r w:rsidRPr="00005CFA">
        <w:rPr>
          <w:rFonts w:ascii="Times New Roman" w:hAnsi="Times New Roman" w:cs="Times New Roman"/>
        </w:rPr>
        <w:t xml:space="preserve"> </w:t>
      </w:r>
      <w:r w:rsidR="00005CFA" w:rsidRPr="00005CFA">
        <w:rPr>
          <w:rFonts w:ascii="Times New Roman" w:hAnsi="Times New Roman" w:cs="Times New Roman"/>
        </w:rPr>
        <w:t xml:space="preserve">reviewed the disposition of items considered at the June 24, 2020 TAC meeting, including the 2020 TAC Goals.  </w:t>
      </w:r>
    </w:p>
    <w:p w14:paraId="69DFA157" w14:textId="77777777" w:rsidR="00ED7612" w:rsidRDefault="00ED7612" w:rsidP="00A76FE7">
      <w:pPr>
        <w:pStyle w:val="NoSpacing"/>
        <w:jc w:val="both"/>
        <w:rPr>
          <w:rFonts w:ascii="Times New Roman" w:hAnsi="Times New Roman" w:cs="Times New Roman"/>
          <w:highlight w:val="lightGray"/>
        </w:rPr>
      </w:pPr>
    </w:p>
    <w:p w14:paraId="775FCEA9" w14:textId="77777777" w:rsidR="00005CFA" w:rsidRPr="000D0495" w:rsidRDefault="00005CFA" w:rsidP="00A76FE7">
      <w:pPr>
        <w:pStyle w:val="NoSpacing"/>
        <w:jc w:val="both"/>
        <w:rPr>
          <w:rFonts w:ascii="Times New Roman" w:hAnsi="Times New Roman" w:cs="Times New Roman"/>
          <w:highlight w:val="lightGray"/>
        </w:rPr>
      </w:pPr>
    </w:p>
    <w:p w14:paraId="2E629BBF" w14:textId="53626FEF" w:rsidR="00626FC8" w:rsidRPr="007A1F99" w:rsidRDefault="007A1F99" w:rsidP="00A76FE7">
      <w:pPr>
        <w:pStyle w:val="NoSpacing"/>
        <w:jc w:val="both"/>
        <w:rPr>
          <w:rFonts w:ascii="Times New Roman" w:hAnsi="Times New Roman"/>
          <w:u w:val="single"/>
        </w:rPr>
      </w:pPr>
      <w:r w:rsidRPr="007A1F99">
        <w:rPr>
          <w:rFonts w:ascii="Times New Roman" w:hAnsi="Times New Roman"/>
          <w:u w:val="single"/>
        </w:rPr>
        <w:t>2020 WMS Goals</w:t>
      </w:r>
      <w:r>
        <w:rPr>
          <w:rFonts w:ascii="Times New Roman" w:hAnsi="Times New Roman"/>
          <w:u w:val="single"/>
        </w:rPr>
        <w:t xml:space="preserve"> (See Key Documents)</w:t>
      </w:r>
    </w:p>
    <w:p w14:paraId="21918FA0" w14:textId="255FD132" w:rsidR="007A1F99" w:rsidRPr="00005CFA" w:rsidRDefault="00005CFA" w:rsidP="00A76FE7">
      <w:pPr>
        <w:pStyle w:val="NoSpacing"/>
        <w:jc w:val="both"/>
        <w:rPr>
          <w:rFonts w:ascii="Times New Roman" w:hAnsi="Times New Roman" w:cs="Times New Roman"/>
        </w:rPr>
      </w:pPr>
      <w:r w:rsidRPr="00005CFA">
        <w:rPr>
          <w:rFonts w:ascii="Times New Roman" w:hAnsi="Times New Roman" w:cs="Times New Roman"/>
        </w:rPr>
        <w:t xml:space="preserve">Market Participants reviewed the 2020 Draft WMS Goals.  Mr. </w:t>
      </w:r>
      <w:proofErr w:type="spellStart"/>
      <w:r w:rsidRPr="00005CFA">
        <w:rPr>
          <w:rFonts w:ascii="Times New Roman" w:hAnsi="Times New Roman" w:cs="Times New Roman"/>
        </w:rPr>
        <w:t>Kee</w:t>
      </w:r>
      <w:proofErr w:type="spellEnd"/>
      <w:r w:rsidRPr="00005CFA">
        <w:rPr>
          <w:rFonts w:ascii="Times New Roman" w:hAnsi="Times New Roman" w:cs="Times New Roman"/>
        </w:rPr>
        <w:t xml:space="preserve"> noted this item was slated for inclusion in the </w:t>
      </w:r>
      <w:hyperlink w:anchor="Combined_Ballot" w:history="1">
        <w:r w:rsidRPr="00005CFA">
          <w:rPr>
            <w:rStyle w:val="Hyperlink"/>
            <w:rFonts w:ascii="Times New Roman" w:hAnsi="Times New Roman" w:cs="Times New Roman"/>
          </w:rPr>
          <w:t>Combined Ballot</w:t>
        </w:r>
      </w:hyperlink>
      <w:r w:rsidRPr="00005CFA">
        <w:rPr>
          <w:rFonts w:ascii="Times New Roman" w:hAnsi="Times New Roman" w:cs="Times New Roman"/>
        </w:rPr>
        <w:t xml:space="preserve">.  There were no questions or comments from Market Participants.  </w:t>
      </w:r>
    </w:p>
    <w:p w14:paraId="13E7D323" w14:textId="77777777" w:rsidR="007A1F99" w:rsidRDefault="007A1F99" w:rsidP="00A76FE7">
      <w:pPr>
        <w:pStyle w:val="NoSpacing"/>
        <w:jc w:val="both"/>
        <w:rPr>
          <w:rFonts w:ascii="Times New Roman" w:hAnsi="Times New Roman" w:cs="Times New Roman"/>
          <w:highlight w:val="lightGray"/>
        </w:rPr>
      </w:pPr>
    </w:p>
    <w:p w14:paraId="3F9B8FE6" w14:textId="77777777" w:rsidR="007A1F99" w:rsidRPr="000D0495" w:rsidRDefault="007A1F99" w:rsidP="00A76FE7">
      <w:pPr>
        <w:pStyle w:val="NoSpacing"/>
        <w:jc w:val="both"/>
        <w:rPr>
          <w:rFonts w:ascii="Times New Roman" w:hAnsi="Times New Roman" w:cs="Times New Roman"/>
          <w:highlight w:val="lightGray"/>
        </w:rPr>
      </w:pPr>
    </w:p>
    <w:p w14:paraId="02EB99B8" w14:textId="679C8567" w:rsidR="00E90491" w:rsidRPr="007A1F99" w:rsidRDefault="00ED7612" w:rsidP="00485B6F">
      <w:pPr>
        <w:pStyle w:val="NoSpacing"/>
        <w:jc w:val="both"/>
        <w:rPr>
          <w:rFonts w:ascii="Times New Roman" w:hAnsi="Times New Roman" w:cs="Times New Roman"/>
          <w:u w:val="single"/>
        </w:rPr>
      </w:pPr>
      <w:r w:rsidRPr="007A1F99">
        <w:rPr>
          <w:rFonts w:ascii="Times New Roman" w:hAnsi="Times New Roman" w:cs="Times New Roman"/>
          <w:u w:val="single"/>
        </w:rPr>
        <w:t>E</w:t>
      </w:r>
      <w:r w:rsidR="00BC00C0" w:rsidRPr="007A1F99">
        <w:rPr>
          <w:rFonts w:ascii="Times New Roman" w:hAnsi="Times New Roman" w:cs="Times New Roman"/>
          <w:u w:val="single"/>
        </w:rPr>
        <w:t>R</w:t>
      </w:r>
      <w:r w:rsidR="00CF783E" w:rsidRPr="007A1F99">
        <w:rPr>
          <w:rFonts w:ascii="Times New Roman" w:hAnsi="Times New Roman" w:cs="Times New Roman"/>
          <w:u w:val="single"/>
        </w:rPr>
        <w:t>COT Operations and Market Item</w:t>
      </w:r>
      <w:r w:rsidR="00BA2246" w:rsidRPr="007A1F99">
        <w:rPr>
          <w:rFonts w:ascii="Times New Roman" w:hAnsi="Times New Roman" w:cs="Times New Roman"/>
          <w:u w:val="single"/>
        </w:rPr>
        <w:t xml:space="preserve">s </w:t>
      </w:r>
      <w:r w:rsidR="00624E9B" w:rsidRPr="007A1F99">
        <w:rPr>
          <w:rFonts w:ascii="Times New Roman" w:hAnsi="Times New Roman" w:cs="Times New Roman"/>
          <w:u w:val="single"/>
        </w:rPr>
        <w:t xml:space="preserve"> </w:t>
      </w:r>
    </w:p>
    <w:p w14:paraId="4E1CDB8C" w14:textId="7F74DC86" w:rsidR="00ED7612" w:rsidRPr="007A1F99" w:rsidRDefault="00ED7612" w:rsidP="00485B6F">
      <w:pPr>
        <w:pStyle w:val="NoSpacing"/>
        <w:jc w:val="both"/>
        <w:rPr>
          <w:rFonts w:ascii="Times New Roman" w:hAnsi="Times New Roman" w:cs="Times New Roman"/>
        </w:rPr>
      </w:pPr>
      <w:r w:rsidRPr="007A1F99">
        <w:rPr>
          <w:rFonts w:ascii="Times New Roman" w:hAnsi="Times New Roman" w:cs="Times New Roman"/>
        </w:rPr>
        <w:t>There were no reports or discussions for this agenda item.</w:t>
      </w:r>
    </w:p>
    <w:p w14:paraId="413CF618" w14:textId="77777777" w:rsidR="00ED7612" w:rsidRDefault="00ED7612" w:rsidP="00485B6F">
      <w:pPr>
        <w:pStyle w:val="NoSpacing"/>
        <w:jc w:val="both"/>
        <w:rPr>
          <w:rFonts w:ascii="Times New Roman" w:hAnsi="Times New Roman" w:cs="Times New Roman"/>
          <w:highlight w:val="lightGray"/>
          <w:u w:val="single"/>
        </w:rPr>
      </w:pPr>
    </w:p>
    <w:p w14:paraId="4DEC4E82" w14:textId="77777777" w:rsidR="007A1F99" w:rsidRDefault="007A1F99" w:rsidP="00485B6F">
      <w:pPr>
        <w:pStyle w:val="NoSpacing"/>
        <w:jc w:val="both"/>
        <w:rPr>
          <w:rFonts w:ascii="Times New Roman" w:hAnsi="Times New Roman" w:cs="Times New Roman"/>
          <w:highlight w:val="lightGray"/>
          <w:u w:val="single"/>
        </w:rPr>
      </w:pPr>
    </w:p>
    <w:p w14:paraId="7D8CB6E7" w14:textId="6F48B945" w:rsidR="007A1F99" w:rsidRPr="007139CC" w:rsidRDefault="007A1F99" w:rsidP="007A1F99">
      <w:pPr>
        <w:pStyle w:val="NoSpacing"/>
        <w:jc w:val="both"/>
        <w:rPr>
          <w:rFonts w:ascii="Times New Roman" w:hAnsi="Times New Roman" w:cs="Times New Roman"/>
          <w:u w:val="single"/>
        </w:rPr>
      </w:pPr>
      <w:r w:rsidRPr="007139CC">
        <w:rPr>
          <w:rFonts w:ascii="Times New Roman" w:hAnsi="Times New Roman" w:cs="Times New Roman"/>
          <w:u w:val="single"/>
        </w:rPr>
        <w:t>Recommendations from 2019 State of the Market Report Discussion (see Key Documents)</w:t>
      </w:r>
    </w:p>
    <w:p w14:paraId="7233A09D" w14:textId="440C2E32" w:rsidR="004577A0" w:rsidRDefault="00BF2C79" w:rsidP="00BF2C79">
      <w:pPr>
        <w:pStyle w:val="NoSpacing"/>
        <w:jc w:val="both"/>
        <w:rPr>
          <w:rFonts w:ascii="Times New Roman" w:hAnsi="Times New Roman" w:cs="Times New Roman"/>
        </w:rPr>
      </w:pPr>
      <w:r w:rsidRPr="007139CC">
        <w:rPr>
          <w:rFonts w:ascii="Times New Roman" w:hAnsi="Times New Roman" w:cs="Times New Roman"/>
        </w:rPr>
        <w:t xml:space="preserve">Carrie Bivens reviewed the </w:t>
      </w:r>
      <w:r w:rsidR="006009B7" w:rsidRPr="007139CC">
        <w:rPr>
          <w:rFonts w:ascii="Times New Roman" w:hAnsi="Times New Roman" w:cs="Times New Roman"/>
        </w:rPr>
        <w:t>I</w:t>
      </w:r>
      <w:r w:rsidR="007139CC">
        <w:rPr>
          <w:rFonts w:ascii="Times New Roman" w:hAnsi="Times New Roman" w:cs="Times New Roman"/>
        </w:rPr>
        <w:t>ndependent Market Monitor (I</w:t>
      </w:r>
      <w:r w:rsidR="006009B7" w:rsidRPr="007139CC">
        <w:rPr>
          <w:rFonts w:ascii="Times New Roman" w:hAnsi="Times New Roman" w:cs="Times New Roman"/>
        </w:rPr>
        <w:t>MM</w:t>
      </w:r>
      <w:r w:rsidR="007139CC">
        <w:rPr>
          <w:rFonts w:ascii="Times New Roman" w:hAnsi="Times New Roman" w:cs="Times New Roman"/>
        </w:rPr>
        <w:t>)</w:t>
      </w:r>
      <w:r w:rsidR="006009B7" w:rsidRPr="007139CC">
        <w:rPr>
          <w:rFonts w:ascii="Times New Roman" w:hAnsi="Times New Roman" w:cs="Times New Roman"/>
        </w:rPr>
        <w:t xml:space="preserve"> </w:t>
      </w:r>
      <w:r w:rsidRPr="007139CC">
        <w:rPr>
          <w:rFonts w:ascii="Times New Roman" w:hAnsi="Times New Roman" w:cs="Times New Roman"/>
        </w:rPr>
        <w:t>Recommendations from the 2019 State of the Market Report</w:t>
      </w:r>
      <w:r>
        <w:rPr>
          <w:rFonts w:ascii="Times New Roman" w:hAnsi="Times New Roman" w:cs="Times New Roman"/>
        </w:rPr>
        <w:t xml:space="preserve"> and requested Stakeholder direction on the appropriate </w:t>
      </w:r>
      <w:r w:rsidR="00ED455B">
        <w:rPr>
          <w:rFonts w:ascii="Times New Roman" w:hAnsi="Times New Roman" w:cs="Times New Roman"/>
        </w:rPr>
        <w:t>w</w:t>
      </w:r>
      <w:r>
        <w:rPr>
          <w:rFonts w:ascii="Times New Roman" w:hAnsi="Times New Roman" w:cs="Times New Roman"/>
        </w:rPr>
        <w:t>orking</w:t>
      </w:r>
      <w:r w:rsidR="006009B7">
        <w:rPr>
          <w:rFonts w:ascii="Times New Roman" w:hAnsi="Times New Roman" w:cs="Times New Roman"/>
        </w:rPr>
        <w:t xml:space="preserve"> </w:t>
      </w:r>
      <w:r w:rsidR="00ED455B">
        <w:rPr>
          <w:rFonts w:ascii="Times New Roman" w:hAnsi="Times New Roman" w:cs="Times New Roman"/>
        </w:rPr>
        <w:t>g</w:t>
      </w:r>
      <w:r w:rsidR="006009B7">
        <w:rPr>
          <w:rFonts w:ascii="Times New Roman" w:hAnsi="Times New Roman" w:cs="Times New Roman"/>
        </w:rPr>
        <w:t xml:space="preserve">roup for review of the issues.  </w:t>
      </w:r>
      <w:r w:rsidR="00255F2F">
        <w:rPr>
          <w:rFonts w:ascii="Times New Roman" w:hAnsi="Times New Roman" w:cs="Times New Roman"/>
        </w:rPr>
        <w:t xml:space="preserve">Some Market Participants expressed a concern for removal of the Reliability Unit Commitment </w:t>
      </w:r>
      <w:r w:rsidR="006009B7">
        <w:rPr>
          <w:rFonts w:ascii="Times New Roman" w:hAnsi="Times New Roman" w:cs="Times New Roman"/>
        </w:rPr>
        <w:t xml:space="preserve">(RUC) </w:t>
      </w:r>
      <w:r w:rsidR="00255F2F">
        <w:rPr>
          <w:rFonts w:ascii="Times New Roman" w:hAnsi="Times New Roman" w:cs="Times New Roman"/>
        </w:rPr>
        <w:t xml:space="preserve">opt-out as it was a compromise for discontinuing claw-backs.  Ms. Bivens noted the improvements in the RUC process </w:t>
      </w:r>
      <w:r w:rsidR="00566F10">
        <w:rPr>
          <w:rFonts w:ascii="Times New Roman" w:hAnsi="Times New Roman" w:cs="Times New Roman"/>
        </w:rPr>
        <w:t xml:space="preserve">and requested a holistic review.  In response to </w:t>
      </w:r>
      <w:r w:rsidR="007139CC">
        <w:rPr>
          <w:rFonts w:ascii="Times New Roman" w:hAnsi="Times New Roman" w:cs="Times New Roman"/>
        </w:rPr>
        <w:t xml:space="preserve">a </w:t>
      </w:r>
      <w:r w:rsidR="00566F10">
        <w:rPr>
          <w:rFonts w:ascii="Times New Roman" w:hAnsi="Times New Roman" w:cs="Times New Roman"/>
        </w:rPr>
        <w:t>Market Participant request for discussion of the D</w:t>
      </w:r>
      <w:r w:rsidR="00ED455B">
        <w:rPr>
          <w:rFonts w:ascii="Times New Roman" w:hAnsi="Times New Roman" w:cs="Times New Roman"/>
        </w:rPr>
        <w:t xml:space="preserve">irect </w:t>
      </w:r>
      <w:r w:rsidR="00566F10">
        <w:rPr>
          <w:rFonts w:ascii="Times New Roman" w:hAnsi="Times New Roman" w:cs="Times New Roman"/>
        </w:rPr>
        <w:t>C</w:t>
      </w:r>
      <w:r w:rsidR="00ED455B">
        <w:rPr>
          <w:rFonts w:ascii="Times New Roman" w:hAnsi="Times New Roman" w:cs="Times New Roman"/>
        </w:rPr>
        <w:t>urrent</w:t>
      </w:r>
      <w:r w:rsidR="00566F10">
        <w:rPr>
          <w:rFonts w:ascii="Times New Roman" w:hAnsi="Times New Roman" w:cs="Times New Roman"/>
        </w:rPr>
        <w:t xml:space="preserve"> Tie</w:t>
      </w:r>
      <w:r w:rsidR="00ED455B">
        <w:rPr>
          <w:rFonts w:ascii="Times New Roman" w:hAnsi="Times New Roman" w:cs="Times New Roman"/>
        </w:rPr>
        <w:t xml:space="preserve"> (DC Tie)</w:t>
      </w:r>
      <w:r w:rsidR="00566F10">
        <w:rPr>
          <w:rFonts w:ascii="Times New Roman" w:hAnsi="Times New Roman" w:cs="Times New Roman"/>
        </w:rPr>
        <w:t xml:space="preserve"> Load in transmission cost allocation, Mr. </w:t>
      </w:r>
      <w:proofErr w:type="spellStart"/>
      <w:r w:rsidR="00566F10">
        <w:rPr>
          <w:rFonts w:ascii="Times New Roman" w:hAnsi="Times New Roman" w:cs="Times New Roman"/>
        </w:rPr>
        <w:t>Kee</w:t>
      </w:r>
      <w:proofErr w:type="spellEnd"/>
      <w:r w:rsidR="00566F10">
        <w:rPr>
          <w:rFonts w:ascii="Times New Roman" w:hAnsi="Times New Roman" w:cs="Times New Roman"/>
        </w:rPr>
        <w:t xml:space="preserve"> directed the discussion be limited to one meeting to discuss alternatives, </w:t>
      </w:r>
      <w:r w:rsidR="006009B7">
        <w:rPr>
          <w:rFonts w:ascii="Times New Roman" w:hAnsi="Times New Roman" w:cs="Times New Roman"/>
        </w:rPr>
        <w:t xml:space="preserve">noting the </w:t>
      </w:r>
      <w:r w:rsidR="00566F10">
        <w:rPr>
          <w:rFonts w:ascii="Times New Roman" w:hAnsi="Times New Roman" w:cs="Times New Roman"/>
        </w:rPr>
        <w:t xml:space="preserve">issue is under the purview of the Public Utility Commission of Texas (PUCT).  Some Market Participants expressed concern for ERCOT resource constraints in reviewing the recommendations in consideration of </w:t>
      </w:r>
      <w:r w:rsidR="007139CC">
        <w:rPr>
          <w:rFonts w:ascii="Times New Roman" w:hAnsi="Times New Roman" w:cs="Times New Roman"/>
        </w:rPr>
        <w:t xml:space="preserve">implementing </w:t>
      </w:r>
      <w:r w:rsidR="00566F10">
        <w:rPr>
          <w:rFonts w:ascii="Times New Roman" w:hAnsi="Times New Roman" w:cs="Times New Roman"/>
        </w:rPr>
        <w:t>Real-Time Co</w:t>
      </w:r>
      <w:r w:rsidR="007139CC">
        <w:rPr>
          <w:rFonts w:ascii="Times New Roman" w:hAnsi="Times New Roman" w:cs="Times New Roman"/>
        </w:rPr>
        <w:t>-O</w:t>
      </w:r>
      <w:r w:rsidR="00566F10">
        <w:rPr>
          <w:rFonts w:ascii="Times New Roman" w:hAnsi="Times New Roman" w:cs="Times New Roman"/>
        </w:rPr>
        <w:t xml:space="preserve">ptimization (RTC).  </w:t>
      </w:r>
      <w:r>
        <w:rPr>
          <w:rFonts w:ascii="Times New Roman" w:hAnsi="Times New Roman" w:cs="Times New Roman"/>
        </w:rPr>
        <w:t xml:space="preserve">Market Participants </w:t>
      </w:r>
      <w:r w:rsidR="006009B7">
        <w:rPr>
          <w:rFonts w:ascii="Times New Roman" w:hAnsi="Times New Roman" w:cs="Times New Roman"/>
        </w:rPr>
        <w:t xml:space="preserve">further discussed the issues and </w:t>
      </w:r>
      <w:r>
        <w:rPr>
          <w:rFonts w:ascii="Times New Roman" w:hAnsi="Times New Roman" w:cs="Times New Roman"/>
        </w:rPr>
        <w:t xml:space="preserve">made the following Working Group assignments:  </w:t>
      </w:r>
    </w:p>
    <w:p w14:paraId="3821A277" w14:textId="69ED450A" w:rsidR="00BF2C79" w:rsidRPr="00255F2F" w:rsidRDefault="00BF2C79" w:rsidP="00BF2C79">
      <w:pPr>
        <w:pStyle w:val="NoSpacing"/>
        <w:numPr>
          <w:ilvl w:val="0"/>
          <w:numId w:val="30"/>
        </w:numPr>
        <w:jc w:val="both"/>
        <w:rPr>
          <w:rFonts w:ascii="Times New Roman" w:hAnsi="Times New Roman" w:cs="Times New Roman"/>
        </w:rPr>
      </w:pPr>
      <w:r w:rsidRPr="00255F2F">
        <w:rPr>
          <w:rFonts w:ascii="Times New Roman" w:hAnsi="Times New Roman" w:cs="Times New Roman"/>
        </w:rPr>
        <w:t xml:space="preserve">Remove RUC opt-out </w:t>
      </w:r>
      <w:r w:rsidR="00255F2F" w:rsidRPr="00255F2F">
        <w:rPr>
          <w:rFonts w:ascii="Times New Roman" w:hAnsi="Times New Roman" w:cs="Times New Roman"/>
        </w:rPr>
        <w:t>–</w:t>
      </w:r>
      <w:r w:rsidRPr="00255F2F">
        <w:rPr>
          <w:rFonts w:ascii="Times New Roman" w:hAnsi="Times New Roman" w:cs="Times New Roman"/>
        </w:rPr>
        <w:t xml:space="preserve"> </w:t>
      </w:r>
      <w:r w:rsidR="00255F2F" w:rsidRPr="00255F2F">
        <w:rPr>
          <w:rFonts w:ascii="Times New Roman" w:hAnsi="Times New Roman" w:cs="Times New Roman"/>
        </w:rPr>
        <w:t>Wholesale Market Working Group (WMWG)</w:t>
      </w:r>
    </w:p>
    <w:p w14:paraId="258BE137" w14:textId="73F6A3C2" w:rsidR="00255F2F" w:rsidRPr="00255F2F" w:rsidRDefault="00255F2F" w:rsidP="00BF2C79">
      <w:pPr>
        <w:pStyle w:val="NoSpacing"/>
        <w:numPr>
          <w:ilvl w:val="0"/>
          <w:numId w:val="30"/>
        </w:numPr>
        <w:jc w:val="both"/>
        <w:rPr>
          <w:rFonts w:ascii="Times New Roman" w:hAnsi="Times New Roman" w:cs="Times New Roman"/>
        </w:rPr>
      </w:pPr>
      <w:r w:rsidRPr="00255F2F">
        <w:rPr>
          <w:rFonts w:ascii="Times New Roman" w:hAnsi="Times New Roman" w:cs="Times New Roman"/>
        </w:rPr>
        <w:t>Eliminate two percent rule – Congestion Management Working Group</w:t>
      </w:r>
      <w:r w:rsidR="00A0488A">
        <w:rPr>
          <w:rFonts w:ascii="Times New Roman" w:hAnsi="Times New Roman" w:cs="Times New Roman"/>
        </w:rPr>
        <w:t xml:space="preserve"> (CMWG)</w:t>
      </w:r>
    </w:p>
    <w:p w14:paraId="5A1F78DD" w14:textId="3D1B3A89" w:rsidR="00255F2F" w:rsidRPr="00255F2F" w:rsidRDefault="00255F2F" w:rsidP="00BF2C79">
      <w:pPr>
        <w:pStyle w:val="NoSpacing"/>
        <w:numPr>
          <w:ilvl w:val="0"/>
          <w:numId w:val="30"/>
        </w:numPr>
        <w:jc w:val="both"/>
        <w:rPr>
          <w:rFonts w:ascii="Times New Roman" w:hAnsi="Times New Roman" w:cs="Times New Roman"/>
        </w:rPr>
      </w:pPr>
      <w:r w:rsidRPr="00255F2F">
        <w:rPr>
          <w:rFonts w:ascii="Times New Roman" w:hAnsi="Times New Roman" w:cs="Times New Roman"/>
        </w:rPr>
        <w:t>Change Transmission Cost Allocation – WMWG</w:t>
      </w:r>
    </w:p>
    <w:p w14:paraId="546BE717" w14:textId="5C777ED8" w:rsidR="00255F2F" w:rsidRPr="00255F2F" w:rsidRDefault="00255F2F" w:rsidP="00BF2C79">
      <w:pPr>
        <w:pStyle w:val="NoSpacing"/>
        <w:numPr>
          <w:ilvl w:val="0"/>
          <w:numId w:val="30"/>
        </w:numPr>
        <w:jc w:val="both"/>
        <w:rPr>
          <w:rFonts w:ascii="Times New Roman" w:hAnsi="Times New Roman" w:cs="Times New Roman"/>
        </w:rPr>
      </w:pPr>
      <w:r w:rsidRPr="00255F2F">
        <w:rPr>
          <w:rFonts w:ascii="Times New Roman" w:hAnsi="Times New Roman" w:cs="Times New Roman"/>
        </w:rPr>
        <w:t>Include Shadow Prices of Ancillary Services Constraints – WMWG</w:t>
      </w:r>
    </w:p>
    <w:p w14:paraId="58A16E23" w14:textId="6B1435DF" w:rsidR="00255F2F" w:rsidRDefault="00255F2F" w:rsidP="006009B7">
      <w:pPr>
        <w:pStyle w:val="NoSpacing"/>
        <w:numPr>
          <w:ilvl w:val="0"/>
          <w:numId w:val="30"/>
        </w:numPr>
        <w:jc w:val="both"/>
        <w:rPr>
          <w:rFonts w:ascii="Times New Roman" w:hAnsi="Times New Roman" w:cs="Times New Roman"/>
        </w:rPr>
      </w:pPr>
      <w:r w:rsidRPr="00255F2F">
        <w:rPr>
          <w:rFonts w:ascii="Times New Roman" w:hAnsi="Times New Roman" w:cs="Times New Roman"/>
        </w:rPr>
        <w:t xml:space="preserve">Modifications to </w:t>
      </w:r>
      <w:r w:rsidR="007139CC">
        <w:rPr>
          <w:rFonts w:ascii="Times New Roman" w:hAnsi="Times New Roman" w:cs="Times New Roman"/>
        </w:rPr>
        <w:t xml:space="preserve">the </w:t>
      </w:r>
      <w:r w:rsidR="006009B7" w:rsidRPr="006009B7">
        <w:rPr>
          <w:rFonts w:ascii="Times New Roman" w:hAnsi="Times New Roman" w:cs="Times New Roman"/>
        </w:rPr>
        <w:t>R</w:t>
      </w:r>
      <w:r w:rsidR="007139CC">
        <w:rPr>
          <w:rFonts w:ascii="Times New Roman" w:hAnsi="Times New Roman" w:cs="Times New Roman"/>
        </w:rPr>
        <w:t xml:space="preserve">eliability Deployment Price Adder </w:t>
      </w:r>
      <w:r w:rsidRPr="00255F2F">
        <w:rPr>
          <w:rFonts w:ascii="Times New Roman" w:hAnsi="Times New Roman" w:cs="Times New Roman"/>
        </w:rPr>
        <w:t xml:space="preserve"> – WMWG</w:t>
      </w:r>
    </w:p>
    <w:p w14:paraId="5F08FBBE" w14:textId="5ABBBFF8" w:rsidR="007139CC" w:rsidRDefault="007139CC" w:rsidP="007139CC">
      <w:pPr>
        <w:pStyle w:val="NoSpacing"/>
        <w:numPr>
          <w:ilvl w:val="0"/>
          <w:numId w:val="31"/>
        </w:numPr>
        <w:jc w:val="both"/>
        <w:rPr>
          <w:rFonts w:ascii="Times New Roman" w:hAnsi="Times New Roman" w:cs="Times New Roman"/>
        </w:rPr>
      </w:pPr>
      <w:r>
        <w:rPr>
          <w:rFonts w:ascii="Times New Roman" w:hAnsi="Times New Roman" w:cs="Times New Roman"/>
        </w:rPr>
        <w:t>Reliability MWs, not Market MWs</w:t>
      </w:r>
    </w:p>
    <w:p w14:paraId="053B9B26" w14:textId="643E3112" w:rsidR="007139CC" w:rsidRDefault="007139CC" w:rsidP="007139CC">
      <w:pPr>
        <w:pStyle w:val="NoSpacing"/>
        <w:numPr>
          <w:ilvl w:val="0"/>
          <w:numId w:val="31"/>
        </w:numPr>
        <w:jc w:val="both"/>
        <w:rPr>
          <w:rFonts w:ascii="Times New Roman" w:hAnsi="Times New Roman" w:cs="Times New Roman"/>
        </w:rPr>
      </w:pPr>
      <w:r>
        <w:rPr>
          <w:rFonts w:ascii="Times New Roman" w:hAnsi="Times New Roman" w:cs="Times New Roman"/>
        </w:rPr>
        <w:t>Adjust restoration time</w:t>
      </w:r>
    </w:p>
    <w:p w14:paraId="4479396C" w14:textId="77777777" w:rsidR="006C233B" w:rsidRDefault="007139CC" w:rsidP="006C233B">
      <w:pPr>
        <w:pStyle w:val="NoSpacing"/>
        <w:numPr>
          <w:ilvl w:val="0"/>
          <w:numId w:val="31"/>
        </w:numPr>
        <w:jc w:val="both"/>
        <w:rPr>
          <w:rFonts w:ascii="Times New Roman" w:hAnsi="Times New Roman" w:cs="Times New Roman"/>
        </w:rPr>
      </w:pPr>
      <w:r>
        <w:rPr>
          <w:rFonts w:ascii="Times New Roman" w:hAnsi="Times New Roman" w:cs="Times New Roman"/>
        </w:rPr>
        <w:t xml:space="preserve">Remove </w:t>
      </w:r>
      <w:r w:rsidR="006C233B" w:rsidRPr="006C233B">
        <w:rPr>
          <w:rFonts w:ascii="Times New Roman" w:hAnsi="Times New Roman" w:cs="Times New Roman"/>
        </w:rPr>
        <w:t xml:space="preserve">Emergency Response Service </w:t>
      </w:r>
      <w:r w:rsidR="006C233B">
        <w:rPr>
          <w:rFonts w:ascii="Times New Roman" w:hAnsi="Times New Roman" w:cs="Times New Roman"/>
        </w:rPr>
        <w:t>(</w:t>
      </w:r>
      <w:r>
        <w:rPr>
          <w:rFonts w:ascii="Times New Roman" w:hAnsi="Times New Roman" w:cs="Times New Roman"/>
        </w:rPr>
        <w:t>ERS</w:t>
      </w:r>
      <w:r w:rsidR="006C233B">
        <w:rPr>
          <w:rFonts w:ascii="Times New Roman" w:hAnsi="Times New Roman" w:cs="Times New Roman"/>
        </w:rPr>
        <w:t>)</w:t>
      </w:r>
      <w:r>
        <w:rPr>
          <w:rFonts w:ascii="Times New Roman" w:hAnsi="Times New Roman" w:cs="Times New Roman"/>
        </w:rPr>
        <w:t xml:space="preserve"> deployed MWs from </w:t>
      </w:r>
      <w:r w:rsidRPr="007139CC">
        <w:rPr>
          <w:rFonts w:ascii="Times New Roman" w:hAnsi="Times New Roman" w:cs="Times New Roman"/>
        </w:rPr>
        <w:t xml:space="preserve">Operating </w:t>
      </w:r>
    </w:p>
    <w:p w14:paraId="282666B0" w14:textId="0CF2938D" w:rsidR="007139CC" w:rsidRPr="00255F2F" w:rsidRDefault="007139CC" w:rsidP="006C233B">
      <w:pPr>
        <w:pStyle w:val="NoSpacing"/>
        <w:ind w:left="1440"/>
        <w:jc w:val="both"/>
        <w:rPr>
          <w:rFonts w:ascii="Times New Roman" w:hAnsi="Times New Roman" w:cs="Times New Roman"/>
        </w:rPr>
      </w:pPr>
      <w:r w:rsidRPr="007139CC">
        <w:rPr>
          <w:rFonts w:ascii="Times New Roman" w:hAnsi="Times New Roman" w:cs="Times New Roman"/>
        </w:rPr>
        <w:t xml:space="preserve">Reserve Demand Curve </w:t>
      </w:r>
      <w:r>
        <w:rPr>
          <w:rFonts w:ascii="Times New Roman" w:hAnsi="Times New Roman" w:cs="Times New Roman"/>
        </w:rPr>
        <w:t xml:space="preserve">(ORDC) reserve calculations </w:t>
      </w:r>
    </w:p>
    <w:p w14:paraId="6F4A0B31" w14:textId="2CE2E2BD" w:rsidR="00255F2F" w:rsidRPr="00255F2F" w:rsidRDefault="00255F2F" w:rsidP="00A0488A">
      <w:pPr>
        <w:pStyle w:val="NoSpacing"/>
        <w:numPr>
          <w:ilvl w:val="0"/>
          <w:numId w:val="30"/>
        </w:numPr>
        <w:jc w:val="both"/>
        <w:rPr>
          <w:rFonts w:ascii="Times New Roman" w:hAnsi="Times New Roman" w:cs="Times New Roman"/>
        </w:rPr>
      </w:pPr>
      <w:r w:rsidRPr="00255F2F">
        <w:rPr>
          <w:rFonts w:ascii="Times New Roman" w:hAnsi="Times New Roman" w:cs="Times New Roman"/>
        </w:rPr>
        <w:t xml:space="preserve">Local (Zonal) </w:t>
      </w:r>
      <w:r w:rsidR="00A0488A" w:rsidRPr="00A0488A">
        <w:rPr>
          <w:rFonts w:ascii="Times New Roman" w:hAnsi="Times New Roman" w:cs="Times New Roman"/>
        </w:rPr>
        <w:t xml:space="preserve">Reliability Deployment Price Adder  </w:t>
      </w:r>
      <w:r w:rsidRPr="00255F2F">
        <w:rPr>
          <w:rFonts w:ascii="Times New Roman" w:hAnsi="Times New Roman" w:cs="Times New Roman"/>
        </w:rPr>
        <w:t>– CMWG</w:t>
      </w:r>
    </w:p>
    <w:p w14:paraId="6B0C3D71" w14:textId="73435DB1" w:rsidR="00255F2F" w:rsidRDefault="00255F2F" w:rsidP="00BF2C79">
      <w:pPr>
        <w:pStyle w:val="NoSpacing"/>
        <w:numPr>
          <w:ilvl w:val="0"/>
          <w:numId w:val="30"/>
        </w:numPr>
        <w:jc w:val="both"/>
        <w:rPr>
          <w:rFonts w:ascii="Times New Roman" w:hAnsi="Times New Roman" w:cs="Times New Roman"/>
        </w:rPr>
      </w:pPr>
      <w:r w:rsidRPr="00255F2F">
        <w:rPr>
          <w:rFonts w:ascii="Times New Roman" w:hAnsi="Times New Roman" w:cs="Times New Roman"/>
        </w:rPr>
        <w:t>Mitigated Offer Changes – WMWG</w:t>
      </w:r>
    </w:p>
    <w:p w14:paraId="21EEEA86" w14:textId="4594DBEF" w:rsidR="007139CC" w:rsidRDefault="007139CC" w:rsidP="007139CC">
      <w:pPr>
        <w:pStyle w:val="NoSpacing"/>
        <w:numPr>
          <w:ilvl w:val="0"/>
          <w:numId w:val="31"/>
        </w:numPr>
        <w:jc w:val="both"/>
        <w:rPr>
          <w:rFonts w:ascii="Times New Roman" w:hAnsi="Times New Roman" w:cs="Times New Roman"/>
        </w:rPr>
      </w:pPr>
      <w:r>
        <w:rPr>
          <w:rFonts w:ascii="Times New Roman" w:hAnsi="Times New Roman" w:cs="Times New Roman"/>
        </w:rPr>
        <w:t>Commitment costs for RUC intervals</w:t>
      </w:r>
    </w:p>
    <w:p w14:paraId="188BC86E" w14:textId="1FD03541" w:rsidR="007139CC" w:rsidRDefault="007139CC" w:rsidP="007139CC">
      <w:pPr>
        <w:pStyle w:val="NoSpacing"/>
        <w:numPr>
          <w:ilvl w:val="0"/>
          <w:numId w:val="31"/>
        </w:numPr>
        <w:jc w:val="both"/>
        <w:rPr>
          <w:rFonts w:ascii="Times New Roman" w:hAnsi="Times New Roman" w:cs="Times New Roman"/>
        </w:rPr>
      </w:pPr>
      <w:r>
        <w:rPr>
          <w:rFonts w:ascii="Times New Roman" w:hAnsi="Times New Roman" w:cs="Times New Roman"/>
        </w:rPr>
        <w:t>Opportunity costs</w:t>
      </w:r>
    </w:p>
    <w:p w14:paraId="7AC62D99" w14:textId="1197BD08" w:rsidR="007139CC" w:rsidRPr="00255F2F" w:rsidRDefault="007139CC" w:rsidP="007139CC">
      <w:pPr>
        <w:pStyle w:val="NoSpacing"/>
        <w:numPr>
          <w:ilvl w:val="0"/>
          <w:numId w:val="31"/>
        </w:numPr>
        <w:jc w:val="both"/>
        <w:rPr>
          <w:rFonts w:ascii="Times New Roman" w:hAnsi="Times New Roman" w:cs="Times New Roman"/>
        </w:rPr>
      </w:pPr>
      <w:r>
        <w:rPr>
          <w:rFonts w:ascii="Times New Roman" w:hAnsi="Times New Roman" w:cs="Times New Roman"/>
        </w:rPr>
        <w:t xml:space="preserve">Ensure no fixe/non-marginal costs included in fuel adder </w:t>
      </w:r>
    </w:p>
    <w:p w14:paraId="293141CB" w14:textId="7A6E4E00" w:rsidR="00255F2F" w:rsidRPr="00255F2F" w:rsidRDefault="00255F2F" w:rsidP="00BF2C79">
      <w:pPr>
        <w:pStyle w:val="NoSpacing"/>
        <w:numPr>
          <w:ilvl w:val="0"/>
          <w:numId w:val="30"/>
        </w:numPr>
        <w:jc w:val="both"/>
        <w:rPr>
          <w:rFonts w:ascii="Times New Roman" w:hAnsi="Times New Roman" w:cs="Times New Roman"/>
        </w:rPr>
      </w:pPr>
      <w:r w:rsidRPr="00255F2F">
        <w:rPr>
          <w:rFonts w:ascii="Times New Roman" w:hAnsi="Times New Roman" w:cs="Times New Roman"/>
        </w:rPr>
        <w:t>Implement Transmission Demand Curves - CMWG</w:t>
      </w:r>
    </w:p>
    <w:p w14:paraId="6543BF40" w14:textId="77777777" w:rsidR="00A665A5" w:rsidRPr="00255F2F" w:rsidRDefault="00A665A5" w:rsidP="000A33DF">
      <w:pPr>
        <w:pStyle w:val="NoSpacing"/>
        <w:jc w:val="both"/>
        <w:rPr>
          <w:rFonts w:ascii="Times New Roman" w:hAnsi="Times New Roman" w:cs="Times New Roman"/>
          <w:u w:val="single"/>
        </w:rPr>
      </w:pPr>
    </w:p>
    <w:p w14:paraId="53F879D6" w14:textId="77777777" w:rsidR="007A1F99" w:rsidRDefault="007A1F99" w:rsidP="000A33DF">
      <w:pPr>
        <w:pStyle w:val="NoSpacing"/>
        <w:jc w:val="both"/>
        <w:rPr>
          <w:rFonts w:ascii="Times New Roman" w:hAnsi="Times New Roman" w:cs="Times New Roman"/>
          <w:highlight w:val="lightGray"/>
          <w:u w:val="single"/>
        </w:rPr>
      </w:pPr>
    </w:p>
    <w:p w14:paraId="7E66E4A0" w14:textId="01617747" w:rsidR="007A1F99" w:rsidRDefault="007A1F99" w:rsidP="000A33DF">
      <w:pPr>
        <w:pStyle w:val="NoSpacing"/>
        <w:jc w:val="both"/>
        <w:rPr>
          <w:rFonts w:ascii="Times New Roman" w:hAnsi="Times New Roman" w:cs="Times New Roman"/>
          <w:u w:val="single"/>
        </w:rPr>
      </w:pPr>
      <w:r w:rsidRPr="007A1F99">
        <w:rPr>
          <w:rFonts w:ascii="Times New Roman" w:hAnsi="Times New Roman" w:cs="Times New Roman"/>
          <w:u w:val="single"/>
        </w:rPr>
        <w:t>O</w:t>
      </w:r>
      <w:r>
        <w:rPr>
          <w:rFonts w:ascii="Times New Roman" w:hAnsi="Times New Roman" w:cs="Times New Roman"/>
          <w:u w:val="single"/>
        </w:rPr>
        <w:t>ther Binding Document Revision Reque</w:t>
      </w:r>
      <w:r w:rsidR="00B61DDB">
        <w:rPr>
          <w:rFonts w:ascii="Times New Roman" w:hAnsi="Times New Roman" w:cs="Times New Roman"/>
          <w:u w:val="single"/>
        </w:rPr>
        <w:t>s</w:t>
      </w:r>
      <w:r>
        <w:rPr>
          <w:rFonts w:ascii="Times New Roman" w:hAnsi="Times New Roman" w:cs="Times New Roman"/>
          <w:u w:val="single"/>
        </w:rPr>
        <w:t>t (O</w:t>
      </w:r>
      <w:r w:rsidRPr="007A1F99">
        <w:rPr>
          <w:rFonts w:ascii="Times New Roman" w:hAnsi="Times New Roman" w:cs="Times New Roman"/>
          <w:u w:val="single"/>
        </w:rPr>
        <w:t>BDRR</w:t>
      </w:r>
      <w:r>
        <w:rPr>
          <w:rFonts w:ascii="Times New Roman" w:hAnsi="Times New Roman" w:cs="Times New Roman"/>
          <w:u w:val="single"/>
        </w:rPr>
        <w:t xml:space="preserve">) </w:t>
      </w:r>
      <w:r w:rsidRPr="007A1F99">
        <w:rPr>
          <w:rFonts w:ascii="Times New Roman" w:hAnsi="Times New Roman" w:cs="Times New Roman"/>
          <w:u w:val="single"/>
        </w:rPr>
        <w:t>022, Updates to Demand Response Data Definitions and Technical Specifications Following NPRR933 Approval</w:t>
      </w:r>
      <w:r>
        <w:rPr>
          <w:rFonts w:ascii="Times New Roman" w:hAnsi="Times New Roman" w:cs="Times New Roman"/>
          <w:u w:val="single"/>
        </w:rPr>
        <w:t xml:space="preserve"> (see Key Documents)</w:t>
      </w:r>
    </w:p>
    <w:p w14:paraId="439D6F6A" w14:textId="77777777" w:rsidR="00ED455B" w:rsidRDefault="00B8482C" w:rsidP="00B8482C">
      <w:pPr>
        <w:spacing w:after="0" w:line="240" w:lineRule="auto"/>
        <w:jc w:val="both"/>
        <w:rPr>
          <w:rFonts w:ascii="Times New Roman" w:hAnsi="Times New Roman" w:cs="Times New Roman"/>
        </w:rPr>
      </w:pPr>
      <w:r w:rsidRPr="00B8482C">
        <w:rPr>
          <w:rFonts w:ascii="Times New Roman" w:eastAsia="Times New Roman" w:hAnsi="Times New Roman" w:cs="Times New Roman"/>
          <w:color w:val="000000"/>
        </w:rPr>
        <w:t xml:space="preserve">Carl </w:t>
      </w:r>
      <w:proofErr w:type="spellStart"/>
      <w:r w:rsidRPr="00B8482C">
        <w:rPr>
          <w:rFonts w:ascii="Times New Roman" w:eastAsia="Times New Roman" w:hAnsi="Times New Roman" w:cs="Times New Roman"/>
          <w:color w:val="000000"/>
        </w:rPr>
        <w:t>Raish</w:t>
      </w:r>
      <w:proofErr w:type="spellEnd"/>
      <w:r w:rsidRPr="00B8482C">
        <w:rPr>
          <w:rFonts w:ascii="Times New Roman" w:eastAsia="Times New Roman" w:hAnsi="Times New Roman" w:cs="Times New Roman"/>
          <w:color w:val="000000"/>
        </w:rPr>
        <w:t xml:space="preserve"> summarized OBDRR022, reviewed the implementation timeline, and highlighted the key dates for the 2020 Demand Response survey.  </w:t>
      </w:r>
      <w:r>
        <w:rPr>
          <w:rFonts w:ascii="Times New Roman" w:eastAsia="Times New Roman" w:hAnsi="Times New Roman" w:cs="Times New Roman"/>
          <w:color w:val="000000"/>
        </w:rPr>
        <w:t xml:space="preserve">Market Participants </w:t>
      </w:r>
      <w:r w:rsidRPr="00B8482C">
        <w:rPr>
          <w:rFonts w:ascii="Times New Roman" w:eastAsia="Times New Roman" w:hAnsi="Times New Roman" w:cs="Times New Roman"/>
          <w:color w:val="000000"/>
        </w:rPr>
        <w:t xml:space="preserve">thanked Mr. </w:t>
      </w:r>
      <w:proofErr w:type="spellStart"/>
      <w:r w:rsidRPr="00B8482C">
        <w:rPr>
          <w:rFonts w:ascii="Times New Roman" w:eastAsia="Times New Roman" w:hAnsi="Times New Roman" w:cs="Times New Roman"/>
          <w:color w:val="000000"/>
        </w:rPr>
        <w:t>Raish</w:t>
      </w:r>
      <w:proofErr w:type="spellEnd"/>
      <w:r w:rsidRPr="00B8482C">
        <w:rPr>
          <w:rFonts w:ascii="Times New Roman" w:eastAsia="Times New Roman" w:hAnsi="Times New Roman" w:cs="Times New Roman"/>
          <w:color w:val="000000"/>
        </w:rPr>
        <w:t xml:space="preserve"> for his efforts, and noted the collaborative effort with Retail Electric Providers (REPs), Non-Opt-In Entities (NOIEs) and ERCOT</w:t>
      </w:r>
      <w:r>
        <w:rPr>
          <w:rFonts w:ascii="Times New Roman" w:eastAsia="Times New Roman" w:hAnsi="Times New Roman" w:cs="Times New Roman"/>
          <w:color w:val="000000"/>
        </w:rPr>
        <w:t xml:space="preserve">.  </w:t>
      </w:r>
      <w:r w:rsidRPr="00005CFA">
        <w:rPr>
          <w:rFonts w:ascii="Times New Roman" w:hAnsi="Times New Roman" w:cs="Times New Roman"/>
        </w:rPr>
        <w:t xml:space="preserve">Mr. </w:t>
      </w:r>
      <w:proofErr w:type="spellStart"/>
      <w:r w:rsidRPr="00005CFA">
        <w:rPr>
          <w:rFonts w:ascii="Times New Roman" w:hAnsi="Times New Roman" w:cs="Times New Roman"/>
        </w:rPr>
        <w:t>Kee</w:t>
      </w:r>
      <w:proofErr w:type="spellEnd"/>
      <w:r w:rsidRPr="00005CFA">
        <w:rPr>
          <w:rFonts w:ascii="Times New Roman" w:hAnsi="Times New Roman" w:cs="Times New Roman"/>
        </w:rPr>
        <w:t xml:space="preserve"> noted this item was slated for inclusion in the </w:t>
      </w:r>
      <w:hyperlink w:anchor="Combined_Ballot" w:history="1">
        <w:r w:rsidRPr="00005CFA">
          <w:rPr>
            <w:rStyle w:val="Hyperlink"/>
            <w:rFonts w:ascii="Times New Roman" w:hAnsi="Times New Roman" w:cs="Times New Roman"/>
          </w:rPr>
          <w:t>Combined Ballot</w:t>
        </w:r>
      </w:hyperlink>
      <w:r w:rsidRPr="00005CFA">
        <w:rPr>
          <w:rFonts w:ascii="Times New Roman" w:hAnsi="Times New Roman" w:cs="Times New Roman"/>
        </w:rPr>
        <w:t>.</w:t>
      </w:r>
    </w:p>
    <w:p w14:paraId="1FC95C97" w14:textId="09C80649" w:rsidR="00B8482C" w:rsidRPr="00B8482C" w:rsidRDefault="00B8482C" w:rsidP="00B8482C">
      <w:pPr>
        <w:spacing w:after="0" w:line="240" w:lineRule="auto"/>
        <w:jc w:val="both"/>
        <w:rPr>
          <w:rFonts w:ascii="Times New Roman" w:eastAsia="Times New Roman" w:hAnsi="Times New Roman" w:cs="Times New Roman"/>
          <w:color w:val="000000"/>
        </w:rPr>
      </w:pPr>
      <w:r w:rsidRPr="00005CFA">
        <w:rPr>
          <w:rFonts w:ascii="Times New Roman" w:hAnsi="Times New Roman" w:cs="Times New Roman"/>
        </w:rPr>
        <w:t xml:space="preserve">  </w:t>
      </w:r>
      <w:r w:rsidRPr="00B8482C">
        <w:rPr>
          <w:rFonts w:ascii="Times New Roman" w:eastAsia="Times New Roman" w:hAnsi="Times New Roman" w:cs="Times New Roman"/>
          <w:color w:val="000000"/>
        </w:rPr>
        <w:t xml:space="preserve">    </w:t>
      </w:r>
    </w:p>
    <w:p w14:paraId="2B5ECCA6" w14:textId="0AEB4232" w:rsidR="007A1F99" w:rsidRPr="000D0495" w:rsidRDefault="007A1F99" w:rsidP="000A33DF">
      <w:pPr>
        <w:pStyle w:val="NoSpacing"/>
        <w:jc w:val="both"/>
        <w:rPr>
          <w:rFonts w:ascii="Times New Roman" w:hAnsi="Times New Roman" w:cs="Times New Roman"/>
          <w:highlight w:val="lightGray"/>
          <w:u w:val="single"/>
        </w:rPr>
      </w:pPr>
      <w:r w:rsidRPr="007A1F99">
        <w:rPr>
          <w:rFonts w:ascii="Times New Roman" w:hAnsi="Times New Roman" w:cs="Times New Roman"/>
          <w:u w:val="single"/>
        </w:rPr>
        <w:t>New Protocol Revision Subcommittee (PRS) Referrals</w:t>
      </w:r>
      <w:r>
        <w:rPr>
          <w:rFonts w:ascii="Times New Roman" w:hAnsi="Times New Roman" w:cs="Times New Roman"/>
          <w:u w:val="single"/>
        </w:rPr>
        <w:t xml:space="preserve"> (see Key Documents)</w:t>
      </w:r>
    </w:p>
    <w:p w14:paraId="7E57238B" w14:textId="5F41742F" w:rsidR="007A1F99" w:rsidRDefault="007A1F99" w:rsidP="000A33DF">
      <w:pPr>
        <w:pStyle w:val="NoSpacing"/>
        <w:jc w:val="both"/>
        <w:rPr>
          <w:rFonts w:ascii="Times New Roman" w:hAnsi="Times New Roman" w:cs="Times New Roman"/>
          <w:i/>
        </w:rPr>
      </w:pPr>
      <w:r w:rsidRPr="00C96CC0">
        <w:rPr>
          <w:rFonts w:ascii="Times New Roman" w:hAnsi="Times New Roman" w:cs="Times New Roman"/>
          <w:i/>
        </w:rPr>
        <w:t>Nodal Protocol Revision Request (NPRR) 994, Clarify Generator Interconnection Neutral Project Classification</w:t>
      </w:r>
      <w:r w:rsidR="000139FC">
        <w:rPr>
          <w:rFonts w:ascii="Times New Roman" w:hAnsi="Times New Roman" w:cs="Times New Roman"/>
          <w:i/>
        </w:rPr>
        <w:t xml:space="preserve"> </w:t>
      </w:r>
    </w:p>
    <w:p w14:paraId="62CB30F9" w14:textId="1AECE345" w:rsidR="00C96CC0" w:rsidRPr="00B8482C" w:rsidRDefault="00771514" w:rsidP="00C96CC0">
      <w:pPr>
        <w:spacing w:after="0" w:line="240" w:lineRule="auto"/>
        <w:jc w:val="both"/>
        <w:rPr>
          <w:rFonts w:ascii="Times New Roman" w:eastAsia="Times New Roman" w:hAnsi="Times New Roman" w:cs="Times New Roman"/>
          <w:color w:val="000000"/>
        </w:rPr>
      </w:pPr>
      <w:r>
        <w:rPr>
          <w:rFonts w:ascii="Times New Roman" w:hAnsi="Times New Roman" w:cs="Times New Roman"/>
        </w:rPr>
        <w:t xml:space="preserve">Jeff Billo noted several transmission issues related to </w:t>
      </w:r>
      <w:r w:rsidR="00E314D7">
        <w:rPr>
          <w:rFonts w:ascii="Times New Roman" w:hAnsi="Times New Roman" w:cs="Times New Roman"/>
        </w:rPr>
        <w:t xml:space="preserve">generation constraints, including </w:t>
      </w:r>
      <w:r>
        <w:rPr>
          <w:rFonts w:ascii="Times New Roman" w:hAnsi="Times New Roman" w:cs="Times New Roman"/>
        </w:rPr>
        <w:t>Generic Transmission Constraints (GTCs), NPRR994</w:t>
      </w:r>
      <w:r w:rsidR="001A461F">
        <w:rPr>
          <w:rFonts w:ascii="Times New Roman" w:hAnsi="Times New Roman" w:cs="Times New Roman"/>
        </w:rPr>
        <w:t xml:space="preserve"> and </w:t>
      </w:r>
      <w:r>
        <w:rPr>
          <w:rFonts w:ascii="Times New Roman" w:hAnsi="Times New Roman" w:cs="Times New Roman"/>
        </w:rPr>
        <w:t xml:space="preserve">Nodal Operating Guide Revision Request (NOGRR) 215, </w:t>
      </w:r>
      <w:r w:rsidRPr="00771514">
        <w:rPr>
          <w:rFonts w:ascii="Times New Roman" w:hAnsi="Times New Roman" w:cs="Times New Roman"/>
        </w:rPr>
        <w:t>Limit Use of Remedial Action Schemes</w:t>
      </w:r>
      <w:r>
        <w:rPr>
          <w:rFonts w:ascii="Times New Roman" w:hAnsi="Times New Roman" w:cs="Times New Roman"/>
        </w:rPr>
        <w:t xml:space="preserve"> and proposed a more holistic review of the issues in a workshop forum</w:t>
      </w:r>
      <w:r w:rsidR="00A0488A">
        <w:rPr>
          <w:rFonts w:ascii="Times New Roman" w:hAnsi="Times New Roman" w:cs="Times New Roman"/>
        </w:rPr>
        <w:t>.  Mr. Billo stated the workshop is</w:t>
      </w:r>
      <w:r w:rsidR="001A461F">
        <w:rPr>
          <w:rFonts w:ascii="Times New Roman" w:hAnsi="Times New Roman" w:cs="Times New Roman"/>
        </w:rPr>
        <w:t xml:space="preserve"> anticipated to be held on August 21, 2020, if the </w:t>
      </w:r>
      <w:r>
        <w:rPr>
          <w:rFonts w:ascii="Times New Roman" w:hAnsi="Times New Roman" w:cs="Times New Roman"/>
        </w:rPr>
        <w:t xml:space="preserve">ERCOT whitepaper, GTC 101 </w:t>
      </w:r>
      <w:r w:rsidR="001A461F">
        <w:rPr>
          <w:rFonts w:ascii="Times New Roman" w:hAnsi="Times New Roman" w:cs="Times New Roman"/>
        </w:rPr>
        <w:t xml:space="preserve">is completed and </w:t>
      </w:r>
      <w:r>
        <w:rPr>
          <w:rFonts w:ascii="Times New Roman" w:hAnsi="Times New Roman" w:cs="Times New Roman"/>
        </w:rPr>
        <w:t xml:space="preserve">available for Stakeholder reference.  Walter Reid offered to </w:t>
      </w:r>
      <w:r w:rsidR="00C96CC0">
        <w:rPr>
          <w:rFonts w:ascii="Times New Roman" w:hAnsi="Times New Roman" w:cs="Times New Roman"/>
        </w:rPr>
        <w:t xml:space="preserve">present his concerns on NPRR994 and the related issues at the workshop.  Market Participants requested further review of the issues </w:t>
      </w:r>
      <w:r w:rsidR="00A87928">
        <w:rPr>
          <w:rFonts w:ascii="Times New Roman" w:hAnsi="Times New Roman" w:cs="Times New Roman"/>
        </w:rPr>
        <w:t>after the workshop.  M</w:t>
      </w:r>
      <w:r w:rsidR="00C96CC0" w:rsidRPr="00005CFA">
        <w:rPr>
          <w:rFonts w:ascii="Times New Roman" w:hAnsi="Times New Roman" w:cs="Times New Roman"/>
        </w:rPr>
        <w:t xml:space="preserve">r. </w:t>
      </w:r>
      <w:proofErr w:type="spellStart"/>
      <w:r w:rsidR="00C96CC0" w:rsidRPr="00005CFA">
        <w:rPr>
          <w:rFonts w:ascii="Times New Roman" w:hAnsi="Times New Roman" w:cs="Times New Roman"/>
        </w:rPr>
        <w:t>Kee</w:t>
      </w:r>
      <w:proofErr w:type="spellEnd"/>
      <w:r w:rsidR="00C96CC0" w:rsidRPr="00005CFA">
        <w:rPr>
          <w:rFonts w:ascii="Times New Roman" w:hAnsi="Times New Roman" w:cs="Times New Roman"/>
        </w:rPr>
        <w:t xml:space="preserve"> noted this item was slated for inclusion in the </w:t>
      </w:r>
      <w:hyperlink w:anchor="Combined_Ballot" w:history="1">
        <w:r w:rsidR="00C96CC0" w:rsidRPr="00005CFA">
          <w:rPr>
            <w:rStyle w:val="Hyperlink"/>
            <w:rFonts w:ascii="Times New Roman" w:hAnsi="Times New Roman" w:cs="Times New Roman"/>
          </w:rPr>
          <w:t>Combined Ballot</w:t>
        </w:r>
      </w:hyperlink>
      <w:r w:rsidR="00C96CC0" w:rsidRPr="00005CFA">
        <w:rPr>
          <w:rFonts w:ascii="Times New Roman" w:hAnsi="Times New Roman" w:cs="Times New Roman"/>
        </w:rPr>
        <w:t xml:space="preserve">.  </w:t>
      </w:r>
      <w:r w:rsidR="00C96CC0" w:rsidRPr="00B8482C">
        <w:rPr>
          <w:rFonts w:ascii="Times New Roman" w:eastAsia="Times New Roman" w:hAnsi="Times New Roman" w:cs="Times New Roman"/>
          <w:color w:val="000000"/>
        </w:rPr>
        <w:t xml:space="preserve">    </w:t>
      </w:r>
    </w:p>
    <w:p w14:paraId="2822BD37" w14:textId="77777777" w:rsidR="00C96CC0" w:rsidRDefault="00C96CC0" w:rsidP="00C96CC0">
      <w:pPr>
        <w:pStyle w:val="NoSpacing"/>
        <w:jc w:val="both"/>
        <w:rPr>
          <w:rFonts w:ascii="Times New Roman" w:hAnsi="Times New Roman" w:cs="Times New Roman"/>
          <w:highlight w:val="lightGray"/>
          <w:u w:val="single"/>
        </w:rPr>
      </w:pPr>
    </w:p>
    <w:p w14:paraId="05C46835" w14:textId="56086348" w:rsidR="007A1F99" w:rsidRDefault="007A1F99" w:rsidP="000A33DF">
      <w:pPr>
        <w:pStyle w:val="NoSpacing"/>
        <w:jc w:val="both"/>
        <w:rPr>
          <w:rFonts w:ascii="Times New Roman" w:hAnsi="Times New Roman" w:cs="Times New Roman"/>
          <w:i/>
        </w:rPr>
      </w:pPr>
      <w:r w:rsidRPr="007A1F99">
        <w:rPr>
          <w:rFonts w:ascii="Times New Roman" w:hAnsi="Times New Roman" w:cs="Times New Roman"/>
          <w:i/>
        </w:rPr>
        <w:t>NPRR1017, Management of Congestion Revenue Rights (CRRs) and Resource Node Removals</w:t>
      </w:r>
    </w:p>
    <w:p w14:paraId="28E5CEF5" w14:textId="7646BEE8" w:rsidR="009614F9" w:rsidRDefault="009614F9" w:rsidP="000A33DF">
      <w:pPr>
        <w:pStyle w:val="NoSpacing"/>
        <w:jc w:val="both"/>
        <w:rPr>
          <w:rFonts w:ascii="Times New Roman" w:hAnsi="Times New Roman" w:cs="Times New Roman"/>
        </w:rPr>
      </w:pPr>
      <w:r>
        <w:rPr>
          <w:rFonts w:ascii="Times New Roman" w:hAnsi="Times New Roman" w:cs="Times New Roman"/>
        </w:rPr>
        <w:t xml:space="preserve">Market Participants reviewed NPRR1017 and requested review of the issues by CMWG.  </w:t>
      </w:r>
      <w:r w:rsidR="00D95C9A" w:rsidRPr="00005CFA">
        <w:rPr>
          <w:rFonts w:ascii="Times New Roman" w:hAnsi="Times New Roman" w:cs="Times New Roman"/>
        </w:rPr>
        <w:t xml:space="preserve">Mr. </w:t>
      </w:r>
      <w:proofErr w:type="spellStart"/>
      <w:r w:rsidR="00D95C9A" w:rsidRPr="00005CFA">
        <w:rPr>
          <w:rFonts w:ascii="Times New Roman" w:hAnsi="Times New Roman" w:cs="Times New Roman"/>
        </w:rPr>
        <w:t>Kee</w:t>
      </w:r>
      <w:proofErr w:type="spellEnd"/>
      <w:r w:rsidR="00D95C9A" w:rsidRPr="00005CFA">
        <w:rPr>
          <w:rFonts w:ascii="Times New Roman" w:hAnsi="Times New Roman" w:cs="Times New Roman"/>
        </w:rPr>
        <w:t xml:space="preserve"> noted this item was slated for inclusion in the </w:t>
      </w:r>
      <w:hyperlink w:anchor="Combined_Ballot" w:history="1">
        <w:r w:rsidR="00D95C9A" w:rsidRPr="00005CFA">
          <w:rPr>
            <w:rStyle w:val="Hyperlink"/>
            <w:rFonts w:ascii="Times New Roman" w:hAnsi="Times New Roman" w:cs="Times New Roman"/>
          </w:rPr>
          <w:t>Combined Ballot</w:t>
        </w:r>
      </w:hyperlink>
      <w:r w:rsidR="00D95C9A">
        <w:rPr>
          <w:rFonts w:ascii="Times New Roman" w:hAnsi="Times New Roman" w:cs="Times New Roman"/>
        </w:rPr>
        <w:t>.</w:t>
      </w:r>
      <w:r w:rsidRPr="009614F9">
        <w:rPr>
          <w:rFonts w:ascii="Times New Roman" w:hAnsi="Times New Roman" w:cs="Times New Roman"/>
        </w:rPr>
        <w:t xml:space="preserve"> There were no questions or comments from Market Participants.  </w:t>
      </w:r>
    </w:p>
    <w:p w14:paraId="0225BB0D" w14:textId="77777777" w:rsidR="009614F9" w:rsidRPr="009614F9" w:rsidRDefault="009614F9" w:rsidP="000A33DF">
      <w:pPr>
        <w:pStyle w:val="NoSpacing"/>
        <w:jc w:val="both"/>
        <w:rPr>
          <w:rFonts w:ascii="Times New Roman" w:hAnsi="Times New Roman" w:cs="Times New Roman"/>
        </w:rPr>
      </w:pPr>
    </w:p>
    <w:p w14:paraId="1AD5A138" w14:textId="398EBF63" w:rsidR="007A1F99" w:rsidRDefault="007A1F99" w:rsidP="000A33DF">
      <w:pPr>
        <w:pStyle w:val="NoSpacing"/>
        <w:jc w:val="both"/>
        <w:rPr>
          <w:rFonts w:ascii="Times New Roman" w:hAnsi="Times New Roman" w:cs="Times New Roman"/>
          <w:i/>
        </w:rPr>
      </w:pPr>
      <w:r w:rsidRPr="00D95C9A">
        <w:rPr>
          <w:rFonts w:ascii="Times New Roman" w:hAnsi="Times New Roman" w:cs="Times New Roman"/>
          <w:i/>
        </w:rPr>
        <w:t>NPRR1023, Change to CRR Repossession Process</w:t>
      </w:r>
    </w:p>
    <w:p w14:paraId="7AD142A1" w14:textId="4B0B8D5B" w:rsidR="00D95C9A" w:rsidRDefault="00D95C9A" w:rsidP="00D95C9A">
      <w:pPr>
        <w:pStyle w:val="NoSpacing"/>
        <w:jc w:val="both"/>
        <w:rPr>
          <w:rFonts w:ascii="Times New Roman" w:hAnsi="Times New Roman" w:cs="Times New Roman"/>
        </w:rPr>
      </w:pPr>
      <w:r>
        <w:rPr>
          <w:rFonts w:ascii="Times New Roman" w:hAnsi="Times New Roman" w:cs="Times New Roman"/>
        </w:rPr>
        <w:t>Market Participants reviewed NPRR1023 and requested review of the issues by CMWG</w:t>
      </w:r>
      <w:r w:rsidR="004F40C3">
        <w:rPr>
          <w:rFonts w:ascii="Times New Roman" w:hAnsi="Times New Roman" w:cs="Times New Roman"/>
        </w:rPr>
        <w:t>, and then the Market Credit Working Group (MCWG)</w:t>
      </w:r>
      <w:r>
        <w:rPr>
          <w:rFonts w:ascii="Times New Roman" w:hAnsi="Times New Roman" w:cs="Times New Roman"/>
        </w:rPr>
        <w:t xml:space="preserve">.  </w:t>
      </w:r>
      <w:r w:rsidRPr="00005CFA">
        <w:rPr>
          <w:rFonts w:ascii="Times New Roman" w:hAnsi="Times New Roman" w:cs="Times New Roman"/>
        </w:rPr>
        <w:t xml:space="preserve">Mr. </w:t>
      </w:r>
      <w:proofErr w:type="spellStart"/>
      <w:r w:rsidRPr="00005CFA">
        <w:rPr>
          <w:rFonts w:ascii="Times New Roman" w:hAnsi="Times New Roman" w:cs="Times New Roman"/>
        </w:rPr>
        <w:t>Kee</w:t>
      </w:r>
      <w:proofErr w:type="spellEnd"/>
      <w:r w:rsidRPr="00005CFA">
        <w:rPr>
          <w:rFonts w:ascii="Times New Roman" w:hAnsi="Times New Roman" w:cs="Times New Roman"/>
        </w:rPr>
        <w:t xml:space="preserve"> noted this item was slated for inclusion in the </w:t>
      </w:r>
      <w:hyperlink w:anchor="Combined_Ballot" w:history="1">
        <w:r w:rsidRPr="00005CFA">
          <w:rPr>
            <w:rStyle w:val="Hyperlink"/>
            <w:rFonts w:ascii="Times New Roman" w:hAnsi="Times New Roman" w:cs="Times New Roman"/>
          </w:rPr>
          <w:t>Combined Ballot</w:t>
        </w:r>
      </w:hyperlink>
      <w:r>
        <w:rPr>
          <w:rFonts w:ascii="Times New Roman" w:hAnsi="Times New Roman" w:cs="Times New Roman"/>
        </w:rPr>
        <w:t>.</w:t>
      </w:r>
      <w:r w:rsidRPr="009614F9">
        <w:rPr>
          <w:rFonts w:ascii="Times New Roman" w:hAnsi="Times New Roman" w:cs="Times New Roman"/>
        </w:rPr>
        <w:t xml:space="preserve"> There were no questions or comments from Market Participants.  </w:t>
      </w:r>
    </w:p>
    <w:p w14:paraId="3858DF9C" w14:textId="77777777" w:rsidR="00D95C9A" w:rsidRDefault="00D95C9A" w:rsidP="000A33DF">
      <w:pPr>
        <w:pStyle w:val="NoSpacing"/>
        <w:jc w:val="both"/>
        <w:rPr>
          <w:rFonts w:ascii="Times New Roman" w:hAnsi="Times New Roman" w:cs="Times New Roman"/>
          <w:i/>
        </w:rPr>
      </w:pPr>
    </w:p>
    <w:p w14:paraId="3450F98E" w14:textId="64A9E28B" w:rsidR="007A1F99" w:rsidRPr="000139FC" w:rsidRDefault="007A1F99" w:rsidP="000A33DF">
      <w:pPr>
        <w:pStyle w:val="NoSpacing"/>
        <w:jc w:val="both"/>
        <w:rPr>
          <w:rFonts w:ascii="Times New Roman" w:hAnsi="Times New Roman" w:cs="Times New Roman"/>
          <w:i/>
        </w:rPr>
      </w:pPr>
      <w:r w:rsidRPr="000139FC">
        <w:rPr>
          <w:rFonts w:ascii="Times New Roman" w:hAnsi="Times New Roman" w:cs="Times New Roman"/>
          <w:i/>
        </w:rPr>
        <w:t>NPRR1024, Determination of Significance with Respect to Price Correction</w:t>
      </w:r>
    </w:p>
    <w:p w14:paraId="289A9C6B" w14:textId="65BB739D" w:rsidR="002764D5" w:rsidRDefault="002764D5" w:rsidP="000A33DF">
      <w:pPr>
        <w:pStyle w:val="NoSpacing"/>
        <w:jc w:val="both"/>
        <w:rPr>
          <w:rFonts w:ascii="Times New Roman" w:hAnsi="Times New Roman" w:cs="Times New Roman"/>
        </w:rPr>
      </w:pPr>
      <w:r w:rsidRPr="000139FC">
        <w:rPr>
          <w:rFonts w:ascii="Times New Roman" w:hAnsi="Times New Roman" w:cs="Times New Roman"/>
        </w:rPr>
        <w:t xml:space="preserve">Dave Maggio summarized NPRR1024 and discussions from previous WMWG meetings.  Some Market Participants expressed concern </w:t>
      </w:r>
      <w:r w:rsidR="000139FC" w:rsidRPr="000139FC">
        <w:rPr>
          <w:rFonts w:ascii="Times New Roman" w:hAnsi="Times New Roman" w:cs="Times New Roman"/>
        </w:rPr>
        <w:t xml:space="preserve">for the low values proposed in NPRR1024 and requested further review of the issues by WMWG.  Mr. Maggio offered to provide historical analysis of price corrections to confirm the appropriate number.   </w:t>
      </w:r>
      <w:r w:rsidR="000139FC" w:rsidRPr="00005CFA">
        <w:rPr>
          <w:rFonts w:ascii="Times New Roman" w:hAnsi="Times New Roman" w:cs="Times New Roman"/>
        </w:rPr>
        <w:t xml:space="preserve">Mr. </w:t>
      </w:r>
      <w:proofErr w:type="spellStart"/>
      <w:r w:rsidR="000139FC" w:rsidRPr="00005CFA">
        <w:rPr>
          <w:rFonts w:ascii="Times New Roman" w:hAnsi="Times New Roman" w:cs="Times New Roman"/>
        </w:rPr>
        <w:t>Kee</w:t>
      </w:r>
      <w:proofErr w:type="spellEnd"/>
      <w:r w:rsidR="000139FC" w:rsidRPr="00005CFA">
        <w:rPr>
          <w:rFonts w:ascii="Times New Roman" w:hAnsi="Times New Roman" w:cs="Times New Roman"/>
        </w:rPr>
        <w:t xml:space="preserve"> noted this item was slated for inclusion in the </w:t>
      </w:r>
      <w:hyperlink w:anchor="Combined_Ballot" w:history="1">
        <w:r w:rsidR="000139FC" w:rsidRPr="00005CFA">
          <w:rPr>
            <w:rStyle w:val="Hyperlink"/>
            <w:rFonts w:ascii="Times New Roman" w:hAnsi="Times New Roman" w:cs="Times New Roman"/>
          </w:rPr>
          <w:t>Combined Ballot</w:t>
        </w:r>
      </w:hyperlink>
      <w:r w:rsidR="000139FC">
        <w:rPr>
          <w:rFonts w:ascii="Times New Roman" w:hAnsi="Times New Roman" w:cs="Times New Roman"/>
        </w:rPr>
        <w:t>.</w:t>
      </w:r>
      <w:r w:rsidR="000139FC" w:rsidRPr="009614F9">
        <w:rPr>
          <w:rFonts w:ascii="Times New Roman" w:hAnsi="Times New Roman" w:cs="Times New Roman"/>
        </w:rPr>
        <w:t xml:space="preserve"> There were no questions or comments from Market Participants.  </w:t>
      </w:r>
    </w:p>
    <w:p w14:paraId="475A2434" w14:textId="77777777" w:rsidR="000139FC" w:rsidRPr="002764D5" w:rsidRDefault="000139FC" w:rsidP="000A33DF">
      <w:pPr>
        <w:pStyle w:val="NoSpacing"/>
        <w:jc w:val="both"/>
        <w:rPr>
          <w:rFonts w:ascii="Times New Roman" w:hAnsi="Times New Roman" w:cs="Times New Roman"/>
          <w:highlight w:val="green"/>
        </w:rPr>
      </w:pPr>
    </w:p>
    <w:p w14:paraId="6464D54C" w14:textId="480264EA" w:rsidR="007A1F99" w:rsidRPr="007A1F99" w:rsidRDefault="007A1F99" w:rsidP="000A33DF">
      <w:pPr>
        <w:pStyle w:val="NoSpacing"/>
        <w:jc w:val="both"/>
        <w:rPr>
          <w:rFonts w:ascii="Times New Roman" w:hAnsi="Times New Roman" w:cs="Times New Roman"/>
          <w:i/>
          <w:highlight w:val="lightGray"/>
        </w:rPr>
      </w:pPr>
      <w:r w:rsidRPr="004947EB">
        <w:rPr>
          <w:rFonts w:ascii="Times New Roman" w:hAnsi="Times New Roman" w:cs="Times New Roman"/>
          <w:i/>
        </w:rPr>
        <w:t>NPRR1025, Remove</w:t>
      </w:r>
      <w:r w:rsidRPr="007A1F99">
        <w:rPr>
          <w:rFonts w:ascii="Times New Roman" w:hAnsi="Times New Roman" w:cs="Times New Roman"/>
          <w:i/>
        </w:rPr>
        <w:t xml:space="preserve"> Real-Time On-Line Reliability Deployment Price from Ancillary Service Imbalance Calculation</w:t>
      </w:r>
      <w:r>
        <w:rPr>
          <w:rFonts w:ascii="Times New Roman" w:hAnsi="Times New Roman" w:cs="Times New Roman"/>
          <w:i/>
        </w:rPr>
        <w:t xml:space="preserve"> - Urgent</w:t>
      </w:r>
    </w:p>
    <w:p w14:paraId="6FFB9237" w14:textId="62CD2146" w:rsidR="007A1F99" w:rsidRPr="00A26982" w:rsidRDefault="00A26982" w:rsidP="000A33DF">
      <w:pPr>
        <w:pStyle w:val="NoSpacing"/>
        <w:jc w:val="both"/>
        <w:rPr>
          <w:rFonts w:ascii="Times New Roman" w:hAnsi="Times New Roman" w:cs="Times New Roman"/>
        </w:rPr>
      </w:pPr>
      <w:r w:rsidRPr="00A26982">
        <w:rPr>
          <w:rFonts w:ascii="Times New Roman" w:hAnsi="Times New Roman" w:cs="Times New Roman"/>
        </w:rPr>
        <w:t xml:space="preserve">Emily Jolly summarized the request for Urgent Status and the intent of NPRR1025 in consideration </w:t>
      </w:r>
      <w:r>
        <w:rPr>
          <w:rFonts w:ascii="Times New Roman" w:hAnsi="Times New Roman" w:cs="Times New Roman"/>
        </w:rPr>
        <w:t xml:space="preserve">of </w:t>
      </w:r>
      <w:r w:rsidRPr="00A26982">
        <w:rPr>
          <w:rFonts w:ascii="Times New Roman" w:hAnsi="Times New Roman" w:cs="Times New Roman"/>
        </w:rPr>
        <w:t>the</w:t>
      </w:r>
      <w:r>
        <w:rPr>
          <w:rFonts w:ascii="Times New Roman" w:hAnsi="Times New Roman" w:cs="Times New Roman"/>
        </w:rPr>
        <w:t xml:space="preserve"> issues identified in NPRR1006, </w:t>
      </w:r>
      <w:r w:rsidRPr="00A26982">
        <w:rPr>
          <w:rFonts w:ascii="Times New Roman" w:hAnsi="Times New Roman" w:cs="Times New Roman"/>
        </w:rPr>
        <w:t>Update Real-Time On-Line Reliability Deployment Price Adder Inputs to Match Actual Data</w:t>
      </w:r>
      <w:r>
        <w:rPr>
          <w:rFonts w:ascii="Times New Roman" w:hAnsi="Times New Roman" w:cs="Times New Roman"/>
        </w:rPr>
        <w:t xml:space="preserve">.  </w:t>
      </w:r>
    </w:p>
    <w:p w14:paraId="148AA3D9" w14:textId="77777777" w:rsidR="004123AE" w:rsidRDefault="004123AE" w:rsidP="007133A5">
      <w:pPr>
        <w:pStyle w:val="NoSpacing"/>
        <w:jc w:val="both"/>
        <w:rPr>
          <w:rFonts w:ascii="Times New Roman" w:hAnsi="Times New Roman" w:cs="Times New Roman"/>
          <w:highlight w:val="lightGray"/>
          <w:u w:val="single"/>
        </w:rPr>
      </w:pPr>
    </w:p>
    <w:p w14:paraId="09803F55" w14:textId="72F53D4A" w:rsidR="008470F9" w:rsidRPr="008470F9" w:rsidRDefault="004123AE" w:rsidP="00A26982">
      <w:pPr>
        <w:pStyle w:val="NoSpacing"/>
        <w:jc w:val="both"/>
        <w:rPr>
          <w:rFonts w:ascii="Times New Roman" w:eastAsia="Times New Roman" w:hAnsi="Times New Roman" w:cs="Times New Roman"/>
          <w:b/>
        </w:rPr>
      </w:pPr>
      <w:r w:rsidRPr="00A26982">
        <w:rPr>
          <w:rFonts w:ascii="Times New Roman" w:hAnsi="Times New Roman" w:cs="Times New Roman"/>
          <w:b/>
        </w:rPr>
        <w:t>Andy Nguyen moved to endorse NPRR1025 as submitted.  Shannon Caraway seconded the motion.</w:t>
      </w:r>
      <w:r w:rsidR="00A26982">
        <w:rPr>
          <w:rFonts w:ascii="Times New Roman" w:hAnsi="Times New Roman" w:cs="Times New Roman"/>
          <w:b/>
        </w:rPr>
        <w:t xml:space="preserve">  </w:t>
      </w:r>
      <w:r w:rsidR="00520D3F">
        <w:rPr>
          <w:rFonts w:ascii="Times New Roman" w:hAnsi="Times New Roman" w:cs="Times New Roman"/>
        </w:rPr>
        <w:t>Some Market Participants expressed concern for the concepts in NPRR1025 and the issues raised at the June 15, 2020 WMWG meeting</w:t>
      </w:r>
      <w:r w:rsidR="000A0B31">
        <w:rPr>
          <w:rFonts w:ascii="Times New Roman" w:hAnsi="Times New Roman" w:cs="Times New Roman"/>
        </w:rPr>
        <w:t xml:space="preserve"> by Stakeholders and IMM Staff, and requested further review of the issues.  </w:t>
      </w:r>
      <w:r w:rsidR="000A0B31">
        <w:rPr>
          <w:rFonts w:ascii="Times New Roman" w:hAnsi="Times New Roman" w:cs="Times New Roman"/>
          <w:b/>
        </w:rPr>
        <w:t xml:space="preserve">Clayton Greer moved to table NPRR1025.  </w:t>
      </w:r>
      <w:proofErr w:type="spellStart"/>
      <w:r w:rsidR="000A0B31">
        <w:rPr>
          <w:rFonts w:ascii="Times New Roman" w:hAnsi="Times New Roman" w:cs="Times New Roman"/>
          <w:b/>
        </w:rPr>
        <w:t>Resmi</w:t>
      </w:r>
      <w:proofErr w:type="spellEnd"/>
      <w:r w:rsidR="000A0B31">
        <w:rPr>
          <w:rFonts w:ascii="Times New Roman" w:hAnsi="Times New Roman" w:cs="Times New Roman"/>
          <w:b/>
        </w:rPr>
        <w:t xml:space="preserve"> </w:t>
      </w:r>
      <w:proofErr w:type="spellStart"/>
      <w:r w:rsidR="000A0B31">
        <w:rPr>
          <w:rFonts w:ascii="Times New Roman" w:hAnsi="Times New Roman" w:cs="Times New Roman"/>
          <w:b/>
        </w:rPr>
        <w:t>Surendran</w:t>
      </w:r>
      <w:proofErr w:type="spellEnd"/>
      <w:r w:rsidR="000A0B31">
        <w:rPr>
          <w:rFonts w:ascii="Times New Roman" w:hAnsi="Times New Roman" w:cs="Times New Roman"/>
          <w:b/>
        </w:rPr>
        <w:t xml:space="preserve"> seconded the motion.  </w:t>
      </w:r>
      <w:r w:rsidR="000A0B31">
        <w:rPr>
          <w:rFonts w:ascii="Times New Roman" w:hAnsi="Times New Roman" w:cs="Times New Roman"/>
        </w:rPr>
        <w:t>LCRA Staff reviewed the 6/9/20 comments</w:t>
      </w:r>
      <w:r w:rsidR="00420A0D">
        <w:rPr>
          <w:rFonts w:ascii="Times New Roman" w:hAnsi="Times New Roman" w:cs="Times New Roman"/>
        </w:rPr>
        <w:t xml:space="preserve">.  David </w:t>
      </w:r>
      <w:proofErr w:type="spellStart"/>
      <w:r w:rsidR="000A0B31">
        <w:rPr>
          <w:rFonts w:ascii="Times New Roman" w:hAnsi="Times New Roman" w:cs="Times New Roman"/>
        </w:rPr>
        <w:t>Detelich</w:t>
      </w:r>
      <w:proofErr w:type="spellEnd"/>
      <w:r w:rsidR="000A0B31">
        <w:rPr>
          <w:rFonts w:ascii="Times New Roman" w:hAnsi="Times New Roman" w:cs="Times New Roman"/>
        </w:rPr>
        <w:t xml:space="preserve"> noted </w:t>
      </w:r>
      <w:r w:rsidR="004947EB">
        <w:rPr>
          <w:rFonts w:ascii="Times New Roman" w:hAnsi="Times New Roman" w:cs="Times New Roman"/>
        </w:rPr>
        <w:t xml:space="preserve">that </w:t>
      </w:r>
      <w:r w:rsidR="000A0B31">
        <w:rPr>
          <w:rFonts w:ascii="Times New Roman" w:hAnsi="Times New Roman" w:cs="Times New Roman"/>
        </w:rPr>
        <w:t xml:space="preserve">WMWG did not come to consensus on </w:t>
      </w:r>
      <w:r w:rsidR="00420A0D">
        <w:rPr>
          <w:rFonts w:ascii="Times New Roman" w:hAnsi="Times New Roman" w:cs="Times New Roman"/>
        </w:rPr>
        <w:t xml:space="preserve">a </w:t>
      </w:r>
      <w:r w:rsidR="000A0B31">
        <w:rPr>
          <w:rFonts w:ascii="Times New Roman" w:hAnsi="Times New Roman" w:cs="Times New Roman"/>
        </w:rPr>
        <w:t xml:space="preserve">WMS recommendations on NPRR1025.  </w:t>
      </w:r>
      <w:r w:rsidR="00280744">
        <w:rPr>
          <w:rFonts w:ascii="Times New Roman" w:hAnsi="Times New Roman" w:cs="Times New Roman"/>
        </w:rPr>
        <w:t xml:space="preserve">Mr. Greer moved to withdraw his motion. </w:t>
      </w:r>
      <w:r w:rsidRPr="00A26982">
        <w:rPr>
          <w:rFonts w:ascii="Times New Roman" w:hAnsi="Times New Roman" w:cs="Times New Roman"/>
          <w:b/>
        </w:rPr>
        <w:t xml:space="preserve">The motion </w:t>
      </w:r>
      <w:r w:rsidR="004947EB">
        <w:rPr>
          <w:rFonts w:ascii="Times New Roman" w:hAnsi="Times New Roman" w:cs="Times New Roman"/>
          <w:b/>
        </w:rPr>
        <w:t xml:space="preserve">to endorse NPRR1025 as submitted </w:t>
      </w:r>
      <w:r w:rsidRPr="00A26982">
        <w:rPr>
          <w:rFonts w:ascii="Times New Roman" w:hAnsi="Times New Roman" w:cs="Times New Roman"/>
          <w:b/>
        </w:rPr>
        <w:t xml:space="preserve">carried via roll call vote with seven </w:t>
      </w:r>
      <w:r w:rsidR="005429DF" w:rsidRPr="00A26982">
        <w:rPr>
          <w:rFonts w:ascii="Times New Roman" w:hAnsi="Times New Roman" w:cs="Times New Roman"/>
          <w:b/>
        </w:rPr>
        <w:t>objections</w:t>
      </w:r>
      <w:r w:rsidRPr="00A26982">
        <w:rPr>
          <w:rFonts w:ascii="Times New Roman" w:hAnsi="Times New Roman" w:cs="Times New Roman"/>
          <w:b/>
        </w:rPr>
        <w:t xml:space="preserve"> from the Independent Power Marketer (IPM) (3) (Morgan Stanley, Shell Energy, Tenaska), Independent Retail Electric Provider (IREP) (2) (Direct Energy, Infinite Energy), and Municipal (2) (Austin Energy, CPS Energy) Market Segments, and three abstentions from the IPM (EDF Trading) and Investor Owned Utility (IOU) (2) (CenterPoint Energy, TNMP) Market Segments.</w:t>
      </w:r>
      <w:r w:rsidRPr="004123AE">
        <w:rPr>
          <w:rFonts w:ascii="Times New Roman" w:hAnsi="Times New Roman" w:cs="Times New Roman"/>
          <w:b/>
        </w:rPr>
        <w:t xml:space="preserve">  </w:t>
      </w:r>
      <w:r w:rsidR="008470F9" w:rsidRPr="008470F9">
        <w:rPr>
          <w:rFonts w:ascii="Times New Roman" w:eastAsia="Times New Roman" w:hAnsi="Times New Roman" w:cs="Times New Roman"/>
          <w:i/>
        </w:rPr>
        <w:t>(Please see ballot posted with Key Documents.)</w:t>
      </w:r>
      <w:r w:rsidR="008470F9" w:rsidRPr="008470F9">
        <w:rPr>
          <w:rFonts w:ascii="Times New Roman" w:eastAsia="Times New Roman" w:hAnsi="Times New Roman" w:cs="Times New Roman"/>
          <w:i/>
          <w:vertAlign w:val="superscript"/>
        </w:rPr>
        <w:footnoteReference w:id="2"/>
      </w:r>
    </w:p>
    <w:p w14:paraId="66122232" w14:textId="77777777" w:rsidR="004123AE" w:rsidRDefault="004123AE" w:rsidP="007133A5">
      <w:pPr>
        <w:pStyle w:val="NoSpacing"/>
        <w:jc w:val="both"/>
        <w:rPr>
          <w:rFonts w:ascii="Times New Roman" w:hAnsi="Times New Roman" w:cs="Times New Roman"/>
          <w:highlight w:val="lightGray"/>
          <w:u w:val="single"/>
        </w:rPr>
      </w:pPr>
    </w:p>
    <w:p w14:paraId="25AE4202" w14:textId="77777777" w:rsidR="004947EB" w:rsidRDefault="004947EB" w:rsidP="007133A5">
      <w:pPr>
        <w:pStyle w:val="NoSpacing"/>
        <w:jc w:val="both"/>
        <w:rPr>
          <w:rFonts w:ascii="Times New Roman" w:hAnsi="Times New Roman" w:cs="Times New Roman"/>
          <w:highlight w:val="lightGray"/>
          <w:u w:val="single"/>
        </w:rPr>
      </w:pPr>
    </w:p>
    <w:p w14:paraId="1F328172" w14:textId="7704F5D0" w:rsidR="00E61049" w:rsidRPr="007A1F99" w:rsidRDefault="00ED7612" w:rsidP="007133A5">
      <w:pPr>
        <w:pStyle w:val="NoSpacing"/>
        <w:jc w:val="both"/>
        <w:rPr>
          <w:rFonts w:ascii="Times New Roman" w:hAnsi="Times New Roman" w:cs="Times New Roman"/>
          <w:u w:val="single"/>
        </w:rPr>
      </w:pPr>
      <w:r w:rsidRPr="007A1F99">
        <w:rPr>
          <w:rFonts w:ascii="Times New Roman" w:hAnsi="Times New Roman" w:cs="Times New Roman"/>
          <w:u w:val="single"/>
        </w:rPr>
        <w:t>WMWG</w:t>
      </w:r>
      <w:r w:rsidR="00961035" w:rsidRPr="007A1F99">
        <w:rPr>
          <w:rFonts w:ascii="Times New Roman" w:hAnsi="Times New Roman" w:cs="Times New Roman"/>
          <w:u w:val="single"/>
        </w:rPr>
        <w:t xml:space="preserve"> </w:t>
      </w:r>
      <w:r w:rsidR="0027099C" w:rsidRPr="007A1F99">
        <w:rPr>
          <w:rFonts w:ascii="Times New Roman" w:hAnsi="Times New Roman" w:cs="Times New Roman"/>
          <w:u w:val="single"/>
        </w:rPr>
        <w:t>(</w:t>
      </w:r>
      <w:r w:rsidR="00E076A1" w:rsidRPr="007A1F99">
        <w:rPr>
          <w:rFonts w:ascii="Times New Roman" w:hAnsi="Times New Roman" w:cs="Times New Roman"/>
          <w:u w:val="single"/>
        </w:rPr>
        <w:t>see Key Documents)</w:t>
      </w:r>
    </w:p>
    <w:p w14:paraId="2CF22C04" w14:textId="00A92125" w:rsidR="007A1F99" w:rsidRPr="007A1F99" w:rsidRDefault="007A1F99" w:rsidP="008963B2">
      <w:pPr>
        <w:pStyle w:val="NoSpacing"/>
        <w:jc w:val="both"/>
        <w:rPr>
          <w:rFonts w:ascii="Times New Roman" w:hAnsi="Times New Roman" w:cs="Times New Roman"/>
          <w:i/>
          <w:highlight w:val="lightGray"/>
        </w:rPr>
      </w:pPr>
      <w:r w:rsidRPr="007A1F99">
        <w:rPr>
          <w:rFonts w:ascii="Times New Roman" w:hAnsi="Times New Roman" w:cs="Times New Roman"/>
          <w:i/>
        </w:rPr>
        <w:t>Direction on Alternate Solutions to NPRR991, Day-Ahead Market (DAM) Point-to-Point (PTP) Obligation Bid Clearing Price Clarification</w:t>
      </w:r>
    </w:p>
    <w:p w14:paraId="5C955F8E" w14:textId="6E6E159C" w:rsidR="00A25E1A" w:rsidRPr="00865DDC" w:rsidRDefault="001E1DB7" w:rsidP="008963B2">
      <w:pPr>
        <w:pStyle w:val="NoSpacing"/>
        <w:jc w:val="both"/>
        <w:rPr>
          <w:rFonts w:ascii="Times New Roman" w:hAnsi="Times New Roman" w:cs="Times New Roman"/>
        </w:rPr>
      </w:pPr>
      <w:r>
        <w:rPr>
          <w:rFonts w:ascii="Times New Roman" w:hAnsi="Times New Roman" w:cs="Times New Roman"/>
        </w:rPr>
        <w:t xml:space="preserve">Mr. </w:t>
      </w:r>
      <w:proofErr w:type="spellStart"/>
      <w:r w:rsidR="0026509E" w:rsidRPr="00865DDC">
        <w:rPr>
          <w:rFonts w:ascii="Times New Roman" w:hAnsi="Times New Roman" w:cs="Times New Roman"/>
        </w:rPr>
        <w:t>Detelich</w:t>
      </w:r>
      <w:proofErr w:type="spellEnd"/>
      <w:r w:rsidR="0026509E" w:rsidRPr="00865DDC">
        <w:rPr>
          <w:rFonts w:ascii="Times New Roman" w:hAnsi="Times New Roman" w:cs="Times New Roman"/>
        </w:rPr>
        <w:t xml:space="preserve"> reviewed WMWG activities</w:t>
      </w:r>
      <w:r w:rsidR="00643EFB">
        <w:rPr>
          <w:rFonts w:ascii="Times New Roman" w:hAnsi="Times New Roman" w:cs="Times New Roman"/>
        </w:rPr>
        <w:t xml:space="preserve">, </w:t>
      </w:r>
      <w:r>
        <w:rPr>
          <w:rFonts w:ascii="Times New Roman" w:hAnsi="Times New Roman" w:cs="Times New Roman"/>
        </w:rPr>
        <w:t xml:space="preserve">including the </w:t>
      </w:r>
      <w:r w:rsidR="00643EFB">
        <w:rPr>
          <w:rFonts w:ascii="Times New Roman" w:hAnsi="Times New Roman" w:cs="Times New Roman"/>
        </w:rPr>
        <w:t xml:space="preserve">alternate </w:t>
      </w:r>
      <w:r w:rsidR="00723BA6">
        <w:rPr>
          <w:rFonts w:ascii="Times New Roman" w:hAnsi="Times New Roman" w:cs="Times New Roman"/>
        </w:rPr>
        <w:t xml:space="preserve">solutions to NPRR991 and requested WMS direction on the issue.  </w:t>
      </w:r>
      <w:r w:rsidR="00643EFB">
        <w:rPr>
          <w:rFonts w:ascii="Times New Roman" w:hAnsi="Times New Roman" w:cs="Times New Roman"/>
        </w:rPr>
        <w:t xml:space="preserve">Market Participants and ERCOT Staff discussed the </w:t>
      </w:r>
      <w:r w:rsidR="00723BA6">
        <w:rPr>
          <w:rFonts w:ascii="Times New Roman" w:hAnsi="Times New Roman" w:cs="Times New Roman"/>
        </w:rPr>
        <w:t xml:space="preserve">proposed </w:t>
      </w:r>
      <w:r w:rsidR="00643EFB">
        <w:rPr>
          <w:rFonts w:ascii="Times New Roman" w:hAnsi="Times New Roman" w:cs="Times New Roman"/>
        </w:rPr>
        <w:t>alternate solutions</w:t>
      </w:r>
      <w:r w:rsidR="00723BA6">
        <w:rPr>
          <w:rFonts w:ascii="Times New Roman" w:hAnsi="Times New Roman" w:cs="Times New Roman"/>
        </w:rPr>
        <w:t xml:space="preserve"> and requested ERCOT analysis to consider Alternative Option 1 and Option 3.  </w:t>
      </w:r>
      <w:r w:rsidR="002A3E80">
        <w:rPr>
          <w:rFonts w:ascii="Times New Roman" w:hAnsi="Times New Roman" w:cs="Times New Roman"/>
        </w:rPr>
        <w:t xml:space="preserve">Alfredo Moreno summarized </w:t>
      </w:r>
      <w:r w:rsidR="003B0517">
        <w:rPr>
          <w:rFonts w:ascii="Times New Roman" w:hAnsi="Times New Roman" w:cs="Times New Roman"/>
        </w:rPr>
        <w:t xml:space="preserve">the </w:t>
      </w:r>
      <w:r w:rsidR="002A3E80">
        <w:rPr>
          <w:rFonts w:ascii="Times New Roman" w:hAnsi="Times New Roman" w:cs="Times New Roman"/>
        </w:rPr>
        <w:t xml:space="preserve">DAM price floor analysis and responded to Market Participant questions and comments.  </w:t>
      </w:r>
      <w:r w:rsidR="00A74042">
        <w:rPr>
          <w:rFonts w:ascii="Times New Roman" w:hAnsi="Times New Roman" w:cs="Times New Roman"/>
        </w:rPr>
        <w:t xml:space="preserve">Market Participants expressed a preference for a solution with the least impact on Revenue Neutrality Allocation (RENA).  </w:t>
      </w:r>
    </w:p>
    <w:p w14:paraId="63859C3B" w14:textId="77777777" w:rsidR="00A25E1A" w:rsidRPr="000D0495" w:rsidRDefault="00A25E1A" w:rsidP="008963B2">
      <w:pPr>
        <w:pStyle w:val="NoSpacing"/>
        <w:jc w:val="both"/>
        <w:rPr>
          <w:rFonts w:ascii="Times New Roman" w:hAnsi="Times New Roman" w:cs="Times New Roman"/>
          <w:highlight w:val="lightGray"/>
        </w:rPr>
      </w:pPr>
    </w:p>
    <w:p w14:paraId="65F9ED91" w14:textId="77777777" w:rsidR="006158B7" w:rsidRPr="000D0495" w:rsidRDefault="006158B7" w:rsidP="00EB51A0">
      <w:pPr>
        <w:pStyle w:val="NoSpacing"/>
        <w:jc w:val="both"/>
        <w:rPr>
          <w:rFonts w:ascii="Times New Roman" w:hAnsi="Times New Roman" w:cs="Times New Roman"/>
          <w:highlight w:val="lightGray"/>
          <w:u w:val="single"/>
        </w:rPr>
      </w:pPr>
    </w:p>
    <w:p w14:paraId="40D1B24E" w14:textId="77777777" w:rsidR="00EF51BD" w:rsidRPr="007A1F99" w:rsidRDefault="00EF51BD" w:rsidP="00EB51A0">
      <w:pPr>
        <w:pStyle w:val="NoSpacing"/>
        <w:jc w:val="both"/>
        <w:rPr>
          <w:rFonts w:ascii="Times New Roman" w:hAnsi="Times New Roman" w:cs="Times New Roman"/>
          <w:u w:val="single"/>
        </w:rPr>
      </w:pPr>
      <w:r w:rsidRPr="007A1F99">
        <w:rPr>
          <w:rFonts w:ascii="Times New Roman" w:hAnsi="Times New Roman" w:cs="Times New Roman"/>
          <w:u w:val="single"/>
        </w:rPr>
        <w:t>Revision Requests Tabled at PRS, Referred to WMS (see Key Documents)</w:t>
      </w:r>
    </w:p>
    <w:p w14:paraId="48216232" w14:textId="21F26A8B" w:rsidR="00ED7612" w:rsidRPr="007A1F99" w:rsidRDefault="00ED7612" w:rsidP="00961035">
      <w:pPr>
        <w:pStyle w:val="NoSpacing"/>
        <w:rPr>
          <w:rFonts w:ascii="Times New Roman" w:hAnsi="Times New Roman" w:cs="Times New Roman"/>
          <w:i/>
        </w:rPr>
      </w:pPr>
      <w:r w:rsidRPr="007A1F99">
        <w:rPr>
          <w:rFonts w:ascii="Times New Roman" w:hAnsi="Times New Roman" w:cs="Times New Roman"/>
          <w:i/>
        </w:rPr>
        <w:t>NPRR947, Clarification to Ancillary Service Supply Responsibility Definition and Improvements to Determining and Charging for Ancillary Service Failed Quantities</w:t>
      </w:r>
    </w:p>
    <w:p w14:paraId="590F8D41" w14:textId="77777777" w:rsidR="0009443B" w:rsidRPr="002764D5" w:rsidRDefault="00ED7612" w:rsidP="00961035">
      <w:pPr>
        <w:pStyle w:val="NoSpacing"/>
        <w:rPr>
          <w:rFonts w:ascii="Times New Roman" w:hAnsi="Times New Roman" w:cs="Times New Roman"/>
          <w:i/>
        </w:rPr>
      </w:pPr>
      <w:r w:rsidRPr="002764D5">
        <w:rPr>
          <w:rFonts w:ascii="Times New Roman" w:hAnsi="Times New Roman" w:cs="Times New Roman"/>
          <w:i/>
        </w:rPr>
        <w:t>NPRR981, Day-Ahead Market Price Correction Process</w:t>
      </w:r>
    </w:p>
    <w:p w14:paraId="3D37C981" w14:textId="3EF71983" w:rsidR="0009443B" w:rsidRPr="002764D5" w:rsidRDefault="0009443B" w:rsidP="00961035">
      <w:pPr>
        <w:pStyle w:val="NoSpacing"/>
        <w:rPr>
          <w:rFonts w:ascii="Times New Roman" w:hAnsi="Times New Roman" w:cs="Times New Roman"/>
          <w:i/>
        </w:rPr>
      </w:pPr>
      <w:r w:rsidRPr="002764D5">
        <w:rPr>
          <w:rFonts w:ascii="Times New Roman" w:hAnsi="Times New Roman" w:cs="Times New Roman"/>
        </w:rPr>
        <w:t>WMS took no action on th</w:t>
      </w:r>
      <w:r w:rsidR="002764D5" w:rsidRPr="002764D5">
        <w:rPr>
          <w:rFonts w:ascii="Times New Roman" w:hAnsi="Times New Roman" w:cs="Times New Roman"/>
        </w:rPr>
        <w:t>ese items.</w:t>
      </w:r>
      <w:r w:rsidRPr="002764D5">
        <w:rPr>
          <w:rFonts w:ascii="Times New Roman" w:hAnsi="Times New Roman" w:cs="Times New Roman"/>
        </w:rPr>
        <w:t xml:space="preserve">  </w:t>
      </w:r>
    </w:p>
    <w:p w14:paraId="203A3008" w14:textId="77777777" w:rsidR="0009443B" w:rsidRPr="000D0495" w:rsidRDefault="0009443B" w:rsidP="00961035">
      <w:pPr>
        <w:pStyle w:val="NoSpacing"/>
        <w:rPr>
          <w:rFonts w:ascii="Times New Roman" w:hAnsi="Times New Roman" w:cs="Times New Roman"/>
          <w:highlight w:val="lightGray"/>
        </w:rPr>
      </w:pPr>
    </w:p>
    <w:p w14:paraId="1D6FB743" w14:textId="04B8BD88" w:rsidR="00A25848" w:rsidRPr="00A26982" w:rsidRDefault="00A25848" w:rsidP="00A25848">
      <w:pPr>
        <w:pStyle w:val="NoSpacing"/>
        <w:rPr>
          <w:rFonts w:ascii="Times New Roman" w:hAnsi="Times New Roman" w:cs="Times New Roman"/>
          <w:u w:val="single"/>
        </w:rPr>
      </w:pPr>
      <w:r w:rsidRPr="00A26982">
        <w:rPr>
          <w:rFonts w:ascii="Times New Roman" w:hAnsi="Times New Roman" w:cs="Times New Roman"/>
          <w:i/>
        </w:rPr>
        <w:t>NPRR995, RTF-6 Create Definition and Terms for Settlement Only Energy Storage</w:t>
      </w:r>
    </w:p>
    <w:p w14:paraId="2E253F8A" w14:textId="0DF42A0F" w:rsidR="00A25823" w:rsidRDefault="00486080" w:rsidP="003322A9">
      <w:pPr>
        <w:pStyle w:val="NoSpacing"/>
        <w:rPr>
          <w:rFonts w:ascii="Times New Roman" w:hAnsi="Times New Roman" w:cs="Times New Roman"/>
        </w:rPr>
      </w:pPr>
      <w:r w:rsidRPr="00A26982">
        <w:rPr>
          <w:rFonts w:ascii="Times New Roman" w:hAnsi="Times New Roman" w:cs="Times New Roman"/>
        </w:rPr>
        <w:t>ERCOT Staff summarized the intent of NPRR995 and ERCOT’s position on pricing for Settlement Only Energy Storage (S</w:t>
      </w:r>
      <w:r w:rsidR="00A26982" w:rsidRPr="00A26982">
        <w:rPr>
          <w:rFonts w:ascii="Times New Roman" w:hAnsi="Times New Roman" w:cs="Times New Roman"/>
        </w:rPr>
        <w:t>O</w:t>
      </w:r>
      <w:r w:rsidRPr="00A26982">
        <w:rPr>
          <w:rFonts w:ascii="Times New Roman" w:hAnsi="Times New Roman" w:cs="Times New Roman"/>
        </w:rPr>
        <w:t xml:space="preserve">ES) </w:t>
      </w:r>
      <w:r w:rsidR="00A25823">
        <w:rPr>
          <w:rFonts w:ascii="Times New Roman" w:hAnsi="Times New Roman" w:cs="Times New Roman"/>
        </w:rPr>
        <w:t>r</w:t>
      </w:r>
      <w:r w:rsidRPr="00A26982">
        <w:rPr>
          <w:rFonts w:ascii="Times New Roman" w:hAnsi="Times New Roman" w:cs="Times New Roman"/>
        </w:rPr>
        <w:t xml:space="preserve">esources, and reviewed metering issues.  ERCOT Staff requested </w:t>
      </w:r>
      <w:r w:rsidR="00A26982" w:rsidRPr="00A26982">
        <w:rPr>
          <w:rFonts w:ascii="Times New Roman" w:hAnsi="Times New Roman" w:cs="Times New Roman"/>
        </w:rPr>
        <w:t xml:space="preserve">additional time to provide </w:t>
      </w:r>
      <w:r w:rsidR="00A25823">
        <w:rPr>
          <w:rFonts w:ascii="Times New Roman" w:hAnsi="Times New Roman" w:cs="Times New Roman"/>
        </w:rPr>
        <w:t>comments</w:t>
      </w:r>
      <w:r w:rsidR="00A25823" w:rsidRPr="00A26982">
        <w:rPr>
          <w:rFonts w:ascii="Times New Roman" w:hAnsi="Times New Roman" w:cs="Times New Roman"/>
        </w:rPr>
        <w:t xml:space="preserve"> </w:t>
      </w:r>
      <w:r w:rsidR="00A26982" w:rsidRPr="00A26982">
        <w:rPr>
          <w:rFonts w:ascii="Times New Roman" w:hAnsi="Times New Roman" w:cs="Times New Roman"/>
        </w:rPr>
        <w:t xml:space="preserve">to NPRR995 and responded to Market Participants comments and questions.  </w:t>
      </w:r>
      <w:r w:rsidR="00A25823">
        <w:rPr>
          <w:rFonts w:ascii="Times New Roman" w:hAnsi="Times New Roman" w:cs="Times New Roman"/>
        </w:rPr>
        <w:t xml:space="preserve">While </w:t>
      </w:r>
      <w:r w:rsidR="00A26982" w:rsidRPr="00A26982">
        <w:rPr>
          <w:rFonts w:ascii="Times New Roman" w:hAnsi="Times New Roman" w:cs="Times New Roman"/>
        </w:rPr>
        <w:t xml:space="preserve">WMS took no </w:t>
      </w:r>
      <w:r w:rsidR="00A25823">
        <w:rPr>
          <w:rFonts w:ascii="Times New Roman" w:hAnsi="Times New Roman" w:cs="Times New Roman"/>
        </w:rPr>
        <w:t xml:space="preserve">formal </w:t>
      </w:r>
      <w:r w:rsidR="00A26982" w:rsidRPr="00A26982">
        <w:rPr>
          <w:rFonts w:ascii="Times New Roman" w:hAnsi="Times New Roman" w:cs="Times New Roman"/>
        </w:rPr>
        <w:t>action on this item</w:t>
      </w:r>
      <w:r w:rsidR="00A25823">
        <w:rPr>
          <w:rFonts w:ascii="Times New Roman" w:hAnsi="Times New Roman" w:cs="Times New Roman"/>
        </w:rPr>
        <w:t>, no objections were raised to the decision points proposed by ERCOT Staff, as follows:</w:t>
      </w:r>
    </w:p>
    <w:p w14:paraId="30587B21" w14:textId="77777777" w:rsidR="00A25823" w:rsidRDefault="00A25823" w:rsidP="001130E2">
      <w:pPr>
        <w:pStyle w:val="NoSpacing"/>
        <w:numPr>
          <w:ilvl w:val="0"/>
          <w:numId w:val="30"/>
        </w:numPr>
        <w:rPr>
          <w:rFonts w:ascii="Times New Roman" w:hAnsi="Times New Roman" w:cs="Times New Roman"/>
        </w:rPr>
      </w:pPr>
      <w:r>
        <w:rPr>
          <w:rFonts w:ascii="Times New Roman" w:hAnsi="Times New Roman" w:cs="Times New Roman"/>
        </w:rPr>
        <w:t>SOES injections and withdrawals should be priced at nodal except when withdrawn energy is serving retail Load</w:t>
      </w:r>
    </w:p>
    <w:p w14:paraId="03BAC2F8" w14:textId="77777777" w:rsidR="00A25823" w:rsidRDefault="00A25823" w:rsidP="001130E2">
      <w:pPr>
        <w:pStyle w:val="NoSpacing"/>
        <w:numPr>
          <w:ilvl w:val="0"/>
          <w:numId w:val="30"/>
        </w:numPr>
        <w:rPr>
          <w:rFonts w:ascii="Times New Roman" w:hAnsi="Times New Roman" w:cs="Times New Roman"/>
        </w:rPr>
      </w:pPr>
      <w:r>
        <w:rPr>
          <w:rFonts w:ascii="Times New Roman" w:hAnsi="Times New Roman" w:cs="Times New Roman"/>
        </w:rPr>
        <w:t>Wholesale Storage Load (WSL) should be extended to SOES; and</w:t>
      </w:r>
    </w:p>
    <w:p w14:paraId="6F356D4C" w14:textId="6AFE4CD3" w:rsidR="009C20A3" w:rsidRPr="00A26982" w:rsidRDefault="00A25823" w:rsidP="001130E2">
      <w:pPr>
        <w:pStyle w:val="NoSpacing"/>
        <w:numPr>
          <w:ilvl w:val="0"/>
          <w:numId w:val="30"/>
        </w:numPr>
        <w:rPr>
          <w:rFonts w:ascii="Times New Roman" w:hAnsi="Times New Roman" w:cs="Times New Roman"/>
        </w:rPr>
      </w:pPr>
      <w:r>
        <w:rPr>
          <w:rFonts w:ascii="Times New Roman" w:hAnsi="Times New Roman" w:cs="Times New Roman"/>
        </w:rPr>
        <w:t>Implementation should be timed so that there can never be a mix of zonal and nodal pricing.</w:t>
      </w:r>
    </w:p>
    <w:p w14:paraId="6FAEE26F" w14:textId="77777777" w:rsidR="009C20A3" w:rsidRPr="00A26982" w:rsidRDefault="009C20A3" w:rsidP="003322A9">
      <w:pPr>
        <w:pStyle w:val="NoSpacing"/>
        <w:rPr>
          <w:rFonts w:ascii="Times New Roman" w:hAnsi="Times New Roman" w:cs="Times New Roman"/>
          <w:i/>
          <w:u w:val="single"/>
        </w:rPr>
      </w:pPr>
    </w:p>
    <w:p w14:paraId="278C59D9" w14:textId="77777777" w:rsidR="00590F49" w:rsidRPr="000D0495" w:rsidRDefault="00590F49" w:rsidP="003322A9">
      <w:pPr>
        <w:pStyle w:val="NoSpacing"/>
        <w:rPr>
          <w:rFonts w:ascii="Times New Roman" w:hAnsi="Times New Roman" w:cs="Times New Roman"/>
          <w:highlight w:val="lightGray"/>
          <w:u w:val="single"/>
        </w:rPr>
      </w:pPr>
    </w:p>
    <w:p w14:paraId="6AF4F414" w14:textId="148FC0A2" w:rsidR="00A25848" w:rsidRPr="007D7594" w:rsidRDefault="004578B1" w:rsidP="003322A9">
      <w:pPr>
        <w:pStyle w:val="NoSpacing"/>
        <w:rPr>
          <w:rFonts w:ascii="Times New Roman" w:hAnsi="Times New Roman" w:cs="Times New Roman"/>
          <w:u w:val="single"/>
        </w:rPr>
      </w:pPr>
      <w:r w:rsidRPr="007D7594">
        <w:rPr>
          <w:rFonts w:ascii="Times New Roman" w:hAnsi="Times New Roman" w:cs="Times New Roman"/>
          <w:u w:val="single"/>
        </w:rPr>
        <w:t>Planning Guide Revision Request (PGRR) 0</w:t>
      </w:r>
      <w:r w:rsidR="00A25848" w:rsidRPr="007D7594">
        <w:rPr>
          <w:rFonts w:ascii="Times New Roman" w:hAnsi="Times New Roman" w:cs="Times New Roman"/>
          <w:u w:val="single"/>
        </w:rPr>
        <w:t>77, DC Tie Planning Assumptions</w:t>
      </w:r>
    </w:p>
    <w:p w14:paraId="12E0F418" w14:textId="603FA84C" w:rsidR="00486080" w:rsidRDefault="00486080" w:rsidP="00491C8A">
      <w:pPr>
        <w:pStyle w:val="NoSpacing"/>
        <w:rPr>
          <w:rFonts w:ascii="Times New Roman" w:hAnsi="Times New Roman" w:cs="Times New Roman"/>
        </w:rPr>
      </w:pPr>
      <w:r w:rsidRPr="00486080">
        <w:rPr>
          <w:rFonts w:ascii="Times New Roman" w:hAnsi="Times New Roman" w:cs="Times New Roman"/>
        </w:rPr>
        <w:t xml:space="preserve">Katie Rich noted PGRR077 will be reviewed at the July 13, 2020 CMWG meeting.  Mr. Billo stated that ERCOT anticipated providing additional clarifications to PGRR077 before the meeting.  </w:t>
      </w:r>
      <w:r>
        <w:rPr>
          <w:rFonts w:ascii="Times New Roman" w:hAnsi="Times New Roman" w:cs="Times New Roman"/>
        </w:rPr>
        <w:t xml:space="preserve">WMS took no action on this item. </w:t>
      </w:r>
    </w:p>
    <w:p w14:paraId="16B2B111" w14:textId="77777777" w:rsidR="00486080" w:rsidRPr="00486080" w:rsidRDefault="00486080" w:rsidP="00491C8A">
      <w:pPr>
        <w:pStyle w:val="NoSpacing"/>
        <w:rPr>
          <w:rFonts w:ascii="Times New Roman" w:hAnsi="Times New Roman" w:cs="Times New Roman"/>
        </w:rPr>
      </w:pPr>
    </w:p>
    <w:p w14:paraId="54758EEE" w14:textId="77777777" w:rsidR="00A25848" w:rsidRPr="000D0495" w:rsidRDefault="00A25848" w:rsidP="003322A9">
      <w:pPr>
        <w:pStyle w:val="NoSpacing"/>
        <w:rPr>
          <w:rFonts w:ascii="Times New Roman" w:hAnsi="Times New Roman" w:cs="Times New Roman"/>
          <w:highlight w:val="lightGray"/>
          <w:u w:val="single"/>
        </w:rPr>
      </w:pPr>
    </w:p>
    <w:p w14:paraId="3CF931E7" w14:textId="7AE9C38E" w:rsidR="00A25848" w:rsidRDefault="007D7594" w:rsidP="003322A9">
      <w:pPr>
        <w:pStyle w:val="NoSpacing"/>
        <w:rPr>
          <w:rFonts w:ascii="Times New Roman" w:hAnsi="Times New Roman" w:cs="Times New Roman"/>
          <w:u w:val="single"/>
        </w:rPr>
      </w:pPr>
      <w:r>
        <w:rPr>
          <w:rFonts w:ascii="Times New Roman" w:hAnsi="Times New Roman" w:cs="Times New Roman"/>
          <w:u w:val="single"/>
        </w:rPr>
        <w:t>N</w:t>
      </w:r>
      <w:r w:rsidRPr="007D7594">
        <w:rPr>
          <w:rFonts w:ascii="Times New Roman" w:hAnsi="Times New Roman" w:cs="Times New Roman"/>
          <w:u w:val="single"/>
        </w:rPr>
        <w:t>OGRR215, Limit Use of Remedial Action Schemes</w:t>
      </w:r>
    </w:p>
    <w:p w14:paraId="7D56D855" w14:textId="2254FEB8" w:rsidR="00D27A25" w:rsidRDefault="001E1DB7" w:rsidP="00D27A25">
      <w:pPr>
        <w:pStyle w:val="NoSpacing"/>
        <w:jc w:val="both"/>
        <w:rPr>
          <w:rFonts w:ascii="Times New Roman" w:hAnsi="Times New Roman" w:cs="Times New Roman"/>
        </w:rPr>
      </w:pPr>
      <w:r>
        <w:rPr>
          <w:rFonts w:ascii="Times New Roman" w:hAnsi="Times New Roman" w:cs="Times New Roman"/>
        </w:rPr>
        <w:t>Mr. C</w:t>
      </w:r>
      <w:r w:rsidR="001A461F">
        <w:rPr>
          <w:rFonts w:ascii="Times New Roman" w:hAnsi="Times New Roman" w:cs="Times New Roman"/>
        </w:rPr>
        <w:t xml:space="preserve">araway summarized the history of Remedial Action Schemes (RASs) in the ERCOT Market, presented discussion points for NOGRR215, and expressed support for </w:t>
      </w:r>
      <w:r w:rsidR="00540D4C">
        <w:rPr>
          <w:rFonts w:ascii="Times New Roman" w:hAnsi="Times New Roman" w:cs="Times New Roman"/>
        </w:rPr>
        <w:t xml:space="preserve">review of the issues by </w:t>
      </w:r>
      <w:r w:rsidR="001A461F">
        <w:rPr>
          <w:rFonts w:ascii="Times New Roman" w:hAnsi="Times New Roman" w:cs="Times New Roman"/>
        </w:rPr>
        <w:t xml:space="preserve">CMWG and the Operations Working Group (OWG).  Market Participants debated the issues, </w:t>
      </w:r>
      <w:r w:rsidR="00540D4C">
        <w:rPr>
          <w:rFonts w:ascii="Times New Roman" w:hAnsi="Times New Roman" w:cs="Times New Roman"/>
        </w:rPr>
        <w:t xml:space="preserve">expressed a preference for the issues be reviewed in the workshop forum, and </w:t>
      </w:r>
      <w:r w:rsidR="00ED455B">
        <w:rPr>
          <w:rFonts w:ascii="Times New Roman" w:hAnsi="Times New Roman" w:cs="Times New Roman"/>
        </w:rPr>
        <w:t xml:space="preserve">suggested </w:t>
      </w:r>
      <w:r w:rsidR="00540D4C">
        <w:rPr>
          <w:rFonts w:ascii="Times New Roman" w:hAnsi="Times New Roman" w:cs="Times New Roman"/>
        </w:rPr>
        <w:t>that if viable solutions are not identified</w:t>
      </w:r>
      <w:r w:rsidR="00396A52">
        <w:rPr>
          <w:rFonts w:ascii="Times New Roman" w:hAnsi="Times New Roman" w:cs="Times New Roman"/>
        </w:rPr>
        <w:t xml:space="preserve"> in the workshop</w:t>
      </w:r>
      <w:r>
        <w:rPr>
          <w:rFonts w:ascii="Times New Roman" w:hAnsi="Times New Roman" w:cs="Times New Roman"/>
        </w:rPr>
        <w:t xml:space="preserve"> then</w:t>
      </w:r>
      <w:r w:rsidR="00540D4C">
        <w:rPr>
          <w:rFonts w:ascii="Times New Roman" w:hAnsi="Times New Roman" w:cs="Times New Roman"/>
        </w:rPr>
        <w:t xml:space="preserve"> </w:t>
      </w:r>
      <w:r w:rsidR="00396A52">
        <w:rPr>
          <w:rFonts w:ascii="Times New Roman" w:hAnsi="Times New Roman" w:cs="Times New Roman"/>
        </w:rPr>
        <w:t>the issues</w:t>
      </w:r>
      <w:r w:rsidR="00ED455B">
        <w:rPr>
          <w:rFonts w:ascii="Times New Roman" w:hAnsi="Times New Roman" w:cs="Times New Roman"/>
        </w:rPr>
        <w:t xml:space="preserve"> be </w:t>
      </w:r>
      <w:r w:rsidR="00540D4C">
        <w:rPr>
          <w:rFonts w:ascii="Times New Roman" w:hAnsi="Times New Roman" w:cs="Times New Roman"/>
        </w:rPr>
        <w:t>refer</w:t>
      </w:r>
      <w:r w:rsidR="00ED455B">
        <w:rPr>
          <w:rFonts w:ascii="Times New Roman" w:hAnsi="Times New Roman" w:cs="Times New Roman"/>
        </w:rPr>
        <w:t>red</w:t>
      </w:r>
      <w:r w:rsidR="00540D4C">
        <w:rPr>
          <w:rFonts w:ascii="Times New Roman" w:hAnsi="Times New Roman" w:cs="Times New Roman"/>
        </w:rPr>
        <w:t xml:space="preserve"> to CMWG and OWG.  </w:t>
      </w:r>
      <w:r w:rsidR="00D27A25" w:rsidRPr="00005CFA">
        <w:rPr>
          <w:rFonts w:ascii="Times New Roman" w:hAnsi="Times New Roman" w:cs="Times New Roman"/>
        </w:rPr>
        <w:t xml:space="preserve">Mr. </w:t>
      </w:r>
      <w:proofErr w:type="spellStart"/>
      <w:r w:rsidR="00D27A25" w:rsidRPr="00005CFA">
        <w:rPr>
          <w:rFonts w:ascii="Times New Roman" w:hAnsi="Times New Roman" w:cs="Times New Roman"/>
        </w:rPr>
        <w:t>Kee</w:t>
      </w:r>
      <w:proofErr w:type="spellEnd"/>
      <w:r w:rsidR="00D27A25" w:rsidRPr="00005CFA">
        <w:rPr>
          <w:rFonts w:ascii="Times New Roman" w:hAnsi="Times New Roman" w:cs="Times New Roman"/>
        </w:rPr>
        <w:t xml:space="preserve"> noted this item was slated for inclusion in the </w:t>
      </w:r>
      <w:hyperlink w:anchor="Combined_Ballot" w:history="1">
        <w:r w:rsidR="00D27A25" w:rsidRPr="00005CFA">
          <w:rPr>
            <w:rStyle w:val="Hyperlink"/>
            <w:rFonts w:ascii="Times New Roman" w:hAnsi="Times New Roman" w:cs="Times New Roman"/>
          </w:rPr>
          <w:t>Combined Ballot</w:t>
        </w:r>
      </w:hyperlink>
      <w:r w:rsidR="00D27A25">
        <w:rPr>
          <w:rFonts w:ascii="Times New Roman" w:hAnsi="Times New Roman" w:cs="Times New Roman"/>
        </w:rPr>
        <w:t>.</w:t>
      </w:r>
      <w:r w:rsidR="00D27A25" w:rsidRPr="009614F9">
        <w:rPr>
          <w:rFonts w:ascii="Times New Roman" w:hAnsi="Times New Roman" w:cs="Times New Roman"/>
        </w:rPr>
        <w:t xml:space="preserve"> </w:t>
      </w:r>
    </w:p>
    <w:p w14:paraId="4D48A3F6" w14:textId="77777777" w:rsidR="007D7594" w:rsidRDefault="007D7594" w:rsidP="003322A9">
      <w:pPr>
        <w:pStyle w:val="NoSpacing"/>
        <w:rPr>
          <w:rFonts w:ascii="Times New Roman" w:hAnsi="Times New Roman" w:cs="Times New Roman"/>
          <w:highlight w:val="lightGray"/>
          <w:u w:val="single"/>
        </w:rPr>
      </w:pPr>
    </w:p>
    <w:p w14:paraId="06B6F443" w14:textId="77777777" w:rsidR="007D7594" w:rsidRPr="000D0495" w:rsidRDefault="007D7594" w:rsidP="003322A9">
      <w:pPr>
        <w:pStyle w:val="NoSpacing"/>
        <w:rPr>
          <w:rFonts w:ascii="Times New Roman" w:hAnsi="Times New Roman" w:cs="Times New Roman"/>
          <w:highlight w:val="lightGray"/>
          <w:u w:val="single"/>
        </w:rPr>
      </w:pPr>
    </w:p>
    <w:p w14:paraId="746FA2F0" w14:textId="4A559A0D" w:rsidR="007E4D6B" w:rsidRPr="00944867" w:rsidRDefault="007E4D6B" w:rsidP="003322A9">
      <w:pPr>
        <w:pStyle w:val="NoSpacing"/>
        <w:rPr>
          <w:rFonts w:ascii="Times New Roman" w:hAnsi="Times New Roman" w:cs="Times New Roman"/>
          <w:u w:val="single"/>
        </w:rPr>
      </w:pPr>
      <w:r w:rsidRPr="00944867">
        <w:rPr>
          <w:rFonts w:ascii="Times New Roman" w:hAnsi="Times New Roman" w:cs="Times New Roman"/>
          <w:u w:val="single"/>
        </w:rPr>
        <w:t>Combined Ballot</w:t>
      </w:r>
    </w:p>
    <w:p w14:paraId="28ADC27C" w14:textId="48E95105" w:rsidR="00197BF3" w:rsidRPr="00944867" w:rsidRDefault="001E1DB7" w:rsidP="00E33A72">
      <w:pPr>
        <w:spacing w:after="0"/>
        <w:jc w:val="both"/>
        <w:rPr>
          <w:rFonts w:ascii="Times New Roman" w:eastAsia="Times New Roman" w:hAnsi="Times New Roman" w:cs="Times New Roman"/>
          <w:b/>
        </w:rPr>
      </w:pPr>
      <w:bookmarkStart w:id="6" w:name="Combined_Ballot"/>
      <w:r>
        <w:rPr>
          <w:rFonts w:ascii="Times New Roman" w:eastAsia="Times New Roman" w:hAnsi="Times New Roman" w:cs="Times New Roman"/>
          <w:b/>
        </w:rPr>
        <w:t xml:space="preserve">Mr. </w:t>
      </w:r>
      <w:r w:rsidR="0013659A" w:rsidRPr="00944867">
        <w:rPr>
          <w:rFonts w:ascii="Times New Roman" w:eastAsia="Times New Roman" w:hAnsi="Times New Roman" w:cs="Times New Roman"/>
          <w:b/>
        </w:rPr>
        <w:t xml:space="preserve">Greer </w:t>
      </w:r>
      <w:r w:rsidR="00491C8A" w:rsidRPr="00944867">
        <w:rPr>
          <w:rFonts w:ascii="Times New Roman" w:eastAsia="Times New Roman" w:hAnsi="Times New Roman" w:cs="Times New Roman"/>
          <w:b/>
        </w:rPr>
        <w:t xml:space="preserve">moved to </w:t>
      </w:r>
      <w:r w:rsidR="007E4D6B" w:rsidRPr="00944867">
        <w:rPr>
          <w:rFonts w:ascii="Times New Roman" w:eastAsia="Times New Roman" w:hAnsi="Times New Roman" w:cs="Times New Roman"/>
          <w:b/>
        </w:rPr>
        <w:t xml:space="preserve">approve the </w:t>
      </w:r>
      <w:r w:rsidR="00197BF3" w:rsidRPr="00944867">
        <w:rPr>
          <w:rFonts w:ascii="Times New Roman" w:eastAsia="Times New Roman" w:hAnsi="Times New Roman" w:cs="Times New Roman"/>
          <w:b/>
        </w:rPr>
        <w:t>Combined Ballot as follows:</w:t>
      </w:r>
    </w:p>
    <w:p w14:paraId="322AA284" w14:textId="75AF642B" w:rsidR="00197BF3" w:rsidRPr="00944867" w:rsidRDefault="00197BF3" w:rsidP="00E33A72">
      <w:pPr>
        <w:pStyle w:val="ListParagraph"/>
        <w:numPr>
          <w:ilvl w:val="0"/>
          <w:numId w:val="29"/>
        </w:numPr>
        <w:jc w:val="both"/>
        <w:rPr>
          <w:rFonts w:ascii="Times New Roman" w:hAnsi="Times New Roman"/>
          <w:b/>
        </w:rPr>
      </w:pPr>
      <w:r w:rsidRPr="00944867">
        <w:rPr>
          <w:rFonts w:ascii="Times New Roman" w:hAnsi="Times New Roman"/>
          <w:b/>
          <w:sz w:val="22"/>
          <w:szCs w:val="22"/>
        </w:rPr>
        <w:t xml:space="preserve">To approve the </w:t>
      </w:r>
      <w:r w:rsidR="009614F9" w:rsidRPr="00944867">
        <w:rPr>
          <w:rFonts w:ascii="Times New Roman" w:hAnsi="Times New Roman"/>
          <w:b/>
          <w:sz w:val="22"/>
          <w:szCs w:val="22"/>
        </w:rPr>
        <w:t xml:space="preserve">June 3, </w:t>
      </w:r>
      <w:r w:rsidR="007E4D6B" w:rsidRPr="00944867">
        <w:rPr>
          <w:rFonts w:ascii="Times New Roman" w:hAnsi="Times New Roman"/>
          <w:b/>
          <w:sz w:val="22"/>
          <w:szCs w:val="22"/>
        </w:rPr>
        <w:t>2020 WMS meeting minutes as submitted</w:t>
      </w:r>
    </w:p>
    <w:p w14:paraId="64A2B197" w14:textId="5083E451" w:rsidR="009614F9" w:rsidRPr="00944867" w:rsidRDefault="009614F9" w:rsidP="00E33A72">
      <w:pPr>
        <w:pStyle w:val="ListParagraph"/>
        <w:numPr>
          <w:ilvl w:val="0"/>
          <w:numId w:val="29"/>
        </w:numPr>
        <w:jc w:val="both"/>
        <w:rPr>
          <w:rFonts w:ascii="Times New Roman" w:hAnsi="Times New Roman"/>
          <w:b/>
        </w:rPr>
      </w:pPr>
      <w:r w:rsidRPr="00944867">
        <w:rPr>
          <w:rFonts w:ascii="Times New Roman" w:hAnsi="Times New Roman"/>
          <w:b/>
          <w:sz w:val="22"/>
          <w:szCs w:val="22"/>
        </w:rPr>
        <w:t xml:space="preserve">To approve the 2020 WMS Goals as submitted </w:t>
      </w:r>
    </w:p>
    <w:p w14:paraId="03E8532B" w14:textId="77777777" w:rsidR="00D95C9A" w:rsidRPr="00944867" w:rsidRDefault="00D95C9A" w:rsidP="00D95C9A">
      <w:pPr>
        <w:pStyle w:val="ListParagraph"/>
        <w:numPr>
          <w:ilvl w:val="0"/>
          <w:numId w:val="29"/>
        </w:numPr>
        <w:jc w:val="both"/>
        <w:rPr>
          <w:rFonts w:ascii="Times New Roman" w:hAnsi="Times New Roman"/>
          <w:b/>
        </w:rPr>
      </w:pPr>
      <w:r w:rsidRPr="00944867">
        <w:rPr>
          <w:rFonts w:ascii="Times New Roman" w:hAnsi="Times New Roman"/>
          <w:b/>
          <w:sz w:val="22"/>
          <w:szCs w:val="22"/>
        </w:rPr>
        <w:t>To endorse OBDRR022 as submitted</w:t>
      </w:r>
    </w:p>
    <w:p w14:paraId="4D214544" w14:textId="77777777" w:rsidR="00A87928" w:rsidRPr="00944867" w:rsidRDefault="00A87928" w:rsidP="00A87928">
      <w:pPr>
        <w:pStyle w:val="ListParagraph"/>
        <w:numPr>
          <w:ilvl w:val="0"/>
          <w:numId w:val="29"/>
        </w:numPr>
        <w:jc w:val="both"/>
        <w:rPr>
          <w:rFonts w:ascii="Times New Roman" w:hAnsi="Times New Roman"/>
          <w:b/>
        </w:rPr>
      </w:pPr>
      <w:r w:rsidRPr="00944867">
        <w:rPr>
          <w:rFonts w:ascii="Times New Roman" w:hAnsi="Times New Roman"/>
          <w:b/>
          <w:sz w:val="22"/>
          <w:szCs w:val="22"/>
        </w:rPr>
        <w:t>To request PRS continue to table NPRR994, referred the issue to a workshop, and confirmed WMS’ intent to consider NPRR994 after the workshop</w:t>
      </w:r>
    </w:p>
    <w:p w14:paraId="7DF0FA17" w14:textId="106B12B4" w:rsidR="00DB0CDF" w:rsidRPr="00944867" w:rsidRDefault="00D95C9A" w:rsidP="00A87928">
      <w:pPr>
        <w:pStyle w:val="ListParagraph"/>
        <w:numPr>
          <w:ilvl w:val="0"/>
          <w:numId w:val="29"/>
        </w:numPr>
        <w:jc w:val="both"/>
        <w:rPr>
          <w:rFonts w:ascii="Times New Roman" w:hAnsi="Times New Roman"/>
          <w:b/>
        </w:rPr>
      </w:pPr>
      <w:r w:rsidRPr="00944867">
        <w:rPr>
          <w:rFonts w:ascii="Times New Roman" w:hAnsi="Times New Roman"/>
          <w:b/>
          <w:sz w:val="22"/>
          <w:szCs w:val="22"/>
        </w:rPr>
        <w:t>To request PRS continue to table NPRR1017 for further review by CMWG</w:t>
      </w:r>
    </w:p>
    <w:p w14:paraId="0588FC6E" w14:textId="640265E2" w:rsidR="00D95C9A" w:rsidRPr="00944867" w:rsidRDefault="004F40C3" w:rsidP="004F40C3">
      <w:pPr>
        <w:pStyle w:val="ListParagraph"/>
        <w:numPr>
          <w:ilvl w:val="0"/>
          <w:numId w:val="29"/>
        </w:numPr>
        <w:jc w:val="both"/>
        <w:rPr>
          <w:rFonts w:ascii="Times New Roman" w:hAnsi="Times New Roman"/>
          <w:b/>
        </w:rPr>
      </w:pPr>
      <w:r w:rsidRPr="00944867">
        <w:rPr>
          <w:rFonts w:ascii="Times New Roman" w:hAnsi="Times New Roman"/>
          <w:b/>
        </w:rPr>
        <w:t xml:space="preserve">To request PRS continue to table NPRR1023 for further review by CMWG and then MCWG  </w:t>
      </w:r>
    </w:p>
    <w:p w14:paraId="74333A31" w14:textId="6132CD0D" w:rsidR="00DB0CDF" w:rsidRPr="00944867" w:rsidRDefault="004D7224" w:rsidP="00E33A72">
      <w:pPr>
        <w:pStyle w:val="ListParagraph"/>
        <w:numPr>
          <w:ilvl w:val="0"/>
          <w:numId w:val="29"/>
        </w:numPr>
        <w:jc w:val="both"/>
        <w:rPr>
          <w:rFonts w:ascii="Times New Roman" w:hAnsi="Times New Roman"/>
          <w:b/>
        </w:rPr>
      </w:pPr>
      <w:r w:rsidRPr="00944867">
        <w:rPr>
          <w:rFonts w:ascii="Times New Roman" w:hAnsi="Times New Roman"/>
          <w:b/>
          <w:sz w:val="22"/>
          <w:szCs w:val="22"/>
        </w:rPr>
        <w:t>To table NPRR1024 for further review by WMWG</w:t>
      </w:r>
    </w:p>
    <w:p w14:paraId="25756820" w14:textId="3D2A2E85" w:rsidR="009B2A2A" w:rsidRPr="00944867" w:rsidRDefault="00A87928" w:rsidP="00ED455B">
      <w:pPr>
        <w:pStyle w:val="ListParagraph"/>
        <w:numPr>
          <w:ilvl w:val="0"/>
          <w:numId w:val="29"/>
        </w:numPr>
        <w:jc w:val="both"/>
        <w:rPr>
          <w:rFonts w:ascii="Times New Roman" w:hAnsi="Times New Roman"/>
          <w:u w:val="single"/>
        </w:rPr>
      </w:pPr>
      <w:r w:rsidRPr="00944867">
        <w:rPr>
          <w:rFonts w:ascii="Times New Roman" w:hAnsi="Times New Roman"/>
          <w:b/>
        </w:rPr>
        <w:t xml:space="preserve">To request ROS table NOGRR215 until after a workshop, and to request an opportunity to consider NOGRR215 after the </w:t>
      </w:r>
      <w:bookmarkEnd w:id="6"/>
      <w:r w:rsidRPr="00944867">
        <w:rPr>
          <w:rFonts w:ascii="Times New Roman" w:hAnsi="Times New Roman"/>
          <w:b/>
        </w:rPr>
        <w:t>workshop</w:t>
      </w:r>
    </w:p>
    <w:p w14:paraId="4C1E3027" w14:textId="77777777" w:rsidR="00A87928" w:rsidRPr="00944867" w:rsidRDefault="00A87928" w:rsidP="00A87928">
      <w:pPr>
        <w:pStyle w:val="ListParagraph"/>
        <w:jc w:val="both"/>
        <w:rPr>
          <w:rFonts w:ascii="Times New Roman" w:hAnsi="Times New Roman"/>
          <w:u w:val="single"/>
        </w:rPr>
      </w:pPr>
    </w:p>
    <w:p w14:paraId="164782CE" w14:textId="77777777" w:rsidR="00A87928" w:rsidRPr="00A87928" w:rsidRDefault="00A87928" w:rsidP="00A87928">
      <w:pPr>
        <w:pStyle w:val="ListParagraph"/>
        <w:jc w:val="both"/>
        <w:rPr>
          <w:rFonts w:ascii="Times New Roman" w:hAnsi="Times New Roman"/>
          <w:highlight w:val="lightGray"/>
          <w:u w:val="single"/>
        </w:rPr>
      </w:pPr>
    </w:p>
    <w:p w14:paraId="46BB0C3C" w14:textId="1A8B1CC3" w:rsidR="007D7594" w:rsidRPr="007D7594" w:rsidRDefault="007D7594" w:rsidP="007D7594">
      <w:pPr>
        <w:pStyle w:val="NoSpacing"/>
        <w:jc w:val="both"/>
        <w:rPr>
          <w:rFonts w:ascii="Times New Roman" w:hAnsi="Times New Roman" w:cs="Times New Roman"/>
          <w:u w:val="single"/>
        </w:rPr>
      </w:pPr>
      <w:r w:rsidRPr="007D7594">
        <w:rPr>
          <w:rFonts w:ascii="Times New Roman" w:hAnsi="Times New Roman" w:cs="Times New Roman"/>
          <w:u w:val="single"/>
        </w:rPr>
        <w:t>Demand Side Working Group (DSWG)</w:t>
      </w:r>
      <w:r>
        <w:rPr>
          <w:rFonts w:ascii="Times New Roman" w:hAnsi="Times New Roman" w:cs="Times New Roman"/>
          <w:u w:val="single"/>
        </w:rPr>
        <w:t xml:space="preserve"> (see Key Documents)</w:t>
      </w:r>
    </w:p>
    <w:p w14:paraId="3582E965" w14:textId="5BBD0C6A" w:rsidR="007D7594" w:rsidRPr="002A4CC7" w:rsidRDefault="002A4CC7" w:rsidP="003322A9">
      <w:pPr>
        <w:pStyle w:val="NoSpacing"/>
        <w:rPr>
          <w:rFonts w:ascii="Times New Roman" w:hAnsi="Times New Roman" w:cs="Times New Roman"/>
        </w:rPr>
      </w:pPr>
      <w:r w:rsidRPr="002A4CC7">
        <w:rPr>
          <w:rFonts w:ascii="Times New Roman" w:hAnsi="Times New Roman" w:cs="Times New Roman"/>
        </w:rPr>
        <w:t xml:space="preserve">Christian Powell reviewed DSWG activities and noted </w:t>
      </w:r>
      <w:r>
        <w:rPr>
          <w:rFonts w:ascii="Times New Roman" w:hAnsi="Times New Roman" w:cs="Times New Roman"/>
        </w:rPr>
        <w:t xml:space="preserve">that </w:t>
      </w:r>
      <w:r w:rsidRPr="002A4CC7">
        <w:rPr>
          <w:rFonts w:ascii="Times New Roman" w:hAnsi="Times New Roman" w:cs="Times New Roman"/>
        </w:rPr>
        <w:t xml:space="preserve">to maximize efficiencies DSWG would be meeting every other month for the remainder of 2020.  </w:t>
      </w:r>
    </w:p>
    <w:p w14:paraId="73A6C3C7" w14:textId="77777777" w:rsidR="007D7594" w:rsidRDefault="007D7594" w:rsidP="003322A9">
      <w:pPr>
        <w:pStyle w:val="NoSpacing"/>
        <w:rPr>
          <w:rFonts w:ascii="Times New Roman" w:hAnsi="Times New Roman" w:cs="Times New Roman"/>
          <w:highlight w:val="lightGray"/>
          <w:u w:val="single"/>
        </w:rPr>
      </w:pPr>
    </w:p>
    <w:p w14:paraId="63023C25" w14:textId="77777777" w:rsidR="003A2371" w:rsidRPr="000D0495" w:rsidRDefault="003A2371" w:rsidP="003322A9">
      <w:pPr>
        <w:pStyle w:val="NoSpacing"/>
        <w:jc w:val="both"/>
        <w:rPr>
          <w:rFonts w:ascii="Times New Roman" w:hAnsi="Times New Roman" w:cs="Times New Roman"/>
          <w:highlight w:val="lightGray"/>
          <w:u w:val="single"/>
        </w:rPr>
      </w:pPr>
    </w:p>
    <w:p w14:paraId="3D1A4FCF" w14:textId="7FCDE2D8" w:rsidR="003322A9" w:rsidRPr="007D7594" w:rsidRDefault="003322A9" w:rsidP="003322A9">
      <w:pPr>
        <w:pStyle w:val="NoSpacing"/>
        <w:jc w:val="both"/>
        <w:rPr>
          <w:rFonts w:ascii="Times New Roman" w:hAnsi="Times New Roman" w:cs="Times New Roman"/>
          <w:u w:val="single"/>
        </w:rPr>
      </w:pPr>
      <w:r w:rsidRPr="007D7594">
        <w:rPr>
          <w:rFonts w:ascii="Times New Roman" w:hAnsi="Times New Roman" w:cs="Times New Roman"/>
          <w:u w:val="single"/>
        </w:rPr>
        <w:t>MCWG (see Key Documents)</w:t>
      </w:r>
    </w:p>
    <w:p w14:paraId="5B24215B" w14:textId="7EA0EDA4" w:rsidR="005F13BA" w:rsidRPr="005F13BA" w:rsidRDefault="00C24D35" w:rsidP="00D44766">
      <w:pPr>
        <w:pStyle w:val="NoSpacing"/>
        <w:jc w:val="both"/>
        <w:rPr>
          <w:rFonts w:ascii="Times New Roman" w:hAnsi="Times New Roman" w:cs="Times New Roman"/>
        </w:rPr>
      </w:pPr>
      <w:r w:rsidRPr="005F13BA">
        <w:rPr>
          <w:rFonts w:ascii="Times New Roman" w:hAnsi="Times New Roman" w:cs="Times New Roman"/>
        </w:rPr>
        <w:t xml:space="preserve">Bill </w:t>
      </w:r>
      <w:r w:rsidR="00FF42CF" w:rsidRPr="005F13BA">
        <w:rPr>
          <w:rFonts w:ascii="Times New Roman" w:hAnsi="Times New Roman" w:cs="Times New Roman"/>
        </w:rPr>
        <w:t>Barnes reviewed MCWG activities</w:t>
      </w:r>
      <w:r w:rsidR="00586698" w:rsidRPr="005F13BA">
        <w:rPr>
          <w:rFonts w:ascii="Times New Roman" w:hAnsi="Times New Roman" w:cs="Times New Roman"/>
        </w:rPr>
        <w:t xml:space="preserve">, </w:t>
      </w:r>
      <w:r w:rsidR="005F13BA" w:rsidRPr="005F13BA">
        <w:rPr>
          <w:rFonts w:ascii="Times New Roman" w:hAnsi="Times New Roman" w:cs="Times New Roman"/>
        </w:rPr>
        <w:t xml:space="preserve">presented </w:t>
      </w:r>
      <w:r w:rsidR="00722947" w:rsidRPr="005F13BA">
        <w:rPr>
          <w:rFonts w:ascii="Times New Roman" w:hAnsi="Times New Roman" w:cs="Times New Roman"/>
        </w:rPr>
        <w:t xml:space="preserve">the late payment enforcement concepts </w:t>
      </w:r>
      <w:r w:rsidR="001E1DB7">
        <w:rPr>
          <w:rFonts w:ascii="Times New Roman" w:hAnsi="Times New Roman" w:cs="Times New Roman"/>
        </w:rPr>
        <w:t xml:space="preserve">anticipated </w:t>
      </w:r>
      <w:r w:rsidR="00722947" w:rsidRPr="005F13BA">
        <w:rPr>
          <w:rFonts w:ascii="Times New Roman" w:hAnsi="Times New Roman" w:cs="Times New Roman"/>
        </w:rPr>
        <w:t xml:space="preserve">in a forthcoming ERCOT sponsored Revision Request, </w:t>
      </w:r>
      <w:r w:rsidR="00586698" w:rsidRPr="005F13BA">
        <w:rPr>
          <w:rFonts w:ascii="Times New Roman" w:hAnsi="Times New Roman" w:cs="Times New Roman"/>
        </w:rPr>
        <w:t xml:space="preserve">and </w:t>
      </w:r>
      <w:r w:rsidR="005F13BA" w:rsidRPr="005F13BA">
        <w:rPr>
          <w:rFonts w:ascii="Times New Roman" w:hAnsi="Times New Roman" w:cs="Times New Roman"/>
        </w:rPr>
        <w:t xml:space="preserve">noted that after reviewing ERCOT analysis there was limited benefit in shortening the Settlement timeline.  </w:t>
      </w:r>
    </w:p>
    <w:p w14:paraId="21ECA70B" w14:textId="77777777" w:rsidR="00FF42CF" w:rsidRDefault="00FF42CF" w:rsidP="00624E9B">
      <w:pPr>
        <w:pStyle w:val="NoSpacing"/>
        <w:jc w:val="both"/>
        <w:rPr>
          <w:rFonts w:ascii="Times New Roman" w:hAnsi="Times New Roman" w:cs="Times New Roman"/>
          <w:highlight w:val="lightGray"/>
        </w:rPr>
      </w:pPr>
    </w:p>
    <w:p w14:paraId="1F619216" w14:textId="77777777" w:rsidR="005F13BA" w:rsidRPr="000D0495" w:rsidRDefault="005F13BA" w:rsidP="00624E9B">
      <w:pPr>
        <w:pStyle w:val="NoSpacing"/>
        <w:jc w:val="both"/>
        <w:rPr>
          <w:rFonts w:ascii="Times New Roman" w:hAnsi="Times New Roman" w:cs="Times New Roman"/>
          <w:highlight w:val="lightGray"/>
        </w:rPr>
      </w:pPr>
    </w:p>
    <w:p w14:paraId="54A835A7" w14:textId="5267BD85" w:rsidR="004578B1" w:rsidRPr="007D7594" w:rsidRDefault="004578B1" w:rsidP="00624E9B">
      <w:pPr>
        <w:pStyle w:val="NoSpacing"/>
        <w:jc w:val="both"/>
        <w:rPr>
          <w:rFonts w:ascii="Times New Roman" w:hAnsi="Times New Roman" w:cs="Times New Roman"/>
        </w:rPr>
      </w:pPr>
      <w:r w:rsidRPr="007D7594">
        <w:rPr>
          <w:rFonts w:ascii="Times New Roman" w:hAnsi="Times New Roman" w:cs="Times New Roman"/>
          <w:u w:val="single"/>
        </w:rPr>
        <w:t>Supply Analysis Working Group (SAWG) (see Key Documents)</w:t>
      </w:r>
    </w:p>
    <w:p w14:paraId="43277BF1" w14:textId="5DEF3CC8" w:rsidR="00D03C36" w:rsidRPr="005F13BA" w:rsidRDefault="00D03C36" w:rsidP="00C276E8">
      <w:pPr>
        <w:pStyle w:val="NoSpacing"/>
        <w:jc w:val="both"/>
        <w:rPr>
          <w:rFonts w:ascii="Times New Roman" w:hAnsi="Times New Roman" w:cs="Times New Roman"/>
        </w:rPr>
      </w:pPr>
      <w:r w:rsidRPr="005F13BA">
        <w:rPr>
          <w:rFonts w:ascii="Times New Roman" w:hAnsi="Times New Roman" w:cs="Times New Roman"/>
        </w:rPr>
        <w:t xml:space="preserve">Caitlin Smith reviewed SAWG activities and responded to questions and comments from Market Participants. </w:t>
      </w:r>
      <w:r w:rsidR="002C1616">
        <w:rPr>
          <w:rFonts w:ascii="Times New Roman" w:hAnsi="Times New Roman" w:cs="Times New Roman"/>
        </w:rPr>
        <w:t xml:space="preserve">The main topics included Cost of New Entry (CONE) methodology review, net </w:t>
      </w:r>
      <w:r w:rsidR="00E314D7">
        <w:rPr>
          <w:rFonts w:ascii="Times New Roman" w:hAnsi="Times New Roman" w:cs="Times New Roman"/>
        </w:rPr>
        <w:t>L</w:t>
      </w:r>
      <w:r w:rsidR="002C1616">
        <w:rPr>
          <w:rFonts w:ascii="Times New Roman" w:hAnsi="Times New Roman" w:cs="Times New Roman"/>
        </w:rPr>
        <w:t xml:space="preserve">oad analysis for the </w:t>
      </w:r>
      <w:r w:rsidR="00E314D7">
        <w:rPr>
          <w:rFonts w:ascii="Times New Roman" w:hAnsi="Times New Roman" w:cs="Times New Roman"/>
        </w:rPr>
        <w:t>Capacity, Demand and Reserves (</w:t>
      </w:r>
      <w:r w:rsidR="002C1616">
        <w:rPr>
          <w:rFonts w:ascii="Times New Roman" w:hAnsi="Times New Roman" w:cs="Times New Roman"/>
        </w:rPr>
        <w:t>CDR</w:t>
      </w:r>
      <w:r w:rsidR="00E314D7">
        <w:rPr>
          <w:rFonts w:ascii="Times New Roman" w:hAnsi="Times New Roman" w:cs="Times New Roman"/>
        </w:rPr>
        <w:t>)</w:t>
      </w:r>
      <w:r w:rsidR="002C1616">
        <w:rPr>
          <w:rFonts w:ascii="Times New Roman" w:hAnsi="Times New Roman" w:cs="Times New Roman"/>
        </w:rPr>
        <w:t xml:space="preserve"> and </w:t>
      </w:r>
      <w:r w:rsidR="00E314D7">
        <w:rPr>
          <w:rFonts w:ascii="Times New Roman" w:hAnsi="Times New Roman" w:cs="Times New Roman"/>
        </w:rPr>
        <w:t>Seasonal Assessment of Resource Adequacy (</w:t>
      </w:r>
      <w:r w:rsidR="002C1616">
        <w:rPr>
          <w:rFonts w:ascii="Times New Roman" w:hAnsi="Times New Roman" w:cs="Times New Roman"/>
        </w:rPr>
        <w:t>SARA</w:t>
      </w:r>
      <w:r w:rsidR="00E314D7">
        <w:rPr>
          <w:rFonts w:ascii="Times New Roman" w:hAnsi="Times New Roman" w:cs="Times New Roman"/>
        </w:rPr>
        <w:t>)</w:t>
      </w:r>
      <w:r w:rsidR="002C1616">
        <w:rPr>
          <w:rFonts w:ascii="Times New Roman" w:hAnsi="Times New Roman" w:cs="Times New Roman"/>
        </w:rPr>
        <w:t xml:space="preserve"> </w:t>
      </w:r>
      <w:r w:rsidR="00E314D7">
        <w:rPr>
          <w:rFonts w:ascii="Times New Roman" w:hAnsi="Times New Roman" w:cs="Times New Roman"/>
        </w:rPr>
        <w:t>R</w:t>
      </w:r>
      <w:r w:rsidR="002C1616">
        <w:rPr>
          <w:rFonts w:ascii="Times New Roman" w:hAnsi="Times New Roman" w:cs="Times New Roman"/>
        </w:rPr>
        <w:t>eports, and the interconnection process for planned restarts of retired units by a party other than the original owner.</w:t>
      </w:r>
      <w:bookmarkStart w:id="7" w:name="_GoBack"/>
      <w:bookmarkEnd w:id="7"/>
    </w:p>
    <w:p w14:paraId="44F46557" w14:textId="77777777" w:rsidR="00D03C36" w:rsidRPr="000D0495" w:rsidRDefault="00D03C36" w:rsidP="00C276E8">
      <w:pPr>
        <w:pStyle w:val="NoSpacing"/>
        <w:jc w:val="both"/>
        <w:rPr>
          <w:rFonts w:ascii="Times New Roman" w:hAnsi="Times New Roman" w:cs="Times New Roman"/>
          <w:highlight w:val="lightGray"/>
        </w:rPr>
      </w:pPr>
    </w:p>
    <w:p w14:paraId="7ED2459E" w14:textId="77777777" w:rsidR="004578B1" w:rsidRPr="000D0495" w:rsidRDefault="004578B1" w:rsidP="00C276E8">
      <w:pPr>
        <w:pStyle w:val="NoSpacing"/>
        <w:jc w:val="both"/>
        <w:rPr>
          <w:rFonts w:ascii="Times New Roman" w:hAnsi="Times New Roman" w:cs="Times New Roman"/>
          <w:highlight w:val="lightGray"/>
          <w:u w:val="single"/>
        </w:rPr>
      </w:pPr>
    </w:p>
    <w:p w14:paraId="623DF1A9" w14:textId="540D6F92" w:rsidR="00C24D35" w:rsidRDefault="007D7594" w:rsidP="00C276E8">
      <w:pPr>
        <w:pStyle w:val="NoSpacing"/>
        <w:jc w:val="both"/>
        <w:rPr>
          <w:rFonts w:ascii="Times New Roman" w:hAnsi="Times New Roman" w:cs="Times New Roman"/>
          <w:u w:val="single"/>
        </w:rPr>
      </w:pPr>
      <w:r w:rsidRPr="007D7594">
        <w:rPr>
          <w:rFonts w:ascii="Times New Roman" w:hAnsi="Times New Roman" w:cs="Times New Roman"/>
          <w:u w:val="single"/>
        </w:rPr>
        <w:t>NPRR1020, Add Definition of Integrated Battery Storage Systems (IBSS)</w:t>
      </w:r>
    </w:p>
    <w:p w14:paraId="227E1154" w14:textId="3780E4B5" w:rsidR="007D7594" w:rsidRPr="005F13BA" w:rsidRDefault="005F13BA" w:rsidP="00C276E8">
      <w:pPr>
        <w:pStyle w:val="NoSpacing"/>
        <w:jc w:val="both"/>
        <w:rPr>
          <w:rFonts w:ascii="Times New Roman" w:hAnsi="Times New Roman" w:cs="Times New Roman"/>
        </w:rPr>
      </w:pPr>
      <w:r>
        <w:rPr>
          <w:rFonts w:ascii="Times New Roman" w:hAnsi="Times New Roman" w:cs="Times New Roman"/>
        </w:rPr>
        <w:t xml:space="preserve">Market Participants discussed the </w:t>
      </w:r>
      <w:r w:rsidR="002047C6">
        <w:rPr>
          <w:rFonts w:ascii="Times New Roman" w:hAnsi="Times New Roman" w:cs="Times New Roman"/>
        </w:rPr>
        <w:t xml:space="preserve">metering issues related to NPRR1020.  Mr. </w:t>
      </w:r>
      <w:proofErr w:type="spellStart"/>
      <w:r w:rsidR="002047C6">
        <w:rPr>
          <w:rFonts w:ascii="Times New Roman" w:hAnsi="Times New Roman" w:cs="Times New Roman"/>
        </w:rPr>
        <w:t>Kee</w:t>
      </w:r>
      <w:proofErr w:type="spellEnd"/>
      <w:r w:rsidR="002047C6">
        <w:rPr>
          <w:rFonts w:ascii="Times New Roman" w:hAnsi="Times New Roman" w:cs="Times New Roman"/>
        </w:rPr>
        <w:t xml:space="preserve"> requested the Metering Working Group (MWG) review the technical issues and any potential revisions to the </w:t>
      </w:r>
      <w:r w:rsidR="002047C6" w:rsidRPr="002047C6">
        <w:rPr>
          <w:rFonts w:ascii="Times New Roman" w:hAnsi="Times New Roman" w:cs="Times New Roman"/>
        </w:rPr>
        <w:t>Settlement Metering Operating Guide (SMOG)</w:t>
      </w:r>
      <w:r w:rsidR="002047C6">
        <w:rPr>
          <w:rFonts w:ascii="Times New Roman" w:hAnsi="Times New Roman" w:cs="Times New Roman"/>
        </w:rPr>
        <w:t xml:space="preserve"> at the July 23, 2020 MWG meeting.  </w:t>
      </w:r>
    </w:p>
    <w:p w14:paraId="596B7C76" w14:textId="77777777" w:rsidR="007D7594" w:rsidRDefault="007D7594" w:rsidP="00C276E8">
      <w:pPr>
        <w:pStyle w:val="NoSpacing"/>
        <w:jc w:val="both"/>
        <w:rPr>
          <w:rFonts w:ascii="Times New Roman" w:hAnsi="Times New Roman" w:cs="Times New Roman"/>
          <w:highlight w:val="lightGray"/>
          <w:u w:val="single"/>
        </w:rPr>
      </w:pPr>
    </w:p>
    <w:p w14:paraId="2838F370" w14:textId="77777777" w:rsidR="003C3DEB" w:rsidRPr="000D0495" w:rsidRDefault="003C3DEB" w:rsidP="00C276E8">
      <w:pPr>
        <w:pStyle w:val="NoSpacing"/>
        <w:jc w:val="both"/>
        <w:rPr>
          <w:rFonts w:ascii="Times New Roman" w:hAnsi="Times New Roman" w:cs="Times New Roman"/>
          <w:highlight w:val="lightGray"/>
          <w:u w:val="single"/>
        </w:rPr>
      </w:pPr>
    </w:p>
    <w:p w14:paraId="614CA17F" w14:textId="7659DD5C" w:rsidR="00EC1B15" w:rsidRPr="007D7594" w:rsidRDefault="000902FE" w:rsidP="00C276E8">
      <w:pPr>
        <w:pStyle w:val="NoSpacing"/>
        <w:jc w:val="both"/>
        <w:rPr>
          <w:rFonts w:ascii="Times New Roman" w:hAnsi="Times New Roman" w:cs="Times New Roman"/>
          <w:u w:val="single"/>
        </w:rPr>
      </w:pPr>
      <w:r w:rsidRPr="007D7594">
        <w:rPr>
          <w:rFonts w:ascii="Times New Roman" w:hAnsi="Times New Roman" w:cs="Times New Roman"/>
          <w:u w:val="single"/>
        </w:rPr>
        <w:t>Other Business</w:t>
      </w:r>
      <w:r w:rsidR="007D7594">
        <w:rPr>
          <w:rFonts w:ascii="Times New Roman" w:hAnsi="Times New Roman" w:cs="Times New Roman"/>
          <w:u w:val="single"/>
        </w:rPr>
        <w:t xml:space="preserve"> </w:t>
      </w:r>
    </w:p>
    <w:p w14:paraId="72F6C0B0" w14:textId="1678F590" w:rsidR="004578B1" w:rsidRPr="00365327" w:rsidRDefault="00365327" w:rsidP="00C276E8">
      <w:pPr>
        <w:pStyle w:val="NoSpacing"/>
        <w:jc w:val="both"/>
        <w:rPr>
          <w:rFonts w:ascii="Times New Roman" w:hAnsi="Times New Roman" w:cs="Times New Roman"/>
          <w:i/>
        </w:rPr>
      </w:pPr>
      <w:r>
        <w:rPr>
          <w:rFonts w:ascii="Times New Roman" w:hAnsi="Times New Roman" w:cs="Times New Roman"/>
          <w:i/>
        </w:rPr>
        <w:t xml:space="preserve">Review of </w:t>
      </w:r>
      <w:r w:rsidRPr="00365327">
        <w:rPr>
          <w:rFonts w:ascii="Times New Roman" w:hAnsi="Times New Roman" w:cs="Times New Roman"/>
          <w:i/>
        </w:rPr>
        <w:t>Open Action Items</w:t>
      </w:r>
    </w:p>
    <w:p w14:paraId="1D74603B" w14:textId="149C6BD0" w:rsidR="00365327" w:rsidRPr="00365327" w:rsidRDefault="00365327" w:rsidP="00C276E8">
      <w:pPr>
        <w:pStyle w:val="NoSpacing"/>
        <w:jc w:val="both"/>
        <w:rPr>
          <w:rFonts w:ascii="Times New Roman" w:hAnsi="Times New Roman" w:cs="Times New Roman"/>
        </w:rPr>
      </w:pPr>
      <w:r w:rsidRPr="00365327">
        <w:rPr>
          <w:rFonts w:ascii="Times New Roman" w:hAnsi="Times New Roman" w:cs="Times New Roman"/>
        </w:rPr>
        <w:t xml:space="preserve">No action was taken on this item. </w:t>
      </w:r>
    </w:p>
    <w:p w14:paraId="3971456B" w14:textId="77777777" w:rsidR="00365327" w:rsidRDefault="00365327" w:rsidP="00EB51A0">
      <w:pPr>
        <w:pStyle w:val="NoSpacing"/>
        <w:jc w:val="both"/>
        <w:rPr>
          <w:rFonts w:ascii="Times New Roman" w:hAnsi="Times New Roman" w:cs="Times New Roman"/>
          <w:i/>
        </w:rPr>
      </w:pPr>
    </w:p>
    <w:p w14:paraId="40C831DB" w14:textId="04351848" w:rsidR="00327BC6" w:rsidRPr="007D7594" w:rsidRDefault="0068433E" w:rsidP="00EB51A0">
      <w:pPr>
        <w:pStyle w:val="NoSpacing"/>
        <w:jc w:val="both"/>
        <w:rPr>
          <w:rFonts w:ascii="Times New Roman" w:hAnsi="Times New Roman" w:cs="Times New Roman"/>
          <w:i/>
        </w:rPr>
      </w:pPr>
      <w:r w:rsidRPr="007D7594">
        <w:rPr>
          <w:rFonts w:ascii="Times New Roman" w:hAnsi="Times New Roman" w:cs="Times New Roman"/>
          <w:i/>
        </w:rPr>
        <w:t>No Report</w:t>
      </w:r>
    </w:p>
    <w:p w14:paraId="218DFD2B" w14:textId="2BE85DE3" w:rsidR="007D7594" w:rsidRPr="007D7594" w:rsidRDefault="007D7594" w:rsidP="007D7594">
      <w:pPr>
        <w:pStyle w:val="NoSpacing"/>
        <w:numPr>
          <w:ilvl w:val="0"/>
          <w:numId w:val="8"/>
        </w:numPr>
        <w:jc w:val="both"/>
        <w:rPr>
          <w:rFonts w:ascii="Times New Roman" w:hAnsi="Times New Roman" w:cs="Times New Roman"/>
        </w:rPr>
      </w:pPr>
      <w:r w:rsidRPr="007D7594">
        <w:rPr>
          <w:rFonts w:ascii="Times New Roman" w:hAnsi="Times New Roman" w:cs="Times New Roman"/>
        </w:rPr>
        <w:t>CMWG</w:t>
      </w:r>
    </w:p>
    <w:p w14:paraId="309C2A48" w14:textId="5F361DAE" w:rsidR="004578B1" w:rsidRPr="007D7594" w:rsidRDefault="004578B1" w:rsidP="007D7594">
      <w:pPr>
        <w:pStyle w:val="NoSpacing"/>
        <w:numPr>
          <w:ilvl w:val="0"/>
          <w:numId w:val="8"/>
        </w:numPr>
        <w:jc w:val="both"/>
        <w:rPr>
          <w:rFonts w:ascii="Times New Roman" w:hAnsi="Times New Roman" w:cs="Times New Roman"/>
        </w:rPr>
      </w:pPr>
      <w:r w:rsidRPr="007D7594">
        <w:rPr>
          <w:rFonts w:ascii="Times New Roman" w:hAnsi="Times New Roman" w:cs="Times New Roman"/>
        </w:rPr>
        <w:t>Market Settlement Working Group (MSWG)</w:t>
      </w:r>
    </w:p>
    <w:p w14:paraId="79232D25" w14:textId="19DC67A5" w:rsidR="00C754F7" w:rsidRPr="007D7594" w:rsidRDefault="00B37250" w:rsidP="004578B1">
      <w:pPr>
        <w:pStyle w:val="NoSpacing"/>
        <w:numPr>
          <w:ilvl w:val="0"/>
          <w:numId w:val="8"/>
        </w:numPr>
        <w:jc w:val="both"/>
        <w:rPr>
          <w:rFonts w:ascii="Times New Roman" w:hAnsi="Times New Roman" w:cs="Times New Roman"/>
        </w:rPr>
      </w:pPr>
      <w:r w:rsidRPr="007D7594">
        <w:rPr>
          <w:rFonts w:ascii="Times New Roman" w:hAnsi="Times New Roman" w:cs="Times New Roman"/>
        </w:rPr>
        <w:t>MWG</w:t>
      </w:r>
    </w:p>
    <w:p w14:paraId="6F556C79" w14:textId="62F0F066" w:rsidR="00624E9B" w:rsidRPr="007D7594" w:rsidRDefault="004578B1" w:rsidP="004578B1">
      <w:pPr>
        <w:pStyle w:val="NoSpacing"/>
        <w:numPr>
          <w:ilvl w:val="0"/>
          <w:numId w:val="8"/>
        </w:numPr>
        <w:jc w:val="both"/>
        <w:rPr>
          <w:rFonts w:ascii="Times New Roman" w:hAnsi="Times New Roman" w:cs="Times New Roman"/>
        </w:rPr>
      </w:pPr>
      <w:r w:rsidRPr="007D7594">
        <w:rPr>
          <w:rFonts w:ascii="Times New Roman" w:hAnsi="Times New Roman" w:cs="Times New Roman"/>
        </w:rPr>
        <w:t>Resource Cost Working Group (RCWG)</w:t>
      </w:r>
    </w:p>
    <w:p w14:paraId="715CDD31" w14:textId="77777777" w:rsidR="00687952" w:rsidRPr="000D0495" w:rsidRDefault="00687952" w:rsidP="00CD33AB">
      <w:pPr>
        <w:pStyle w:val="NoSpacing"/>
        <w:jc w:val="both"/>
        <w:rPr>
          <w:rFonts w:ascii="Times New Roman" w:hAnsi="Times New Roman" w:cs="Times New Roman"/>
          <w:highlight w:val="lightGray"/>
        </w:rPr>
      </w:pPr>
    </w:p>
    <w:p w14:paraId="1D67E927" w14:textId="77777777" w:rsidR="004578B1" w:rsidRPr="000D0495" w:rsidRDefault="004578B1" w:rsidP="00CD33AB">
      <w:pPr>
        <w:pStyle w:val="NoSpacing"/>
        <w:jc w:val="both"/>
        <w:rPr>
          <w:rFonts w:ascii="Times New Roman" w:hAnsi="Times New Roman" w:cs="Times New Roman"/>
          <w:highlight w:val="lightGray"/>
        </w:rPr>
      </w:pPr>
    </w:p>
    <w:p w14:paraId="3A4F7CF8" w14:textId="3265D137" w:rsidR="00123454" w:rsidRPr="007D7594" w:rsidRDefault="00123454" w:rsidP="00C570AE">
      <w:pPr>
        <w:pStyle w:val="NoSpacing"/>
        <w:jc w:val="both"/>
        <w:rPr>
          <w:rFonts w:ascii="Times New Roman" w:hAnsi="Times New Roman" w:cs="Times New Roman"/>
        </w:rPr>
      </w:pPr>
      <w:r w:rsidRPr="007D7594">
        <w:rPr>
          <w:rFonts w:ascii="Times New Roman" w:hAnsi="Times New Roman" w:cs="Times New Roman"/>
          <w:u w:val="single"/>
        </w:rPr>
        <w:t>Adjournment</w:t>
      </w:r>
    </w:p>
    <w:p w14:paraId="167A0CCA" w14:textId="79A62DBD" w:rsidR="00123454" w:rsidRPr="0009229F" w:rsidRDefault="00B85BF5" w:rsidP="00781E6B">
      <w:pPr>
        <w:pStyle w:val="NoSpacing"/>
        <w:jc w:val="both"/>
        <w:rPr>
          <w:rFonts w:ascii="Times New Roman" w:hAnsi="Times New Roman" w:cs="Times New Roman"/>
        </w:rPr>
      </w:pPr>
      <w:r w:rsidRPr="007D7594">
        <w:rPr>
          <w:rFonts w:ascii="Times New Roman" w:hAnsi="Times New Roman" w:cs="Times New Roman"/>
        </w:rPr>
        <w:t>M</w:t>
      </w:r>
      <w:r w:rsidR="001B24D4" w:rsidRPr="007D7594">
        <w:rPr>
          <w:rFonts w:ascii="Times New Roman" w:hAnsi="Times New Roman" w:cs="Times New Roman"/>
        </w:rPr>
        <w:t xml:space="preserve">r. </w:t>
      </w:r>
      <w:proofErr w:type="spellStart"/>
      <w:r w:rsidR="001B24D4" w:rsidRPr="007D7594">
        <w:rPr>
          <w:rFonts w:ascii="Times New Roman" w:hAnsi="Times New Roman" w:cs="Times New Roman"/>
        </w:rPr>
        <w:t>Kee</w:t>
      </w:r>
      <w:proofErr w:type="spellEnd"/>
      <w:r w:rsidR="001B24D4" w:rsidRPr="007D7594">
        <w:rPr>
          <w:rFonts w:ascii="Times New Roman" w:hAnsi="Times New Roman" w:cs="Times New Roman"/>
        </w:rPr>
        <w:t xml:space="preserve"> a</w:t>
      </w:r>
      <w:r w:rsidR="00055761" w:rsidRPr="007D7594">
        <w:rPr>
          <w:rFonts w:ascii="Times New Roman" w:hAnsi="Times New Roman" w:cs="Times New Roman"/>
        </w:rPr>
        <w:t>djourned the</w:t>
      </w:r>
      <w:r w:rsidR="00206648" w:rsidRPr="007D7594">
        <w:rPr>
          <w:rFonts w:ascii="Times New Roman" w:hAnsi="Times New Roman" w:cs="Times New Roman"/>
        </w:rPr>
        <w:t xml:space="preserve"> Ju</w:t>
      </w:r>
      <w:r w:rsidR="007D7594" w:rsidRPr="007D7594">
        <w:rPr>
          <w:rFonts w:ascii="Times New Roman" w:hAnsi="Times New Roman" w:cs="Times New Roman"/>
        </w:rPr>
        <w:t xml:space="preserve">ly 8, </w:t>
      </w:r>
      <w:r w:rsidR="007C150F" w:rsidRPr="007D7594">
        <w:rPr>
          <w:rFonts w:ascii="Times New Roman" w:hAnsi="Times New Roman" w:cs="Times New Roman"/>
        </w:rPr>
        <w:t xml:space="preserve">2020 </w:t>
      </w:r>
      <w:r w:rsidR="00123454" w:rsidRPr="007D7594">
        <w:rPr>
          <w:rFonts w:ascii="Times New Roman" w:hAnsi="Times New Roman" w:cs="Times New Roman"/>
        </w:rPr>
        <w:t>WMS meeting at</w:t>
      </w:r>
      <w:r w:rsidR="008A4AC1" w:rsidRPr="007D7594">
        <w:rPr>
          <w:rFonts w:ascii="Times New Roman" w:hAnsi="Times New Roman" w:cs="Times New Roman"/>
        </w:rPr>
        <w:t xml:space="preserve"> </w:t>
      </w:r>
      <w:r w:rsidR="00D64F3D" w:rsidRPr="007D7594">
        <w:rPr>
          <w:rFonts w:ascii="Times New Roman" w:hAnsi="Times New Roman" w:cs="Times New Roman"/>
        </w:rPr>
        <w:t>1</w:t>
      </w:r>
      <w:r w:rsidR="007D7594" w:rsidRPr="007D7594">
        <w:rPr>
          <w:rFonts w:ascii="Times New Roman" w:hAnsi="Times New Roman" w:cs="Times New Roman"/>
        </w:rPr>
        <w:t xml:space="preserve">:35 p.m. </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C8B22" w14:textId="77777777" w:rsidR="007542EA" w:rsidRDefault="007542EA" w:rsidP="00C96B32">
      <w:pPr>
        <w:spacing w:after="0" w:line="240" w:lineRule="auto"/>
      </w:pPr>
      <w:r>
        <w:separator/>
      </w:r>
    </w:p>
  </w:endnote>
  <w:endnote w:type="continuationSeparator" w:id="0">
    <w:p w14:paraId="655A460C" w14:textId="77777777" w:rsidR="007542EA" w:rsidRDefault="007542EA"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792E83FC" w:rsidR="00ED455B" w:rsidRPr="009B6C0B" w:rsidRDefault="00ED455B" w:rsidP="00A9222E">
    <w:pPr>
      <w:pStyle w:val="Footer"/>
      <w:jc w:val="center"/>
      <w:rPr>
        <w:rFonts w:ascii="Times New Roman" w:hAnsi="Times New Roman"/>
        <w:b/>
        <w:sz w:val="16"/>
        <w:szCs w:val="16"/>
      </w:rPr>
    </w:pPr>
    <w:r>
      <w:rPr>
        <w:rFonts w:ascii="Times New Roman" w:hAnsi="Times New Roman"/>
        <w:b/>
        <w:sz w:val="16"/>
        <w:szCs w:val="16"/>
      </w:rPr>
      <w:t xml:space="preserve">Draft Minutes of July 8, 2020 </w:t>
    </w:r>
    <w:r w:rsidRPr="009B6C0B">
      <w:rPr>
        <w:rFonts w:ascii="Times New Roman" w:hAnsi="Times New Roman"/>
        <w:b/>
        <w:sz w:val="16"/>
        <w:szCs w:val="16"/>
      </w:rPr>
      <w:t>WMS Meeting /ERCOT Public</w:t>
    </w:r>
  </w:p>
  <w:p w14:paraId="3A853408" w14:textId="77777777" w:rsidR="00ED455B" w:rsidRPr="009B6C0B" w:rsidRDefault="00ED455B"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1130E2">
      <w:rPr>
        <w:rFonts w:ascii="Times New Roman" w:hAnsi="Times New Roman"/>
        <w:b/>
        <w:noProof/>
        <w:sz w:val="16"/>
        <w:szCs w:val="16"/>
      </w:rPr>
      <w:t>9</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1130E2">
      <w:rPr>
        <w:rFonts w:ascii="Times New Roman" w:hAnsi="Times New Roman"/>
        <w:b/>
        <w:noProof/>
        <w:sz w:val="16"/>
        <w:szCs w:val="16"/>
      </w:rPr>
      <w:t>9</w:t>
    </w:r>
    <w:r w:rsidRPr="009B6C0B">
      <w:rPr>
        <w:rFonts w:ascii="Times New Roman" w:hAnsi="Times New Roman"/>
        <w:b/>
        <w:sz w:val="16"/>
        <w:szCs w:val="16"/>
      </w:rPr>
      <w:fldChar w:fldCharType="end"/>
    </w:r>
  </w:p>
  <w:p w14:paraId="2329ED27" w14:textId="77777777" w:rsidR="00ED455B" w:rsidRDefault="00ED455B" w:rsidP="00A9222E">
    <w:pPr>
      <w:pStyle w:val="Footer"/>
    </w:pPr>
  </w:p>
  <w:p w14:paraId="1A7BA745" w14:textId="77777777" w:rsidR="00ED455B" w:rsidRDefault="00ED45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BDB5B9" w14:textId="77777777" w:rsidR="007542EA" w:rsidRDefault="007542EA" w:rsidP="00C96B32">
      <w:pPr>
        <w:spacing w:after="0" w:line="240" w:lineRule="auto"/>
      </w:pPr>
      <w:r>
        <w:separator/>
      </w:r>
    </w:p>
  </w:footnote>
  <w:footnote w:type="continuationSeparator" w:id="0">
    <w:p w14:paraId="4629D970" w14:textId="77777777" w:rsidR="007542EA" w:rsidRDefault="007542EA" w:rsidP="00C96B32">
      <w:pPr>
        <w:spacing w:after="0" w:line="240" w:lineRule="auto"/>
      </w:pPr>
      <w:r>
        <w:continuationSeparator/>
      </w:r>
    </w:p>
  </w:footnote>
  <w:footnote w:id="1">
    <w:p w14:paraId="753ED205" w14:textId="205241A0" w:rsidR="00ED455B" w:rsidRPr="00A612A7" w:rsidRDefault="00ED455B" w:rsidP="00391D91">
      <w:pPr>
        <w:pStyle w:val="FootnoteText"/>
        <w:rPr>
          <w:rFonts w:ascii="Times New Roman" w:hAnsi="Times New Roman"/>
        </w:rPr>
      </w:pPr>
      <w:r w:rsidRPr="00677744">
        <w:rPr>
          <w:rStyle w:val="FootnoteReference"/>
          <w:rFonts w:ascii="Times New Roman" w:hAnsi="Times New Roman"/>
        </w:rPr>
        <w:footnoteRef/>
      </w:r>
      <w:r>
        <w:rPr>
          <w:rStyle w:val="Hyperlink"/>
          <w:rFonts w:ascii="Times New Roman" w:hAnsi="Times New Roman"/>
          <w:color w:val="auto"/>
          <w:u w:val="none"/>
        </w:rPr>
        <w:t xml:space="preserve"> </w:t>
      </w:r>
      <w:r w:rsidRPr="00961035">
        <w:rPr>
          <w:rStyle w:val="Hyperlink"/>
          <w:rFonts w:ascii="Times New Roman" w:hAnsi="Times New Roman"/>
          <w:color w:val="auto"/>
          <w:u w:val="none"/>
        </w:rPr>
        <w:t>Key Documents referenced in these minutes may be accessed on the ERCOT website at:</w:t>
      </w:r>
      <w:r w:rsidRPr="00961035">
        <w:rPr>
          <w:rStyle w:val="Hyperlink"/>
          <w:rFonts w:ascii="Times New Roman" w:hAnsi="Times New Roman"/>
          <w:color w:val="auto"/>
        </w:rPr>
        <w:t xml:space="preserve">     </w:t>
      </w:r>
      <w:r w:rsidRPr="00391D91">
        <w:rPr>
          <w:rStyle w:val="Hyperlink"/>
          <w:rFonts w:ascii="Times New Roman" w:hAnsi="Times New Roman"/>
        </w:rPr>
        <w:t>http://www.ercot.com/calendar/2020/7/8/189338-WMS</w:t>
      </w:r>
    </w:p>
  </w:footnote>
  <w:footnote w:id="2">
    <w:p w14:paraId="180A5980" w14:textId="1F795EAB" w:rsidR="00ED455B" w:rsidRDefault="00ED455B" w:rsidP="008470F9">
      <w:pPr>
        <w:pStyle w:val="FootnoteText"/>
      </w:pPr>
      <w:r>
        <w:rPr>
          <w:rStyle w:val="FootnoteReference"/>
        </w:rPr>
        <w:footnoteRef/>
      </w:r>
      <w:r>
        <w:t xml:space="preserve"> </w:t>
      </w:r>
      <w:r w:rsidRPr="008470F9">
        <w:rPr>
          <w:rStyle w:val="Hyperlink"/>
          <w:rFonts w:ascii="Times New Roman" w:hAnsi="Times New Roman"/>
        </w:rPr>
        <w:t>http://www.ercot.com/mktrules/issues/NPRR1025#keydocs</w:t>
      </w:r>
    </w:p>
    <w:p w14:paraId="60185120" w14:textId="77777777" w:rsidR="00ED455B" w:rsidRDefault="00ED455B" w:rsidP="008470F9">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0F4D"/>
    <w:multiLevelType w:val="hybridMultilevel"/>
    <w:tmpl w:val="43C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6" w15:restartNumberingAfterBreak="0">
    <w:nsid w:val="1CCC01F0"/>
    <w:multiLevelType w:val="hybridMultilevel"/>
    <w:tmpl w:val="0F047106"/>
    <w:lvl w:ilvl="0" w:tplc="8F96D7D8">
      <w:start w:val="1"/>
      <w:numFmt w:val="bullet"/>
      <w:lvlText w:val="•"/>
      <w:lvlJc w:val="left"/>
      <w:pPr>
        <w:tabs>
          <w:tab w:val="num" w:pos="720"/>
        </w:tabs>
        <w:ind w:left="720" w:hanging="360"/>
      </w:pPr>
      <w:rPr>
        <w:rFonts w:ascii="Arial" w:hAnsi="Arial" w:hint="default"/>
      </w:rPr>
    </w:lvl>
    <w:lvl w:ilvl="1" w:tplc="F6164EEE" w:tentative="1">
      <w:start w:val="1"/>
      <w:numFmt w:val="bullet"/>
      <w:lvlText w:val="•"/>
      <w:lvlJc w:val="left"/>
      <w:pPr>
        <w:tabs>
          <w:tab w:val="num" w:pos="1440"/>
        </w:tabs>
        <w:ind w:left="1440" w:hanging="360"/>
      </w:pPr>
      <w:rPr>
        <w:rFonts w:ascii="Arial" w:hAnsi="Arial" w:hint="default"/>
      </w:rPr>
    </w:lvl>
    <w:lvl w:ilvl="2" w:tplc="99388B5E" w:tentative="1">
      <w:start w:val="1"/>
      <w:numFmt w:val="bullet"/>
      <w:lvlText w:val="•"/>
      <w:lvlJc w:val="left"/>
      <w:pPr>
        <w:tabs>
          <w:tab w:val="num" w:pos="2160"/>
        </w:tabs>
        <w:ind w:left="2160" w:hanging="360"/>
      </w:pPr>
      <w:rPr>
        <w:rFonts w:ascii="Arial" w:hAnsi="Arial" w:hint="default"/>
      </w:rPr>
    </w:lvl>
    <w:lvl w:ilvl="3" w:tplc="FF1EA57E" w:tentative="1">
      <w:start w:val="1"/>
      <w:numFmt w:val="bullet"/>
      <w:lvlText w:val="•"/>
      <w:lvlJc w:val="left"/>
      <w:pPr>
        <w:tabs>
          <w:tab w:val="num" w:pos="2880"/>
        </w:tabs>
        <w:ind w:left="2880" w:hanging="360"/>
      </w:pPr>
      <w:rPr>
        <w:rFonts w:ascii="Arial" w:hAnsi="Arial" w:hint="default"/>
      </w:rPr>
    </w:lvl>
    <w:lvl w:ilvl="4" w:tplc="4164FB12" w:tentative="1">
      <w:start w:val="1"/>
      <w:numFmt w:val="bullet"/>
      <w:lvlText w:val="•"/>
      <w:lvlJc w:val="left"/>
      <w:pPr>
        <w:tabs>
          <w:tab w:val="num" w:pos="3600"/>
        </w:tabs>
        <w:ind w:left="3600" w:hanging="360"/>
      </w:pPr>
      <w:rPr>
        <w:rFonts w:ascii="Arial" w:hAnsi="Arial" w:hint="default"/>
      </w:rPr>
    </w:lvl>
    <w:lvl w:ilvl="5" w:tplc="79E8451C" w:tentative="1">
      <w:start w:val="1"/>
      <w:numFmt w:val="bullet"/>
      <w:lvlText w:val="•"/>
      <w:lvlJc w:val="left"/>
      <w:pPr>
        <w:tabs>
          <w:tab w:val="num" w:pos="4320"/>
        </w:tabs>
        <w:ind w:left="4320" w:hanging="360"/>
      </w:pPr>
      <w:rPr>
        <w:rFonts w:ascii="Arial" w:hAnsi="Arial" w:hint="default"/>
      </w:rPr>
    </w:lvl>
    <w:lvl w:ilvl="6" w:tplc="9550BE72" w:tentative="1">
      <w:start w:val="1"/>
      <w:numFmt w:val="bullet"/>
      <w:lvlText w:val="•"/>
      <w:lvlJc w:val="left"/>
      <w:pPr>
        <w:tabs>
          <w:tab w:val="num" w:pos="5040"/>
        </w:tabs>
        <w:ind w:left="5040" w:hanging="360"/>
      </w:pPr>
      <w:rPr>
        <w:rFonts w:ascii="Arial" w:hAnsi="Arial" w:hint="default"/>
      </w:rPr>
    </w:lvl>
    <w:lvl w:ilvl="7" w:tplc="9E36FC62" w:tentative="1">
      <w:start w:val="1"/>
      <w:numFmt w:val="bullet"/>
      <w:lvlText w:val="•"/>
      <w:lvlJc w:val="left"/>
      <w:pPr>
        <w:tabs>
          <w:tab w:val="num" w:pos="5760"/>
        </w:tabs>
        <w:ind w:left="5760" w:hanging="360"/>
      </w:pPr>
      <w:rPr>
        <w:rFonts w:ascii="Arial" w:hAnsi="Arial" w:hint="default"/>
      </w:rPr>
    </w:lvl>
    <w:lvl w:ilvl="8" w:tplc="BEF69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4E7768"/>
    <w:multiLevelType w:val="hybridMultilevel"/>
    <w:tmpl w:val="2A50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62B52"/>
    <w:multiLevelType w:val="hybridMultilevel"/>
    <w:tmpl w:val="64BC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E754C"/>
    <w:multiLevelType w:val="hybridMultilevel"/>
    <w:tmpl w:val="7350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A413E"/>
    <w:multiLevelType w:val="hybridMultilevel"/>
    <w:tmpl w:val="4FA0F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134E26"/>
    <w:multiLevelType w:val="hybridMultilevel"/>
    <w:tmpl w:val="7BEC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A146E26"/>
    <w:multiLevelType w:val="hybridMultilevel"/>
    <w:tmpl w:val="E58CD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BC02B42"/>
    <w:multiLevelType w:val="hybridMultilevel"/>
    <w:tmpl w:val="9950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04A4F49"/>
    <w:multiLevelType w:val="hybridMultilevel"/>
    <w:tmpl w:val="D794E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D2070"/>
    <w:multiLevelType w:val="hybridMultilevel"/>
    <w:tmpl w:val="CB4EE5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CF2106D"/>
    <w:multiLevelType w:val="hybridMultilevel"/>
    <w:tmpl w:val="8E6EBCDC"/>
    <w:lvl w:ilvl="0" w:tplc="F3C80520">
      <w:start w:val="1"/>
      <w:numFmt w:val="bullet"/>
      <w:lvlText w:val="•"/>
      <w:lvlJc w:val="left"/>
      <w:pPr>
        <w:tabs>
          <w:tab w:val="num" w:pos="720"/>
        </w:tabs>
        <w:ind w:left="720" w:hanging="360"/>
      </w:pPr>
      <w:rPr>
        <w:rFonts w:ascii="Corbel" w:hAnsi="Corbel" w:hint="default"/>
      </w:rPr>
    </w:lvl>
    <w:lvl w:ilvl="1" w:tplc="F9222D9C">
      <w:start w:val="108"/>
      <w:numFmt w:val="bullet"/>
      <w:lvlText w:val="•"/>
      <w:lvlJc w:val="left"/>
      <w:pPr>
        <w:tabs>
          <w:tab w:val="num" w:pos="1440"/>
        </w:tabs>
        <w:ind w:left="1440" w:hanging="360"/>
      </w:pPr>
      <w:rPr>
        <w:rFonts w:ascii="Corbel" w:hAnsi="Corbel" w:hint="default"/>
      </w:rPr>
    </w:lvl>
    <w:lvl w:ilvl="2" w:tplc="27EAAAEE" w:tentative="1">
      <w:start w:val="1"/>
      <w:numFmt w:val="bullet"/>
      <w:lvlText w:val="•"/>
      <w:lvlJc w:val="left"/>
      <w:pPr>
        <w:tabs>
          <w:tab w:val="num" w:pos="2160"/>
        </w:tabs>
        <w:ind w:left="2160" w:hanging="360"/>
      </w:pPr>
      <w:rPr>
        <w:rFonts w:ascii="Corbel" w:hAnsi="Corbel" w:hint="default"/>
      </w:rPr>
    </w:lvl>
    <w:lvl w:ilvl="3" w:tplc="F594FAF2" w:tentative="1">
      <w:start w:val="1"/>
      <w:numFmt w:val="bullet"/>
      <w:lvlText w:val="•"/>
      <w:lvlJc w:val="left"/>
      <w:pPr>
        <w:tabs>
          <w:tab w:val="num" w:pos="2880"/>
        </w:tabs>
        <w:ind w:left="2880" w:hanging="360"/>
      </w:pPr>
      <w:rPr>
        <w:rFonts w:ascii="Corbel" w:hAnsi="Corbel" w:hint="default"/>
      </w:rPr>
    </w:lvl>
    <w:lvl w:ilvl="4" w:tplc="B08C75E0" w:tentative="1">
      <w:start w:val="1"/>
      <w:numFmt w:val="bullet"/>
      <w:lvlText w:val="•"/>
      <w:lvlJc w:val="left"/>
      <w:pPr>
        <w:tabs>
          <w:tab w:val="num" w:pos="3600"/>
        </w:tabs>
        <w:ind w:left="3600" w:hanging="360"/>
      </w:pPr>
      <w:rPr>
        <w:rFonts w:ascii="Corbel" w:hAnsi="Corbel" w:hint="default"/>
      </w:rPr>
    </w:lvl>
    <w:lvl w:ilvl="5" w:tplc="76228BC8" w:tentative="1">
      <w:start w:val="1"/>
      <w:numFmt w:val="bullet"/>
      <w:lvlText w:val="•"/>
      <w:lvlJc w:val="left"/>
      <w:pPr>
        <w:tabs>
          <w:tab w:val="num" w:pos="4320"/>
        </w:tabs>
        <w:ind w:left="4320" w:hanging="360"/>
      </w:pPr>
      <w:rPr>
        <w:rFonts w:ascii="Corbel" w:hAnsi="Corbel" w:hint="default"/>
      </w:rPr>
    </w:lvl>
    <w:lvl w:ilvl="6" w:tplc="F1029678" w:tentative="1">
      <w:start w:val="1"/>
      <w:numFmt w:val="bullet"/>
      <w:lvlText w:val="•"/>
      <w:lvlJc w:val="left"/>
      <w:pPr>
        <w:tabs>
          <w:tab w:val="num" w:pos="5040"/>
        </w:tabs>
        <w:ind w:left="5040" w:hanging="360"/>
      </w:pPr>
      <w:rPr>
        <w:rFonts w:ascii="Corbel" w:hAnsi="Corbel" w:hint="default"/>
      </w:rPr>
    </w:lvl>
    <w:lvl w:ilvl="7" w:tplc="036A76B0" w:tentative="1">
      <w:start w:val="1"/>
      <w:numFmt w:val="bullet"/>
      <w:lvlText w:val="•"/>
      <w:lvlJc w:val="left"/>
      <w:pPr>
        <w:tabs>
          <w:tab w:val="num" w:pos="5760"/>
        </w:tabs>
        <w:ind w:left="5760" w:hanging="360"/>
      </w:pPr>
      <w:rPr>
        <w:rFonts w:ascii="Corbel" w:hAnsi="Corbel" w:hint="default"/>
      </w:rPr>
    </w:lvl>
    <w:lvl w:ilvl="8" w:tplc="AD6CA540" w:tentative="1">
      <w:start w:val="1"/>
      <w:numFmt w:val="bullet"/>
      <w:lvlText w:val="•"/>
      <w:lvlJc w:val="left"/>
      <w:pPr>
        <w:tabs>
          <w:tab w:val="num" w:pos="6480"/>
        </w:tabs>
        <w:ind w:left="6480" w:hanging="360"/>
      </w:pPr>
      <w:rPr>
        <w:rFonts w:ascii="Corbel" w:hAnsi="Corbel" w:hint="default"/>
      </w:rPr>
    </w:lvl>
  </w:abstractNum>
  <w:num w:numId="1">
    <w:abstractNumId w:val="27"/>
  </w:num>
  <w:num w:numId="2">
    <w:abstractNumId w:val="23"/>
  </w:num>
  <w:num w:numId="3">
    <w:abstractNumId w:val="1"/>
  </w:num>
  <w:num w:numId="4">
    <w:abstractNumId w:val="2"/>
  </w:num>
  <w:num w:numId="5">
    <w:abstractNumId w:val="17"/>
  </w:num>
  <w:num w:numId="6">
    <w:abstractNumId w:val="3"/>
  </w:num>
  <w:num w:numId="7">
    <w:abstractNumId w:val="8"/>
  </w:num>
  <w:num w:numId="8">
    <w:abstractNumId w:val="1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2"/>
  </w:num>
  <w:num w:numId="12">
    <w:abstractNumId w:val="26"/>
  </w:num>
  <w:num w:numId="13">
    <w:abstractNumId w:val="25"/>
  </w:num>
  <w:num w:numId="14">
    <w:abstractNumId w:val="10"/>
  </w:num>
  <w:num w:numId="15">
    <w:abstractNumId w:val="4"/>
  </w:num>
  <w:num w:numId="16">
    <w:abstractNumId w:val="11"/>
  </w:num>
  <w:num w:numId="17">
    <w:abstractNumId w:val="21"/>
  </w:num>
  <w:num w:numId="18">
    <w:abstractNumId w:val="28"/>
  </w:num>
  <w:num w:numId="19">
    <w:abstractNumId w:val="30"/>
  </w:num>
  <w:num w:numId="20">
    <w:abstractNumId w:val="20"/>
  </w:num>
  <w:num w:numId="21">
    <w:abstractNumId w:val="22"/>
  </w:num>
  <w:num w:numId="22">
    <w:abstractNumId w:val="7"/>
  </w:num>
  <w:num w:numId="23">
    <w:abstractNumId w:val="15"/>
  </w:num>
  <w:num w:numId="24">
    <w:abstractNumId w:val="18"/>
  </w:num>
  <w:num w:numId="25">
    <w:abstractNumId w:val="9"/>
  </w:num>
  <w:num w:numId="26">
    <w:abstractNumId w:val="6"/>
  </w:num>
  <w:num w:numId="27">
    <w:abstractNumId w:val="24"/>
  </w:num>
  <w:num w:numId="28">
    <w:abstractNumId w:val="0"/>
  </w:num>
  <w:num w:numId="29">
    <w:abstractNumId w:val="13"/>
  </w:num>
  <w:num w:numId="30">
    <w:abstractNumId w:val="14"/>
  </w:num>
  <w:num w:numId="31">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2F8C"/>
    <w:rsid w:val="0000329A"/>
    <w:rsid w:val="000034EB"/>
    <w:rsid w:val="00003600"/>
    <w:rsid w:val="00003985"/>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915"/>
    <w:rsid w:val="00011B4A"/>
    <w:rsid w:val="00011D85"/>
    <w:rsid w:val="00012090"/>
    <w:rsid w:val="000131A8"/>
    <w:rsid w:val="0001353E"/>
    <w:rsid w:val="000135E8"/>
    <w:rsid w:val="000139FC"/>
    <w:rsid w:val="00013B51"/>
    <w:rsid w:val="000141D9"/>
    <w:rsid w:val="0001434E"/>
    <w:rsid w:val="000144F2"/>
    <w:rsid w:val="000149E1"/>
    <w:rsid w:val="0001544B"/>
    <w:rsid w:val="00015664"/>
    <w:rsid w:val="00015944"/>
    <w:rsid w:val="000166BD"/>
    <w:rsid w:val="000173F9"/>
    <w:rsid w:val="00021041"/>
    <w:rsid w:val="0002209A"/>
    <w:rsid w:val="0002237D"/>
    <w:rsid w:val="000223C7"/>
    <w:rsid w:val="000225F7"/>
    <w:rsid w:val="00022CCC"/>
    <w:rsid w:val="00022ECC"/>
    <w:rsid w:val="00023FF6"/>
    <w:rsid w:val="00024253"/>
    <w:rsid w:val="000251AB"/>
    <w:rsid w:val="00025402"/>
    <w:rsid w:val="00025875"/>
    <w:rsid w:val="0002598E"/>
    <w:rsid w:val="00025A10"/>
    <w:rsid w:val="00025C6A"/>
    <w:rsid w:val="00025E64"/>
    <w:rsid w:val="00026179"/>
    <w:rsid w:val="0002689F"/>
    <w:rsid w:val="00027021"/>
    <w:rsid w:val="0002782F"/>
    <w:rsid w:val="00027A0B"/>
    <w:rsid w:val="00027B25"/>
    <w:rsid w:val="00030067"/>
    <w:rsid w:val="0003068E"/>
    <w:rsid w:val="00031201"/>
    <w:rsid w:val="00031E7F"/>
    <w:rsid w:val="000329A9"/>
    <w:rsid w:val="0003302C"/>
    <w:rsid w:val="0003365A"/>
    <w:rsid w:val="00033787"/>
    <w:rsid w:val="000339AB"/>
    <w:rsid w:val="00033A9B"/>
    <w:rsid w:val="000341FA"/>
    <w:rsid w:val="0003466B"/>
    <w:rsid w:val="00035AD5"/>
    <w:rsid w:val="00036A45"/>
    <w:rsid w:val="00036A7D"/>
    <w:rsid w:val="00036EE7"/>
    <w:rsid w:val="000372FE"/>
    <w:rsid w:val="00040106"/>
    <w:rsid w:val="000409F2"/>
    <w:rsid w:val="00041EAA"/>
    <w:rsid w:val="00042180"/>
    <w:rsid w:val="00042EFA"/>
    <w:rsid w:val="00042F62"/>
    <w:rsid w:val="00043587"/>
    <w:rsid w:val="0004388C"/>
    <w:rsid w:val="00044EF1"/>
    <w:rsid w:val="000451E6"/>
    <w:rsid w:val="00046878"/>
    <w:rsid w:val="00046AFF"/>
    <w:rsid w:val="00046BE8"/>
    <w:rsid w:val="000474AF"/>
    <w:rsid w:val="00047858"/>
    <w:rsid w:val="000478A5"/>
    <w:rsid w:val="000479CE"/>
    <w:rsid w:val="0005014F"/>
    <w:rsid w:val="00050A9C"/>
    <w:rsid w:val="00051A7F"/>
    <w:rsid w:val="000520F8"/>
    <w:rsid w:val="00052A1A"/>
    <w:rsid w:val="0005319D"/>
    <w:rsid w:val="000537DC"/>
    <w:rsid w:val="000538E9"/>
    <w:rsid w:val="00053A0A"/>
    <w:rsid w:val="000548F2"/>
    <w:rsid w:val="00055761"/>
    <w:rsid w:val="00056233"/>
    <w:rsid w:val="000562F5"/>
    <w:rsid w:val="00056799"/>
    <w:rsid w:val="00056901"/>
    <w:rsid w:val="00056C2A"/>
    <w:rsid w:val="00057225"/>
    <w:rsid w:val="0005725D"/>
    <w:rsid w:val="000572C5"/>
    <w:rsid w:val="00057D42"/>
    <w:rsid w:val="00057E89"/>
    <w:rsid w:val="00057FB3"/>
    <w:rsid w:val="000620FE"/>
    <w:rsid w:val="0006303C"/>
    <w:rsid w:val="00064241"/>
    <w:rsid w:val="000642A7"/>
    <w:rsid w:val="0006466E"/>
    <w:rsid w:val="0006475E"/>
    <w:rsid w:val="00064862"/>
    <w:rsid w:val="00064F6F"/>
    <w:rsid w:val="000657A3"/>
    <w:rsid w:val="000658EF"/>
    <w:rsid w:val="00066024"/>
    <w:rsid w:val="000675EC"/>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D3A"/>
    <w:rsid w:val="00074D8C"/>
    <w:rsid w:val="00075359"/>
    <w:rsid w:val="00075BD5"/>
    <w:rsid w:val="00075EBA"/>
    <w:rsid w:val="00076AB9"/>
    <w:rsid w:val="00076AD2"/>
    <w:rsid w:val="00080215"/>
    <w:rsid w:val="00080225"/>
    <w:rsid w:val="0008297F"/>
    <w:rsid w:val="00082DF1"/>
    <w:rsid w:val="00082EEB"/>
    <w:rsid w:val="000838FC"/>
    <w:rsid w:val="0008391A"/>
    <w:rsid w:val="000841F5"/>
    <w:rsid w:val="000851E6"/>
    <w:rsid w:val="000852D5"/>
    <w:rsid w:val="00085801"/>
    <w:rsid w:val="00085D94"/>
    <w:rsid w:val="00086313"/>
    <w:rsid w:val="000865C8"/>
    <w:rsid w:val="00086677"/>
    <w:rsid w:val="00086A97"/>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43B"/>
    <w:rsid w:val="00094B0C"/>
    <w:rsid w:val="00096CE9"/>
    <w:rsid w:val="0009762B"/>
    <w:rsid w:val="000A00ED"/>
    <w:rsid w:val="000A0105"/>
    <w:rsid w:val="000A076B"/>
    <w:rsid w:val="000A09C0"/>
    <w:rsid w:val="000A0B31"/>
    <w:rsid w:val="000A0DEC"/>
    <w:rsid w:val="000A17B2"/>
    <w:rsid w:val="000A20F3"/>
    <w:rsid w:val="000A250D"/>
    <w:rsid w:val="000A3230"/>
    <w:rsid w:val="000A33DF"/>
    <w:rsid w:val="000A38DB"/>
    <w:rsid w:val="000A3C78"/>
    <w:rsid w:val="000A426D"/>
    <w:rsid w:val="000A4308"/>
    <w:rsid w:val="000A4312"/>
    <w:rsid w:val="000A4546"/>
    <w:rsid w:val="000A5CB1"/>
    <w:rsid w:val="000A6ACD"/>
    <w:rsid w:val="000B0A2E"/>
    <w:rsid w:val="000B1863"/>
    <w:rsid w:val="000B288B"/>
    <w:rsid w:val="000B2987"/>
    <w:rsid w:val="000B366C"/>
    <w:rsid w:val="000B3792"/>
    <w:rsid w:val="000B3ECC"/>
    <w:rsid w:val="000B45F3"/>
    <w:rsid w:val="000B46E3"/>
    <w:rsid w:val="000B49B1"/>
    <w:rsid w:val="000B4DCC"/>
    <w:rsid w:val="000B53C0"/>
    <w:rsid w:val="000B6598"/>
    <w:rsid w:val="000B65A7"/>
    <w:rsid w:val="000B686E"/>
    <w:rsid w:val="000B69A7"/>
    <w:rsid w:val="000B6DF4"/>
    <w:rsid w:val="000B6F01"/>
    <w:rsid w:val="000B7510"/>
    <w:rsid w:val="000B755B"/>
    <w:rsid w:val="000C02D1"/>
    <w:rsid w:val="000C06C8"/>
    <w:rsid w:val="000C0EED"/>
    <w:rsid w:val="000C185E"/>
    <w:rsid w:val="000C269F"/>
    <w:rsid w:val="000C4B6F"/>
    <w:rsid w:val="000C4F30"/>
    <w:rsid w:val="000C50BE"/>
    <w:rsid w:val="000C522E"/>
    <w:rsid w:val="000C5759"/>
    <w:rsid w:val="000C6001"/>
    <w:rsid w:val="000C6619"/>
    <w:rsid w:val="000C6781"/>
    <w:rsid w:val="000C6799"/>
    <w:rsid w:val="000C68D5"/>
    <w:rsid w:val="000C7DEF"/>
    <w:rsid w:val="000D002F"/>
    <w:rsid w:val="000D0495"/>
    <w:rsid w:val="000D14AC"/>
    <w:rsid w:val="000D1944"/>
    <w:rsid w:val="000D19E1"/>
    <w:rsid w:val="000D1CB9"/>
    <w:rsid w:val="000D1FDD"/>
    <w:rsid w:val="000D2F7A"/>
    <w:rsid w:val="000D2FD6"/>
    <w:rsid w:val="000D3120"/>
    <w:rsid w:val="000D361A"/>
    <w:rsid w:val="000D3C1B"/>
    <w:rsid w:val="000D440C"/>
    <w:rsid w:val="000D4BB2"/>
    <w:rsid w:val="000D4F31"/>
    <w:rsid w:val="000D54FB"/>
    <w:rsid w:val="000D55DC"/>
    <w:rsid w:val="000D623A"/>
    <w:rsid w:val="000D6F93"/>
    <w:rsid w:val="000E0119"/>
    <w:rsid w:val="000E01B5"/>
    <w:rsid w:val="000E040B"/>
    <w:rsid w:val="000E0721"/>
    <w:rsid w:val="000E0860"/>
    <w:rsid w:val="000E2A41"/>
    <w:rsid w:val="000E2A8F"/>
    <w:rsid w:val="000E2E6B"/>
    <w:rsid w:val="000E3757"/>
    <w:rsid w:val="000E3D4C"/>
    <w:rsid w:val="000E3D94"/>
    <w:rsid w:val="000E44D3"/>
    <w:rsid w:val="000E4974"/>
    <w:rsid w:val="000E4991"/>
    <w:rsid w:val="000E49C5"/>
    <w:rsid w:val="000E5BDE"/>
    <w:rsid w:val="000E6708"/>
    <w:rsid w:val="000E7517"/>
    <w:rsid w:val="000E76DC"/>
    <w:rsid w:val="000F0EE7"/>
    <w:rsid w:val="000F1821"/>
    <w:rsid w:val="000F2622"/>
    <w:rsid w:val="000F2C29"/>
    <w:rsid w:val="000F2DBF"/>
    <w:rsid w:val="000F3B84"/>
    <w:rsid w:val="000F44A3"/>
    <w:rsid w:val="000F4507"/>
    <w:rsid w:val="000F4AC7"/>
    <w:rsid w:val="000F598B"/>
    <w:rsid w:val="000F5A89"/>
    <w:rsid w:val="000F6F6B"/>
    <w:rsid w:val="000F73D5"/>
    <w:rsid w:val="0010027D"/>
    <w:rsid w:val="001005CE"/>
    <w:rsid w:val="00101276"/>
    <w:rsid w:val="0010131C"/>
    <w:rsid w:val="00101365"/>
    <w:rsid w:val="00101854"/>
    <w:rsid w:val="00101F38"/>
    <w:rsid w:val="00102649"/>
    <w:rsid w:val="00102D41"/>
    <w:rsid w:val="00102ECE"/>
    <w:rsid w:val="00103205"/>
    <w:rsid w:val="001032BC"/>
    <w:rsid w:val="001036A6"/>
    <w:rsid w:val="00103A5B"/>
    <w:rsid w:val="0010402B"/>
    <w:rsid w:val="00104671"/>
    <w:rsid w:val="00105145"/>
    <w:rsid w:val="00106063"/>
    <w:rsid w:val="00106885"/>
    <w:rsid w:val="00106CBF"/>
    <w:rsid w:val="00107197"/>
    <w:rsid w:val="001078DC"/>
    <w:rsid w:val="00107C55"/>
    <w:rsid w:val="00107E1E"/>
    <w:rsid w:val="0011024D"/>
    <w:rsid w:val="001103F2"/>
    <w:rsid w:val="001116DC"/>
    <w:rsid w:val="00111764"/>
    <w:rsid w:val="0011183F"/>
    <w:rsid w:val="001119B5"/>
    <w:rsid w:val="00112107"/>
    <w:rsid w:val="001126D0"/>
    <w:rsid w:val="00112B35"/>
    <w:rsid w:val="00112B41"/>
    <w:rsid w:val="00112D86"/>
    <w:rsid w:val="001130E2"/>
    <w:rsid w:val="0011321A"/>
    <w:rsid w:val="001132E6"/>
    <w:rsid w:val="00113399"/>
    <w:rsid w:val="0011344C"/>
    <w:rsid w:val="00113492"/>
    <w:rsid w:val="00113A00"/>
    <w:rsid w:val="00113F49"/>
    <w:rsid w:val="00114263"/>
    <w:rsid w:val="00115590"/>
    <w:rsid w:val="001158D6"/>
    <w:rsid w:val="001169A0"/>
    <w:rsid w:val="00117179"/>
    <w:rsid w:val="001179D9"/>
    <w:rsid w:val="001205FC"/>
    <w:rsid w:val="00121615"/>
    <w:rsid w:val="00121D23"/>
    <w:rsid w:val="00122485"/>
    <w:rsid w:val="001229CB"/>
    <w:rsid w:val="00122A1F"/>
    <w:rsid w:val="00123454"/>
    <w:rsid w:val="0012391C"/>
    <w:rsid w:val="0012409C"/>
    <w:rsid w:val="00124E42"/>
    <w:rsid w:val="00126ABE"/>
    <w:rsid w:val="0012716B"/>
    <w:rsid w:val="00127375"/>
    <w:rsid w:val="00127391"/>
    <w:rsid w:val="00131331"/>
    <w:rsid w:val="00131AA0"/>
    <w:rsid w:val="00131AE8"/>
    <w:rsid w:val="00131DDD"/>
    <w:rsid w:val="00132048"/>
    <w:rsid w:val="0013239C"/>
    <w:rsid w:val="001323E8"/>
    <w:rsid w:val="001327C4"/>
    <w:rsid w:val="001338DA"/>
    <w:rsid w:val="00133C47"/>
    <w:rsid w:val="001349DF"/>
    <w:rsid w:val="00134A31"/>
    <w:rsid w:val="00135CBB"/>
    <w:rsid w:val="00135F26"/>
    <w:rsid w:val="001360EF"/>
    <w:rsid w:val="00136138"/>
    <w:rsid w:val="0013659A"/>
    <w:rsid w:val="001367CA"/>
    <w:rsid w:val="001401EA"/>
    <w:rsid w:val="00140BCB"/>
    <w:rsid w:val="00140DE5"/>
    <w:rsid w:val="0014116D"/>
    <w:rsid w:val="00141519"/>
    <w:rsid w:val="001422E0"/>
    <w:rsid w:val="00142564"/>
    <w:rsid w:val="00142C73"/>
    <w:rsid w:val="00143540"/>
    <w:rsid w:val="00143BB7"/>
    <w:rsid w:val="001444E8"/>
    <w:rsid w:val="00146944"/>
    <w:rsid w:val="00146CAC"/>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3128"/>
    <w:rsid w:val="00153953"/>
    <w:rsid w:val="00153FA8"/>
    <w:rsid w:val="0015410E"/>
    <w:rsid w:val="0015437E"/>
    <w:rsid w:val="00154471"/>
    <w:rsid w:val="00154B63"/>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A67"/>
    <w:rsid w:val="00162FBA"/>
    <w:rsid w:val="00163348"/>
    <w:rsid w:val="001634B6"/>
    <w:rsid w:val="001634BD"/>
    <w:rsid w:val="00163C4A"/>
    <w:rsid w:val="00164726"/>
    <w:rsid w:val="0016548B"/>
    <w:rsid w:val="001661C8"/>
    <w:rsid w:val="0016653F"/>
    <w:rsid w:val="001667C2"/>
    <w:rsid w:val="00167A8C"/>
    <w:rsid w:val="001700D2"/>
    <w:rsid w:val="00170A6B"/>
    <w:rsid w:val="00170EA5"/>
    <w:rsid w:val="00171054"/>
    <w:rsid w:val="001717A5"/>
    <w:rsid w:val="00172479"/>
    <w:rsid w:val="0017257F"/>
    <w:rsid w:val="00172FCC"/>
    <w:rsid w:val="00174111"/>
    <w:rsid w:val="0017452C"/>
    <w:rsid w:val="00174593"/>
    <w:rsid w:val="001753CF"/>
    <w:rsid w:val="0017596D"/>
    <w:rsid w:val="00176281"/>
    <w:rsid w:val="001778D0"/>
    <w:rsid w:val="0017790F"/>
    <w:rsid w:val="001802D1"/>
    <w:rsid w:val="00180DD3"/>
    <w:rsid w:val="00181165"/>
    <w:rsid w:val="001819F1"/>
    <w:rsid w:val="001826C6"/>
    <w:rsid w:val="00182DC1"/>
    <w:rsid w:val="00183645"/>
    <w:rsid w:val="00183870"/>
    <w:rsid w:val="00183928"/>
    <w:rsid w:val="00184302"/>
    <w:rsid w:val="001847AE"/>
    <w:rsid w:val="0018598D"/>
    <w:rsid w:val="00186770"/>
    <w:rsid w:val="0018696C"/>
    <w:rsid w:val="00187058"/>
    <w:rsid w:val="001879A7"/>
    <w:rsid w:val="001907AC"/>
    <w:rsid w:val="00191168"/>
    <w:rsid w:val="00192106"/>
    <w:rsid w:val="0019248D"/>
    <w:rsid w:val="00192761"/>
    <w:rsid w:val="00192B9C"/>
    <w:rsid w:val="00192C1C"/>
    <w:rsid w:val="00192F68"/>
    <w:rsid w:val="00192F83"/>
    <w:rsid w:val="00193AD9"/>
    <w:rsid w:val="0019466C"/>
    <w:rsid w:val="00194738"/>
    <w:rsid w:val="00194854"/>
    <w:rsid w:val="00194F08"/>
    <w:rsid w:val="00195B02"/>
    <w:rsid w:val="00195C49"/>
    <w:rsid w:val="00195DE3"/>
    <w:rsid w:val="00196A91"/>
    <w:rsid w:val="00196D09"/>
    <w:rsid w:val="001975B3"/>
    <w:rsid w:val="00197795"/>
    <w:rsid w:val="0019796A"/>
    <w:rsid w:val="00197BF3"/>
    <w:rsid w:val="001A04AA"/>
    <w:rsid w:val="001A0781"/>
    <w:rsid w:val="001A1594"/>
    <w:rsid w:val="001A1928"/>
    <w:rsid w:val="001A1B26"/>
    <w:rsid w:val="001A205D"/>
    <w:rsid w:val="001A2D77"/>
    <w:rsid w:val="001A4457"/>
    <w:rsid w:val="001A4606"/>
    <w:rsid w:val="001A461F"/>
    <w:rsid w:val="001A47C6"/>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FD7"/>
    <w:rsid w:val="001B40E6"/>
    <w:rsid w:val="001B46A0"/>
    <w:rsid w:val="001B5BAC"/>
    <w:rsid w:val="001B5E53"/>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D59"/>
    <w:rsid w:val="001C71D4"/>
    <w:rsid w:val="001D0706"/>
    <w:rsid w:val="001D1997"/>
    <w:rsid w:val="001D1E9D"/>
    <w:rsid w:val="001D1F79"/>
    <w:rsid w:val="001D26DD"/>
    <w:rsid w:val="001D35FD"/>
    <w:rsid w:val="001D3AB0"/>
    <w:rsid w:val="001D3FF1"/>
    <w:rsid w:val="001D445E"/>
    <w:rsid w:val="001D4CED"/>
    <w:rsid w:val="001D5463"/>
    <w:rsid w:val="001D57FC"/>
    <w:rsid w:val="001D5886"/>
    <w:rsid w:val="001D596F"/>
    <w:rsid w:val="001D5A47"/>
    <w:rsid w:val="001D664C"/>
    <w:rsid w:val="001D6AFA"/>
    <w:rsid w:val="001D6C35"/>
    <w:rsid w:val="001D6D1D"/>
    <w:rsid w:val="001D7764"/>
    <w:rsid w:val="001D7916"/>
    <w:rsid w:val="001D7C7E"/>
    <w:rsid w:val="001D7D48"/>
    <w:rsid w:val="001D7E76"/>
    <w:rsid w:val="001E02FB"/>
    <w:rsid w:val="001E0738"/>
    <w:rsid w:val="001E0879"/>
    <w:rsid w:val="001E1072"/>
    <w:rsid w:val="001E1383"/>
    <w:rsid w:val="001E18D9"/>
    <w:rsid w:val="001E199A"/>
    <w:rsid w:val="001E1C49"/>
    <w:rsid w:val="001E1DB7"/>
    <w:rsid w:val="001E1F60"/>
    <w:rsid w:val="001E2222"/>
    <w:rsid w:val="001E3A73"/>
    <w:rsid w:val="001E3FE0"/>
    <w:rsid w:val="001E420B"/>
    <w:rsid w:val="001E45B9"/>
    <w:rsid w:val="001E497E"/>
    <w:rsid w:val="001E4D04"/>
    <w:rsid w:val="001E4F59"/>
    <w:rsid w:val="001E5148"/>
    <w:rsid w:val="001E6BB7"/>
    <w:rsid w:val="001E7288"/>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7C6"/>
    <w:rsid w:val="0020483A"/>
    <w:rsid w:val="0020582A"/>
    <w:rsid w:val="002058B4"/>
    <w:rsid w:val="00205F55"/>
    <w:rsid w:val="00206648"/>
    <w:rsid w:val="00206848"/>
    <w:rsid w:val="00207788"/>
    <w:rsid w:val="002079B8"/>
    <w:rsid w:val="00207BB9"/>
    <w:rsid w:val="002108B5"/>
    <w:rsid w:val="00210A70"/>
    <w:rsid w:val="0021195A"/>
    <w:rsid w:val="00212F86"/>
    <w:rsid w:val="0021454D"/>
    <w:rsid w:val="00214DB1"/>
    <w:rsid w:val="002153A9"/>
    <w:rsid w:val="00215C00"/>
    <w:rsid w:val="0021603B"/>
    <w:rsid w:val="00216252"/>
    <w:rsid w:val="00216F01"/>
    <w:rsid w:val="0021771C"/>
    <w:rsid w:val="00217B55"/>
    <w:rsid w:val="00217C39"/>
    <w:rsid w:val="00220AB8"/>
    <w:rsid w:val="00220C44"/>
    <w:rsid w:val="00220DCB"/>
    <w:rsid w:val="002210B6"/>
    <w:rsid w:val="0022113F"/>
    <w:rsid w:val="002219BC"/>
    <w:rsid w:val="00221DB3"/>
    <w:rsid w:val="0022234A"/>
    <w:rsid w:val="002228DB"/>
    <w:rsid w:val="00222AF1"/>
    <w:rsid w:val="002233E7"/>
    <w:rsid w:val="0022362B"/>
    <w:rsid w:val="00223E6D"/>
    <w:rsid w:val="00224A38"/>
    <w:rsid w:val="00225B3E"/>
    <w:rsid w:val="00225D84"/>
    <w:rsid w:val="00226469"/>
    <w:rsid w:val="0022661B"/>
    <w:rsid w:val="002267F0"/>
    <w:rsid w:val="002268D3"/>
    <w:rsid w:val="00227024"/>
    <w:rsid w:val="002276DF"/>
    <w:rsid w:val="002277D8"/>
    <w:rsid w:val="00227F83"/>
    <w:rsid w:val="0023106C"/>
    <w:rsid w:val="002311D0"/>
    <w:rsid w:val="00231C5A"/>
    <w:rsid w:val="00232290"/>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E0F"/>
    <w:rsid w:val="002448E5"/>
    <w:rsid w:val="00244C48"/>
    <w:rsid w:val="00245938"/>
    <w:rsid w:val="00246189"/>
    <w:rsid w:val="002461F5"/>
    <w:rsid w:val="002468CF"/>
    <w:rsid w:val="00246A60"/>
    <w:rsid w:val="00246FE4"/>
    <w:rsid w:val="00247465"/>
    <w:rsid w:val="0024759C"/>
    <w:rsid w:val="00247829"/>
    <w:rsid w:val="00250DCA"/>
    <w:rsid w:val="00252083"/>
    <w:rsid w:val="002520CF"/>
    <w:rsid w:val="00254C11"/>
    <w:rsid w:val="00254EEC"/>
    <w:rsid w:val="00255A82"/>
    <w:rsid w:val="00255DFC"/>
    <w:rsid w:val="00255F2F"/>
    <w:rsid w:val="00256A5A"/>
    <w:rsid w:val="00256D1D"/>
    <w:rsid w:val="002579E3"/>
    <w:rsid w:val="00257E70"/>
    <w:rsid w:val="00260727"/>
    <w:rsid w:val="00261690"/>
    <w:rsid w:val="002617E3"/>
    <w:rsid w:val="00261945"/>
    <w:rsid w:val="00261BD4"/>
    <w:rsid w:val="00261D4C"/>
    <w:rsid w:val="00261E54"/>
    <w:rsid w:val="00262D2A"/>
    <w:rsid w:val="00263355"/>
    <w:rsid w:val="0026464B"/>
    <w:rsid w:val="0026509E"/>
    <w:rsid w:val="0026537A"/>
    <w:rsid w:val="00265E6F"/>
    <w:rsid w:val="00267196"/>
    <w:rsid w:val="002675AB"/>
    <w:rsid w:val="002678C2"/>
    <w:rsid w:val="00267E5E"/>
    <w:rsid w:val="0027062D"/>
    <w:rsid w:val="0027099C"/>
    <w:rsid w:val="0027139B"/>
    <w:rsid w:val="0027151C"/>
    <w:rsid w:val="002716AC"/>
    <w:rsid w:val="00272465"/>
    <w:rsid w:val="00272F0B"/>
    <w:rsid w:val="00273740"/>
    <w:rsid w:val="00273908"/>
    <w:rsid w:val="00274460"/>
    <w:rsid w:val="0027462A"/>
    <w:rsid w:val="00274E12"/>
    <w:rsid w:val="00275328"/>
    <w:rsid w:val="0027565D"/>
    <w:rsid w:val="00275783"/>
    <w:rsid w:val="00275B18"/>
    <w:rsid w:val="002764D5"/>
    <w:rsid w:val="002770A5"/>
    <w:rsid w:val="00277CFA"/>
    <w:rsid w:val="00280744"/>
    <w:rsid w:val="00280E56"/>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166A"/>
    <w:rsid w:val="00291D09"/>
    <w:rsid w:val="00291DAB"/>
    <w:rsid w:val="00291F2A"/>
    <w:rsid w:val="00292787"/>
    <w:rsid w:val="00292F8A"/>
    <w:rsid w:val="00293389"/>
    <w:rsid w:val="002948C9"/>
    <w:rsid w:val="00294C9F"/>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80"/>
    <w:rsid w:val="002A3EEC"/>
    <w:rsid w:val="002A44A1"/>
    <w:rsid w:val="002A458B"/>
    <w:rsid w:val="002A4A6F"/>
    <w:rsid w:val="002A4CC7"/>
    <w:rsid w:val="002A5895"/>
    <w:rsid w:val="002A6317"/>
    <w:rsid w:val="002A69B4"/>
    <w:rsid w:val="002A6E1C"/>
    <w:rsid w:val="002A6E74"/>
    <w:rsid w:val="002A6F7E"/>
    <w:rsid w:val="002A73E9"/>
    <w:rsid w:val="002A741D"/>
    <w:rsid w:val="002B08B1"/>
    <w:rsid w:val="002B08E9"/>
    <w:rsid w:val="002B147C"/>
    <w:rsid w:val="002B158A"/>
    <w:rsid w:val="002B27DE"/>
    <w:rsid w:val="002B2C39"/>
    <w:rsid w:val="002B4472"/>
    <w:rsid w:val="002B47E5"/>
    <w:rsid w:val="002B4C74"/>
    <w:rsid w:val="002B4CD7"/>
    <w:rsid w:val="002B4ED6"/>
    <w:rsid w:val="002B56E5"/>
    <w:rsid w:val="002B5EA3"/>
    <w:rsid w:val="002B7377"/>
    <w:rsid w:val="002C0815"/>
    <w:rsid w:val="002C0B0E"/>
    <w:rsid w:val="002C0D55"/>
    <w:rsid w:val="002C1616"/>
    <w:rsid w:val="002C172D"/>
    <w:rsid w:val="002C1900"/>
    <w:rsid w:val="002C1A6F"/>
    <w:rsid w:val="002C23BD"/>
    <w:rsid w:val="002C2F77"/>
    <w:rsid w:val="002C2FA5"/>
    <w:rsid w:val="002C34AB"/>
    <w:rsid w:val="002C34EF"/>
    <w:rsid w:val="002C3858"/>
    <w:rsid w:val="002C3B6B"/>
    <w:rsid w:val="002C3F86"/>
    <w:rsid w:val="002C4178"/>
    <w:rsid w:val="002C4AAB"/>
    <w:rsid w:val="002C532C"/>
    <w:rsid w:val="002C5858"/>
    <w:rsid w:val="002C61B3"/>
    <w:rsid w:val="002C7E22"/>
    <w:rsid w:val="002D0329"/>
    <w:rsid w:val="002D04B8"/>
    <w:rsid w:val="002D04DA"/>
    <w:rsid w:val="002D050D"/>
    <w:rsid w:val="002D0B95"/>
    <w:rsid w:val="002D10FE"/>
    <w:rsid w:val="002D1C0A"/>
    <w:rsid w:val="002D1F31"/>
    <w:rsid w:val="002D229F"/>
    <w:rsid w:val="002D2AA9"/>
    <w:rsid w:val="002D4041"/>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1F69"/>
    <w:rsid w:val="002E23F8"/>
    <w:rsid w:val="002E2B9D"/>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FB"/>
    <w:rsid w:val="002F577C"/>
    <w:rsid w:val="002F59A3"/>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EDF"/>
    <w:rsid w:val="003041E9"/>
    <w:rsid w:val="00304435"/>
    <w:rsid w:val="00304AA8"/>
    <w:rsid w:val="00304C88"/>
    <w:rsid w:val="003051C3"/>
    <w:rsid w:val="003052F3"/>
    <w:rsid w:val="00305E2C"/>
    <w:rsid w:val="00306B95"/>
    <w:rsid w:val="00306FF9"/>
    <w:rsid w:val="00307943"/>
    <w:rsid w:val="00307B4E"/>
    <w:rsid w:val="00311DEE"/>
    <w:rsid w:val="003121CD"/>
    <w:rsid w:val="00312978"/>
    <w:rsid w:val="00313311"/>
    <w:rsid w:val="00313D24"/>
    <w:rsid w:val="0031433D"/>
    <w:rsid w:val="003152CF"/>
    <w:rsid w:val="0031531E"/>
    <w:rsid w:val="00316174"/>
    <w:rsid w:val="00316AD1"/>
    <w:rsid w:val="00317742"/>
    <w:rsid w:val="00317E03"/>
    <w:rsid w:val="00320533"/>
    <w:rsid w:val="00320707"/>
    <w:rsid w:val="003220D2"/>
    <w:rsid w:val="00322125"/>
    <w:rsid w:val="00322259"/>
    <w:rsid w:val="0032261E"/>
    <w:rsid w:val="00322633"/>
    <w:rsid w:val="0032310A"/>
    <w:rsid w:val="0032349A"/>
    <w:rsid w:val="003236FC"/>
    <w:rsid w:val="00323B5D"/>
    <w:rsid w:val="003250B0"/>
    <w:rsid w:val="00325351"/>
    <w:rsid w:val="0032539E"/>
    <w:rsid w:val="003255C3"/>
    <w:rsid w:val="00325BD2"/>
    <w:rsid w:val="00325E82"/>
    <w:rsid w:val="0032697A"/>
    <w:rsid w:val="00326D7F"/>
    <w:rsid w:val="00327BC5"/>
    <w:rsid w:val="00327BC6"/>
    <w:rsid w:val="003305BB"/>
    <w:rsid w:val="00330674"/>
    <w:rsid w:val="00331637"/>
    <w:rsid w:val="00331CF3"/>
    <w:rsid w:val="00331F14"/>
    <w:rsid w:val="00332155"/>
    <w:rsid w:val="00332251"/>
    <w:rsid w:val="003322A9"/>
    <w:rsid w:val="00332572"/>
    <w:rsid w:val="00332D0F"/>
    <w:rsid w:val="00333084"/>
    <w:rsid w:val="0033318D"/>
    <w:rsid w:val="003342B5"/>
    <w:rsid w:val="0033477A"/>
    <w:rsid w:val="003348BA"/>
    <w:rsid w:val="00334EA8"/>
    <w:rsid w:val="003351A9"/>
    <w:rsid w:val="003353D9"/>
    <w:rsid w:val="003354FD"/>
    <w:rsid w:val="00335964"/>
    <w:rsid w:val="00335E74"/>
    <w:rsid w:val="00336604"/>
    <w:rsid w:val="00336BEB"/>
    <w:rsid w:val="00337BB5"/>
    <w:rsid w:val="00340420"/>
    <w:rsid w:val="00340723"/>
    <w:rsid w:val="00340A0E"/>
    <w:rsid w:val="00340B61"/>
    <w:rsid w:val="0034121D"/>
    <w:rsid w:val="00341837"/>
    <w:rsid w:val="00342C3F"/>
    <w:rsid w:val="00343300"/>
    <w:rsid w:val="0034410B"/>
    <w:rsid w:val="00344235"/>
    <w:rsid w:val="00345089"/>
    <w:rsid w:val="00345EC1"/>
    <w:rsid w:val="00345FBC"/>
    <w:rsid w:val="0034673A"/>
    <w:rsid w:val="00346A9C"/>
    <w:rsid w:val="00346E34"/>
    <w:rsid w:val="00347219"/>
    <w:rsid w:val="00347865"/>
    <w:rsid w:val="003500AA"/>
    <w:rsid w:val="00350D36"/>
    <w:rsid w:val="00350DA7"/>
    <w:rsid w:val="00352CD6"/>
    <w:rsid w:val="003530CF"/>
    <w:rsid w:val="003533FC"/>
    <w:rsid w:val="00354080"/>
    <w:rsid w:val="003547A2"/>
    <w:rsid w:val="00354E6C"/>
    <w:rsid w:val="0035575D"/>
    <w:rsid w:val="0035664F"/>
    <w:rsid w:val="00356CD8"/>
    <w:rsid w:val="00356D90"/>
    <w:rsid w:val="003571AF"/>
    <w:rsid w:val="00357307"/>
    <w:rsid w:val="003577EB"/>
    <w:rsid w:val="00357922"/>
    <w:rsid w:val="00357D4F"/>
    <w:rsid w:val="00360306"/>
    <w:rsid w:val="00360549"/>
    <w:rsid w:val="0036104D"/>
    <w:rsid w:val="003612A5"/>
    <w:rsid w:val="00361523"/>
    <w:rsid w:val="003619B2"/>
    <w:rsid w:val="00362091"/>
    <w:rsid w:val="00362500"/>
    <w:rsid w:val="00362B7E"/>
    <w:rsid w:val="003632CD"/>
    <w:rsid w:val="003634B9"/>
    <w:rsid w:val="00363617"/>
    <w:rsid w:val="00363DAB"/>
    <w:rsid w:val="00363EF1"/>
    <w:rsid w:val="00363FB6"/>
    <w:rsid w:val="0036483F"/>
    <w:rsid w:val="00365199"/>
    <w:rsid w:val="00365327"/>
    <w:rsid w:val="00365536"/>
    <w:rsid w:val="00365701"/>
    <w:rsid w:val="0036603D"/>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54"/>
    <w:rsid w:val="00377FA3"/>
    <w:rsid w:val="003806EE"/>
    <w:rsid w:val="00380F2B"/>
    <w:rsid w:val="003815C3"/>
    <w:rsid w:val="0038182E"/>
    <w:rsid w:val="0038238A"/>
    <w:rsid w:val="00382418"/>
    <w:rsid w:val="00383904"/>
    <w:rsid w:val="00384265"/>
    <w:rsid w:val="0038497E"/>
    <w:rsid w:val="00384B2C"/>
    <w:rsid w:val="003854D3"/>
    <w:rsid w:val="00385D71"/>
    <w:rsid w:val="00386533"/>
    <w:rsid w:val="00386A94"/>
    <w:rsid w:val="00386B17"/>
    <w:rsid w:val="00387BB5"/>
    <w:rsid w:val="003904DE"/>
    <w:rsid w:val="003907C8"/>
    <w:rsid w:val="00390D15"/>
    <w:rsid w:val="00390DB1"/>
    <w:rsid w:val="00391B6D"/>
    <w:rsid w:val="00391BF1"/>
    <w:rsid w:val="00391D91"/>
    <w:rsid w:val="0039238E"/>
    <w:rsid w:val="00393683"/>
    <w:rsid w:val="003945D5"/>
    <w:rsid w:val="003947B8"/>
    <w:rsid w:val="0039490F"/>
    <w:rsid w:val="00395142"/>
    <w:rsid w:val="003965D6"/>
    <w:rsid w:val="00396678"/>
    <w:rsid w:val="003968D4"/>
    <w:rsid w:val="00396A52"/>
    <w:rsid w:val="00396B92"/>
    <w:rsid w:val="00396CE4"/>
    <w:rsid w:val="003978E4"/>
    <w:rsid w:val="00397F1B"/>
    <w:rsid w:val="00397FBE"/>
    <w:rsid w:val="003A0282"/>
    <w:rsid w:val="003A08BA"/>
    <w:rsid w:val="003A1390"/>
    <w:rsid w:val="003A1469"/>
    <w:rsid w:val="003A1EA4"/>
    <w:rsid w:val="003A2371"/>
    <w:rsid w:val="003A2C9C"/>
    <w:rsid w:val="003A2F3B"/>
    <w:rsid w:val="003A396A"/>
    <w:rsid w:val="003A4328"/>
    <w:rsid w:val="003A4C08"/>
    <w:rsid w:val="003A5B04"/>
    <w:rsid w:val="003A7E02"/>
    <w:rsid w:val="003B0517"/>
    <w:rsid w:val="003B09A3"/>
    <w:rsid w:val="003B0AF6"/>
    <w:rsid w:val="003B2165"/>
    <w:rsid w:val="003B2A21"/>
    <w:rsid w:val="003B2C30"/>
    <w:rsid w:val="003B2E8D"/>
    <w:rsid w:val="003B37C9"/>
    <w:rsid w:val="003B417A"/>
    <w:rsid w:val="003B42E7"/>
    <w:rsid w:val="003B534F"/>
    <w:rsid w:val="003B5714"/>
    <w:rsid w:val="003B5796"/>
    <w:rsid w:val="003B5890"/>
    <w:rsid w:val="003B59D3"/>
    <w:rsid w:val="003B5B33"/>
    <w:rsid w:val="003B5DAE"/>
    <w:rsid w:val="003B67E0"/>
    <w:rsid w:val="003B79E7"/>
    <w:rsid w:val="003B7C4A"/>
    <w:rsid w:val="003B7D07"/>
    <w:rsid w:val="003B7E03"/>
    <w:rsid w:val="003B7EEB"/>
    <w:rsid w:val="003C0AD6"/>
    <w:rsid w:val="003C1033"/>
    <w:rsid w:val="003C11D5"/>
    <w:rsid w:val="003C1D44"/>
    <w:rsid w:val="003C240E"/>
    <w:rsid w:val="003C263A"/>
    <w:rsid w:val="003C26F7"/>
    <w:rsid w:val="003C2DCC"/>
    <w:rsid w:val="003C385A"/>
    <w:rsid w:val="003C3ABD"/>
    <w:rsid w:val="003C3DEB"/>
    <w:rsid w:val="003C3FA5"/>
    <w:rsid w:val="003C410F"/>
    <w:rsid w:val="003C4602"/>
    <w:rsid w:val="003C4F29"/>
    <w:rsid w:val="003C50D2"/>
    <w:rsid w:val="003C61C3"/>
    <w:rsid w:val="003C641A"/>
    <w:rsid w:val="003C6EEB"/>
    <w:rsid w:val="003C7101"/>
    <w:rsid w:val="003C7BE4"/>
    <w:rsid w:val="003C7D25"/>
    <w:rsid w:val="003C7DE3"/>
    <w:rsid w:val="003D0116"/>
    <w:rsid w:val="003D1B17"/>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0C3"/>
    <w:rsid w:val="003E10E4"/>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301F"/>
    <w:rsid w:val="003F3226"/>
    <w:rsid w:val="003F3BDE"/>
    <w:rsid w:val="003F3D02"/>
    <w:rsid w:val="003F3EE3"/>
    <w:rsid w:val="003F5A18"/>
    <w:rsid w:val="003F6928"/>
    <w:rsid w:val="003F6D34"/>
    <w:rsid w:val="0040097A"/>
    <w:rsid w:val="00400B17"/>
    <w:rsid w:val="00400D6E"/>
    <w:rsid w:val="004013C2"/>
    <w:rsid w:val="00401AAC"/>
    <w:rsid w:val="00401DC4"/>
    <w:rsid w:val="00401F9A"/>
    <w:rsid w:val="00402DCA"/>
    <w:rsid w:val="00402E15"/>
    <w:rsid w:val="0040344A"/>
    <w:rsid w:val="00403706"/>
    <w:rsid w:val="00403C21"/>
    <w:rsid w:val="00403D67"/>
    <w:rsid w:val="0040423F"/>
    <w:rsid w:val="0040481C"/>
    <w:rsid w:val="00404870"/>
    <w:rsid w:val="004048F7"/>
    <w:rsid w:val="00404B93"/>
    <w:rsid w:val="00404C9D"/>
    <w:rsid w:val="00405A58"/>
    <w:rsid w:val="00406260"/>
    <w:rsid w:val="0040736B"/>
    <w:rsid w:val="00407401"/>
    <w:rsid w:val="00407733"/>
    <w:rsid w:val="00407929"/>
    <w:rsid w:val="00407A25"/>
    <w:rsid w:val="00407C30"/>
    <w:rsid w:val="00410F42"/>
    <w:rsid w:val="00411550"/>
    <w:rsid w:val="0041205F"/>
    <w:rsid w:val="004123AE"/>
    <w:rsid w:val="00414F20"/>
    <w:rsid w:val="004150AF"/>
    <w:rsid w:val="004156D2"/>
    <w:rsid w:val="00415719"/>
    <w:rsid w:val="00415811"/>
    <w:rsid w:val="004158CC"/>
    <w:rsid w:val="00415C06"/>
    <w:rsid w:val="00415CEF"/>
    <w:rsid w:val="00415E5A"/>
    <w:rsid w:val="00416758"/>
    <w:rsid w:val="00416D9A"/>
    <w:rsid w:val="0041712D"/>
    <w:rsid w:val="00417AB7"/>
    <w:rsid w:val="00417CAC"/>
    <w:rsid w:val="00417CC3"/>
    <w:rsid w:val="00420207"/>
    <w:rsid w:val="00420A0D"/>
    <w:rsid w:val="00420B12"/>
    <w:rsid w:val="004217F9"/>
    <w:rsid w:val="00421BD0"/>
    <w:rsid w:val="004224C5"/>
    <w:rsid w:val="004227D4"/>
    <w:rsid w:val="00422B4F"/>
    <w:rsid w:val="0042329C"/>
    <w:rsid w:val="00423610"/>
    <w:rsid w:val="00423C6C"/>
    <w:rsid w:val="004253CC"/>
    <w:rsid w:val="00425E35"/>
    <w:rsid w:val="00425ECE"/>
    <w:rsid w:val="0042643B"/>
    <w:rsid w:val="00426B48"/>
    <w:rsid w:val="00427399"/>
    <w:rsid w:val="00427852"/>
    <w:rsid w:val="0043184B"/>
    <w:rsid w:val="0043248F"/>
    <w:rsid w:val="00432D37"/>
    <w:rsid w:val="00433033"/>
    <w:rsid w:val="00433243"/>
    <w:rsid w:val="004333FF"/>
    <w:rsid w:val="004338B9"/>
    <w:rsid w:val="004342A3"/>
    <w:rsid w:val="00434322"/>
    <w:rsid w:val="00434851"/>
    <w:rsid w:val="00434D75"/>
    <w:rsid w:val="00434DC8"/>
    <w:rsid w:val="00435058"/>
    <w:rsid w:val="0043595B"/>
    <w:rsid w:val="00435A82"/>
    <w:rsid w:val="0043664C"/>
    <w:rsid w:val="00436B5A"/>
    <w:rsid w:val="00436CB3"/>
    <w:rsid w:val="00436D88"/>
    <w:rsid w:val="004371D2"/>
    <w:rsid w:val="00437B21"/>
    <w:rsid w:val="00437E78"/>
    <w:rsid w:val="00437EDE"/>
    <w:rsid w:val="004403CF"/>
    <w:rsid w:val="00440821"/>
    <w:rsid w:val="00440A49"/>
    <w:rsid w:val="00440A4C"/>
    <w:rsid w:val="00441FE7"/>
    <w:rsid w:val="0044201B"/>
    <w:rsid w:val="004425CE"/>
    <w:rsid w:val="00442628"/>
    <w:rsid w:val="004426CA"/>
    <w:rsid w:val="00442A2E"/>
    <w:rsid w:val="00442B70"/>
    <w:rsid w:val="004449F1"/>
    <w:rsid w:val="004458EB"/>
    <w:rsid w:val="00445E83"/>
    <w:rsid w:val="004473EE"/>
    <w:rsid w:val="00447618"/>
    <w:rsid w:val="00450428"/>
    <w:rsid w:val="00450808"/>
    <w:rsid w:val="00450982"/>
    <w:rsid w:val="00451D1F"/>
    <w:rsid w:val="00451E0B"/>
    <w:rsid w:val="00452442"/>
    <w:rsid w:val="00452543"/>
    <w:rsid w:val="00452FC1"/>
    <w:rsid w:val="00454CBC"/>
    <w:rsid w:val="00454E49"/>
    <w:rsid w:val="00455223"/>
    <w:rsid w:val="00455799"/>
    <w:rsid w:val="004559E8"/>
    <w:rsid w:val="00456C02"/>
    <w:rsid w:val="00456C24"/>
    <w:rsid w:val="00456C9B"/>
    <w:rsid w:val="00456CA5"/>
    <w:rsid w:val="004570F8"/>
    <w:rsid w:val="004570FC"/>
    <w:rsid w:val="004577A0"/>
    <w:rsid w:val="004578B1"/>
    <w:rsid w:val="00460204"/>
    <w:rsid w:val="004606DD"/>
    <w:rsid w:val="00460D7B"/>
    <w:rsid w:val="00461967"/>
    <w:rsid w:val="00462FEF"/>
    <w:rsid w:val="0046410F"/>
    <w:rsid w:val="0046468F"/>
    <w:rsid w:val="00465430"/>
    <w:rsid w:val="004658C0"/>
    <w:rsid w:val="004658C3"/>
    <w:rsid w:val="00465981"/>
    <w:rsid w:val="0047075D"/>
    <w:rsid w:val="004709C1"/>
    <w:rsid w:val="00470AB0"/>
    <w:rsid w:val="00471689"/>
    <w:rsid w:val="00471E95"/>
    <w:rsid w:val="004731D2"/>
    <w:rsid w:val="004738E5"/>
    <w:rsid w:val="00473A50"/>
    <w:rsid w:val="00475152"/>
    <w:rsid w:val="00475DAB"/>
    <w:rsid w:val="00476833"/>
    <w:rsid w:val="00477885"/>
    <w:rsid w:val="00480276"/>
    <w:rsid w:val="00480912"/>
    <w:rsid w:val="00481968"/>
    <w:rsid w:val="00482755"/>
    <w:rsid w:val="004828C6"/>
    <w:rsid w:val="00482B6D"/>
    <w:rsid w:val="00484E89"/>
    <w:rsid w:val="00485B6F"/>
    <w:rsid w:val="00486080"/>
    <w:rsid w:val="00486326"/>
    <w:rsid w:val="00487797"/>
    <w:rsid w:val="00487973"/>
    <w:rsid w:val="00487F91"/>
    <w:rsid w:val="004903F7"/>
    <w:rsid w:val="00490B28"/>
    <w:rsid w:val="00491BC3"/>
    <w:rsid w:val="00491C8A"/>
    <w:rsid w:val="004924AA"/>
    <w:rsid w:val="00492BB6"/>
    <w:rsid w:val="00493352"/>
    <w:rsid w:val="004937F7"/>
    <w:rsid w:val="004940BA"/>
    <w:rsid w:val="004945F6"/>
    <w:rsid w:val="004947EB"/>
    <w:rsid w:val="00494DEC"/>
    <w:rsid w:val="00495013"/>
    <w:rsid w:val="00495634"/>
    <w:rsid w:val="0049572A"/>
    <w:rsid w:val="0049684D"/>
    <w:rsid w:val="00496AA2"/>
    <w:rsid w:val="00497817"/>
    <w:rsid w:val="00497A7A"/>
    <w:rsid w:val="00497E47"/>
    <w:rsid w:val="004A0264"/>
    <w:rsid w:val="004A0348"/>
    <w:rsid w:val="004A071B"/>
    <w:rsid w:val="004A0E08"/>
    <w:rsid w:val="004A16E0"/>
    <w:rsid w:val="004A199E"/>
    <w:rsid w:val="004A2B5F"/>
    <w:rsid w:val="004A302D"/>
    <w:rsid w:val="004A3ED4"/>
    <w:rsid w:val="004A51C6"/>
    <w:rsid w:val="004A63A9"/>
    <w:rsid w:val="004A64BC"/>
    <w:rsid w:val="004A69C6"/>
    <w:rsid w:val="004A7295"/>
    <w:rsid w:val="004A7834"/>
    <w:rsid w:val="004A7DAE"/>
    <w:rsid w:val="004B04DE"/>
    <w:rsid w:val="004B0D4C"/>
    <w:rsid w:val="004B0F6C"/>
    <w:rsid w:val="004B1217"/>
    <w:rsid w:val="004B217E"/>
    <w:rsid w:val="004B2E98"/>
    <w:rsid w:val="004B3069"/>
    <w:rsid w:val="004B306A"/>
    <w:rsid w:val="004B4DB7"/>
    <w:rsid w:val="004B573A"/>
    <w:rsid w:val="004B5816"/>
    <w:rsid w:val="004B6548"/>
    <w:rsid w:val="004B67CF"/>
    <w:rsid w:val="004B700D"/>
    <w:rsid w:val="004B7342"/>
    <w:rsid w:val="004B75E5"/>
    <w:rsid w:val="004C0400"/>
    <w:rsid w:val="004C05B2"/>
    <w:rsid w:val="004C0EB1"/>
    <w:rsid w:val="004C2083"/>
    <w:rsid w:val="004C237A"/>
    <w:rsid w:val="004C2A2C"/>
    <w:rsid w:val="004C2CD4"/>
    <w:rsid w:val="004C3AA4"/>
    <w:rsid w:val="004C414B"/>
    <w:rsid w:val="004C4558"/>
    <w:rsid w:val="004C4E6E"/>
    <w:rsid w:val="004C5112"/>
    <w:rsid w:val="004C56D4"/>
    <w:rsid w:val="004C5B49"/>
    <w:rsid w:val="004C6C6A"/>
    <w:rsid w:val="004C6E97"/>
    <w:rsid w:val="004C7215"/>
    <w:rsid w:val="004C781F"/>
    <w:rsid w:val="004D0DE2"/>
    <w:rsid w:val="004D0E4E"/>
    <w:rsid w:val="004D0F47"/>
    <w:rsid w:val="004D1709"/>
    <w:rsid w:val="004D1CAE"/>
    <w:rsid w:val="004D225E"/>
    <w:rsid w:val="004D29F1"/>
    <w:rsid w:val="004D30C5"/>
    <w:rsid w:val="004D4426"/>
    <w:rsid w:val="004D4FBE"/>
    <w:rsid w:val="004D5086"/>
    <w:rsid w:val="004D5422"/>
    <w:rsid w:val="004D5960"/>
    <w:rsid w:val="004D5CA9"/>
    <w:rsid w:val="004D6C1F"/>
    <w:rsid w:val="004D70D4"/>
    <w:rsid w:val="004D7224"/>
    <w:rsid w:val="004D726D"/>
    <w:rsid w:val="004D761F"/>
    <w:rsid w:val="004E0492"/>
    <w:rsid w:val="004E052C"/>
    <w:rsid w:val="004E093F"/>
    <w:rsid w:val="004E0DEC"/>
    <w:rsid w:val="004E0F70"/>
    <w:rsid w:val="004E1D1E"/>
    <w:rsid w:val="004E262F"/>
    <w:rsid w:val="004E29D7"/>
    <w:rsid w:val="004E3F02"/>
    <w:rsid w:val="004E3FAB"/>
    <w:rsid w:val="004E5486"/>
    <w:rsid w:val="004E54ED"/>
    <w:rsid w:val="004E71DD"/>
    <w:rsid w:val="004F0456"/>
    <w:rsid w:val="004F1439"/>
    <w:rsid w:val="004F20E4"/>
    <w:rsid w:val="004F223A"/>
    <w:rsid w:val="004F2758"/>
    <w:rsid w:val="004F2BBE"/>
    <w:rsid w:val="004F3AA8"/>
    <w:rsid w:val="004F3BC2"/>
    <w:rsid w:val="004F40C3"/>
    <w:rsid w:val="004F5611"/>
    <w:rsid w:val="004F5B99"/>
    <w:rsid w:val="004F5EB7"/>
    <w:rsid w:val="004F5EFC"/>
    <w:rsid w:val="004F6BDD"/>
    <w:rsid w:val="004F6CE5"/>
    <w:rsid w:val="004F75E8"/>
    <w:rsid w:val="004F761E"/>
    <w:rsid w:val="004F7DB3"/>
    <w:rsid w:val="00500F6A"/>
    <w:rsid w:val="005013EF"/>
    <w:rsid w:val="0050334C"/>
    <w:rsid w:val="005033D6"/>
    <w:rsid w:val="00503403"/>
    <w:rsid w:val="0050345D"/>
    <w:rsid w:val="0050442B"/>
    <w:rsid w:val="00504F4F"/>
    <w:rsid w:val="0050581B"/>
    <w:rsid w:val="005060B7"/>
    <w:rsid w:val="00506121"/>
    <w:rsid w:val="0050621A"/>
    <w:rsid w:val="00506256"/>
    <w:rsid w:val="00506C02"/>
    <w:rsid w:val="00510178"/>
    <w:rsid w:val="00510662"/>
    <w:rsid w:val="005108E9"/>
    <w:rsid w:val="00511133"/>
    <w:rsid w:val="00511379"/>
    <w:rsid w:val="005124F9"/>
    <w:rsid w:val="00512685"/>
    <w:rsid w:val="005132C8"/>
    <w:rsid w:val="0051379B"/>
    <w:rsid w:val="00513DC4"/>
    <w:rsid w:val="00515970"/>
    <w:rsid w:val="00516584"/>
    <w:rsid w:val="00516916"/>
    <w:rsid w:val="00516F26"/>
    <w:rsid w:val="00517503"/>
    <w:rsid w:val="00520228"/>
    <w:rsid w:val="00520D3F"/>
    <w:rsid w:val="00520DD6"/>
    <w:rsid w:val="00520E88"/>
    <w:rsid w:val="00521495"/>
    <w:rsid w:val="005225C7"/>
    <w:rsid w:val="00522757"/>
    <w:rsid w:val="00522761"/>
    <w:rsid w:val="005232CE"/>
    <w:rsid w:val="00524237"/>
    <w:rsid w:val="00524567"/>
    <w:rsid w:val="00524B3A"/>
    <w:rsid w:val="00524F21"/>
    <w:rsid w:val="00525FC9"/>
    <w:rsid w:val="00526523"/>
    <w:rsid w:val="00526D15"/>
    <w:rsid w:val="00527477"/>
    <w:rsid w:val="00527C3C"/>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70DA"/>
    <w:rsid w:val="00537709"/>
    <w:rsid w:val="005400D2"/>
    <w:rsid w:val="00540294"/>
    <w:rsid w:val="005409EA"/>
    <w:rsid w:val="00540D4C"/>
    <w:rsid w:val="00540DEE"/>
    <w:rsid w:val="00541385"/>
    <w:rsid w:val="00542040"/>
    <w:rsid w:val="0054223B"/>
    <w:rsid w:val="005429DF"/>
    <w:rsid w:val="00542F36"/>
    <w:rsid w:val="0054310D"/>
    <w:rsid w:val="0054321C"/>
    <w:rsid w:val="0054334B"/>
    <w:rsid w:val="0054343F"/>
    <w:rsid w:val="00543641"/>
    <w:rsid w:val="00544082"/>
    <w:rsid w:val="005442DC"/>
    <w:rsid w:val="005444F4"/>
    <w:rsid w:val="00544835"/>
    <w:rsid w:val="005448A7"/>
    <w:rsid w:val="00545E13"/>
    <w:rsid w:val="00545FFE"/>
    <w:rsid w:val="00546004"/>
    <w:rsid w:val="00546610"/>
    <w:rsid w:val="00546E79"/>
    <w:rsid w:val="00547443"/>
    <w:rsid w:val="00547617"/>
    <w:rsid w:val="00550364"/>
    <w:rsid w:val="00550633"/>
    <w:rsid w:val="00550DB7"/>
    <w:rsid w:val="005518D8"/>
    <w:rsid w:val="00551A25"/>
    <w:rsid w:val="005522DA"/>
    <w:rsid w:val="0055281B"/>
    <w:rsid w:val="0055297D"/>
    <w:rsid w:val="005529C6"/>
    <w:rsid w:val="005530CA"/>
    <w:rsid w:val="00553891"/>
    <w:rsid w:val="00553893"/>
    <w:rsid w:val="00553D6C"/>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928"/>
    <w:rsid w:val="00565A43"/>
    <w:rsid w:val="00565B76"/>
    <w:rsid w:val="00566B94"/>
    <w:rsid w:val="00566B96"/>
    <w:rsid w:val="00566BBA"/>
    <w:rsid w:val="00566DF5"/>
    <w:rsid w:val="00566F10"/>
    <w:rsid w:val="005676AB"/>
    <w:rsid w:val="00567EB9"/>
    <w:rsid w:val="00567F1C"/>
    <w:rsid w:val="00570B46"/>
    <w:rsid w:val="00570E81"/>
    <w:rsid w:val="00570EA3"/>
    <w:rsid w:val="00571153"/>
    <w:rsid w:val="00571F12"/>
    <w:rsid w:val="00572678"/>
    <w:rsid w:val="00572F62"/>
    <w:rsid w:val="00573554"/>
    <w:rsid w:val="00573A2E"/>
    <w:rsid w:val="005743B7"/>
    <w:rsid w:val="00575079"/>
    <w:rsid w:val="005750F0"/>
    <w:rsid w:val="00575510"/>
    <w:rsid w:val="00575E3A"/>
    <w:rsid w:val="005762A6"/>
    <w:rsid w:val="0057654E"/>
    <w:rsid w:val="00576B12"/>
    <w:rsid w:val="00577076"/>
    <w:rsid w:val="00577158"/>
    <w:rsid w:val="005774FC"/>
    <w:rsid w:val="00577751"/>
    <w:rsid w:val="00577C8B"/>
    <w:rsid w:val="00577E82"/>
    <w:rsid w:val="00580786"/>
    <w:rsid w:val="00580EB6"/>
    <w:rsid w:val="00581753"/>
    <w:rsid w:val="00581E2E"/>
    <w:rsid w:val="0058274B"/>
    <w:rsid w:val="00582881"/>
    <w:rsid w:val="005831FD"/>
    <w:rsid w:val="00583C9A"/>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9013B"/>
    <w:rsid w:val="0059019D"/>
    <w:rsid w:val="00590F49"/>
    <w:rsid w:val="00590FDA"/>
    <w:rsid w:val="005914F6"/>
    <w:rsid w:val="00592CEF"/>
    <w:rsid w:val="00592E72"/>
    <w:rsid w:val="00593A84"/>
    <w:rsid w:val="00593F90"/>
    <w:rsid w:val="005948E2"/>
    <w:rsid w:val="00594901"/>
    <w:rsid w:val="005970C1"/>
    <w:rsid w:val="005A0212"/>
    <w:rsid w:val="005A032C"/>
    <w:rsid w:val="005A08C7"/>
    <w:rsid w:val="005A186A"/>
    <w:rsid w:val="005A195D"/>
    <w:rsid w:val="005A1AE2"/>
    <w:rsid w:val="005A1B4C"/>
    <w:rsid w:val="005A2460"/>
    <w:rsid w:val="005A2463"/>
    <w:rsid w:val="005A28E7"/>
    <w:rsid w:val="005A28ED"/>
    <w:rsid w:val="005A2D87"/>
    <w:rsid w:val="005A2DC0"/>
    <w:rsid w:val="005A3248"/>
    <w:rsid w:val="005A423E"/>
    <w:rsid w:val="005A4640"/>
    <w:rsid w:val="005A535C"/>
    <w:rsid w:val="005A5E28"/>
    <w:rsid w:val="005A6221"/>
    <w:rsid w:val="005A67DB"/>
    <w:rsid w:val="005A6E9A"/>
    <w:rsid w:val="005B0A24"/>
    <w:rsid w:val="005B1683"/>
    <w:rsid w:val="005B212E"/>
    <w:rsid w:val="005B26DD"/>
    <w:rsid w:val="005B2705"/>
    <w:rsid w:val="005B3EAB"/>
    <w:rsid w:val="005B43CC"/>
    <w:rsid w:val="005B54EA"/>
    <w:rsid w:val="005B580C"/>
    <w:rsid w:val="005B7091"/>
    <w:rsid w:val="005B719E"/>
    <w:rsid w:val="005B75CF"/>
    <w:rsid w:val="005C0D22"/>
    <w:rsid w:val="005C1193"/>
    <w:rsid w:val="005C1A3A"/>
    <w:rsid w:val="005C214C"/>
    <w:rsid w:val="005C243F"/>
    <w:rsid w:val="005C2498"/>
    <w:rsid w:val="005C254E"/>
    <w:rsid w:val="005C2D9F"/>
    <w:rsid w:val="005C3315"/>
    <w:rsid w:val="005C40E1"/>
    <w:rsid w:val="005C4260"/>
    <w:rsid w:val="005C4971"/>
    <w:rsid w:val="005C4B70"/>
    <w:rsid w:val="005C59D7"/>
    <w:rsid w:val="005C5C5F"/>
    <w:rsid w:val="005C5E2F"/>
    <w:rsid w:val="005C6154"/>
    <w:rsid w:val="005C63EC"/>
    <w:rsid w:val="005C66C9"/>
    <w:rsid w:val="005C6ED3"/>
    <w:rsid w:val="005C7228"/>
    <w:rsid w:val="005D0B76"/>
    <w:rsid w:val="005D1058"/>
    <w:rsid w:val="005D161C"/>
    <w:rsid w:val="005D2C31"/>
    <w:rsid w:val="005D3613"/>
    <w:rsid w:val="005D3F1B"/>
    <w:rsid w:val="005D41C8"/>
    <w:rsid w:val="005D41F3"/>
    <w:rsid w:val="005D4E42"/>
    <w:rsid w:val="005D5485"/>
    <w:rsid w:val="005D5A66"/>
    <w:rsid w:val="005D69BB"/>
    <w:rsid w:val="005E019C"/>
    <w:rsid w:val="005E0BF6"/>
    <w:rsid w:val="005E159F"/>
    <w:rsid w:val="005E1774"/>
    <w:rsid w:val="005E1CB1"/>
    <w:rsid w:val="005E1D4E"/>
    <w:rsid w:val="005E3B95"/>
    <w:rsid w:val="005E57EA"/>
    <w:rsid w:val="005E5CCB"/>
    <w:rsid w:val="005E5CD6"/>
    <w:rsid w:val="005E6173"/>
    <w:rsid w:val="005E69F2"/>
    <w:rsid w:val="005F0BD3"/>
    <w:rsid w:val="005F1175"/>
    <w:rsid w:val="005F12B3"/>
    <w:rsid w:val="005F13BA"/>
    <w:rsid w:val="005F1905"/>
    <w:rsid w:val="005F1BE6"/>
    <w:rsid w:val="005F1F07"/>
    <w:rsid w:val="005F2165"/>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4040"/>
    <w:rsid w:val="00604058"/>
    <w:rsid w:val="00604E0C"/>
    <w:rsid w:val="00605180"/>
    <w:rsid w:val="00605E94"/>
    <w:rsid w:val="00606C5F"/>
    <w:rsid w:val="00606DC6"/>
    <w:rsid w:val="006070D5"/>
    <w:rsid w:val="0060778B"/>
    <w:rsid w:val="006112BB"/>
    <w:rsid w:val="006113F7"/>
    <w:rsid w:val="00612375"/>
    <w:rsid w:val="006129CD"/>
    <w:rsid w:val="00612ADB"/>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CAA"/>
    <w:rsid w:val="00620CF7"/>
    <w:rsid w:val="00620D63"/>
    <w:rsid w:val="00621591"/>
    <w:rsid w:val="00621A34"/>
    <w:rsid w:val="00621B0E"/>
    <w:rsid w:val="00622493"/>
    <w:rsid w:val="006228C7"/>
    <w:rsid w:val="00622B75"/>
    <w:rsid w:val="00622EE8"/>
    <w:rsid w:val="006233A0"/>
    <w:rsid w:val="0062436D"/>
    <w:rsid w:val="00624451"/>
    <w:rsid w:val="00624AFE"/>
    <w:rsid w:val="00624E85"/>
    <w:rsid w:val="00624E9B"/>
    <w:rsid w:val="0062592A"/>
    <w:rsid w:val="00625C54"/>
    <w:rsid w:val="00626FC8"/>
    <w:rsid w:val="00627710"/>
    <w:rsid w:val="00627CFE"/>
    <w:rsid w:val="0063016C"/>
    <w:rsid w:val="006303AD"/>
    <w:rsid w:val="00630B4A"/>
    <w:rsid w:val="00631A34"/>
    <w:rsid w:val="00631C53"/>
    <w:rsid w:val="00631DF8"/>
    <w:rsid w:val="00633523"/>
    <w:rsid w:val="0063373B"/>
    <w:rsid w:val="006337DA"/>
    <w:rsid w:val="006341B3"/>
    <w:rsid w:val="0063430F"/>
    <w:rsid w:val="00634B4B"/>
    <w:rsid w:val="00634F1E"/>
    <w:rsid w:val="0063612D"/>
    <w:rsid w:val="00636F34"/>
    <w:rsid w:val="0063710F"/>
    <w:rsid w:val="0063733C"/>
    <w:rsid w:val="00640274"/>
    <w:rsid w:val="006404EF"/>
    <w:rsid w:val="00640524"/>
    <w:rsid w:val="00642107"/>
    <w:rsid w:val="006431CE"/>
    <w:rsid w:val="006431F2"/>
    <w:rsid w:val="00643A27"/>
    <w:rsid w:val="00643BDD"/>
    <w:rsid w:val="00643E16"/>
    <w:rsid w:val="00643EFB"/>
    <w:rsid w:val="00643F0D"/>
    <w:rsid w:val="006440D0"/>
    <w:rsid w:val="0064415F"/>
    <w:rsid w:val="006448A0"/>
    <w:rsid w:val="00644DF1"/>
    <w:rsid w:val="00645E6E"/>
    <w:rsid w:val="006475AC"/>
    <w:rsid w:val="00647D57"/>
    <w:rsid w:val="0065023B"/>
    <w:rsid w:val="0065069E"/>
    <w:rsid w:val="006508A3"/>
    <w:rsid w:val="00650D23"/>
    <w:rsid w:val="006513CC"/>
    <w:rsid w:val="00651422"/>
    <w:rsid w:val="00652BBF"/>
    <w:rsid w:val="00652E7E"/>
    <w:rsid w:val="006534A4"/>
    <w:rsid w:val="006535BA"/>
    <w:rsid w:val="0065425B"/>
    <w:rsid w:val="006544E8"/>
    <w:rsid w:val="00654FDB"/>
    <w:rsid w:val="006557A1"/>
    <w:rsid w:val="00655AA5"/>
    <w:rsid w:val="0065676F"/>
    <w:rsid w:val="00656DA1"/>
    <w:rsid w:val="006603DC"/>
    <w:rsid w:val="00660727"/>
    <w:rsid w:val="0066080B"/>
    <w:rsid w:val="00660FC3"/>
    <w:rsid w:val="0066266B"/>
    <w:rsid w:val="00662EE5"/>
    <w:rsid w:val="00663716"/>
    <w:rsid w:val="006638ED"/>
    <w:rsid w:val="006642A5"/>
    <w:rsid w:val="00664909"/>
    <w:rsid w:val="00664D35"/>
    <w:rsid w:val="006655C3"/>
    <w:rsid w:val="006659C4"/>
    <w:rsid w:val="00665A31"/>
    <w:rsid w:val="00665BDE"/>
    <w:rsid w:val="00667C08"/>
    <w:rsid w:val="00670C12"/>
    <w:rsid w:val="00671D76"/>
    <w:rsid w:val="00672420"/>
    <w:rsid w:val="00674425"/>
    <w:rsid w:val="00674588"/>
    <w:rsid w:val="0067465E"/>
    <w:rsid w:val="00675557"/>
    <w:rsid w:val="00675E17"/>
    <w:rsid w:val="00676A99"/>
    <w:rsid w:val="00677744"/>
    <w:rsid w:val="006777BC"/>
    <w:rsid w:val="00677845"/>
    <w:rsid w:val="00677A63"/>
    <w:rsid w:val="00677E3E"/>
    <w:rsid w:val="00677F89"/>
    <w:rsid w:val="00680788"/>
    <w:rsid w:val="00681854"/>
    <w:rsid w:val="0068227F"/>
    <w:rsid w:val="00682823"/>
    <w:rsid w:val="00682898"/>
    <w:rsid w:val="00682F55"/>
    <w:rsid w:val="006839A6"/>
    <w:rsid w:val="00683B42"/>
    <w:rsid w:val="00683B95"/>
    <w:rsid w:val="0068432C"/>
    <w:rsid w:val="0068433E"/>
    <w:rsid w:val="006843E2"/>
    <w:rsid w:val="0068532A"/>
    <w:rsid w:val="006856C7"/>
    <w:rsid w:val="006862DB"/>
    <w:rsid w:val="00687952"/>
    <w:rsid w:val="0069000C"/>
    <w:rsid w:val="0069073A"/>
    <w:rsid w:val="00690922"/>
    <w:rsid w:val="006909CD"/>
    <w:rsid w:val="00691127"/>
    <w:rsid w:val="00691820"/>
    <w:rsid w:val="00691BF2"/>
    <w:rsid w:val="00692320"/>
    <w:rsid w:val="00692483"/>
    <w:rsid w:val="00692637"/>
    <w:rsid w:val="00693DA1"/>
    <w:rsid w:val="0069554A"/>
    <w:rsid w:val="00696D7A"/>
    <w:rsid w:val="0069731D"/>
    <w:rsid w:val="006A039F"/>
    <w:rsid w:val="006A04CF"/>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D9"/>
    <w:rsid w:val="006A5E71"/>
    <w:rsid w:val="006A6BEF"/>
    <w:rsid w:val="006B03EA"/>
    <w:rsid w:val="006B093F"/>
    <w:rsid w:val="006B09E3"/>
    <w:rsid w:val="006B1161"/>
    <w:rsid w:val="006B133D"/>
    <w:rsid w:val="006B13F7"/>
    <w:rsid w:val="006B1525"/>
    <w:rsid w:val="006B1C61"/>
    <w:rsid w:val="006B20A7"/>
    <w:rsid w:val="006B212E"/>
    <w:rsid w:val="006B2F63"/>
    <w:rsid w:val="006B35B6"/>
    <w:rsid w:val="006B401D"/>
    <w:rsid w:val="006B4DDF"/>
    <w:rsid w:val="006B5A34"/>
    <w:rsid w:val="006B61DD"/>
    <w:rsid w:val="006B74CC"/>
    <w:rsid w:val="006B777A"/>
    <w:rsid w:val="006B7AC4"/>
    <w:rsid w:val="006B7EFA"/>
    <w:rsid w:val="006B7FAB"/>
    <w:rsid w:val="006C02AC"/>
    <w:rsid w:val="006C2138"/>
    <w:rsid w:val="006C233B"/>
    <w:rsid w:val="006C29D1"/>
    <w:rsid w:val="006C31FF"/>
    <w:rsid w:val="006C32D0"/>
    <w:rsid w:val="006C3435"/>
    <w:rsid w:val="006C35A6"/>
    <w:rsid w:val="006C38E1"/>
    <w:rsid w:val="006C43C3"/>
    <w:rsid w:val="006C44C4"/>
    <w:rsid w:val="006C4515"/>
    <w:rsid w:val="006C5314"/>
    <w:rsid w:val="006C558F"/>
    <w:rsid w:val="006C582C"/>
    <w:rsid w:val="006C5E07"/>
    <w:rsid w:val="006C6559"/>
    <w:rsid w:val="006C6B8B"/>
    <w:rsid w:val="006D0ACF"/>
    <w:rsid w:val="006D0C29"/>
    <w:rsid w:val="006D0E13"/>
    <w:rsid w:val="006D19F7"/>
    <w:rsid w:val="006D1D73"/>
    <w:rsid w:val="006D2B6F"/>
    <w:rsid w:val="006D2CFB"/>
    <w:rsid w:val="006D3137"/>
    <w:rsid w:val="006D3199"/>
    <w:rsid w:val="006D34BB"/>
    <w:rsid w:val="006D414F"/>
    <w:rsid w:val="006D48D4"/>
    <w:rsid w:val="006D4AAD"/>
    <w:rsid w:val="006D4AF9"/>
    <w:rsid w:val="006D4B76"/>
    <w:rsid w:val="006D5D0D"/>
    <w:rsid w:val="006D6D4F"/>
    <w:rsid w:val="006D7682"/>
    <w:rsid w:val="006D7744"/>
    <w:rsid w:val="006D7FEE"/>
    <w:rsid w:val="006E1AEC"/>
    <w:rsid w:val="006E1AF1"/>
    <w:rsid w:val="006E2AFA"/>
    <w:rsid w:val="006E3A58"/>
    <w:rsid w:val="006E3B8C"/>
    <w:rsid w:val="006E47A2"/>
    <w:rsid w:val="006E4A81"/>
    <w:rsid w:val="006E5FB6"/>
    <w:rsid w:val="006E65A4"/>
    <w:rsid w:val="006E66B1"/>
    <w:rsid w:val="006E7F86"/>
    <w:rsid w:val="006F0C58"/>
    <w:rsid w:val="006F13BE"/>
    <w:rsid w:val="006F185D"/>
    <w:rsid w:val="006F1F6A"/>
    <w:rsid w:val="006F20B8"/>
    <w:rsid w:val="006F28DB"/>
    <w:rsid w:val="006F329E"/>
    <w:rsid w:val="006F35F4"/>
    <w:rsid w:val="006F3BD4"/>
    <w:rsid w:val="006F49FC"/>
    <w:rsid w:val="006F5124"/>
    <w:rsid w:val="006F52E8"/>
    <w:rsid w:val="006F5D6F"/>
    <w:rsid w:val="006F62F1"/>
    <w:rsid w:val="006F6373"/>
    <w:rsid w:val="006F7540"/>
    <w:rsid w:val="006F758B"/>
    <w:rsid w:val="006F7B06"/>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10080"/>
    <w:rsid w:val="0071260B"/>
    <w:rsid w:val="007129A5"/>
    <w:rsid w:val="00712EDD"/>
    <w:rsid w:val="007133A5"/>
    <w:rsid w:val="007133FE"/>
    <w:rsid w:val="00713756"/>
    <w:rsid w:val="007139CC"/>
    <w:rsid w:val="00713F0E"/>
    <w:rsid w:val="00714BA8"/>
    <w:rsid w:val="00714D79"/>
    <w:rsid w:val="00715610"/>
    <w:rsid w:val="00715D41"/>
    <w:rsid w:val="00715F85"/>
    <w:rsid w:val="00716729"/>
    <w:rsid w:val="00716A41"/>
    <w:rsid w:val="00717688"/>
    <w:rsid w:val="00720DDD"/>
    <w:rsid w:val="007213DA"/>
    <w:rsid w:val="00722857"/>
    <w:rsid w:val="00722947"/>
    <w:rsid w:val="00723953"/>
    <w:rsid w:val="00723BA6"/>
    <w:rsid w:val="00723D3A"/>
    <w:rsid w:val="00723E7C"/>
    <w:rsid w:val="00723EA9"/>
    <w:rsid w:val="00724627"/>
    <w:rsid w:val="0072476F"/>
    <w:rsid w:val="00724BFD"/>
    <w:rsid w:val="0072536C"/>
    <w:rsid w:val="00725420"/>
    <w:rsid w:val="00725431"/>
    <w:rsid w:val="0072581E"/>
    <w:rsid w:val="007264AA"/>
    <w:rsid w:val="00726576"/>
    <w:rsid w:val="00726EE5"/>
    <w:rsid w:val="007273C7"/>
    <w:rsid w:val="00727B9B"/>
    <w:rsid w:val="00731369"/>
    <w:rsid w:val="00732BDF"/>
    <w:rsid w:val="00733797"/>
    <w:rsid w:val="00734681"/>
    <w:rsid w:val="00734D6E"/>
    <w:rsid w:val="007356DD"/>
    <w:rsid w:val="00735743"/>
    <w:rsid w:val="00735759"/>
    <w:rsid w:val="00735E1D"/>
    <w:rsid w:val="00735F0E"/>
    <w:rsid w:val="00735FFE"/>
    <w:rsid w:val="0073690C"/>
    <w:rsid w:val="00736E79"/>
    <w:rsid w:val="00737971"/>
    <w:rsid w:val="007400F1"/>
    <w:rsid w:val="00741657"/>
    <w:rsid w:val="00741887"/>
    <w:rsid w:val="00741C6B"/>
    <w:rsid w:val="00741EA0"/>
    <w:rsid w:val="007421CB"/>
    <w:rsid w:val="007422E6"/>
    <w:rsid w:val="00742F59"/>
    <w:rsid w:val="0074313E"/>
    <w:rsid w:val="00743A84"/>
    <w:rsid w:val="0074424E"/>
    <w:rsid w:val="007451A2"/>
    <w:rsid w:val="00745533"/>
    <w:rsid w:val="00745647"/>
    <w:rsid w:val="00746343"/>
    <w:rsid w:val="007466A9"/>
    <w:rsid w:val="007467A7"/>
    <w:rsid w:val="00746C64"/>
    <w:rsid w:val="00746FF1"/>
    <w:rsid w:val="007477CC"/>
    <w:rsid w:val="007506F7"/>
    <w:rsid w:val="00750ADB"/>
    <w:rsid w:val="007525A3"/>
    <w:rsid w:val="00752636"/>
    <w:rsid w:val="00752ADF"/>
    <w:rsid w:val="0075309A"/>
    <w:rsid w:val="007542EA"/>
    <w:rsid w:val="00754713"/>
    <w:rsid w:val="00755215"/>
    <w:rsid w:val="00755F5D"/>
    <w:rsid w:val="00756571"/>
    <w:rsid w:val="00756A9C"/>
    <w:rsid w:val="00757A95"/>
    <w:rsid w:val="007601F8"/>
    <w:rsid w:val="00761331"/>
    <w:rsid w:val="00761F27"/>
    <w:rsid w:val="00762F05"/>
    <w:rsid w:val="00762F3F"/>
    <w:rsid w:val="007630B3"/>
    <w:rsid w:val="00763E2E"/>
    <w:rsid w:val="00764666"/>
    <w:rsid w:val="007647FF"/>
    <w:rsid w:val="007659A1"/>
    <w:rsid w:val="007664DA"/>
    <w:rsid w:val="00766BB4"/>
    <w:rsid w:val="0076735B"/>
    <w:rsid w:val="0076793D"/>
    <w:rsid w:val="00767D29"/>
    <w:rsid w:val="00767EA5"/>
    <w:rsid w:val="007707D8"/>
    <w:rsid w:val="00771436"/>
    <w:rsid w:val="00771514"/>
    <w:rsid w:val="00771CBB"/>
    <w:rsid w:val="00771D14"/>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4F37"/>
    <w:rsid w:val="00785496"/>
    <w:rsid w:val="0078575C"/>
    <w:rsid w:val="00785C38"/>
    <w:rsid w:val="00785FE4"/>
    <w:rsid w:val="007865A6"/>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61D9"/>
    <w:rsid w:val="00797811"/>
    <w:rsid w:val="0079782F"/>
    <w:rsid w:val="00797ABE"/>
    <w:rsid w:val="007A0117"/>
    <w:rsid w:val="007A0397"/>
    <w:rsid w:val="007A0652"/>
    <w:rsid w:val="007A0732"/>
    <w:rsid w:val="007A1A9C"/>
    <w:rsid w:val="007A1C25"/>
    <w:rsid w:val="007A1F99"/>
    <w:rsid w:val="007A2394"/>
    <w:rsid w:val="007A3136"/>
    <w:rsid w:val="007A31C4"/>
    <w:rsid w:val="007A4568"/>
    <w:rsid w:val="007A49D5"/>
    <w:rsid w:val="007A49F8"/>
    <w:rsid w:val="007A4D2C"/>
    <w:rsid w:val="007A5223"/>
    <w:rsid w:val="007A5320"/>
    <w:rsid w:val="007A5B51"/>
    <w:rsid w:val="007A5FC4"/>
    <w:rsid w:val="007A615C"/>
    <w:rsid w:val="007A6AD3"/>
    <w:rsid w:val="007A6F07"/>
    <w:rsid w:val="007A766A"/>
    <w:rsid w:val="007A79E1"/>
    <w:rsid w:val="007A7AB6"/>
    <w:rsid w:val="007A7BA6"/>
    <w:rsid w:val="007A7D9E"/>
    <w:rsid w:val="007A7E0C"/>
    <w:rsid w:val="007B0340"/>
    <w:rsid w:val="007B0A64"/>
    <w:rsid w:val="007B0C30"/>
    <w:rsid w:val="007B0D64"/>
    <w:rsid w:val="007B14FD"/>
    <w:rsid w:val="007B15AA"/>
    <w:rsid w:val="007B15B5"/>
    <w:rsid w:val="007B1CBE"/>
    <w:rsid w:val="007B1EDB"/>
    <w:rsid w:val="007B242F"/>
    <w:rsid w:val="007B27A5"/>
    <w:rsid w:val="007B2B11"/>
    <w:rsid w:val="007B2E1D"/>
    <w:rsid w:val="007B3054"/>
    <w:rsid w:val="007B31AD"/>
    <w:rsid w:val="007B32FE"/>
    <w:rsid w:val="007B3F80"/>
    <w:rsid w:val="007B40AA"/>
    <w:rsid w:val="007B429C"/>
    <w:rsid w:val="007B462B"/>
    <w:rsid w:val="007B47AE"/>
    <w:rsid w:val="007B47BA"/>
    <w:rsid w:val="007B57B6"/>
    <w:rsid w:val="007B5804"/>
    <w:rsid w:val="007B5A0A"/>
    <w:rsid w:val="007B6006"/>
    <w:rsid w:val="007B6115"/>
    <w:rsid w:val="007B7D69"/>
    <w:rsid w:val="007B7E30"/>
    <w:rsid w:val="007B7EEE"/>
    <w:rsid w:val="007C082B"/>
    <w:rsid w:val="007C0C81"/>
    <w:rsid w:val="007C150F"/>
    <w:rsid w:val="007C19DE"/>
    <w:rsid w:val="007C19ED"/>
    <w:rsid w:val="007C1C67"/>
    <w:rsid w:val="007C21C2"/>
    <w:rsid w:val="007C3672"/>
    <w:rsid w:val="007C37D7"/>
    <w:rsid w:val="007C419E"/>
    <w:rsid w:val="007C4573"/>
    <w:rsid w:val="007C565D"/>
    <w:rsid w:val="007C6A9E"/>
    <w:rsid w:val="007C6AD1"/>
    <w:rsid w:val="007C7307"/>
    <w:rsid w:val="007C733D"/>
    <w:rsid w:val="007C74C6"/>
    <w:rsid w:val="007C7834"/>
    <w:rsid w:val="007C7A69"/>
    <w:rsid w:val="007D014F"/>
    <w:rsid w:val="007D03C0"/>
    <w:rsid w:val="007D058D"/>
    <w:rsid w:val="007D0BE5"/>
    <w:rsid w:val="007D0D3F"/>
    <w:rsid w:val="007D215D"/>
    <w:rsid w:val="007D2981"/>
    <w:rsid w:val="007D2E74"/>
    <w:rsid w:val="007D38F2"/>
    <w:rsid w:val="007D39EA"/>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795"/>
    <w:rsid w:val="007E1B70"/>
    <w:rsid w:val="007E25E3"/>
    <w:rsid w:val="007E280F"/>
    <w:rsid w:val="007E2B8E"/>
    <w:rsid w:val="007E2E1D"/>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F1772"/>
    <w:rsid w:val="007F1D82"/>
    <w:rsid w:val="007F2920"/>
    <w:rsid w:val="007F2CFF"/>
    <w:rsid w:val="007F350E"/>
    <w:rsid w:val="007F36ED"/>
    <w:rsid w:val="007F3869"/>
    <w:rsid w:val="007F393F"/>
    <w:rsid w:val="007F4130"/>
    <w:rsid w:val="007F4C24"/>
    <w:rsid w:val="007F51CA"/>
    <w:rsid w:val="007F5768"/>
    <w:rsid w:val="007F5CBC"/>
    <w:rsid w:val="007F68C0"/>
    <w:rsid w:val="007F7FC5"/>
    <w:rsid w:val="007F7FD9"/>
    <w:rsid w:val="008002C1"/>
    <w:rsid w:val="00801B30"/>
    <w:rsid w:val="00802746"/>
    <w:rsid w:val="00803841"/>
    <w:rsid w:val="008038A1"/>
    <w:rsid w:val="008040B9"/>
    <w:rsid w:val="00804148"/>
    <w:rsid w:val="00804B09"/>
    <w:rsid w:val="00804D3C"/>
    <w:rsid w:val="00804D7D"/>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20458"/>
    <w:rsid w:val="00820568"/>
    <w:rsid w:val="00820665"/>
    <w:rsid w:val="00820BF0"/>
    <w:rsid w:val="00820C33"/>
    <w:rsid w:val="008216D7"/>
    <w:rsid w:val="00821E3F"/>
    <w:rsid w:val="0082213F"/>
    <w:rsid w:val="00822437"/>
    <w:rsid w:val="00822B8B"/>
    <w:rsid w:val="00822E6B"/>
    <w:rsid w:val="00822E8A"/>
    <w:rsid w:val="00825910"/>
    <w:rsid w:val="00825B33"/>
    <w:rsid w:val="00825F14"/>
    <w:rsid w:val="008263D9"/>
    <w:rsid w:val="008264F6"/>
    <w:rsid w:val="00826D98"/>
    <w:rsid w:val="00826EDE"/>
    <w:rsid w:val="00826EFB"/>
    <w:rsid w:val="00827198"/>
    <w:rsid w:val="0082747D"/>
    <w:rsid w:val="00830CF6"/>
    <w:rsid w:val="008331AF"/>
    <w:rsid w:val="00834FC3"/>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429E"/>
    <w:rsid w:val="00844A3B"/>
    <w:rsid w:val="00845714"/>
    <w:rsid w:val="0084583D"/>
    <w:rsid w:val="00845E9B"/>
    <w:rsid w:val="008470F9"/>
    <w:rsid w:val="0084736D"/>
    <w:rsid w:val="00847690"/>
    <w:rsid w:val="00847999"/>
    <w:rsid w:val="00847DFE"/>
    <w:rsid w:val="008507BA"/>
    <w:rsid w:val="00852856"/>
    <w:rsid w:val="00852A49"/>
    <w:rsid w:val="00852D45"/>
    <w:rsid w:val="0085307C"/>
    <w:rsid w:val="00853988"/>
    <w:rsid w:val="008545C6"/>
    <w:rsid w:val="00854C11"/>
    <w:rsid w:val="00854E38"/>
    <w:rsid w:val="0085610D"/>
    <w:rsid w:val="008567C6"/>
    <w:rsid w:val="00856DBD"/>
    <w:rsid w:val="00856E9F"/>
    <w:rsid w:val="008571E4"/>
    <w:rsid w:val="00857AAB"/>
    <w:rsid w:val="00857B73"/>
    <w:rsid w:val="00860432"/>
    <w:rsid w:val="00860884"/>
    <w:rsid w:val="0086184D"/>
    <w:rsid w:val="0086200D"/>
    <w:rsid w:val="00862782"/>
    <w:rsid w:val="00862A08"/>
    <w:rsid w:val="00862B63"/>
    <w:rsid w:val="00862E36"/>
    <w:rsid w:val="00863429"/>
    <w:rsid w:val="008637E0"/>
    <w:rsid w:val="008639A4"/>
    <w:rsid w:val="00863C2A"/>
    <w:rsid w:val="00864442"/>
    <w:rsid w:val="00864710"/>
    <w:rsid w:val="00865810"/>
    <w:rsid w:val="00865884"/>
    <w:rsid w:val="00865CA7"/>
    <w:rsid w:val="00865DDC"/>
    <w:rsid w:val="00866339"/>
    <w:rsid w:val="008675C2"/>
    <w:rsid w:val="008676F4"/>
    <w:rsid w:val="00867978"/>
    <w:rsid w:val="00867A8F"/>
    <w:rsid w:val="00867EC1"/>
    <w:rsid w:val="0087030A"/>
    <w:rsid w:val="00870D4A"/>
    <w:rsid w:val="00871954"/>
    <w:rsid w:val="00871E25"/>
    <w:rsid w:val="0087221A"/>
    <w:rsid w:val="008724FE"/>
    <w:rsid w:val="008727E2"/>
    <w:rsid w:val="008728E3"/>
    <w:rsid w:val="00872DE7"/>
    <w:rsid w:val="00873050"/>
    <w:rsid w:val="00873152"/>
    <w:rsid w:val="00873E2C"/>
    <w:rsid w:val="00876143"/>
    <w:rsid w:val="00876597"/>
    <w:rsid w:val="00876746"/>
    <w:rsid w:val="00876A21"/>
    <w:rsid w:val="00876AA7"/>
    <w:rsid w:val="00876FBF"/>
    <w:rsid w:val="0087731A"/>
    <w:rsid w:val="00877681"/>
    <w:rsid w:val="00877FEC"/>
    <w:rsid w:val="00881323"/>
    <w:rsid w:val="0088140D"/>
    <w:rsid w:val="00881630"/>
    <w:rsid w:val="00882155"/>
    <w:rsid w:val="00882182"/>
    <w:rsid w:val="008828D4"/>
    <w:rsid w:val="008830ED"/>
    <w:rsid w:val="00883310"/>
    <w:rsid w:val="00883DD1"/>
    <w:rsid w:val="008843FE"/>
    <w:rsid w:val="008848D9"/>
    <w:rsid w:val="008863A1"/>
    <w:rsid w:val="008866C5"/>
    <w:rsid w:val="008866EC"/>
    <w:rsid w:val="008867A8"/>
    <w:rsid w:val="00887530"/>
    <w:rsid w:val="0088772E"/>
    <w:rsid w:val="0088779D"/>
    <w:rsid w:val="00887AB3"/>
    <w:rsid w:val="00891373"/>
    <w:rsid w:val="00891A8E"/>
    <w:rsid w:val="00891BFF"/>
    <w:rsid w:val="00891E61"/>
    <w:rsid w:val="00891FF0"/>
    <w:rsid w:val="0089311A"/>
    <w:rsid w:val="0089323A"/>
    <w:rsid w:val="00893CFE"/>
    <w:rsid w:val="008945D4"/>
    <w:rsid w:val="008954F6"/>
    <w:rsid w:val="0089566D"/>
    <w:rsid w:val="00895903"/>
    <w:rsid w:val="008963B2"/>
    <w:rsid w:val="00896FB8"/>
    <w:rsid w:val="008970E1"/>
    <w:rsid w:val="00897C51"/>
    <w:rsid w:val="00897D34"/>
    <w:rsid w:val="00897D4D"/>
    <w:rsid w:val="008A12B5"/>
    <w:rsid w:val="008A2245"/>
    <w:rsid w:val="008A2597"/>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614"/>
    <w:rsid w:val="008A7972"/>
    <w:rsid w:val="008B1286"/>
    <w:rsid w:val="008B16ED"/>
    <w:rsid w:val="008B1FFF"/>
    <w:rsid w:val="008B2A5C"/>
    <w:rsid w:val="008B2D9A"/>
    <w:rsid w:val="008B30EF"/>
    <w:rsid w:val="008B4513"/>
    <w:rsid w:val="008B59E3"/>
    <w:rsid w:val="008B5CF9"/>
    <w:rsid w:val="008B65B2"/>
    <w:rsid w:val="008B69E9"/>
    <w:rsid w:val="008B6B32"/>
    <w:rsid w:val="008B7252"/>
    <w:rsid w:val="008B73B6"/>
    <w:rsid w:val="008B7CBD"/>
    <w:rsid w:val="008C050A"/>
    <w:rsid w:val="008C104B"/>
    <w:rsid w:val="008C104E"/>
    <w:rsid w:val="008C12E7"/>
    <w:rsid w:val="008C19A5"/>
    <w:rsid w:val="008C2618"/>
    <w:rsid w:val="008C2A1E"/>
    <w:rsid w:val="008C2C41"/>
    <w:rsid w:val="008C3382"/>
    <w:rsid w:val="008C380A"/>
    <w:rsid w:val="008C3985"/>
    <w:rsid w:val="008C3A39"/>
    <w:rsid w:val="008C3B1E"/>
    <w:rsid w:val="008C44D4"/>
    <w:rsid w:val="008C50A4"/>
    <w:rsid w:val="008C56F6"/>
    <w:rsid w:val="008C5721"/>
    <w:rsid w:val="008C5D6B"/>
    <w:rsid w:val="008C5DE1"/>
    <w:rsid w:val="008C6B7F"/>
    <w:rsid w:val="008C7504"/>
    <w:rsid w:val="008D03CB"/>
    <w:rsid w:val="008D05A1"/>
    <w:rsid w:val="008D0B89"/>
    <w:rsid w:val="008D131E"/>
    <w:rsid w:val="008D16C7"/>
    <w:rsid w:val="008D1733"/>
    <w:rsid w:val="008D17A6"/>
    <w:rsid w:val="008D2A3E"/>
    <w:rsid w:val="008D300E"/>
    <w:rsid w:val="008D3025"/>
    <w:rsid w:val="008D3A8A"/>
    <w:rsid w:val="008D3F42"/>
    <w:rsid w:val="008D47A9"/>
    <w:rsid w:val="008D4A0A"/>
    <w:rsid w:val="008D5950"/>
    <w:rsid w:val="008D59E8"/>
    <w:rsid w:val="008D5AB3"/>
    <w:rsid w:val="008D5D3A"/>
    <w:rsid w:val="008D630C"/>
    <w:rsid w:val="008D6E6D"/>
    <w:rsid w:val="008E0031"/>
    <w:rsid w:val="008E00C8"/>
    <w:rsid w:val="008E01A4"/>
    <w:rsid w:val="008E037C"/>
    <w:rsid w:val="008E0E85"/>
    <w:rsid w:val="008E10C2"/>
    <w:rsid w:val="008E1BD9"/>
    <w:rsid w:val="008E28F0"/>
    <w:rsid w:val="008E3AC2"/>
    <w:rsid w:val="008E3DF0"/>
    <w:rsid w:val="008E41CD"/>
    <w:rsid w:val="008E4710"/>
    <w:rsid w:val="008E5BB0"/>
    <w:rsid w:val="008E7957"/>
    <w:rsid w:val="008E7C6E"/>
    <w:rsid w:val="008F1433"/>
    <w:rsid w:val="008F1718"/>
    <w:rsid w:val="008F1C84"/>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794"/>
    <w:rsid w:val="00902819"/>
    <w:rsid w:val="00902988"/>
    <w:rsid w:val="00904040"/>
    <w:rsid w:val="00904343"/>
    <w:rsid w:val="0090494D"/>
    <w:rsid w:val="0090495F"/>
    <w:rsid w:val="009055D7"/>
    <w:rsid w:val="009058E3"/>
    <w:rsid w:val="00905EAC"/>
    <w:rsid w:val="0090616C"/>
    <w:rsid w:val="0090641A"/>
    <w:rsid w:val="00906D9E"/>
    <w:rsid w:val="00910BE8"/>
    <w:rsid w:val="0091157B"/>
    <w:rsid w:val="00911B7C"/>
    <w:rsid w:val="00911EB3"/>
    <w:rsid w:val="0091262D"/>
    <w:rsid w:val="00912669"/>
    <w:rsid w:val="00913A91"/>
    <w:rsid w:val="00913E4F"/>
    <w:rsid w:val="00914D74"/>
    <w:rsid w:val="00915EDF"/>
    <w:rsid w:val="00916FD6"/>
    <w:rsid w:val="00920992"/>
    <w:rsid w:val="00920FEE"/>
    <w:rsid w:val="009225CD"/>
    <w:rsid w:val="009229BF"/>
    <w:rsid w:val="0092402A"/>
    <w:rsid w:val="0092476E"/>
    <w:rsid w:val="00925121"/>
    <w:rsid w:val="00925927"/>
    <w:rsid w:val="00925C11"/>
    <w:rsid w:val="00925EF8"/>
    <w:rsid w:val="00926E41"/>
    <w:rsid w:val="00927662"/>
    <w:rsid w:val="00927D11"/>
    <w:rsid w:val="00927F98"/>
    <w:rsid w:val="0093015B"/>
    <w:rsid w:val="009301F1"/>
    <w:rsid w:val="00931442"/>
    <w:rsid w:val="00931647"/>
    <w:rsid w:val="00931C5F"/>
    <w:rsid w:val="00931D91"/>
    <w:rsid w:val="00931F64"/>
    <w:rsid w:val="009329A5"/>
    <w:rsid w:val="00932F33"/>
    <w:rsid w:val="0093303C"/>
    <w:rsid w:val="009330D4"/>
    <w:rsid w:val="009333DA"/>
    <w:rsid w:val="00933B8D"/>
    <w:rsid w:val="009347B3"/>
    <w:rsid w:val="009348F6"/>
    <w:rsid w:val="0093537F"/>
    <w:rsid w:val="00935E45"/>
    <w:rsid w:val="00936BB6"/>
    <w:rsid w:val="0093753F"/>
    <w:rsid w:val="00937A59"/>
    <w:rsid w:val="00937D2C"/>
    <w:rsid w:val="00937DAF"/>
    <w:rsid w:val="009405AC"/>
    <w:rsid w:val="009410B8"/>
    <w:rsid w:val="00941210"/>
    <w:rsid w:val="009418AD"/>
    <w:rsid w:val="0094301A"/>
    <w:rsid w:val="009436A5"/>
    <w:rsid w:val="00943872"/>
    <w:rsid w:val="009442E8"/>
    <w:rsid w:val="00944512"/>
    <w:rsid w:val="00944867"/>
    <w:rsid w:val="009449DF"/>
    <w:rsid w:val="00945B20"/>
    <w:rsid w:val="00945ED0"/>
    <w:rsid w:val="009472D5"/>
    <w:rsid w:val="009477D7"/>
    <w:rsid w:val="00947802"/>
    <w:rsid w:val="00947B75"/>
    <w:rsid w:val="009501C8"/>
    <w:rsid w:val="00950559"/>
    <w:rsid w:val="00951226"/>
    <w:rsid w:val="009517AE"/>
    <w:rsid w:val="00951F46"/>
    <w:rsid w:val="00952CBB"/>
    <w:rsid w:val="00952D6D"/>
    <w:rsid w:val="009531E4"/>
    <w:rsid w:val="00953780"/>
    <w:rsid w:val="009539BB"/>
    <w:rsid w:val="00953B6F"/>
    <w:rsid w:val="00954262"/>
    <w:rsid w:val="00954A50"/>
    <w:rsid w:val="009556E9"/>
    <w:rsid w:val="00955BAB"/>
    <w:rsid w:val="009563EE"/>
    <w:rsid w:val="00956BB5"/>
    <w:rsid w:val="00960428"/>
    <w:rsid w:val="009608F8"/>
    <w:rsid w:val="00961035"/>
    <w:rsid w:val="009614F9"/>
    <w:rsid w:val="0096166F"/>
    <w:rsid w:val="0096257C"/>
    <w:rsid w:val="009626A6"/>
    <w:rsid w:val="00963351"/>
    <w:rsid w:val="009641C8"/>
    <w:rsid w:val="00964A96"/>
    <w:rsid w:val="009655CE"/>
    <w:rsid w:val="0096569A"/>
    <w:rsid w:val="00965C47"/>
    <w:rsid w:val="00965E18"/>
    <w:rsid w:val="00966012"/>
    <w:rsid w:val="009663E5"/>
    <w:rsid w:val="00967B52"/>
    <w:rsid w:val="0097027F"/>
    <w:rsid w:val="009707FD"/>
    <w:rsid w:val="00970D01"/>
    <w:rsid w:val="00971526"/>
    <w:rsid w:val="009718DE"/>
    <w:rsid w:val="00972084"/>
    <w:rsid w:val="00973F4A"/>
    <w:rsid w:val="00975BB4"/>
    <w:rsid w:val="00975BFC"/>
    <w:rsid w:val="0097632A"/>
    <w:rsid w:val="0097704B"/>
    <w:rsid w:val="00977921"/>
    <w:rsid w:val="00977B9C"/>
    <w:rsid w:val="00977C84"/>
    <w:rsid w:val="00977D39"/>
    <w:rsid w:val="00977E04"/>
    <w:rsid w:val="00977ECB"/>
    <w:rsid w:val="00980905"/>
    <w:rsid w:val="00980B27"/>
    <w:rsid w:val="009819C7"/>
    <w:rsid w:val="00981A4A"/>
    <w:rsid w:val="00981B50"/>
    <w:rsid w:val="00981BDB"/>
    <w:rsid w:val="00981C1F"/>
    <w:rsid w:val="0098295E"/>
    <w:rsid w:val="00982BA7"/>
    <w:rsid w:val="00983909"/>
    <w:rsid w:val="00983934"/>
    <w:rsid w:val="00983AC1"/>
    <w:rsid w:val="0098443B"/>
    <w:rsid w:val="009848F1"/>
    <w:rsid w:val="00984C8C"/>
    <w:rsid w:val="00985D57"/>
    <w:rsid w:val="00986316"/>
    <w:rsid w:val="00986F46"/>
    <w:rsid w:val="00986FEF"/>
    <w:rsid w:val="00987171"/>
    <w:rsid w:val="0098736D"/>
    <w:rsid w:val="00987990"/>
    <w:rsid w:val="00987AD4"/>
    <w:rsid w:val="009904EE"/>
    <w:rsid w:val="009904F2"/>
    <w:rsid w:val="00990DE9"/>
    <w:rsid w:val="00991074"/>
    <w:rsid w:val="00991770"/>
    <w:rsid w:val="00992651"/>
    <w:rsid w:val="00992C87"/>
    <w:rsid w:val="00992E23"/>
    <w:rsid w:val="00992F80"/>
    <w:rsid w:val="009931D6"/>
    <w:rsid w:val="009939C6"/>
    <w:rsid w:val="00993B16"/>
    <w:rsid w:val="009945EE"/>
    <w:rsid w:val="00994CC6"/>
    <w:rsid w:val="00994E02"/>
    <w:rsid w:val="0099559F"/>
    <w:rsid w:val="00996346"/>
    <w:rsid w:val="00996B66"/>
    <w:rsid w:val="009977E5"/>
    <w:rsid w:val="00997C41"/>
    <w:rsid w:val="00997E4B"/>
    <w:rsid w:val="009A049E"/>
    <w:rsid w:val="009A0F9D"/>
    <w:rsid w:val="009A11CC"/>
    <w:rsid w:val="009A29DF"/>
    <w:rsid w:val="009A2F12"/>
    <w:rsid w:val="009A32FC"/>
    <w:rsid w:val="009A60DC"/>
    <w:rsid w:val="009A6F73"/>
    <w:rsid w:val="009A7172"/>
    <w:rsid w:val="009A796E"/>
    <w:rsid w:val="009A7DDB"/>
    <w:rsid w:val="009B087A"/>
    <w:rsid w:val="009B0A31"/>
    <w:rsid w:val="009B11DC"/>
    <w:rsid w:val="009B131F"/>
    <w:rsid w:val="009B23D6"/>
    <w:rsid w:val="009B2595"/>
    <w:rsid w:val="009B2A2A"/>
    <w:rsid w:val="009B2AAC"/>
    <w:rsid w:val="009B309A"/>
    <w:rsid w:val="009B31F3"/>
    <w:rsid w:val="009B3255"/>
    <w:rsid w:val="009B3374"/>
    <w:rsid w:val="009B3477"/>
    <w:rsid w:val="009B3515"/>
    <w:rsid w:val="009B3743"/>
    <w:rsid w:val="009B4676"/>
    <w:rsid w:val="009B4F48"/>
    <w:rsid w:val="009B53E2"/>
    <w:rsid w:val="009B58E6"/>
    <w:rsid w:val="009B6417"/>
    <w:rsid w:val="009B6DD8"/>
    <w:rsid w:val="009B6E57"/>
    <w:rsid w:val="009B7287"/>
    <w:rsid w:val="009B7AC6"/>
    <w:rsid w:val="009C146B"/>
    <w:rsid w:val="009C20A3"/>
    <w:rsid w:val="009C38CA"/>
    <w:rsid w:val="009C3948"/>
    <w:rsid w:val="009C48F5"/>
    <w:rsid w:val="009C4D2D"/>
    <w:rsid w:val="009C4E27"/>
    <w:rsid w:val="009C4E9F"/>
    <w:rsid w:val="009C5500"/>
    <w:rsid w:val="009C568A"/>
    <w:rsid w:val="009C575B"/>
    <w:rsid w:val="009C5797"/>
    <w:rsid w:val="009C5C43"/>
    <w:rsid w:val="009C61CB"/>
    <w:rsid w:val="009C68B2"/>
    <w:rsid w:val="009C7A74"/>
    <w:rsid w:val="009C7E0F"/>
    <w:rsid w:val="009D10F2"/>
    <w:rsid w:val="009D251D"/>
    <w:rsid w:val="009D2D2B"/>
    <w:rsid w:val="009D311A"/>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43B"/>
    <w:rsid w:val="009E26B8"/>
    <w:rsid w:val="009E354C"/>
    <w:rsid w:val="009E3601"/>
    <w:rsid w:val="009E3BBC"/>
    <w:rsid w:val="009E44ED"/>
    <w:rsid w:val="009E4C35"/>
    <w:rsid w:val="009E5527"/>
    <w:rsid w:val="009E68BE"/>
    <w:rsid w:val="009E721D"/>
    <w:rsid w:val="009E7C82"/>
    <w:rsid w:val="009F0C64"/>
    <w:rsid w:val="009F1FD3"/>
    <w:rsid w:val="009F33C9"/>
    <w:rsid w:val="009F343B"/>
    <w:rsid w:val="009F3604"/>
    <w:rsid w:val="009F4639"/>
    <w:rsid w:val="009F487C"/>
    <w:rsid w:val="009F4E10"/>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88A"/>
    <w:rsid w:val="00A050F3"/>
    <w:rsid w:val="00A05249"/>
    <w:rsid w:val="00A056BC"/>
    <w:rsid w:val="00A057F1"/>
    <w:rsid w:val="00A05EE8"/>
    <w:rsid w:val="00A063EE"/>
    <w:rsid w:val="00A10233"/>
    <w:rsid w:val="00A10AA0"/>
    <w:rsid w:val="00A1182D"/>
    <w:rsid w:val="00A119BA"/>
    <w:rsid w:val="00A11C6E"/>
    <w:rsid w:val="00A12281"/>
    <w:rsid w:val="00A1280E"/>
    <w:rsid w:val="00A13092"/>
    <w:rsid w:val="00A13836"/>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D30"/>
    <w:rsid w:val="00A250ED"/>
    <w:rsid w:val="00A257D5"/>
    <w:rsid w:val="00A25823"/>
    <w:rsid w:val="00A25848"/>
    <w:rsid w:val="00A258E9"/>
    <w:rsid w:val="00A25E1A"/>
    <w:rsid w:val="00A26982"/>
    <w:rsid w:val="00A26D16"/>
    <w:rsid w:val="00A27160"/>
    <w:rsid w:val="00A2760A"/>
    <w:rsid w:val="00A27710"/>
    <w:rsid w:val="00A27993"/>
    <w:rsid w:val="00A30E7B"/>
    <w:rsid w:val="00A3100B"/>
    <w:rsid w:val="00A3194C"/>
    <w:rsid w:val="00A3213E"/>
    <w:rsid w:val="00A324D6"/>
    <w:rsid w:val="00A329BF"/>
    <w:rsid w:val="00A33A94"/>
    <w:rsid w:val="00A33DD4"/>
    <w:rsid w:val="00A34238"/>
    <w:rsid w:val="00A344E4"/>
    <w:rsid w:val="00A34B3B"/>
    <w:rsid w:val="00A35468"/>
    <w:rsid w:val="00A35752"/>
    <w:rsid w:val="00A35EDF"/>
    <w:rsid w:val="00A361BB"/>
    <w:rsid w:val="00A362F3"/>
    <w:rsid w:val="00A36985"/>
    <w:rsid w:val="00A36F69"/>
    <w:rsid w:val="00A37192"/>
    <w:rsid w:val="00A40035"/>
    <w:rsid w:val="00A403D3"/>
    <w:rsid w:val="00A407A8"/>
    <w:rsid w:val="00A40CF2"/>
    <w:rsid w:val="00A41D58"/>
    <w:rsid w:val="00A41E9D"/>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FC"/>
    <w:rsid w:val="00A476C1"/>
    <w:rsid w:val="00A47836"/>
    <w:rsid w:val="00A47D56"/>
    <w:rsid w:val="00A47DC1"/>
    <w:rsid w:val="00A50816"/>
    <w:rsid w:val="00A50CB8"/>
    <w:rsid w:val="00A50F6E"/>
    <w:rsid w:val="00A515AE"/>
    <w:rsid w:val="00A5184F"/>
    <w:rsid w:val="00A51AC7"/>
    <w:rsid w:val="00A51B7D"/>
    <w:rsid w:val="00A52871"/>
    <w:rsid w:val="00A53C0F"/>
    <w:rsid w:val="00A54479"/>
    <w:rsid w:val="00A54CBD"/>
    <w:rsid w:val="00A54CF1"/>
    <w:rsid w:val="00A54E01"/>
    <w:rsid w:val="00A554EB"/>
    <w:rsid w:val="00A55ABD"/>
    <w:rsid w:val="00A56161"/>
    <w:rsid w:val="00A5639E"/>
    <w:rsid w:val="00A56BC4"/>
    <w:rsid w:val="00A571B5"/>
    <w:rsid w:val="00A579C5"/>
    <w:rsid w:val="00A57B39"/>
    <w:rsid w:val="00A60410"/>
    <w:rsid w:val="00A61130"/>
    <w:rsid w:val="00A614DC"/>
    <w:rsid w:val="00A6273D"/>
    <w:rsid w:val="00A62CE4"/>
    <w:rsid w:val="00A665A5"/>
    <w:rsid w:val="00A67790"/>
    <w:rsid w:val="00A67C12"/>
    <w:rsid w:val="00A67D48"/>
    <w:rsid w:val="00A703D7"/>
    <w:rsid w:val="00A704FE"/>
    <w:rsid w:val="00A70FB4"/>
    <w:rsid w:val="00A715E7"/>
    <w:rsid w:val="00A71FE1"/>
    <w:rsid w:val="00A732D9"/>
    <w:rsid w:val="00A73A63"/>
    <w:rsid w:val="00A73E8F"/>
    <w:rsid w:val="00A74042"/>
    <w:rsid w:val="00A741F4"/>
    <w:rsid w:val="00A74AD5"/>
    <w:rsid w:val="00A74E73"/>
    <w:rsid w:val="00A7502D"/>
    <w:rsid w:val="00A75319"/>
    <w:rsid w:val="00A75612"/>
    <w:rsid w:val="00A756B3"/>
    <w:rsid w:val="00A75AB1"/>
    <w:rsid w:val="00A75F2D"/>
    <w:rsid w:val="00A76FE7"/>
    <w:rsid w:val="00A773C5"/>
    <w:rsid w:val="00A808F4"/>
    <w:rsid w:val="00A809EB"/>
    <w:rsid w:val="00A815CF"/>
    <w:rsid w:val="00A819CB"/>
    <w:rsid w:val="00A826A0"/>
    <w:rsid w:val="00A82A0F"/>
    <w:rsid w:val="00A82A5F"/>
    <w:rsid w:val="00A833E8"/>
    <w:rsid w:val="00A84026"/>
    <w:rsid w:val="00A84799"/>
    <w:rsid w:val="00A8498C"/>
    <w:rsid w:val="00A84F26"/>
    <w:rsid w:val="00A851FD"/>
    <w:rsid w:val="00A8584D"/>
    <w:rsid w:val="00A86285"/>
    <w:rsid w:val="00A86393"/>
    <w:rsid w:val="00A8641F"/>
    <w:rsid w:val="00A866C2"/>
    <w:rsid w:val="00A86B76"/>
    <w:rsid w:val="00A86CE7"/>
    <w:rsid w:val="00A86F59"/>
    <w:rsid w:val="00A87928"/>
    <w:rsid w:val="00A87F3C"/>
    <w:rsid w:val="00A90B31"/>
    <w:rsid w:val="00A913E7"/>
    <w:rsid w:val="00A91947"/>
    <w:rsid w:val="00A91DC6"/>
    <w:rsid w:val="00A9222E"/>
    <w:rsid w:val="00A9257D"/>
    <w:rsid w:val="00A92B18"/>
    <w:rsid w:val="00A93E47"/>
    <w:rsid w:val="00A940EA"/>
    <w:rsid w:val="00A944BE"/>
    <w:rsid w:val="00A94C40"/>
    <w:rsid w:val="00A953F4"/>
    <w:rsid w:val="00A95ECD"/>
    <w:rsid w:val="00A96451"/>
    <w:rsid w:val="00A96D56"/>
    <w:rsid w:val="00A9745E"/>
    <w:rsid w:val="00A97B3E"/>
    <w:rsid w:val="00AA0761"/>
    <w:rsid w:val="00AA1668"/>
    <w:rsid w:val="00AA1677"/>
    <w:rsid w:val="00AA1794"/>
    <w:rsid w:val="00AA2330"/>
    <w:rsid w:val="00AA2339"/>
    <w:rsid w:val="00AA27A0"/>
    <w:rsid w:val="00AA28E2"/>
    <w:rsid w:val="00AA2A5D"/>
    <w:rsid w:val="00AA3088"/>
    <w:rsid w:val="00AA3851"/>
    <w:rsid w:val="00AA3A2B"/>
    <w:rsid w:val="00AA4503"/>
    <w:rsid w:val="00AA4A38"/>
    <w:rsid w:val="00AA4A3D"/>
    <w:rsid w:val="00AA5104"/>
    <w:rsid w:val="00AA588A"/>
    <w:rsid w:val="00AA6538"/>
    <w:rsid w:val="00AA7250"/>
    <w:rsid w:val="00AA7ABD"/>
    <w:rsid w:val="00AB0887"/>
    <w:rsid w:val="00AB0B9F"/>
    <w:rsid w:val="00AB1549"/>
    <w:rsid w:val="00AB1B08"/>
    <w:rsid w:val="00AB1D77"/>
    <w:rsid w:val="00AB299B"/>
    <w:rsid w:val="00AB2C79"/>
    <w:rsid w:val="00AB3BFA"/>
    <w:rsid w:val="00AB4174"/>
    <w:rsid w:val="00AB4A48"/>
    <w:rsid w:val="00AB4B98"/>
    <w:rsid w:val="00AB5940"/>
    <w:rsid w:val="00AB5D52"/>
    <w:rsid w:val="00AB6FE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A73"/>
    <w:rsid w:val="00AC5E7F"/>
    <w:rsid w:val="00AC61B2"/>
    <w:rsid w:val="00AC6CA6"/>
    <w:rsid w:val="00AC75D3"/>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1015"/>
    <w:rsid w:val="00AE11EE"/>
    <w:rsid w:val="00AE1B8A"/>
    <w:rsid w:val="00AE1CCC"/>
    <w:rsid w:val="00AE215E"/>
    <w:rsid w:val="00AE294F"/>
    <w:rsid w:val="00AE2ED7"/>
    <w:rsid w:val="00AE3537"/>
    <w:rsid w:val="00AE365A"/>
    <w:rsid w:val="00AE466B"/>
    <w:rsid w:val="00AE5006"/>
    <w:rsid w:val="00AE55AF"/>
    <w:rsid w:val="00AE592C"/>
    <w:rsid w:val="00AE5D1C"/>
    <w:rsid w:val="00AE61DD"/>
    <w:rsid w:val="00AE64B8"/>
    <w:rsid w:val="00AE6DBE"/>
    <w:rsid w:val="00AE6F36"/>
    <w:rsid w:val="00AE732C"/>
    <w:rsid w:val="00AE7343"/>
    <w:rsid w:val="00AE734F"/>
    <w:rsid w:val="00AE78DF"/>
    <w:rsid w:val="00AF06C1"/>
    <w:rsid w:val="00AF06FF"/>
    <w:rsid w:val="00AF0F67"/>
    <w:rsid w:val="00AF14D3"/>
    <w:rsid w:val="00AF1CB9"/>
    <w:rsid w:val="00AF2A94"/>
    <w:rsid w:val="00AF2FF7"/>
    <w:rsid w:val="00AF34D0"/>
    <w:rsid w:val="00AF3C7F"/>
    <w:rsid w:val="00AF4755"/>
    <w:rsid w:val="00AF485C"/>
    <w:rsid w:val="00AF51BA"/>
    <w:rsid w:val="00AF5980"/>
    <w:rsid w:val="00AF5F41"/>
    <w:rsid w:val="00AF6EE8"/>
    <w:rsid w:val="00AF787E"/>
    <w:rsid w:val="00AF78A0"/>
    <w:rsid w:val="00AF7BD6"/>
    <w:rsid w:val="00AF7DD9"/>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D9B"/>
    <w:rsid w:val="00B06A45"/>
    <w:rsid w:val="00B07064"/>
    <w:rsid w:val="00B07516"/>
    <w:rsid w:val="00B07704"/>
    <w:rsid w:val="00B0784E"/>
    <w:rsid w:val="00B101B1"/>
    <w:rsid w:val="00B109D5"/>
    <w:rsid w:val="00B10B0A"/>
    <w:rsid w:val="00B117EE"/>
    <w:rsid w:val="00B12244"/>
    <w:rsid w:val="00B125CE"/>
    <w:rsid w:val="00B1339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B46"/>
    <w:rsid w:val="00B21DEB"/>
    <w:rsid w:val="00B2252B"/>
    <w:rsid w:val="00B22FEB"/>
    <w:rsid w:val="00B23887"/>
    <w:rsid w:val="00B238B0"/>
    <w:rsid w:val="00B24982"/>
    <w:rsid w:val="00B2543A"/>
    <w:rsid w:val="00B259F7"/>
    <w:rsid w:val="00B25AD7"/>
    <w:rsid w:val="00B2624C"/>
    <w:rsid w:val="00B26962"/>
    <w:rsid w:val="00B26A85"/>
    <w:rsid w:val="00B27F70"/>
    <w:rsid w:val="00B30778"/>
    <w:rsid w:val="00B30DEC"/>
    <w:rsid w:val="00B31516"/>
    <w:rsid w:val="00B31F43"/>
    <w:rsid w:val="00B32844"/>
    <w:rsid w:val="00B337FB"/>
    <w:rsid w:val="00B338E2"/>
    <w:rsid w:val="00B33BD7"/>
    <w:rsid w:val="00B33DE6"/>
    <w:rsid w:val="00B34D44"/>
    <w:rsid w:val="00B35587"/>
    <w:rsid w:val="00B35859"/>
    <w:rsid w:val="00B36F44"/>
    <w:rsid w:val="00B37250"/>
    <w:rsid w:val="00B37C53"/>
    <w:rsid w:val="00B4017F"/>
    <w:rsid w:val="00B40C5C"/>
    <w:rsid w:val="00B40DFF"/>
    <w:rsid w:val="00B41896"/>
    <w:rsid w:val="00B41A8A"/>
    <w:rsid w:val="00B41E65"/>
    <w:rsid w:val="00B422F8"/>
    <w:rsid w:val="00B424C5"/>
    <w:rsid w:val="00B42A48"/>
    <w:rsid w:val="00B4342B"/>
    <w:rsid w:val="00B437D8"/>
    <w:rsid w:val="00B444E9"/>
    <w:rsid w:val="00B4494A"/>
    <w:rsid w:val="00B45115"/>
    <w:rsid w:val="00B45271"/>
    <w:rsid w:val="00B45792"/>
    <w:rsid w:val="00B45E3A"/>
    <w:rsid w:val="00B461C5"/>
    <w:rsid w:val="00B4698C"/>
    <w:rsid w:val="00B46BB9"/>
    <w:rsid w:val="00B47AB3"/>
    <w:rsid w:val="00B47AC5"/>
    <w:rsid w:val="00B47DCA"/>
    <w:rsid w:val="00B50204"/>
    <w:rsid w:val="00B509FD"/>
    <w:rsid w:val="00B50C8F"/>
    <w:rsid w:val="00B516C1"/>
    <w:rsid w:val="00B516C4"/>
    <w:rsid w:val="00B51702"/>
    <w:rsid w:val="00B5175C"/>
    <w:rsid w:val="00B518A5"/>
    <w:rsid w:val="00B51DE8"/>
    <w:rsid w:val="00B52AAB"/>
    <w:rsid w:val="00B52EB4"/>
    <w:rsid w:val="00B5326B"/>
    <w:rsid w:val="00B532AC"/>
    <w:rsid w:val="00B53B5B"/>
    <w:rsid w:val="00B53FB8"/>
    <w:rsid w:val="00B5404C"/>
    <w:rsid w:val="00B550C2"/>
    <w:rsid w:val="00B555FA"/>
    <w:rsid w:val="00B55BDF"/>
    <w:rsid w:val="00B55F9E"/>
    <w:rsid w:val="00B561B9"/>
    <w:rsid w:val="00B56401"/>
    <w:rsid w:val="00B57587"/>
    <w:rsid w:val="00B57D54"/>
    <w:rsid w:val="00B60310"/>
    <w:rsid w:val="00B60770"/>
    <w:rsid w:val="00B60D05"/>
    <w:rsid w:val="00B611D5"/>
    <w:rsid w:val="00B617F5"/>
    <w:rsid w:val="00B61DDB"/>
    <w:rsid w:val="00B62870"/>
    <w:rsid w:val="00B62D38"/>
    <w:rsid w:val="00B631DD"/>
    <w:rsid w:val="00B63BAE"/>
    <w:rsid w:val="00B63FF2"/>
    <w:rsid w:val="00B642A9"/>
    <w:rsid w:val="00B64908"/>
    <w:rsid w:val="00B64B28"/>
    <w:rsid w:val="00B6556E"/>
    <w:rsid w:val="00B65BC9"/>
    <w:rsid w:val="00B65C07"/>
    <w:rsid w:val="00B65DFE"/>
    <w:rsid w:val="00B663F5"/>
    <w:rsid w:val="00B7007E"/>
    <w:rsid w:val="00B7136D"/>
    <w:rsid w:val="00B71DCA"/>
    <w:rsid w:val="00B7235B"/>
    <w:rsid w:val="00B729AE"/>
    <w:rsid w:val="00B72CC8"/>
    <w:rsid w:val="00B73EC2"/>
    <w:rsid w:val="00B740D7"/>
    <w:rsid w:val="00B74951"/>
    <w:rsid w:val="00B74992"/>
    <w:rsid w:val="00B74B35"/>
    <w:rsid w:val="00B74E82"/>
    <w:rsid w:val="00B756AD"/>
    <w:rsid w:val="00B75CCC"/>
    <w:rsid w:val="00B75E98"/>
    <w:rsid w:val="00B76447"/>
    <w:rsid w:val="00B768AA"/>
    <w:rsid w:val="00B769BA"/>
    <w:rsid w:val="00B76ACF"/>
    <w:rsid w:val="00B77961"/>
    <w:rsid w:val="00B77C0E"/>
    <w:rsid w:val="00B80110"/>
    <w:rsid w:val="00B80A75"/>
    <w:rsid w:val="00B8132B"/>
    <w:rsid w:val="00B813F8"/>
    <w:rsid w:val="00B81B8F"/>
    <w:rsid w:val="00B81F84"/>
    <w:rsid w:val="00B82099"/>
    <w:rsid w:val="00B8260B"/>
    <w:rsid w:val="00B82E80"/>
    <w:rsid w:val="00B83EC1"/>
    <w:rsid w:val="00B8420E"/>
    <w:rsid w:val="00B8482C"/>
    <w:rsid w:val="00B84BB3"/>
    <w:rsid w:val="00B854D9"/>
    <w:rsid w:val="00B85BF5"/>
    <w:rsid w:val="00B85C11"/>
    <w:rsid w:val="00B85CD6"/>
    <w:rsid w:val="00B85F44"/>
    <w:rsid w:val="00B86229"/>
    <w:rsid w:val="00B864BD"/>
    <w:rsid w:val="00B865CD"/>
    <w:rsid w:val="00B87F00"/>
    <w:rsid w:val="00B907B5"/>
    <w:rsid w:val="00B908E9"/>
    <w:rsid w:val="00B910C6"/>
    <w:rsid w:val="00B91222"/>
    <w:rsid w:val="00B91D91"/>
    <w:rsid w:val="00B92110"/>
    <w:rsid w:val="00B93391"/>
    <w:rsid w:val="00B938F1"/>
    <w:rsid w:val="00B94AAD"/>
    <w:rsid w:val="00B94DD9"/>
    <w:rsid w:val="00B94EC3"/>
    <w:rsid w:val="00B96907"/>
    <w:rsid w:val="00B96FBF"/>
    <w:rsid w:val="00B97259"/>
    <w:rsid w:val="00B979D0"/>
    <w:rsid w:val="00BA0678"/>
    <w:rsid w:val="00BA0806"/>
    <w:rsid w:val="00BA0AB3"/>
    <w:rsid w:val="00BA0EC5"/>
    <w:rsid w:val="00BA1D73"/>
    <w:rsid w:val="00BA2246"/>
    <w:rsid w:val="00BA3957"/>
    <w:rsid w:val="00BA413F"/>
    <w:rsid w:val="00BA4A4A"/>
    <w:rsid w:val="00BA5E32"/>
    <w:rsid w:val="00BA5FC2"/>
    <w:rsid w:val="00BA6189"/>
    <w:rsid w:val="00BA667F"/>
    <w:rsid w:val="00BA73C7"/>
    <w:rsid w:val="00BA742E"/>
    <w:rsid w:val="00BA753C"/>
    <w:rsid w:val="00BA7C56"/>
    <w:rsid w:val="00BA7E8B"/>
    <w:rsid w:val="00BB0320"/>
    <w:rsid w:val="00BB125B"/>
    <w:rsid w:val="00BB1A8D"/>
    <w:rsid w:val="00BB1C42"/>
    <w:rsid w:val="00BB1FCE"/>
    <w:rsid w:val="00BB2393"/>
    <w:rsid w:val="00BB272C"/>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B16"/>
    <w:rsid w:val="00BB7D56"/>
    <w:rsid w:val="00BB7DF4"/>
    <w:rsid w:val="00BB7E81"/>
    <w:rsid w:val="00BC00C0"/>
    <w:rsid w:val="00BC025C"/>
    <w:rsid w:val="00BC0DF1"/>
    <w:rsid w:val="00BC2950"/>
    <w:rsid w:val="00BC2BA3"/>
    <w:rsid w:val="00BC2BF3"/>
    <w:rsid w:val="00BC2DD7"/>
    <w:rsid w:val="00BC2E07"/>
    <w:rsid w:val="00BC353F"/>
    <w:rsid w:val="00BC41EB"/>
    <w:rsid w:val="00BC439B"/>
    <w:rsid w:val="00BC49A5"/>
    <w:rsid w:val="00BC5458"/>
    <w:rsid w:val="00BC5768"/>
    <w:rsid w:val="00BC5A04"/>
    <w:rsid w:val="00BC62E3"/>
    <w:rsid w:val="00BC639A"/>
    <w:rsid w:val="00BC6AFC"/>
    <w:rsid w:val="00BC799D"/>
    <w:rsid w:val="00BC79F1"/>
    <w:rsid w:val="00BC7B19"/>
    <w:rsid w:val="00BD0099"/>
    <w:rsid w:val="00BD083C"/>
    <w:rsid w:val="00BD0AC6"/>
    <w:rsid w:val="00BD19A0"/>
    <w:rsid w:val="00BD2801"/>
    <w:rsid w:val="00BD327C"/>
    <w:rsid w:val="00BD3390"/>
    <w:rsid w:val="00BD38FC"/>
    <w:rsid w:val="00BD41AE"/>
    <w:rsid w:val="00BD44C8"/>
    <w:rsid w:val="00BD4521"/>
    <w:rsid w:val="00BD4779"/>
    <w:rsid w:val="00BD47CF"/>
    <w:rsid w:val="00BD50FD"/>
    <w:rsid w:val="00BD69ED"/>
    <w:rsid w:val="00BD7A71"/>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7219"/>
    <w:rsid w:val="00BE7A56"/>
    <w:rsid w:val="00BF0AD9"/>
    <w:rsid w:val="00BF0E9E"/>
    <w:rsid w:val="00BF100A"/>
    <w:rsid w:val="00BF156C"/>
    <w:rsid w:val="00BF264B"/>
    <w:rsid w:val="00BF2C79"/>
    <w:rsid w:val="00BF2D9B"/>
    <w:rsid w:val="00BF350F"/>
    <w:rsid w:val="00BF36A0"/>
    <w:rsid w:val="00BF3E6B"/>
    <w:rsid w:val="00BF441B"/>
    <w:rsid w:val="00BF4711"/>
    <w:rsid w:val="00BF4B25"/>
    <w:rsid w:val="00BF4BD6"/>
    <w:rsid w:val="00BF50B8"/>
    <w:rsid w:val="00BF52EF"/>
    <w:rsid w:val="00BF5654"/>
    <w:rsid w:val="00BF5739"/>
    <w:rsid w:val="00BF5A6C"/>
    <w:rsid w:val="00BF5BE4"/>
    <w:rsid w:val="00BF66DD"/>
    <w:rsid w:val="00BF6EA6"/>
    <w:rsid w:val="00BF786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A3"/>
    <w:rsid w:val="00C03858"/>
    <w:rsid w:val="00C03C42"/>
    <w:rsid w:val="00C03F13"/>
    <w:rsid w:val="00C043C0"/>
    <w:rsid w:val="00C0533E"/>
    <w:rsid w:val="00C05587"/>
    <w:rsid w:val="00C05853"/>
    <w:rsid w:val="00C05B8F"/>
    <w:rsid w:val="00C06130"/>
    <w:rsid w:val="00C063D0"/>
    <w:rsid w:val="00C069A2"/>
    <w:rsid w:val="00C07235"/>
    <w:rsid w:val="00C07414"/>
    <w:rsid w:val="00C07687"/>
    <w:rsid w:val="00C078D5"/>
    <w:rsid w:val="00C10752"/>
    <w:rsid w:val="00C1137B"/>
    <w:rsid w:val="00C126F4"/>
    <w:rsid w:val="00C12DA1"/>
    <w:rsid w:val="00C132B2"/>
    <w:rsid w:val="00C13DDF"/>
    <w:rsid w:val="00C14410"/>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8BB"/>
    <w:rsid w:val="00C24D35"/>
    <w:rsid w:val="00C2567A"/>
    <w:rsid w:val="00C25C18"/>
    <w:rsid w:val="00C263E7"/>
    <w:rsid w:val="00C26FD4"/>
    <w:rsid w:val="00C27203"/>
    <w:rsid w:val="00C276E8"/>
    <w:rsid w:val="00C306F8"/>
    <w:rsid w:val="00C31280"/>
    <w:rsid w:val="00C31CA4"/>
    <w:rsid w:val="00C31FA4"/>
    <w:rsid w:val="00C323FF"/>
    <w:rsid w:val="00C32522"/>
    <w:rsid w:val="00C32817"/>
    <w:rsid w:val="00C32DB2"/>
    <w:rsid w:val="00C330F1"/>
    <w:rsid w:val="00C33174"/>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B85"/>
    <w:rsid w:val="00C40D3E"/>
    <w:rsid w:val="00C411DE"/>
    <w:rsid w:val="00C41387"/>
    <w:rsid w:val="00C413FE"/>
    <w:rsid w:val="00C41971"/>
    <w:rsid w:val="00C41A76"/>
    <w:rsid w:val="00C42315"/>
    <w:rsid w:val="00C42556"/>
    <w:rsid w:val="00C42FBE"/>
    <w:rsid w:val="00C4324E"/>
    <w:rsid w:val="00C43308"/>
    <w:rsid w:val="00C4331B"/>
    <w:rsid w:val="00C43FED"/>
    <w:rsid w:val="00C44B3B"/>
    <w:rsid w:val="00C451FD"/>
    <w:rsid w:val="00C45317"/>
    <w:rsid w:val="00C453F3"/>
    <w:rsid w:val="00C455B7"/>
    <w:rsid w:val="00C45778"/>
    <w:rsid w:val="00C4647B"/>
    <w:rsid w:val="00C465B7"/>
    <w:rsid w:val="00C46615"/>
    <w:rsid w:val="00C46681"/>
    <w:rsid w:val="00C46D36"/>
    <w:rsid w:val="00C473A3"/>
    <w:rsid w:val="00C47F69"/>
    <w:rsid w:val="00C500AC"/>
    <w:rsid w:val="00C50717"/>
    <w:rsid w:val="00C508C4"/>
    <w:rsid w:val="00C5094E"/>
    <w:rsid w:val="00C50CB0"/>
    <w:rsid w:val="00C51A24"/>
    <w:rsid w:val="00C51A82"/>
    <w:rsid w:val="00C51B7A"/>
    <w:rsid w:val="00C52CE9"/>
    <w:rsid w:val="00C5320B"/>
    <w:rsid w:val="00C536F4"/>
    <w:rsid w:val="00C540D7"/>
    <w:rsid w:val="00C54622"/>
    <w:rsid w:val="00C54CD7"/>
    <w:rsid w:val="00C5652B"/>
    <w:rsid w:val="00C565BA"/>
    <w:rsid w:val="00C56C9B"/>
    <w:rsid w:val="00C570AE"/>
    <w:rsid w:val="00C5786F"/>
    <w:rsid w:val="00C57CB8"/>
    <w:rsid w:val="00C57FA5"/>
    <w:rsid w:val="00C62369"/>
    <w:rsid w:val="00C62C82"/>
    <w:rsid w:val="00C63134"/>
    <w:rsid w:val="00C64C34"/>
    <w:rsid w:val="00C65555"/>
    <w:rsid w:val="00C6566E"/>
    <w:rsid w:val="00C65ACE"/>
    <w:rsid w:val="00C663CB"/>
    <w:rsid w:val="00C670AC"/>
    <w:rsid w:val="00C67859"/>
    <w:rsid w:val="00C67B57"/>
    <w:rsid w:val="00C7002D"/>
    <w:rsid w:val="00C70A2B"/>
    <w:rsid w:val="00C70B1A"/>
    <w:rsid w:val="00C71440"/>
    <w:rsid w:val="00C71699"/>
    <w:rsid w:val="00C716E8"/>
    <w:rsid w:val="00C717F7"/>
    <w:rsid w:val="00C7209C"/>
    <w:rsid w:val="00C72476"/>
    <w:rsid w:val="00C72996"/>
    <w:rsid w:val="00C7418C"/>
    <w:rsid w:val="00C744F6"/>
    <w:rsid w:val="00C74A0F"/>
    <w:rsid w:val="00C751D4"/>
    <w:rsid w:val="00C754F7"/>
    <w:rsid w:val="00C75991"/>
    <w:rsid w:val="00C7655B"/>
    <w:rsid w:val="00C76576"/>
    <w:rsid w:val="00C76AF1"/>
    <w:rsid w:val="00C76FA6"/>
    <w:rsid w:val="00C7701A"/>
    <w:rsid w:val="00C770B3"/>
    <w:rsid w:val="00C77F72"/>
    <w:rsid w:val="00C80951"/>
    <w:rsid w:val="00C80C09"/>
    <w:rsid w:val="00C80F2F"/>
    <w:rsid w:val="00C813C9"/>
    <w:rsid w:val="00C8184B"/>
    <w:rsid w:val="00C825F4"/>
    <w:rsid w:val="00C828CB"/>
    <w:rsid w:val="00C82AC6"/>
    <w:rsid w:val="00C82C72"/>
    <w:rsid w:val="00C8364A"/>
    <w:rsid w:val="00C83F02"/>
    <w:rsid w:val="00C8426A"/>
    <w:rsid w:val="00C84956"/>
    <w:rsid w:val="00C84B1B"/>
    <w:rsid w:val="00C85609"/>
    <w:rsid w:val="00C859B5"/>
    <w:rsid w:val="00C85A88"/>
    <w:rsid w:val="00C85F83"/>
    <w:rsid w:val="00C86521"/>
    <w:rsid w:val="00C86797"/>
    <w:rsid w:val="00C867A3"/>
    <w:rsid w:val="00C8768F"/>
    <w:rsid w:val="00C87D98"/>
    <w:rsid w:val="00C90599"/>
    <w:rsid w:val="00C90622"/>
    <w:rsid w:val="00C90FDF"/>
    <w:rsid w:val="00C925C1"/>
    <w:rsid w:val="00C93372"/>
    <w:rsid w:val="00C93754"/>
    <w:rsid w:val="00C939B5"/>
    <w:rsid w:val="00C93EE3"/>
    <w:rsid w:val="00C94243"/>
    <w:rsid w:val="00C947C1"/>
    <w:rsid w:val="00C94E90"/>
    <w:rsid w:val="00C953CC"/>
    <w:rsid w:val="00C95F00"/>
    <w:rsid w:val="00C95F8A"/>
    <w:rsid w:val="00C964FF"/>
    <w:rsid w:val="00C96B32"/>
    <w:rsid w:val="00C96CC0"/>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EBF"/>
    <w:rsid w:val="00CA6125"/>
    <w:rsid w:val="00CA663D"/>
    <w:rsid w:val="00CA6C8B"/>
    <w:rsid w:val="00CA6FF9"/>
    <w:rsid w:val="00CA7687"/>
    <w:rsid w:val="00CA7723"/>
    <w:rsid w:val="00CA7A3A"/>
    <w:rsid w:val="00CB023D"/>
    <w:rsid w:val="00CB04E4"/>
    <w:rsid w:val="00CB07EB"/>
    <w:rsid w:val="00CB0C3C"/>
    <w:rsid w:val="00CB0C51"/>
    <w:rsid w:val="00CB0FCE"/>
    <w:rsid w:val="00CB1121"/>
    <w:rsid w:val="00CB1D41"/>
    <w:rsid w:val="00CB209B"/>
    <w:rsid w:val="00CB3179"/>
    <w:rsid w:val="00CB33D6"/>
    <w:rsid w:val="00CB353A"/>
    <w:rsid w:val="00CB36BE"/>
    <w:rsid w:val="00CB36CD"/>
    <w:rsid w:val="00CB36DA"/>
    <w:rsid w:val="00CB3A05"/>
    <w:rsid w:val="00CB5195"/>
    <w:rsid w:val="00CB5396"/>
    <w:rsid w:val="00CB550A"/>
    <w:rsid w:val="00CB56A2"/>
    <w:rsid w:val="00CB5849"/>
    <w:rsid w:val="00CB6375"/>
    <w:rsid w:val="00CB76AE"/>
    <w:rsid w:val="00CB78BD"/>
    <w:rsid w:val="00CC00B4"/>
    <w:rsid w:val="00CC045E"/>
    <w:rsid w:val="00CC19BC"/>
    <w:rsid w:val="00CC2138"/>
    <w:rsid w:val="00CC2516"/>
    <w:rsid w:val="00CC2C82"/>
    <w:rsid w:val="00CC394C"/>
    <w:rsid w:val="00CC3BF0"/>
    <w:rsid w:val="00CC3C53"/>
    <w:rsid w:val="00CC3E03"/>
    <w:rsid w:val="00CC4740"/>
    <w:rsid w:val="00CC4D85"/>
    <w:rsid w:val="00CC4DEB"/>
    <w:rsid w:val="00CC51D3"/>
    <w:rsid w:val="00CC56B3"/>
    <w:rsid w:val="00CC5C04"/>
    <w:rsid w:val="00CC7E5A"/>
    <w:rsid w:val="00CD04DF"/>
    <w:rsid w:val="00CD080E"/>
    <w:rsid w:val="00CD0E3D"/>
    <w:rsid w:val="00CD0FD4"/>
    <w:rsid w:val="00CD134B"/>
    <w:rsid w:val="00CD16A6"/>
    <w:rsid w:val="00CD1CCE"/>
    <w:rsid w:val="00CD2032"/>
    <w:rsid w:val="00CD2320"/>
    <w:rsid w:val="00CD2985"/>
    <w:rsid w:val="00CD33AB"/>
    <w:rsid w:val="00CD365F"/>
    <w:rsid w:val="00CD3A0C"/>
    <w:rsid w:val="00CD4000"/>
    <w:rsid w:val="00CD46FF"/>
    <w:rsid w:val="00CD47C3"/>
    <w:rsid w:val="00CD5F6E"/>
    <w:rsid w:val="00CD67D7"/>
    <w:rsid w:val="00CD7008"/>
    <w:rsid w:val="00CD7031"/>
    <w:rsid w:val="00CD7768"/>
    <w:rsid w:val="00CE0F43"/>
    <w:rsid w:val="00CE25AE"/>
    <w:rsid w:val="00CE2BFF"/>
    <w:rsid w:val="00CE2EE6"/>
    <w:rsid w:val="00CE2FEB"/>
    <w:rsid w:val="00CE3CD8"/>
    <w:rsid w:val="00CE4274"/>
    <w:rsid w:val="00CE4763"/>
    <w:rsid w:val="00CE5C3D"/>
    <w:rsid w:val="00CE5E69"/>
    <w:rsid w:val="00CE6790"/>
    <w:rsid w:val="00CE6911"/>
    <w:rsid w:val="00CE6C9D"/>
    <w:rsid w:val="00CE6DC8"/>
    <w:rsid w:val="00CE7670"/>
    <w:rsid w:val="00CE7B84"/>
    <w:rsid w:val="00CF01F2"/>
    <w:rsid w:val="00CF07A9"/>
    <w:rsid w:val="00CF11B0"/>
    <w:rsid w:val="00CF17E7"/>
    <w:rsid w:val="00CF1AFB"/>
    <w:rsid w:val="00CF1D17"/>
    <w:rsid w:val="00CF1D7C"/>
    <w:rsid w:val="00CF2238"/>
    <w:rsid w:val="00CF2EBC"/>
    <w:rsid w:val="00CF36C6"/>
    <w:rsid w:val="00CF36EA"/>
    <w:rsid w:val="00CF42BF"/>
    <w:rsid w:val="00CF445E"/>
    <w:rsid w:val="00CF4557"/>
    <w:rsid w:val="00CF48F9"/>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AE0"/>
    <w:rsid w:val="00D01CB0"/>
    <w:rsid w:val="00D020B8"/>
    <w:rsid w:val="00D02EF8"/>
    <w:rsid w:val="00D035B0"/>
    <w:rsid w:val="00D03C36"/>
    <w:rsid w:val="00D03C3F"/>
    <w:rsid w:val="00D0411C"/>
    <w:rsid w:val="00D042C8"/>
    <w:rsid w:val="00D043B5"/>
    <w:rsid w:val="00D04553"/>
    <w:rsid w:val="00D049AD"/>
    <w:rsid w:val="00D04D9D"/>
    <w:rsid w:val="00D056BC"/>
    <w:rsid w:val="00D05762"/>
    <w:rsid w:val="00D05A70"/>
    <w:rsid w:val="00D06407"/>
    <w:rsid w:val="00D06AF1"/>
    <w:rsid w:val="00D07E6E"/>
    <w:rsid w:val="00D10366"/>
    <w:rsid w:val="00D10873"/>
    <w:rsid w:val="00D1098D"/>
    <w:rsid w:val="00D127D2"/>
    <w:rsid w:val="00D12B85"/>
    <w:rsid w:val="00D13055"/>
    <w:rsid w:val="00D14821"/>
    <w:rsid w:val="00D14FE8"/>
    <w:rsid w:val="00D15D36"/>
    <w:rsid w:val="00D164C7"/>
    <w:rsid w:val="00D16530"/>
    <w:rsid w:val="00D16800"/>
    <w:rsid w:val="00D1686F"/>
    <w:rsid w:val="00D17D92"/>
    <w:rsid w:val="00D17DA6"/>
    <w:rsid w:val="00D202A9"/>
    <w:rsid w:val="00D2062E"/>
    <w:rsid w:val="00D20822"/>
    <w:rsid w:val="00D20905"/>
    <w:rsid w:val="00D209D9"/>
    <w:rsid w:val="00D20AE2"/>
    <w:rsid w:val="00D21603"/>
    <w:rsid w:val="00D21B19"/>
    <w:rsid w:val="00D21F1D"/>
    <w:rsid w:val="00D2258F"/>
    <w:rsid w:val="00D23007"/>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80C"/>
    <w:rsid w:val="00D27A25"/>
    <w:rsid w:val="00D27FAD"/>
    <w:rsid w:val="00D3030B"/>
    <w:rsid w:val="00D307FC"/>
    <w:rsid w:val="00D30D04"/>
    <w:rsid w:val="00D30E93"/>
    <w:rsid w:val="00D32268"/>
    <w:rsid w:val="00D327B6"/>
    <w:rsid w:val="00D32B7E"/>
    <w:rsid w:val="00D33CD9"/>
    <w:rsid w:val="00D3401B"/>
    <w:rsid w:val="00D340C8"/>
    <w:rsid w:val="00D3471A"/>
    <w:rsid w:val="00D3486E"/>
    <w:rsid w:val="00D36B9A"/>
    <w:rsid w:val="00D37AE5"/>
    <w:rsid w:val="00D4147C"/>
    <w:rsid w:val="00D41799"/>
    <w:rsid w:val="00D428C2"/>
    <w:rsid w:val="00D429A2"/>
    <w:rsid w:val="00D42CC1"/>
    <w:rsid w:val="00D432B7"/>
    <w:rsid w:val="00D445FE"/>
    <w:rsid w:val="00D44766"/>
    <w:rsid w:val="00D44CD2"/>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2B52"/>
    <w:rsid w:val="00D5335C"/>
    <w:rsid w:val="00D539BD"/>
    <w:rsid w:val="00D53ACD"/>
    <w:rsid w:val="00D54602"/>
    <w:rsid w:val="00D54908"/>
    <w:rsid w:val="00D54DC1"/>
    <w:rsid w:val="00D55101"/>
    <w:rsid w:val="00D55AE7"/>
    <w:rsid w:val="00D56006"/>
    <w:rsid w:val="00D5673B"/>
    <w:rsid w:val="00D56C0B"/>
    <w:rsid w:val="00D56D3E"/>
    <w:rsid w:val="00D57392"/>
    <w:rsid w:val="00D573D4"/>
    <w:rsid w:val="00D6062C"/>
    <w:rsid w:val="00D60CAC"/>
    <w:rsid w:val="00D61EF0"/>
    <w:rsid w:val="00D62123"/>
    <w:rsid w:val="00D6236B"/>
    <w:rsid w:val="00D62408"/>
    <w:rsid w:val="00D62694"/>
    <w:rsid w:val="00D629A1"/>
    <w:rsid w:val="00D6307D"/>
    <w:rsid w:val="00D6360A"/>
    <w:rsid w:val="00D63DD9"/>
    <w:rsid w:val="00D645F4"/>
    <w:rsid w:val="00D647C9"/>
    <w:rsid w:val="00D64903"/>
    <w:rsid w:val="00D64AB7"/>
    <w:rsid w:val="00D64BD8"/>
    <w:rsid w:val="00D64CBC"/>
    <w:rsid w:val="00D64F3D"/>
    <w:rsid w:val="00D65004"/>
    <w:rsid w:val="00D651C5"/>
    <w:rsid w:val="00D6563E"/>
    <w:rsid w:val="00D6589E"/>
    <w:rsid w:val="00D6643B"/>
    <w:rsid w:val="00D667C7"/>
    <w:rsid w:val="00D66D61"/>
    <w:rsid w:val="00D66FF4"/>
    <w:rsid w:val="00D6723E"/>
    <w:rsid w:val="00D677A3"/>
    <w:rsid w:val="00D67EA2"/>
    <w:rsid w:val="00D709CB"/>
    <w:rsid w:val="00D709F2"/>
    <w:rsid w:val="00D70F83"/>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77AF0"/>
    <w:rsid w:val="00D80E8C"/>
    <w:rsid w:val="00D80FFB"/>
    <w:rsid w:val="00D813A4"/>
    <w:rsid w:val="00D82AA2"/>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779"/>
    <w:rsid w:val="00D939DE"/>
    <w:rsid w:val="00D93A00"/>
    <w:rsid w:val="00D93A24"/>
    <w:rsid w:val="00D93F65"/>
    <w:rsid w:val="00D94D87"/>
    <w:rsid w:val="00D95341"/>
    <w:rsid w:val="00D95782"/>
    <w:rsid w:val="00D9587D"/>
    <w:rsid w:val="00D95AA3"/>
    <w:rsid w:val="00D95B2C"/>
    <w:rsid w:val="00D95C9A"/>
    <w:rsid w:val="00D95EBB"/>
    <w:rsid w:val="00DA02EA"/>
    <w:rsid w:val="00DA03EB"/>
    <w:rsid w:val="00DA0E57"/>
    <w:rsid w:val="00DA10D6"/>
    <w:rsid w:val="00DA1B63"/>
    <w:rsid w:val="00DA2770"/>
    <w:rsid w:val="00DA3024"/>
    <w:rsid w:val="00DA3352"/>
    <w:rsid w:val="00DA34E9"/>
    <w:rsid w:val="00DA36A2"/>
    <w:rsid w:val="00DA3D43"/>
    <w:rsid w:val="00DA4633"/>
    <w:rsid w:val="00DA4C67"/>
    <w:rsid w:val="00DA5888"/>
    <w:rsid w:val="00DA5E0A"/>
    <w:rsid w:val="00DA63C0"/>
    <w:rsid w:val="00DA63C4"/>
    <w:rsid w:val="00DA6563"/>
    <w:rsid w:val="00DA68B2"/>
    <w:rsid w:val="00DA68CF"/>
    <w:rsid w:val="00DA6B5A"/>
    <w:rsid w:val="00DA7C82"/>
    <w:rsid w:val="00DB0CDF"/>
    <w:rsid w:val="00DB3190"/>
    <w:rsid w:val="00DB3536"/>
    <w:rsid w:val="00DB3AED"/>
    <w:rsid w:val="00DB4094"/>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B45"/>
    <w:rsid w:val="00DC17A7"/>
    <w:rsid w:val="00DC1A1E"/>
    <w:rsid w:val="00DC2823"/>
    <w:rsid w:val="00DC2C3E"/>
    <w:rsid w:val="00DC2CFA"/>
    <w:rsid w:val="00DC376F"/>
    <w:rsid w:val="00DC4B12"/>
    <w:rsid w:val="00DC506E"/>
    <w:rsid w:val="00DC5773"/>
    <w:rsid w:val="00DC5E44"/>
    <w:rsid w:val="00DC6679"/>
    <w:rsid w:val="00DC6CC3"/>
    <w:rsid w:val="00DC7CC3"/>
    <w:rsid w:val="00DD018C"/>
    <w:rsid w:val="00DD092E"/>
    <w:rsid w:val="00DD1035"/>
    <w:rsid w:val="00DD12FD"/>
    <w:rsid w:val="00DD26A8"/>
    <w:rsid w:val="00DD29F9"/>
    <w:rsid w:val="00DD3520"/>
    <w:rsid w:val="00DD3864"/>
    <w:rsid w:val="00DD487D"/>
    <w:rsid w:val="00DD4A95"/>
    <w:rsid w:val="00DD5163"/>
    <w:rsid w:val="00DD5A18"/>
    <w:rsid w:val="00DD606E"/>
    <w:rsid w:val="00DD71F2"/>
    <w:rsid w:val="00DD7B12"/>
    <w:rsid w:val="00DD7DD4"/>
    <w:rsid w:val="00DE06D3"/>
    <w:rsid w:val="00DE0DB3"/>
    <w:rsid w:val="00DE1516"/>
    <w:rsid w:val="00DE1B0B"/>
    <w:rsid w:val="00DE2174"/>
    <w:rsid w:val="00DE23E0"/>
    <w:rsid w:val="00DE2B6D"/>
    <w:rsid w:val="00DE2CE6"/>
    <w:rsid w:val="00DE2EB0"/>
    <w:rsid w:val="00DE32B4"/>
    <w:rsid w:val="00DE44B3"/>
    <w:rsid w:val="00DE4950"/>
    <w:rsid w:val="00DE5072"/>
    <w:rsid w:val="00DE6B81"/>
    <w:rsid w:val="00DE6DA8"/>
    <w:rsid w:val="00DE7215"/>
    <w:rsid w:val="00DE75CA"/>
    <w:rsid w:val="00DE7AA6"/>
    <w:rsid w:val="00DF012D"/>
    <w:rsid w:val="00DF0292"/>
    <w:rsid w:val="00DF0DF0"/>
    <w:rsid w:val="00DF1927"/>
    <w:rsid w:val="00DF38A5"/>
    <w:rsid w:val="00DF3E27"/>
    <w:rsid w:val="00DF45E2"/>
    <w:rsid w:val="00DF5766"/>
    <w:rsid w:val="00DF5BC9"/>
    <w:rsid w:val="00DF5FB2"/>
    <w:rsid w:val="00DF62EA"/>
    <w:rsid w:val="00DF6461"/>
    <w:rsid w:val="00DF7548"/>
    <w:rsid w:val="00DF7D70"/>
    <w:rsid w:val="00E009B4"/>
    <w:rsid w:val="00E00D90"/>
    <w:rsid w:val="00E012A3"/>
    <w:rsid w:val="00E0154A"/>
    <w:rsid w:val="00E01DCD"/>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D5E"/>
    <w:rsid w:val="00E122B2"/>
    <w:rsid w:val="00E130A9"/>
    <w:rsid w:val="00E1393B"/>
    <w:rsid w:val="00E13DF3"/>
    <w:rsid w:val="00E140B1"/>
    <w:rsid w:val="00E1443C"/>
    <w:rsid w:val="00E14B65"/>
    <w:rsid w:val="00E14BB4"/>
    <w:rsid w:val="00E15761"/>
    <w:rsid w:val="00E16B00"/>
    <w:rsid w:val="00E16CDF"/>
    <w:rsid w:val="00E17D8D"/>
    <w:rsid w:val="00E20BEC"/>
    <w:rsid w:val="00E2118F"/>
    <w:rsid w:val="00E21500"/>
    <w:rsid w:val="00E21D37"/>
    <w:rsid w:val="00E22306"/>
    <w:rsid w:val="00E22689"/>
    <w:rsid w:val="00E22E42"/>
    <w:rsid w:val="00E23C00"/>
    <w:rsid w:val="00E24174"/>
    <w:rsid w:val="00E2570E"/>
    <w:rsid w:val="00E25763"/>
    <w:rsid w:val="00E259BC"/>
    <w:rsid w:val="00E25A6C"/>
    <w:rsid w:val="00E2661C"/>
    <w:rsid w:val="00E26FB8"/>
    <w:rsid w:val="00E2703E"/>
    <w:rsid w:val="00E275EC"/>
    <w:rsid w:val="00E27ACA"/>
    <w:rsid w:val="00E27E9E"/>
    <w:rsid w:val="00E30518"/>
    <w:rsid w:val="00E30A75"/>
    <w:rsid w:val="00E30D79"/>
    <w:rsid w:val="00E30DC6"/>
    <w:rsid w:val="00E3116C"/>
    <w:rsid w:val="00E314D7"/>
    <w:rsid w:val="00E31541"/>
    <w:rsid w:val="00E327D1"/>
    <w:rsid w:val="00E33A72"/>
    <w:rsid w:val="00E344FD"/>
    <w:rsid w:val="00E3469D"/>
    <w:rsid w:val="00E348D9"/>
    <w:rsid w:val="00E34D0A"/>
    <w:rsid w:val="00E34E05"/>
    <w:rsid w:val="00E359DF"/>
    <w:rsid w:val="00E35AEB"/>
    <w:rsid w:val="00E35B97"/>
    <w:rsid w:val="00E36291"/>
    <w:rsid w:val="00E365A6"/>
    <w:rsid w:val="00E3690F"/>
    <w:rsid w:val="00E36968"/>
    <w:rsid w:val="00E37079"/>
    <w:rsid w:val="00E40384"/>
    <w:rsid w:val="00E408BF"/>
    <w:rsid w:val="00E4136D"/>
    <w:rsid w:val="00E41B6B"/>
    <w:rsid w:val="00E42BC3"/>
    <w:rsid w:val="00E431F6"/>
    <w:rsid w:val="00E43F85"/>
    <w:rsid w:val="00E440D8"/>
    <w:rsid w:val="00E44671"/>
    <w:rsid w:val="00E450F2"/>
    <w:rsid w:val="00E45906"/>
    <w:rsid w:val="00E45B60"/>
    <w:rsid w:val="00E46191"/>
    <w:rsid w:val="00E462FE"/>
    <w:rsid w:val="00E467EF"/>
    <w:rsid w:val="00E46958"/>
    <w:rsid w:val="00E46FC8"/>
    <w:rsid w:val="00E4725D"/>
    <w:rsid w:val="00E47EB0"/>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7A7"/>
    <w:rsid w:val="00E5481D"/>
    <w:rsid w:val="00E5487F"/>
    <w:rsid w:val="00E55796"/>
    <w:rsid w:val="00E55D0B"/>
    <w:rsid w:val="00E56947"/>
    <w:rsid w:val="00E56BA2"/>
    <w:rsid w:val="00E57272"/>
    <w:rsid w:val="00E57747"/>
    <w:rsid w:val="00E57DF5"/>
    <w:rsid w:val="00E57E0F"/>
    <w:rsid w:val="00E60647"/>
    <w:rsid w:val="00E607C6"/>
    <w:rsid w:val="00E60E7A"/>
    <w:rsid w:val="00E61049"/>
    <w:rsid w:val="00E610BF"/>
    <w:rsid w:val="00E61955"/>
    <w:rsid w:val="00E62404"/>
    <w:rsid w:val="00E62678"/>
    <w:rsid w:val="00E632E6"/>
    <w:rsid w:val="00E63310"/>
    <w:rsid w:val="00E633EE"/>
    <w:rsid w:val="00E63703"/>
    <w:rsid w:val="00E63B1C"/>
    <w:rsid w:val="00E65241"/>
    <w:rsid w:val="00E65D6B"/>
    <w:rsid w:val="00E67F70"/>
    <w:rsid w:val="00E70018"/>
    <w:rsid w:val="00E721AD"/>
    <w:rsid w:val="00E736EF"/>
    <w:rsid w:val="00E73C22"/>
    <w:rsid w:val="00E744FE"/>
    <w:rsid w:val="00E7457D"/>
    <w:rsid w:val="00E7498E"/>
    <w:rsid w:val="00E74D83"/>
    <w:rsid w:val="00E75A7A"/>
    <w:rsid w:val="00E75B62"/>
    <w:rsid w:val="00E760AA"/>
    <w:rsid w:val="00E76B94"/>
    <w:rsid w:val="00E76FDB"/>
    <w:rsid w:val="00E773BD"/>
    <w:rsid w:val="00E77D18"/>
    <w:rsid w:val="00E817C1"/>
    <w:rsid w:val="00E82000"/>
    <w:rsid w:val="00E822BA"/>
    <w:rsid w:val="00E82309"/>
    <w:rsid w:val="00E82B87"/>
    <w:rsid w:val="00E82E05"/>
    <w:rsid w:val="00E83765"/>
    <w:rsid w:val="00E83872"/>
    <w:rsid w:val="00E83EAB"/>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130C"/>
    <w:rsid w:val="00E919AE"/>
    <w:rsid w:val="00E91A19"/>
    <w:rsid w:val="00E923A0"/>
    <w:rsid w:val="00E92B64"/>
    <w:rsid w:val="00E92FDA"/>
    <w:rsid w:val="00E93B4D"/>
    <w:rsid w:val="00E93C5F"/>
    <w:rsid w:val="00E9417B"/>
    <w:rsid w:val="00E95595"/>
    <w:rsid w:val="00E955BF"/>
    <w:rsid w:val="00E95BCE"/>
    <w:rsid w:val="00E96D92"/>
    <w:rsid w:val="00E972E7"/>
    <w:rsid w:val="00E9787E"/>
    <w:rsid w:val="00EA114F"/>
    <w:rsid w:val="00EA1906"/>
    <w:rsid w:val="00EA1DF5"/>
    <w:rsid w:val="00EA1F88"/>
    <w:rsid w:val="00EA21AD"/>
    <w:rsid w:val="00EA2488"/>
    <w:rsid w:val="00EA2771"/>
    <w:rsid w:val="00EA2C57"/>
    <w:rsid w:val="00EA3967"/>
    <w:rsid w:val="00EA3E51"/>
    <w:rsid w:val="00EA4887"/>
    <w:rsid w:val="00EA49A7"/>
    <w:rsid w:val="00EA55B0"/>
    <w:rsid w:val="00EA619A"/>
    <w:rsid w:val="00EA70E6"/>
    <w:rsid w:val="00EA75B2"/>
    <w:rsid w:val="00EA7FEE"/>
    <w:rsid w:val="00EB1532"/>
    <w:rsid w:val="00EB1EAB"/>
    <w:rsid w:val="00EB2383"/>
    <w:rsid w:val="00EB27EB"/>
    <w:rsid w:val="00EB2C09"/>
    <w:rsid w:val="00EB2CC6"/>
    <w:rsid w:val="00EB35B5"/>
    <w:rsid w:val="00EB3C28"/>
    <w:rsid w:val="00EB3E40"/>
    <w:rsid w:val="00EB4A0A"/>
    <w:rsid w:val="00EB51A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C08"/>
    <w:rsid w:val="00EC3FE6"/>
    <w:rsid w:val="00EC4593"/>
    <w:rsid w:val="00EC47BA"/>
    <w:rsid w:val="00EC4DE4"/>
    <w:rsid w:val="00EC5BF0"/>
    <w:rsid w:val="00EC5D43"/>
    <w:rsid w:val="00EC627C"/>
    <w:rsid w:val="00EC663C"/>
    <w:rsid w:val="00EC7725"/>
    <w:rsid w:val="00EC7BCD"/>
    <w:rsid w:val="00ED01BD"/>
    <w:rsid w:val="00ED05CE"/>
    <w:rsid w:val="00ED0669"/>
    <w:rsid w:val="00ED0C84"/>
    <w:rsid w:val="00ED0D5D"/>
    <w:rsid w:val="00ED1115"/>
    <w:rsid w:val="00ED1413"/>
    <w:rsid w:val="00ED1733"/>
    <w:rsid w:val="00ED1957"/>
    <w:rsid w:val="00ED1B7E"/>
    <w:rsid w:val="00ED1C58"/>
    <w:rsid w:val="00ED2222"/>
    <w:rsid w:val="00ED22C4"/>
    <w:rsid w:val="00ED22F2"/>
    <w:rsid w:val="00ED26DB"/>
    <w:rsid w:val="00ED3250"/>
    <w:rsid w:val="00ED3BF8"/>
    <w:rsid w:val="00ED4252"/>
    <w:rsid w:val="00ED450D"/>
    <w:rsid w:val="00ED455B"/>
    <w:rsid w:val="00ED4CF6"/>
    <w:rsid w:val="00ED4DC2"/>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3752"/>
    <w:rsid w:val="00EE3A82"/>
    <w:rsid w:val="00EE44EC"/>
    <w:rsid w:val="00EE521A"/>
    <w:rsid w:val="00EE5262"/>
    <w:rsid w:val="00EE535D"/>
    <w:rsid w:val="00EE5939"/>
    <w:rsid w:val="00EE59F7"/>
    <w:rsid w:val="00EE69D6"/>
    <w:rsid w:val="00EE748C"/>
    <w:rsid w:val="00EF0DF6"/>
    <w:rsid w:val="00EF211E"/>
    <w:rsid w:val="00EF2148"/>
    <w:rsid w:val="00EF2F22"/>
    <w:rsid w:val="00EF3410"/>
    <w:rsid w:val="00EF3658"/>
    <w:rsid w:val="00EF49C8"/>
    <w:rsid w:val="00EF4CAA"/>
    <w:rsid w:val="00EF51BD"/>
    <w:rsid w:val="00EF55A6"/>
    <w:rsid w:val="00EF62C7"/>
    <w:rsid w:val="00EF6D47"/>
    <w:rsid w:val="00EF6FBF"/>
    <w:rsid w:val="00EF757D"/>
    <w:rsid w:val="00F00B2D"/>
    <w:rsid w:val="00F00FE4"/>
    <w:rsid w:val="00F01BED"/>
    <w:rsid w:val="00F01C21"/>
    <w:rsid w:val="00F023B4"/>
    <w:rsid w:val="00F0254A"/>
    <w:rsid w:val="00F0296A"/>
    <w:rsid w:val="00F030E3"/>
    <w:rsid w:val="00F03883"/>
    <w:rsid w:val="00F03936"/>
    <w:rsid w:val="00F03AA1"/>
    <w:rsid w:val="00F04190"/>
    <w:rsid w:val="00F0490D"/>
    <w:rsid w:val="00F06033"/>
    <w:rsid w:val="00F0606B"/>
    <w:rsid w:val="00F0703C"/>
    <w:rsid w:val="00F07254"/>
    <w:rsid w:val="00F07938"/>
    <w:rsid w:val="00F07AB3"/>
    <w:rsid w:val="00F07C36"/>
    <w:rsid w:val="00F07DCD"/>
    <w:rsid w:val="00F10705"/>
    <w:rsid w:val="00F1188B"/>
    <w:rsid w:val="00F11910"/>
    <w:rsid w:val="00F11AE7"/>
    <w:rsid w:val="00F11DE2"/>
    <w:rsid w:val="00F12304"/>
    <w:rsid w:val="00F125D1"/>
    <w:rsid w:val="00F12A40"/>
    <w:rsid w:val="00F13904"/>
    <w:rsid w:val="00F14CCA"/>
    <w:rsid w:val="00F14E8C"/>
    <w:rsid w:val="00F15179"/>
    <w:rsid w:val="00F158A2"/>
    <w:rsid w:val="00F15D27"/>
    <w:rsid w:val="00F15F2A"/>
    <w:rsid w:val="00F16DE8"/>
    <w:rsid w:val="00F16DED"/>
    <w:rsid w:val="00F17742"/>
    <w:rsid w:val="00F17B30"/>
    <w:rsid w:val="00F17BFC"/>
    <w:rsid w:val="00F20768"/>
    <w:rsid w:val="00F20F84"/>
    <w:rsid w:val="00F22F26"/>
    <w:rsid w:val="00F2339B"/>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7491"/>
    <w:rsid w:val="00F375A5"/>
    <w:rsid w:val="00F4067C"/>
    <w:rsid w:val="00F408B7"/>
    <w:rsid w:val="00F40932"/>
    <w:rsid w:val="00F40AB9"/>
    <w:rsid w:val="00F40CE9"/>
    <w:rsid w:val="00F4120F"/>
    <w:rsid w:val="00F42633"/>
    <w:rsid w:val="00F43088"/>
    <w:rsid w:val="00F43093"/>
    <w:rsid w:val="00F4339C"/>
    <w:rsid w:val="00F43798"/>
    <w:rsid w:val="00F43828"/>
    <w:rsid w:val="00F44AE5"/>
    <w:rsid w:val="00F44BE9"/>
    <w:rsid w:val="00F44DAA"/>
    <w:rsid w:val="00F45044"/>
    <w:rsid w:val="00F45812"/>
    <w:rsid w:val="00F45F19"/>
    <w:rsid w:val="00F4691B"/>
    <w:rsid w:val="00F471E0"/>
    <w:rsid w:val="00F4764E"/>
    <w:rsid w:val="00F47F27"/>
    <w:rsid w:val="00F50806"/>
    <w:rsid w:val="00F514EC"/>
    <w:rsid w:val="00F519F4"/>
    <w:rsid w:val="00F525F7"/>
    <w:rsid w:val="00F530BE"/>
    <w:rsid w:val="00F53B4A"/>
    <w:rsid w:val="00F55149"/>
    <w:rsid w:val="00F55368"/>
    <w:rsid w:val="00F5536F"/>
    <w:rsid w:val="00F55867"/>
    <w:rsid w:val="00F55AAD"/>
    <w:rsid w:val="00F55E70"/>
    <w:rsid w:val="00F56934"/>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5210"/>
    <w:rsid w:val="00F654FF"/>
    <w:rsid w:val="00F657B5"/>
    <w:rsid w:val="00F659E9"/>
    <w:rsid w:val="00F65C44"/>
    <w:rsid w:val="00F65D2D"/>
    <w:rsid w:val="00F65ECF"/>
    <w:rsid w:val="00F66F21"/>
    <w:rsid w:val="00F672F5"/>
    <w:rsid w:val="00F678DD"/>
    <w:rsid w:val="00F679B6"/>
    <w:rsid w:val="00F67CA1"/>
    <w:rsid w:val="00F67DF1"/>
    <w:rsid w:val="00F70227"/>
    <w:rsid w:val="00F704D9"/>
    <w:rsid w:val="00F70531"/>
    <w:rsid w:val="00F70E58"/>
    <w:rsid w:val="00F712CF"/>
    <w:rsid w:val="00F719FC"/>
    <w:rsid w:val="00F72756"/>
    <w:rsid w:val="00F72EEF"/>
    <w:rsid w:val="00F73D06"/>
    <w:rsid w:val="00F74223"/>
    <w:rsid w:val="00F743DE"/>
    <w:rsid w:val="00F746CA"/>
    <w:rsid w:val="00F748A2"/>
    <w:rsid w:val="00F748A4"/>
    <w:rsid w:val="00F75756"/>
    <w:rsid w:val="00F759C9"/>
    <w:rsid w:val="00F75C48"/>
    <w:rsid w:val="00F76434"/>
    <w:rsid w:val="00F7646E"/>
    <w:rsid w:val="00F76826"/>
    <w:rsid w:val="00F770B4"/>
    <w:rsid w:val="00F77327"/>
    <w:rsid w:val="00F77E73"/>
    <w:rsid w:val="00F8004A"/>
    <w:rsid w:val="00F80A9C"/>
    <w:rsid w:val="00F82419"/>
    <w:rsid w:val="00F8245C"/>
    <w:rsid w:val="00F82881"/>
    <w:rsid w:val="00F83B51"/>
    <w:rsid w:val="00F840A7"/>
    <w:rsid w:val="00F84732"/>
    <w:rsid w:val="00F851C3"/>
    <w:rsid w:val="00F853D5"/>
    <w:rsid w:val="00F8592A"/>
    <w:rsid w:val="00F85B88"/>
    <w:rsid w:val="00F85E78"/>
    <w:rsid w:val="00F861E6"/>
    <w:rsid w:val="00F86D71"/>
    <w:rsid w:val="00F86FC8"/>
    <w:rsid w:val="00F8795C"/>
    <w:rsid w:val="00F87ABD"/>
    <w:rsid w:val="00F87D8B"/>
    <w:rsid w:val="00F87F63"/>
    <w:rsid w:val="00F909E1"/>
    <w:rsid w:val="00F90E09"/>
    <w:rsid w:val="00F90F68"/>
    <w:rsid w:val="00F90FDA"/>
    <w:rsid w:val="00F91343"/>
    <w:rsid w:val="00F913B2"/>
    <w:rsid w:val="00F913F7"/>
    <w:rsid w:val="00F917A4"/>
    <w:rsid w:val="00F91AFF"/>
    <w:rsid w:val="00F9265C"/>
    <w:rsid w:val="00F92EAE"/>
    <w:rsid w:val="00F93983"/>
    <w:rsid w:val="00F94447"/>
    <w:rsid w:val="00F9462D"/>
    <w:rsid w:val="00F94B76"/>
    <w:rsid w:val="00F9580B"/>
    <w:rsid w:val="00F96272"/>
    <w:rsid w:val="00F97219"/>
    <w:rsid w:val="00F975B4"/>
    <w:rsid w:val="00F9793E"/>
    <w:rsid w:val="00FA07FF"/>
    <w:rsid w:val="00FA0A24"/>
    <w:rsid w:val="00FA0D26"/>
    <w:rsid w:val="00FA1AE7"/>
    <w:rsid w:val="00FA1E3B"/>
    <w:rsid w:val="00FA1EEE"/>
    <w:rsid w:val="00FA1F70"/>
    <w:rsid w:val="00FA3928"/>
    <w:rsid w:val="00FA42BF"/>
    <w:rsid w:val="00FA4502"/>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55E4"/>
    <w:rsid w:val="00FB5F07"/>
    <w:rsid w:val="00FB5FC4"/>
    <w:rsid w:val="00FB5FF3"/>
    <w:rsid w:val="00FB646C"/>
    <w:rsid w:val="00FB7400"/>
    <w:rsid w:val="00FB7486"/>
    <w:rsid w:val="00FB78FB"/>
    <w:rsid w:val="00FB7AC0"/>
    <w:rsid w:val="00FC020B"/>
    <w:rsid w:val="00FC115C"/>
    <w:rsid w:val="00FC17FE"/>
    <w:rsid w:val="00FC1DEE"/>
    <w:rsid w:val="00FC3888"/>
    <w:rsid w:val="00FC3EDC"/>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D08ED"/>
    <w:rsid w:val="00FD400A"/>
    <w:rsid w:val="00FD4819"/>
    <w:rsid w:val="00FD5261"/>
    <w:rsid w:val="00FD52F1"/>
    <w:rsid w:val="00FD5B69"/>
    <w:rsid w:val="00FD5DB7"/>
    <w:rsid w:val="00FD5F4D"/>
    <w:rsid w:val="00FD60AE"/>
    <w:rsid w:val="00FD6D80"/>
    <w:rsid w:val="00FD6EBC"/>
    <w:rsid w:val="00FD6F62"/>
    <w:rsid w:val="00FD70A2"/>
    <w:rsid w:val="00FD743D"/>
    <w:rsid w:val="00FD78E9"/>
    <w:rsid w:val="00FD7E93"/>
    <w:rsid w:val="00FE0011"/>
    <w:rsid w:val="00FE0161"/>
    <w:rsid w:val="00FE079D"/>
    <w:rsid w:val="00FE10C5"/>
    <w:rsid w:val="00FE11A4"/>
    <w:rsid w:val="00FE2152"/>
    <w:rsid w:val="00FE2B8C"/>
    <w:rsid w:val="00FE35ED"/>
    <w:rsid w:val="00FE36B2"/>
    <w:rsid w:val="00FE3869"/>
    <w:rsid w:val="00FE45F3"/>
    <w:rsid w:val="00FE699A"/>
    <w:rsid w:val="00FE6AD9"/>
    <w:rsid w:val="00FE7387"/>
    <w:rsid w:val="00FE752D"/>
    <w:rsid w:val="00FE7E17"/>
    <w:rsid w:val="00FF0724"/>
    <w:rsid w:val="00FF0B9F"/>
    <w:rsid w:val="00FF0D97"/>
    <w:rsid w:val="00FF11BB"/>
    <w:rsid w:val="00FF126F"/>
    <w:rsid w:val="00FF14F3"/>
    <w:rsid w:val="00FF17B4"/>
    <w:rsid w:val="00FF17C4"/>
    <w:rsid w:val="00FF1F60"/>
    <w:rsid w:val="00FF42CF"/>
    <w:rsid w:val="00FF4D9C"/>
    <w:rsid w:val="00FF59DC"/>
    <w:rsid w:val="00FF6C29"/>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550380476">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77487698">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390538009">
          <w:marLeft w:val="274"/>
          <w:marRight w:val="0"/>
          <w:marTop w:val="200"/>
          <w:marBottom w:val="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46CA0-C5DB-4601-8D29-0476F8FAE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2494</Words>
  <Characters>14220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Phil</cp:lastModifiedBy>
  <cp:revision>6</cp:revision>
  <cp:lastPrinted>2016-08-15T23:02:00Z</cp:lastPrinted>
  <dcterms:created xsi:type="dcterms:W3CDTF">2020-07-30T16:54:00Z</dcterms:created>
  <dcterms:modified xsi:type="dcterms:W3CDTF">2020-07-31T20:06:00Z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