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7A2BA0" w:rsidRDefault="007A2BA0" w:rsidP="003074D4">
            <w:pPr>
              <w:pStyle w:val="Header"/>
            </w:pPr>
            <w:r w:rsidRPr="007A2BA0">
              <w:t>PGRR</w:t>
            </w:r>
          </w:p>
          <w:p w:rsidR="00C97625" w:rsidRDefault="00C97625" w:rsidP="003074D4">
            <w:pPr>
              <w:pStyle w:val="Header"/>
            </w:pPr>
            <w:r>
              <w:t>Number</w:t>
            </w:r>
          </w:p>
        </w:tc>
        <w:tc>
          <w:tcPr>
            <w:tcW w:w="1440" w:type="dxa"/>
            <w:tcBorders>
              <w:bottom w:val="single" w:sz="4" w:space="0" w:color="auto"/>
            </w:tcBorders>
            <w:vAlign w:val="center"/>
          </w:tcPr>
          <w:p w:rsidR="00C97625" w:rsidRPr="00595DDC" w:rsidRDefault="009F1E3E" w:rsidP="003074D4">
            <w:pPr>
              <w:pStyle w:val="Header"/>
              <w:tabs>
                <w:tab w:val="clear" w:pos="4320"/>
                <w:tab w:val="clear" w:pos="8640"/>
              </w:tabs>
              <w:jc w:val="center"/>
            </w:pPr>
            <w:hyperlink r:id="rId10" w:history="1">
              <w:r w:rsidR="009A3AA9" w:rsidRPr="009A3AA9">
                <w:rPr>
                  <w:rStyle w:val="Hyperlink"/>
                </w:rPr>
                <w:t>082</w:t>
              </w:r>
            </w:hyperlink>
          </w:p>
        </w:tc>
        <w:tc>
          <w:tcPr>
            <w:tcW w:w="1260" w:type="dxa"/>
            <w:tcBorders>
              <w:bottom w:val="single" w:sz="4" w:space="0" w:color="auto"/>
            </w:tcBorders>
            <w:shd w:val="clear" w:color="auto" w:fill="FFFFFF"/>
            <w:vAlign w:val="center"/>
          </w:tcPr>
          <w:p w:rsidR="007A2BA0" w:rsidRDefault="007A2BA0" w:rsidP="003074D4">
            <w:pPr>
              <w:pStyle w:val="Header"/>
            </w:pPr>
            <w:r w:rsidRPr="007A2BA0">
              <w:t>PGRR</w:t>
            </w:r>
          </w:p>
          <w:p w:rsidR="00C97625" w:rsidRDefault="00C97625" w:rsidP="003074D4">
            <w:pPr>
              <w:pStyle w:val="Header"/>
            </w:pPr>
            <w:r>
              <w:t>Title</w:t>
            </w:r>
          </w:p>
        </w:tc>
        <w:tc>
          <w:tcPr>
            <w:tcW w:w="6120" w:type="dxa"/>
            <w:tcBorders>
              <w:bottom w:val="single" w:sz="4" w:space="0" w:color="auto"/>
            </w:tcBorders>
            <w:vAlign w:val="center"/>
          </w:tcPr>
          <w:p w:rsidR="00C97625" w:rsidRPr="009F3D0E" w:rsidRDefault="007A2BA0" w:rsidP="003074D4">
            <w:pPr>
              <w:pStyle w:val="Header"/>
              <w:tabs>
                <w:tab w:val="clear" w:pos="4320"/>
                <w:tab w:val="clear" w:pos="8640"/>
              </w:tabs>
              <w:rPr>
                <w:szCs w:val="23"/>
              </w:rPr>
            </w:pPr>
            <w:r w:rsidRPr="007A2BA0">
              <w:rPr>
                <w:szCs w:val="23"/>
              </w:rPr>
              <w:t>Revise Section 5 and Establish Small Generation Interconnection Process</w:t>
            </w:r>
            <w:bookmarkStart w:id="0" w:name="_GoBack"/>
            <w:bookmarkEnd w:id="0"/>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rsidP="00D649AE">
            <w:pPr>
              <w:pStyle w:val="Header"/>
              <w:spacing w:before="100" w:beforeAutospacing="1" w:after="100" w:afterAutospacing="1"/>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BF6829" w:rsidP="00D649AE">
            <w:pPr>
              <w:spacing w:before="100" w:beforeAutospacing="1" w:after="100" w:afterAutospacing="1"/>
              <w:rPr>
                <w:rFonts w:ascii="Arial" w:hAnsi="Arial" w:cs="Arial"/>
                <w:szCs w:val="22"/>
              </w:rPr>
            </w:pPr>
            <w:r>
              <w:rPr>
                <w:rFonts w:ascii="Arial" w:hAnsi="Arial" w:cs="Arial"/>
                <w:szCs w:val="22"/>
              </w:rPr>
              <w:t>June 30,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7A2BA0" w:rsidRPr="007A2BA0" w:rsidRDefault="007A2BA0" w:rsidP="007A2BA0">
            <w:pPr>
              <w:spacing w:before="100" w:beforeAutospacing="1" w:after="100" w:afterAutospacing="1"/>
              <w:rPr>
                <w:rFonts w:ascii="Arial" w:hAnsi="Arial" w:cs="Arial"/>
              </w:rPr>
            </w:pPr>
            <w:r w:rsidRPr="007A2BA0">
              <w:rPr>
                <w:rFonts w:ascii="Arial" w:hAnsi="Arial" w:cs="Arial"/>
              </w:rPr>
              <w:t>Between $700k and $900k</w:t>
            </w:r>
          </w:p>
          <w:p w:rsidR="007A2BA0" w:rsidRPr="007A2BA0" w:rsidRDefault="007A2BA0" w:rsidP="007A2BA0">
            <w:pPr>
              <w:spacing w:before="100" w:beforeAutospacing="1" w:after="100" w:afterAutospacing="1"/>
              <w:rPr>
                <w:rFonts w:ascii="Arial" w:hAnsi="Arial" w:cs="Arial"/>
              </w:rPr>
            </w:pPr>
            <w:r w:rsidRPr="007A2BA0">
              <w:rPr>
                <w:rFonts w:ascii="Arial" w:hAnsi="Arial" w:cs="Arial"/>
              </w:rPr>
              <w:t>Annual Recurring Operations and Maintenance (O&amp;M) Budget Cost:  $450k – $540k</w:t>
            </w:r>
          </w:p>
          <w:p w:rsidR="00124420" w:rsidRPr="002D68CF" w:rsidRDefault="007A2BA0" w:rsidP="007A2BA0">
            <w:pPr>
              <w:spacing w:before="100" w:beforeAutospacing="1" w:after="100" w:afterAutospacing="1"/>
              <w:rPr>
                <w:rFonts w:ascii="Arial" w:hAnsi="Arial" w:cs="Arial"/>
                <w:sz w:val="22"/>
                <w:szCs w:val="22"/>
              </w:rPr>
            </w:pPr>
            <w:r w:rsidRPr="007A2BA0">
              <w:rPr>
                <w:rFonts w:ascii="Arial" w:hAnsi="Arial" w:cs="Arial"/>
              </w:rPr>
              <w:t>See ERCOT Staffing Impacts</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26620F" w:rsidRDefault="00390F23" w:rsidP="00FA23C8">
            <w:pPr>
              <w:pStyle w:val="NormalArial"/>
              <w:spacing w:before="100" w:beforeAutospacing="1" w:after="100" w:afterAutospacing="1"/>
              <w:rPr>
                <w:rFonts w:cs="Arial"/>
              </w:rPr>
            </w:pPr>
            <w:r w:rsidRPr="0026620F">
              <w:rPr>
                <w:rFonts w:cs="Arial"/>
              </w:rPr>
              <w:t xml:space="preserve">The timeline for implementing this </w:t>
            </w:r>
            <w:r w:rsidR="007A2BA0" w:rsidRPr="007A2BA0">
              <w:rPr>
                <w:rFonts w:cs="Arial"/>
              </w:rPr>
              <w:t>Planning Guide Revision Request (PGRR)</w:t>
            </w:r>
            <w:r w:rsidR="007A2BA0">
              <w:rPr>
                <w:rFonts w:cs="Arial"/>
              </w:rPr>
              <w:t xml:space="preserve"> </w:t>
            </w:r>
            <w:r w:rsidRPr="0026620F">
              <w:rPr>
                <w:rFonts w:cs="Arial"/>
              </w:rPr>
              <w:t>is dependent upon ERCOT Board prioritization and approval.  Please see the Project Priority List (</w:t>
            </w:r>
            <w:hyperlink r:id="rId11" w:history="1">
              <w:r w:rsidRPr="00E87AE5">
                <w:rPr>
                  <w:rStyle w:val="Hyperlink"/>
                  <w:rFonts w:cs="Arial"/>
                </w:rPr>
                <w:t>PPL</w:t>
              </w:r>
            </w:hyperlink>
            <w:r w:rsidRPr="0026620F">
              <w:rPr>
                <w:rFonts w:cs="Arial"/>
              </w:rPr>
              <w:t>) for additional information.</w:t>
            </w:r>
          </w:p>
          <w:p w:rsidR="0026620F" w:rsidRPr="00511748" w:rsidRDefault="0026620F" w:rsidP="00FA23C8">
            <w:pPr>
              <w:pStyle w:val="NormalArial"/>
              <w:spacing w:before="100" w:beforeAutospacing="1" w:after="100" w:afterAutospacing="1"/>
              <w:rPr>
                <w:sz w:val="22"/>
                <w:szCs w:val="22"/>
              </w:rPr>
            </w:pPr>
            <w:r w:rsidRPr="0026620F">
              <w:rPr>
                <w:rFonts w:cs="Arial"/>
              </w:rPr>
              <w:t xml:space="preserve">Estimated project duration:  </w:t>
            </w:r>
            <w:r w:rsidR="007A2BA0">
              <w:rPr>
                <w:rFonts w:cs="Arial"/>
              </w:rPr>
              <w:t>18</w:t>
            </w:r>
            <w:r w:rsidRPr="0026620F">
              <w:rPr>
                <w:rFonts w:cs="Arial"/>
              </w:rPr>
              <w:t xml:space="preserve"> to </w:t>
            </w:r>
            <w:r w:rsidR="007A2BA0">
              <w:rPr>
                <w:rFonts w:cs="Arial"/>
              </w:rPr>
              <w:t>24</w:t>
            </w:r>
            <w:r w:rsidRPr="0026620F">
              <w:rPr>
                <w:rFonts w:cs="Arial"/>
              </w:rPr>
              <w:t xml:space="preserve"> months</w:t>
            </w:r>
          </w:p>
        </w:tc>
      </w:tr>
      <w:tr w:rsidR="00F13670">
        <w:trPr>
          <w:trHeight w:val="96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CB2C65" w:rsidRDefault="009E0C28" w:rsidP="00FA23C8">
            <w:pPr>
              <w:pStyle w:val="NormalArial"/>
              <w:spacing w:before="100" w:beforeAutospacing="1" w:after="100" w:afterAutospacing="1"/>
            </w:pPr>
            <w:r w:rsidRPr="009E0C28">
              <w:rPr>
                <w:rFonts w:cs="Arial"/>
                <w:color w:val="000000"/>
              </w:rPr>
              <w:t>Implementation</w:t>
            </w:r>
            <w:r>
              <w:rPr>
                <w:rFonts w:cs="Arial"/>
                <w:color w:val="000000"/>
                <w:sz w:val="20"/>
                <w:szCs w:val="20"/>
              </w:rPr>
              <w:t xml:space="preserve"> </w:t>
            </w:r>
            <w:r w:rsidR="00CB2C65" w:rsidRPr="00CB2C65">
              <w:t xml:space="preserve">Labor: </w:t>
            </w:r>
            <w:r w:rsidR="007A2BA0">
              <w:t>10</w:t>
            </w:r>
            <w:r w:rsidR="00CB2C65" w:rsidRPr="00CB2C65">
              <w:t>0% ERCOT; 0% Vendor</w:t>
            </w:r>
          </w:p>
          <w:p w:rsidR="007A2BA0" w:rsidRDefault="007A2BA0" w:rsidP="00FA23C8">
            <w:pPr>
              <w:pStyle w:val="NormalArial"/>
              <w:spacing w:before="100" w:beforeAutospacing="1" w:after="100" w:afterAutospacing="1"/>
            </w:pPr>
            <w:r>
              <w:t>There will be ongoing operational impacts across the following ERCOT department totaling 3 Full-Time Employees (FTEs) to support this PGRR:</w:t>
            </w:r>
          </w:p>
          <w:p w:rsidR="007A2BA0" w:rsidRDefault="007A2BA0" w:rsidP="00FA23C8">
            <w:pPr>
              <w:pStyle w:val="NormalArial"/>
              <w:spacing w:before="100" w:beforeAutospacing="1" w:after="100" w:afterAutospacing="1"/>
            </w:pPr>
            <w:r>
              <w:t>• Resource Integration (2.9 FTE Effort)</w:t>
            </w:r>
          </w:p>
          <w:p w:rsidR="007A2BA0" w:rsidRDefault="007A2BA0" w:rsidP="00FA23C8">
            <w:pPr>
              <w:pStyle w:val="NormalArial"/>
              <w:spacing w:before="100" w:beforeAutospacing="1" w:after="100" w:afterAutospacing="1"/>
            </w:pPr>
            <w:r>
              <w:t>ERCOT has assessed its ability to absorb the ongoing efforts of this PGRR with current staff and concluded the need for three additional FTEs:</w:t>
            </w:r>
          </w:p>
          <w:p w:rsidR="007A2BA0" w:rsidRDefault="007A2BA0" w:rsidP="00FA23C8">
            <w:pPr>
              <w:pStyle w:val="NormalArial"/>
              <w:spacing w:before="100" w:beforeAutospacing="1" w:after="100" w:afterAutospacing="1"/>
            </w:pPr>
            <w:r>
              <w:t xml:space="preserve">• Resource Integration - department requires three additional FTEs to support the effort to start a new process of tracking the progress of small generators through the interconnection process applicable to Small Generators.  This entirely new effort also includes approving the studies, interconnection agreements, Resource Registration data, commissioning and compliance to ERCOT Market Rules for Small Generators.  </w:t>
            </w:r>
          </w:p>
          <w:p w:rsidR="007A2BA0" w:rsidRDefault="007A2BA0" w:rsidP="00FA23C8">
            <w:pPr>
              <w:pStyle w:val="NormalArial"/>
              <w:spacing w:before="100" w:beforeAutospacing="1" w:after="100" w:afterAutospacing="1"/>
            </w:pPr>
            <w:r>
              <w:t xml:space="preserve">Small Generators are a new set of generators that are less than 10 MW connected to the ERCOT System on either the transmission or distribution system.  Currently, there </w:t>
            </w:r>
            <w:r w:rsidR="009B4683">
              <w:t>is a moratorium on distribution-</w:t>
            </w:r>
            <w:r>
              <w:t>connection Small Generators.  On September 26, 2019, ERCOT released Market Notice M-A092619-01 Operation</w:t>
            </w:r>
            <w:r w:rsidR="009B4683">
              <w:t>s, which allowed developers of D</w:t>
            </w:r>
            <w:r>
              <w:t xml:space="preserve">istribution </w:t>
            </w:r>
            <w:r w:rsidR="009B4683">
              <w:t>Generation Resources (DGR</w:t>
            </w:r>
            <w:r>
              <w:t>s) to proceed with their project before the moratorium began if they could prove they had invested money prior to October 28, 2019.  Forty-two DGR developers responded</w:t>
            </w:r>
            <w:r w:rsidR="009B4683">
              <w:t>,</w:t>
            </w:r>
            <w:r>
              <w:t xml:space="preserve"> which was about six times gr</w:t>
            </w:r>
            <w:r w:rsidR="009B4683">
              <w:t>eater than expected.  Since DGR</w:t>
            </w:r>
            <w:r>
              <w:t xml:space="preserve">s are easy and fast to construct, </w:t>
            </w:r>
            <w:r>
              <w:lastRenderedPageBreak/>
              <w:t>it is expected that 100 or more projects per year could be submitted.</w:t>
            </w:r>
          </w:p>
          <w:p w:rsidR="007A2BA0" w:rsidRPr="00F02EB9" w:rsidRDefault="007A2BA0" w:rsidP="00FA23C8">
            <w:pPr>
              <w:pStyle w:val="NormalArial"/>
              <w:spacing w:before="100" w:beforeAutospacing="1" w:after="100" w:afterAutospacing="1"/>
            </w:pPr>
            <w:r>
              <w:t xml:space="preserve">This is a whole new effort requiring 3 FTEs based on the workload currently done to support Large Generators (&gt;=10 MW).  </w:t>
            </w:r>
            <w:r w:rsidR="009B4683">
              <w:t>DGRs will still require the same Resource R</w:t>
            </w:r>
            <w:r w:rsidR="007F6CDD">
              <w:t>egistration data support and will be required to run the same commissioning checklists for energization, synchronization, and commis</w:t>
            </w:r>
            <w:r w:rsidR="009B4683">
              <w:t xml:space="preserve">sioning.  </w:t>
            </w:r>
            <w:r w:rsidR="007F6CDD">
              <w:t>This effort will take 5,940 hours per year based on the estimated 100 DGR projects mostly comprised of ESR.  This is 2.9 FTE.</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lastRenderedPageBreak/>
              <w:t>ERCOT Computer System Impacts</w:t>
            </w:r>
          </w:p>
        </w:tc>
        <w:tc>
          <w:tcPr>
            <w:tcW w:w="7380" w:type="dxa"/>
            <w:gridSpan w:val="2"/>
            <w:tcBorders>
              <w:top w:val="single" w:sz="4" w:space="0" w:color="auto"/>
            </w:tcBorders>
            <w:vAlign w:val="center"/>
          </w:tcPr>
          <w:p w:rsidR="009207B4" w:rsidRDefault="009207B4" w:rsidP="00FA23C8">
            <w:pPr>
              <w:pStyle w:val="NormalArial"/>
              <w:spacing w:before="100" w:beforeAutospacing="1" w:after="100" w:afterAutospacing="1"/>
              <w:rPr>
                <w:rFonts w:cs="Arial"/>
              </w:rPr>
            </w:pPr>
            <w:r w:rsidRPr="009207B4">
              <w:rPr>
                <w:rFonts w:cs="Arial"/>
              </w:rPr>
              <w:t>The following ERCOT systems would be impacted:</w:t>
            </w:r>
          </w:p>
          <w:p w:rsidR="004B1BFC" w:rsidRPr="007A2BA0" w:rsidRDefault="007A2BA0" w:rsidP="007A2BA0">
            <w:pPr>
              <w:pStyle w:val="NormalArial"/>
              <w:numPr>
                <w:ilvl w:val="0"/>
                <w:numId w:val="7"/>
              </w:numPr>
            </w:pPr>
            <w:r w:rsidRPr="007A2BA0">
              <w:t xml:space="preserve">Resource Integration </w:t>
            </w:r>
            <w:r>
              <w:t xml:space="preserve">                                         92%</w:t>
            </w:r>
          </w:p>
          <w:p w:rsidR="007A2BA0" w:rsidRPr="007A2BA0" w:rsidRDefault="007A2BA0" w:rsidP="007A2BA0">
            <w:pPr>
              <w:pStyle w:val="NormalArial"/>
              <w:numPr>
                <w:ilvl w:val="0"/>
                <w:numId w:val="7"/>
              </w:numPr>
            </w:pPr>
            <w:r w:rsidRPr="007A2BA0">
              <w:t>Network Model Management System (NMMS)    4%</w:t>
            </w:r>
          </w:p>
          <w:p w:rsidR="007A2BA0" w:rsidRPr="007A2BA0" w:rsidRDefault="007A2BA0" w:rsidP="007A2BA0">
            <w:pPr>
              <w:pStyle w:val="NormalArial"/>
              <w:numPr>
                <w:ilvl w:val="0"/>
                <w:numId w:val="7"/>
              </w:numPr>
            </w:pPr>
            <w:r w:rsidRPr="007A2BA0">
              <w:t>BI &amp; Data Analytics</w:t>
            </w:r>
            <w:r>
              <w:t xml:space="preserve">                                               3%</w:t>
            </w:r>
          </w:p>
          <w:p w:rsidR="007A2BA0" w:rsidRPr="00FA23C8" w:rsidRDefault="007A2BA0" w:rsidP="00FA23C8">
            <w:pPr>
              <w:pStyle w:val="NormalArial"/>
              <w:numPr>
                <w:ilvl w:val="0"/>
                <w:numId w:val="7"/>
              </w:numPr>
              <w:spacing w:after="100" w:afterAutospacing="1"/>
              <w:rPr>
                <w:sz w:val="22"/>
                <w:szCs w:val="22"/>
              </w:rPr>
            </w:pPr>
            <w:r w:rsidRPr="007A2BA0">
              <w:t>Data and Information Products (DAIP)</w:t>
            </w:r>
            <w:r>
              <w:t xml:space="preserve">                 1%</w:t>
            </w: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7A2BA0" w:rsidRDefault="007A2BA0" w:rsidP="00FA23C8">
            <w:pPr>
              <w:pStyle w:val="NormalArial"/>
              <w:spacing w:before="100" w:beforeAutospacing="1" w:after="100" w:afterAutospacing="1"/>
              <w:rPr>
                <w:rFonts w:cs="Arial"/>
              </w:rPr>
            </w:pPr>
            <w:r w:rsidRPr="007A2BA0">
              <w:rPr>
                <w:rFonts w:cs="Arial"/>
              </w:rPr>
              <w:t xml:space="preserve">ERCOT will update its business processes to implement this </w:t>
            </w:r>
            <w:r>
              <w:rPr>
                <w:rFonts w:cs="Arial"/>
              </w:rPr>
              <w:t>PG</w:t>
            </w:r>
            <w:r w:rsidRPr="007A2BA0">
              <w:rPr>
                <w:rFonts w:cs="Arial"/>
              </w:rPr>
              <w:t>RR.</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FA23C8">
            <w:pPr>
              <w:pStyle w:val="Header"/>
              <w:spacing w:before="100" w:beforeAutospacing="1" w:after="100" w:afterAutospacing="1"/>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7A2BA0" w:rsidP="0088379F">
            <w:pPr>
              <w:pStyle w:val="NormalArial"/>
            </w:pPr>
            <w:r w:rsidRPr="007A2BA0">
              <w:t>If approved, ERCOT plans to implement the Resource Integration system changes as part of a future phase of PR106-01, RARF Replacement.</w:t>
            </w:r>
          </w:p>
        </w:tc>
      </w:tr>
    </w:tbl>
    <w:p w:rsidR="00BE76F0" w:rsidRDefault="00BE76F0" w:rsidP="00BE76F0"/>
    <w:sectPr w:rsidR="00BE76F0" w:rsidSect="001F5696">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3B" w:rsidRDefault="00BF6B3B">
      <w:r>
        <w:separator/>
      </w:r>
    </w:p>
  </w:endnote>
  <w:endnote w:type="continuationSeparator" w:id="0">
    <w:p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9A3AA9"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082</w:t>
    </w:r>
    <w:r w:rsidR="00BF6829">
      <w:rPr>
        <w:rFonts w:ascii="Arial" w:hAnsi="Arial"/>
        <w:sz w:val="18"/>
      </w:rPr>
      <w:t>PGRR-02 Impact Analysis 063020</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9F1E3E">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9F1E3E">
      <w:rPr>
        <w:rFonts w:ascii="Arial" w:hAnsi="Arial"/>
        <w:noProof/>
        <w:sz w:val="18"/>
      </w:rPr>
      <w:t>2</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3B" w:rsidRDefault="00BF6B3B">
      <w:r>
        <w:separator/>
      </w:r>
    </w:p>
  </w:footnote>
  <w:footnote w:type="continuationSeparator" w:id="0">
    <w:p w:rsidR="00BF6B3B" w:rsidRDefault="00BF6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B2D88186">
      <w:start w:val="1"/>
      <w:numFmt w:val="bullet"/>
      <w:lvlText w:val=""/>
      <w:lvlJc w:val="left"/>
      <w:pPr>
        <w:tabs>
          <w:tab w:val="num" w:pos="720"/>
        </w:tabs>
        <w:ind w:left="720" w:hanging="360"/>
      </w:pPr>
      <w:rPr>
        <w:rFonts w:ascii="Wingdings" w:hAnsi="Wingdings" w:hint="default"/>
      </w:rPr>
    </w:lvl>
    <w:lvl w:ilvl="1" w:tplc="5CFEE328" w:tentative="1">
      <w:start w:val="1"/>
      <w:numFmt w:val="bullet"/>
      <w:lvlText w:val="o"/>
      <w:lvlJc w:val="left"/>
      <w:pPr>
        <w:tabs>
          <w:tab w:val="num" w:pos="1440"/>
        </w:tabs>
        <w:ind w:left="1440" w:hanging="360"/>
      </w:pPr>
      <w:rPr>
        <w:rFonts w:ascii="Courier New" w:hAnsi="Courier New" w:cs="Courier New" w:hint="default"/>
      </w:rPr>
    </w:lvl>
    <w:lvl w:ilvl="2" w:tplc="15FCDC48" w:tentative="1">
      <w:start w:val="1"/>
      <w:numFmt w:val="bullet"/>
      <w:lvlText w:val=""/>
      <w:lvlJc w:val="left"/>
      <w:pPr>
        <w:tabs>
          <w:tab w:val="num" w:pos="2160"/>
        </w:tabs>
        <w:ind w:left="2160" w:hanging="360"/>
      </w:pPr>
      <w:rPr>
        <w:rFonts w:ascii="Wingdings" w:hAnsi="Wingdings" w:hint="default"/>
      </w:rPr>
    </w:lvl>
    <w:lvl w:ilvl="3" w:tplc="622CD176" w:tentative="1">
      <w:start w:val="1"/>
      <w:numFmt w:val="bullet"/>
      <w:lvlText w:val=""/>
      <w:lvlJc w:val="left"/>
      <w:pPr>
        <w:tabs>
          <w:tab w:val="num" w:pos="2880"/>
        </w:tabs>
        <w:ind w:left="2880" w:hanging="360"/>
      </w:pPr>
      <w:rPr>
        <w:rFonts w:ascii="Symbol" w:hAnsi="Symbol" w:hint="default"/>
      </w:rPr>
    </w:lvl>
    <w:lvl w:ilvl="4" w:tplc="1898F2A0" w:tentative="1">
      <w:start w:val="1"/>
      <w:numFmt w:val="bullet"/>
      <w:lvlText w:val="o"/>
      <w:lvlJc w:val="left"/>
      <w:pPr>
        <w:tabs>
          <w:tab w:val="num" w:pos="3600"/>
        </w:tabs>
        <w:ind w:left="3600" w:hanging="360"/>
      </w:pPr>
      <w:rPr>
        <w:rFonts w:ascii="Courier New" w:hAnsi="Courier New" w:cs="Courier New" w:hint="default"/>
      </w:rPr>
    </w:lvl>
    <w:lvl w:ilvl="5" w:tplc="A8FEAF7E" w:tentative="1">
      <w:start w:val="1"/>
      <w:numFmt w:val="bullet"/>
      <w:lvlText w:val=""/>
      <w:lvlJc w:val="left"/>
      <w:pPr>
        <w:tabs>
          <w:tab w:val="num" w:pos="4320"/>
        </w:tabs>
        <w:ind w:left="4320" w:hanging="360"/>
      </w:pPr>
      <w:rPr>
        <w:rFonts w:ascii="Wingdings" w:hAnsi="Wingdings" w:hint="default"/>
      </w:rPr>
    </w:lvl>
    <w:lvl w:ilvl="6" w:tplc="F4E0E63E" w:tentative="1">
      <w:start w:val="1"/>
      <w:numFmt w:val="bullet"/>
      <w:lvlText w:val=""/>
      <w:lvlJc w:val="left"/>
      <w:pPr>
        <w:tabs>
          <w:tab w:val="num" w:pos="5040"/>
        </w:tabs>
        <w:ind w:left="5040" w:hanging="360"/>
      </w:pPr>
      <w:rPr>
        <w:rFonts w:ascii="Symbol" w:hAnsi="Symbol" w:hint="default"/>
      </w:rPr>
    </w:lvl>
    <w:lvl w:ilvl="7" w:tplc="76122634" w:tentative="1">
      <w:start w:val="1"/>
      <w:numFmt w:val="bullet"/>
      <w:lvlText w:val="o"/>
      <w:lvlJc w:val="left"/>
      <w:pPr>
        <w:tabs>
          <w:tab w:val="num" w:pos="5760"/>
        </w:tabs>
        <w:ind w:left="5760" w:hanging="360"/>
      </w:pPr>
      <w:rPr>
        <w:rFonts w:ascii="Courier New" w:hAnsi="Courier New" w:cs="Courier New" w:hint="default"/>
      </w:rPr>
    </w:lvl>
    <w:lvl w:ilvl="8" w:tplc="E6BAEC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90288"/>
    <w:multiLevelType w:val="multilevel"/>
    <w:tmpl w:val="982AF41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2C1103"/>
    <w:multiLevelType w:val="hybridMultilevel"/>
    <w:tmpl w:val="CB60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8B408686">
      <w:start w:val="1"/>
      <w:numFmt w:val="decimal"/>
      <w:lvlText w:val="(%1)"/>
      <w:lvlJc w:val="left"/>
      <w:pPr>
        <w:tabs>
          <w:tab w:val="num" w:pos="720"/>
        </w:tabs>
        <w:ind w:left="720" w:hanging="360"/>
      </w:pPr>
      <w:rPr>
        <w:rFonts w:hint="default"/>
      </w:rPr>
    </w:lvl>
    <w:lvl w:ilvl="1" w:tplc="5242FE12" w:tentative="1">
      <w:start w:val="1"/>
      <w:numFmt w:val="lowerLetter"/>
      <w:lvlText w:val="%2."/>
      <w:lvlJc w:val="left"/>
      <w:pPr>
        <w:tabs>
          <w:tab w:val="num" w:pos="1440"/>
        </w:tabs>
        <w:ind w:left="1440" w:hanging="360"/>
      </w:pPr>
    </w:lvl>
    <w:lvl w:ilvl="2" w:tplc="949235EE" w:tentative="1">
      <w:start w:val="1"/>
      <w:numFmt w:val="lowerRoman"/>
      <w:lvlText w:val="%3."/>
      <w:lvlJc w:val="right"/>
      <w:pPr>
        <w:tabs>
          <w:tab w:val="num" w:pos="2160"/>
        </w:tabs>
        <w:ind w:left="2160" w:hanging="180"/>
      </w:pPr>
    </w:lvl>
    <w:lvl w:ilvl="3" w:tplc="3F10D7B8" w:tentative="1">
      <w:start w:val="1"/>
      <w:numFmt w:val="decimal"/>
      <w:lvlText w:val="%4."/>
      <w:lvlJc w:val="left"/>
      <w:pPr>
        <w:tabs>
          <w:tab w:val="num" w:pos="2880"/>
        </w:tabs>
        <w:ind w:left="2880" w:hanging="360"/>
      </w:pPr>
    </w:lvl>
    <w:lvl w:ilvl="4" w:tplc="27984B04" w:tentative="1">
      <w:start w:val="1"/>
      <w:numFmt w:val="lowerLetter"/>
      <w:lvlText w:val="%5."/>
      <w:lvlJc w:val="left"/>
      <w:pPr>
        <w:tabs>
          <w:tab w:val="num" w:pos="3600"/>
        </w:tabs>
        <w:ind w:left="3600" w:hanging="360"/>
      </w:pPr>
    </w:lvl>
    <w:lvl w:ilvl="5" w:tplc="4CFE0D92" w:tentative="1">
      <w:start w:val="1"/>
      <w:numFmt w:val="lowerRoman"/>
      <w:lvlText w:val="%6."/>
      <w:lvlJc w:val="right"/>
      <w:pPr>
        <w:tabs>
          <w:tab w:val="num" w:pos="4320"/>
        </w:tabs>
        <w:ind w:left="4320" w:hanging="180"/>
      </w:pPr>
    </w:lvl>
    <w:lvl w:ilvl="6" w:tplc="FF0C2DFA" w:tentative="1">
      <w:start w:val="1"/>
      <w:numFmt w:val="decimal"/>
      <w:lvlText w:val="%7."/>
      <w:lvlJc w:val="left"/>
      <w:pPr>
        <w:tabs>
          <w:tab w:val="num" w:pos="5040"/>
        </w:tabs>
        <w:ind w:left="5040" w:hanging="360"/>
      </w:pPr>
    </w:lvl>
    <w:lvl w:ilvl="7" w:tplc="2F6CA93A" w:tentative="1">
      <w:start w:val="1"/>
      <w:numFmt w:val="lowerLetter"/>
      <w:lvlText w:val="%8."/>
      <w:lvlJc w:val="left"/>
      <w:pPr>
        <w:tabs>
          <w:tab w:val="num" w:pos="5760"/>
        </w:tabs>
        <w:ind w:left="5760" w:hanging="360"/>
      </w:pPr>
    </w:lvl>
    <w:lvl w:ilvl="8" w:tplc="C13A4388"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074D4"/>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07EC0"/>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21C1"/>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74D"/>
    <w:rsid w:val="00683B65"/>
    <w:rsid w:val="00683FB5"/>
    <w:rsid w:val="00687020"/>
    <w:rsid w:val="00690122"/>
    <w:rsid w:val="00693C95"/>
    <w:rsid w:val="006955EF"/>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2BA0"/>
    <w:rsid w:val="007A427B"/>
    <w:rsid w:val="007B1349"/>
    <w:rsid w:val="007B2C06"/>
    <w:rsid w:val="007D3E51"/>
    <w:rsid w:val="007E5F62"/>
    <w:rsid w:val="007E77E9"/>
    <w:rsid w:val="007F094A"/>
    <w:rsid w:val="007F3E6D"/>
    <w:rsid w:val="007F68BE"/>
    <w:rsid w:val="007F6CDD"/>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A3AA9"/>
    <w:rsid w:val="009B0326"/>
    <w:rsid w:val="009B2CF9"/>
    <w:rsid w:val="009B4683"/>
    <w:rsid w:val="009D0F80"/>
    <w:rsid w:val="009D39FB"/>
    <w:rsid w:val="009D4F91"/>
    <w:rsid w:val="009E0C28"/>
    <w:rsid w:val="009E0E28"/>
    <w:rsid w:val="009E2B6C"/>
    <w:rsid w:val="009F0EB6"/>
    <w:rsid w:val="009F1E3E"/>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4C58"/>
    <w:rsid w:val="00BE76F0"/>
    <w:rsid w:val="00BF0BCD"/>
    <w:rsid w:val="00BF3CBB"/>
    <w:rsid w:val="00BF4C29"/>
    <w:rsid w:val="00BF68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3945"/>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649AE"/>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23C8"/>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rcot.com/services/project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rcot.com/mktrules/issues/PGRR0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FB0E-4C55-4105-B818-381374742E8E}">
  <ds:schemaRefs>
    <ds:schemaRef ds:uri="http://purl.org/dc/dcmitype/"/>
    <ds:schemaRef ds:uri="c34af464-7aa1-4edd-9be4-83dffc1cb926"/>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3403</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7</cp:revision>
  <cp:lastPrinted>2007-01-12T13:31:00Z</cp:lastPrinted>
  <dcterms:created xsi:type="dcterms:W3CDTF">2020-06-30T20:01:00Z</dcterms:created>
  <dcterms:modified xsi:type="dcterms:W3CDTF">2020-06-30T20:23:00Z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