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00" w:type="dxa"/>
        <w:tblInd w:w="-288" w:type="dxa"/>
        <w:tblLayout w:type="fixed"/>
        <w:tblCellMar>
          <w:left w:w="0" w:type="dxa"/>
          <w:right w:w="0" w:type="dxa"/>
        </w:tblCellMar>
        <w:tblLook w:val="04A0" w:firstRow="1" w:lastRow="0" w:firstColumn="1" w:lastColumn="0" w:noHBand="0" w:noVBand="1"/>
      </w:tblPr>
      <w:tblGrid>
        <w:gridCol w:w="8358"/>
        <w:gridCol w:w="2442"/>
      </w:tblGrid>
      <w:tr w:rsidR="00EC5C0F" w:rsidRPr="00FA4BE7" w:rsidTr="00180812">
        <w:tc>
          <w:tcPr>
            <w:tcW w:w="83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C5C0F" w:rsidRPr="00FA4BE7" w:rsidRDefault="00EC5C0F" w:rsidP="00180812">
            <w:pPr>
              <w:rPr>
                <w:b/>
                <w:bCs/>
                <w:sz w:val="24"/>
                <w:szCs w:val="24"/>
                <w:u w:val="single"/>
              </w:rPr>
            </w:pPr>
            <w:r w:rsidRPr="00FA4BE7">
              <w:rPr>
                <w:b/>
                <w:bCs/>
                <w:sz w:val="24"/>
                <w:szCs w:val="24"/>
                <w:u w:val="single"/>
              </w:rPr>
              <w:t>Open Action</w:t>
            </w:r>
            <w:r>
              <w:rPr>
                <w:b/>
                <w:bCs/>
                <w:sz w:val="24"/>
                <w:szCs w:val="24"/>
                <w:u w:val="single"/>
              </w:rPr>
              <w:t xml:space="preserve"> Items from Previous Meeting(s)</w:t>
            </w:r>
            <w:bookmarkStart w:id="0" w:name="_GoBack"/>
            <w:bookmarkEnd w:id="0"/>
          </w:p>
        </w:tc>
        <w:tc>
          <w:tcPr>
            <w:tcW w:w="24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C5C0F" w:rsidRPr="00FA4BE7" w:rsidRDefault="00EC5C0F" w:rsidP="00180812">
            <w:pPr>
              <w:rPr>
                <w:b/>
                <w:bCs/>
                <w:sz w:val="24"/>
                <w:szCs w:val="24"/>
                <w:u w:val="single"/>
              </w:rPr>
            </w:pPr>
            <w:r w:rsidRPr="00FA4BE7">
              <w:rPr>
                <w:b/>
                <w:bCs/>
                <w:sz w:val="24"/>
                <w:szCs w:val="24"/>
                <w:u w:val="single"/>
              </w:rPr>
              <w:t>Responsible Party</w:t>
            </w:r>
          </w:p>
        </w:tc>
      </w:tr>
      <w:tr w:rsidR="00EC5C0F" w:rsidRPr="00FA4BE7" w:rsidTr="00180812">
        <w:trPr>
          <w:trHeight w:val="345"/>
        </w:trPr>
        <w:tc>
          <w:tcPr>
            <w:tcW w:w="83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C0F" w:rsidRDefault="00EC5C0F" w:rsidP="00EC5C0F">
            <w:pPr>
              <w:numPr>
                <w:ilvl w:val="0"/>
                <w:numId w:val="1"/>
              </w:numPr>
              <w:overflowPunct w:val="0"/>
              <w:autoSpaceDE w:val="0"/>
              <w:autoSpaceDN w:val="0"/>
              <w:spacing w:after="0" w:line="240" w:lineRule="auto"/>
            </w:pPr>
            <w:r>
              <w:t xml:space="preserve">1/26/17 – Resource Definition Task Force (RTF) – Accomplish objectives as stated in the </w:t>
            </w:r>
            <w:hyperlink r:id="rId5" w:history="1">
              <w:r w:rsidRPr="00606A5C">
                <w:rPr>
                  <w:rStyle w:val="Hyperlink"/>
                  <w:u w:val="single"/>
                </w:rPr>
                <w:t>RTF Scope</w:t>
              </w:r>
            </w:hyperlink>
          </w:p>
        </w:tc>
        <w:tc>
          <w:tcPr>
            <w:tcW w:w="24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C0F" w:rsidRDefault="00EC5C0F" w:rsidP="00180812">
            <w:pPr>
              <w:rPr>
                <w:sz w:val="24"/>
                <w:szCs w:val="24"/>
              </w:rPr>
            </w:pPr>
            <w:r>
              <w:rPr>
                <w:sz w:val="24"/>
                <w:szCs w:val="24"/>
              </w:rPr>
              <w:t>PRS/RTF</w:t>
            </w:r>
          </w:p>
        </w:tc>
      </w:tr>
      <w:tr w:rsidR="00EC5C0F" w:rsidRPr="00FA4BE7" w:rsidTr="00180812">
        <w:trPr>
          <w:trHeight w:val="345"/>
        </w:trPr>
        <w:tc>
          <w:tcPr>
            <w:tcW w:w="83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C0F" w:rsidRDefault="00EC5C0F" w:rsidP="00EC5C0F">
            <w:pPr>
              <w:numPr>
                <w:ilvl w:val="0"/>
                <w:numId w:val="1"/>
              </w:numPr>
              <w:overflowPunct w:val="0"/>
              <w:autoSpaceDE w:val="0"/>
              <w:autoSpaceDN w:val="0"/>
              <w:spacing w:after="0" w:line="240" w:lineRule="auto"/>
            </w:pPr>
            <w:r>
              <w:t>11/30/17 – Review s</w:t>
            </w:r>
            <w:r w:rsidRPr="0012729E">
              <w:t>ubmission of TDSP read meter data for Loads with Interval Data Recorder</w:t>
            </w:r>
            <w:r>
              <w:t xml:space="preserve"> (IDR)</w:t>
            </w:r>
            <w:r w:rsidRPr="0012729E">
              <w:t xml:space="preserve"> Meters and </w:t>
            </w:r>
            <w:r>
              <w:t>Settlement Only</w:t>
            </w:r>
            <w:r w:rsidRPr="0012729E">
              <w:t xml:space="preserve"> Generators with Interval Data Recorders prior to Initial settlement of an Operating Day</w:t>
            </w:r>
            <w:r>
              <w:t xml:space="preserve"> (Settlement – WMS)</w:t>
            </w:r>
          </w:p>
        </w:tc>
        <w:tc>
          <w:tcPr>
            <w:tcW w:w="24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C0F" w:rsidRDefault="00EC5C0F" w:rsidP="00180812">
            <w:pPr>
              <w:rPr>
                <w:sz w:val="24"/>
                <w:szCs w:val="24"/>
              </w:rPr>
            </w:pPr>
            <w:r>
              <w:rPr>
                <w:sz w:val="24"/>
                <w:szCs w:val="24"/>
              </w:rPr>
              <w:t>WMS</w:t>
            </w:r>
          </w:p>
        </w:tc>
      </w:tr>
      <w:tr w:rsidR="00EC5C0F" w:rsidRPr="00FA4BE7" w:rsidTr="00180812">
        <w:trPr>
          <w:trHeight w:val="345"/>
        </w:trPr>
        <w:tc>
          <w:tcPr>
            <w:tcW w:w="83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C0F" w:rsidRDefault="00EC5C0F" w:rsidP="00EC5C0F">
            <w:pPr>
              <w:numPr>
                <w:ilvl w:val="0"/>
                <w:numId w:val="1"/>
              </w:numPr>
              <w:overflowPunct w:val="0"/>
              <w:autoSpaceDE w:val="0"/>
              <w:autoSpaceDN w:val="0"/>
              <w:spacing w:after="0" w:line="240" w:lineRule="auto"/>
            </w:pPr>
            <w:r>
              <w:t>1/30/19 – Accomplish objectives as stated in the BESTF charter.</w:t>
            </w:r>
          </w:p>
        </w:tc>
        <w:tc>
          <w:tcPr>
            <w:tcW w:w="24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C0F" w:rsidRDefault="00EC5C0F" w:rsidP="00180812">
            <w:pPr>
              <w:rPr>
                <w:sz w:val="24"/>
                <w:szCs w:val="24"/>
              </w:rPr>
            </w:pPr>
            <w:r>
              <w:rPr>
                <w:sz w:val="24"/>
                <w:szCs w:val="24"/>
              </w:rPr>
              <w:t>TAC/BESTF</w:t>
            </w:r>
          </w:p>
        </w:tc>
      </w:tr>
      <w:tr w:rsidR="00EC5C0F" w:rsidRPr="00FA4BE7" w:rsidTr="00180812">
        <w:trPr>
          <w:trHeight w:val="345"/>
        </w:trPr>
        <w:tc>
          <w:tcPr>
            <w:tcW w:w="83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C0F" w:rsidRDefault="00EC5C0F" w:rsidP="00EC5C0F">
            <w:pPr>
              <w:numPr>
                <w:ilvl w:val="0"/>
                <w:numId w:val="1"/>
              </w:numPr>
              <w:overflowPunct w:val="0"/>
              <w:autoSpaceDE w:val="0"/>
              <w:autoSpaceDN w:val="0"/>
              <w:spacing w:after="0" w:line="240" w:lineRule="auto"/>
            </w:pPr>
            <w:r>
              <w:t xml:space="preserve">3/27/19 – Real-Time Co-optimization Task Force (RTCTF) – Accomplish objectives as stated in the </w:t>
            </w:r>
            <w:hyperlink r:id="rId6" w:history="1">
              <w:r w:rsidRPr="00606A5C">
                <w:rPr>
                  <w:rStyle w:val="Hyperlink"/>
                  <w:u w:val="single"/>
                </w:rPr>
                <w:t>RTCTF Charter</w:t>
              </w:r>
            </w:hyperlink>
          </w:p>
        </w:tc>
        <w:tc>
          <w:tcPr>
            <w:tcW w:w="24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C0F" w:rsidRDefault="00EC5C0F" w:rsidP="00180812">
            <w:pPr>
              <w:rPr>
                <w:sz w:val="24"/>
                <w:szCs w:val="24"/>
              </w:rPr>
            </w:pPr>
            <w:r>
              <w:rPr>
                <w:sz w:val="24"/>
                <w:szCs w:val="24"/>
              </w:rPr>
              <w:t>TAC/RTCTF</w:t>
            </w:r>
          </w:p>
        </w:tc>
      </w:tr>
      <w:tr w:rsidR="00EC5C0F" w:rsidRPr="00FA4BE7" w:rsidTr="00180812">
        <w:trPr>
          <w:trHeight w:val="345"/>
        </w:trPr>
        <w:tc>
          <w:tcPr>
            <w:tcW w:w="83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C0F" w:rsidRDefault="00EC5C0F" w:rsidP="00EC5C0F">
            <w:pPr>
              <w:numPr>
                <w:ilvl w:val="0"/>
                <w:numId w:val="1"/>
              </w:numPr>
              <w:overflowPunct w:val="0"/>
              <w:autoSpaceDE w:val="0"/>
              <w:autoSpaceDN w:val="0"/>
              <w:spacing w:after="0" w:line="240" w:lineRule="auto"/>
            </w:pPr>
            <w:r>
              <w:t>5/22/19 – Review DC Tie Treatment in Relation to Load (i.e. being treated as firm Load)</w:t>
            </w:r>
          </w:p>
        </w:tc>
        <w:tc>
          <w:tcPr>
            <w:tcW w:w="24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C0F" w:rsidRDefault="00EC5C0F" w:rsidP="00180812">
            <w:pPr>
              <w:rPr>
                <w:sz w:val="24"/>
                <w:szCs w:val="24"/>
              </w:rPr>
            </w:pPr>
            <w:r>
              <w:rPr>
                <w:sz w:val="24"/>
                <w:szCs w:val="24"/>
              </w:rPr>
              <w:t>WMS/ROS</w:t>
            </w:r>
          </w:p>
        </w:tc>
      </w:tr>
      <w:tr w:rsidR="00EC5C0F" w:rsidRPr="00FA4BE7" w:rsidTr="00180812">
        <w:trPr>
          <w:trHeight w:val="345"/>
        </w:trPr>
        <w:tc>
          <w:tcPr>
            <w:tcW w:w="83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C0F" w:rsidRDefault="00EC5C0F" w:rsidP="00EC5C0F">
            <w:pPr>
              <w:numPr>
                <w:ilvl w:val="0"/>
                <w:numId w:val="1"/>
              </w:numPr>
              <w:overflowPunct w:val="0"/>
              <w:autoSpaceDE w:val="0"/>
              <w:autoSpaceDN w:val="0"/>
              <w:spacing w:after="0" w:line="240" w:lineRule="auto"/>
            </w:pPr>
            <w:r>
              <w:t xml:space="preserve">5/22/19 – </w:t>
            </w:r>
            <w:ins w:id="1" w:author="Clif Lange" w:date="2020-07-17T14:18:00Z">
              <w:r>
                <w:t xml:space="preserve">Develop and implement updated </w:t>
              </w:r>
            </w:ins>
            <w:del w:id="2" w:author="Clif Lange" w:date="2020-07-17T14:18:00Z">
              <w:r w:rsidDel="00734C46">
                <w:delText>M</w:delText>
              </w:r>
            </w:del>
            <w:ins w:id="3" w:author="Clif Lange" w:date="2020-07-17T14:18:00Z">
              <w:r>
                <w:t>m</w:t>
              </w:r>
            </w:ins>
            <w:r>
              <w:t>ethodology used to determine cost of new entry (CONE)</w:t>
            </w:r>
          </w:p>
        </w:tc>
        <w:tc>
          <w:tcPr>
            <w:tcW w:w="24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C0F" w:rsidRDefault="00EC5C0F" w:rsidP="00180812">
            <w:pPr>
              <w:rPr>
                <w:sz w:val="24"/>
                <w:szCs w:val="24"/>
              </w:rPr>
            </w:pPr>
            <w:r>
              <w:rPr>
                <w:sz w:val="24"/>
                <w:szCs w:val="24"/>
              </w:rPr>
              <w:t>WMS</w:t>
            </w:r>
          </w:p>
        </w:tc>
      </w:tr>
    </w:tbl>
    <w:p w:rsidR="00EC5C0F" w:rsidRDefault="00EC5C0F" w:rsidP="00EC5C0F"/>
    <w:tbl>
      <w:tblPr>
        <w:tblW w:w="103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010"/>
        <w:gridCol w:w="2340"/>
      </w:tblGrid>
      <w:tr w:rsidR="00EC5C0F" w:rsidRPr="00FA4BE7" w:rsidTr="00180812">
        <w:tc>
          <w:tcPr>
            <w:tcW w:w="8010" w:type="dxa"/>
            <w:tcMar>
              <w:top w:w="0" w:type="dxa"/>
              <w:left w:w="108" w:type="dxa"/>
              <w:bottom w:w="0" w:type="dxa"/>
              <w:right w:w="108" w:type="dxa"/>
            </w:tcMar>
            <w:hideMark/>
          </w:tcPr>
          <w:p w:rsidR="00EC5C0F" w:rsidRPr="00FA4BE7" w:rsidRDefault="00EC5C0F" w:rsidP="00180812">
            <w:pPr>
              <w:rPr>
                <w:b/>
                <w:bCs/>
                <w:sz w:val="24"/>
                <w:szCs w:val="24"/>
                <w:u w:val="single"/>
              </w:rPr>
            </w:pPr>
            <w:r>
              <w:rPr>
                <w:b/>
                <w:bCs/>
                <w:sz w:val="24"/>
                <w:szCs w:val="24"/>
                <w:u w:val="single"/>
              </w:rPr>
              <w:t xml:space="preserve">Summer Assessment </w:t>
            </w:r>
            <w:r w:rsidRPr="00FA4BE7">
              <w:rPr>
                <w:b/>
                <w:bCs/>
                <w:sz w:val="24"/>
                <w:szCs w:val="24"/>
                <w:u w:val="single"/>
              </w:rPr>
              <w:t>Open Action Items</w:t>
            </w:r>
            <w:r>
              <w:rPr>
                <w:b/>
                <w:bCs/>
                <w:sz w:val="24"/>
                <w:szCs w:val="24"/>
                <w:u w:val="single"/>
              </w:rPr>
              <w:t xml:space="preserve"> (Assigned 11/20/19)</w:t>
            </w:r>
          </w:p>
        </w:tc>
        <w:tc>
          <w:tcPr>
            <w:tcW w:w="2340" w:type="dxa"/>
            <w:tcMar>
              <w:top w:w="0" w:type="dxa"/>
              <w:left w:w="108" w:type="dxa"/>
              <w:bottom w:w="0" w:type="dxa"/>
              <w:right w:w="108" w:type="dxa"/>
            </w:tcMar>
            <w:hideMark/>
          </w:tcPr>
          <w:p w:rsidR="00EC5C0F" w:rsidRPr="00FA4BE7" w:rsidRDefault="00EC5C0F" w:rsidP="00180812">
            <w:pPr>
              <w:rPr>
                <w:b/>
                <w:bCs/>
                <w:sz w:val="24"/>
                <w:szCs w:val="24"/>
                <w:u w:val="single"/>
              </w:rPr>
            </w:pPr>
            <w:r w:rsidRPr="00FA4BE7">
              <w:rPr>
                <w:b/>
                <w:bCs/>
                <w:sz w:val="24"/>
                <w:szCs w:val="24"/>
                <w:u w:val="single"/>
              </w:rPr>
              <w:t>Responsible Party</w:t>
            </w:r>
          </w:p>
        </w:tc>
      </w:tr>
      <w:tr w:rsidR="00EC5C0F" w:rsidRPr="00FA4BE7" w:rsidTr="00180812">
        <w:trPr>
          <w:trHeight w:val="345"/>
        </w:trPr>
        <w:tc>
          <w:tcPr>
            <w:tcW w:w="8010" w:type="dxa"/>
            <w:tcMar>
              <w:top w:w="0" w:type="dxa"/>
              <w:left w:w="108" w:type="dxa"/>
              <w:bottom w:w="0" w:type="dxa"/>
              <w:right w:w="108" w:type="dxa"/>
            </w:tcMar>
          </w:tcPr>
          <w:p w:rsidR="00EC5C0F" w:rsidRPr="00A13C42" w:rsidRDefault="00EC5C0F" w:rsidP="00EC5C0F">
            <w:pPr>
              <w:numPr>
                <w:ilvl w:val="0"/>
                <w:numId w:val="1"/>
              </w:numPr>
              <w:overflowPunct w:val="0"/>
              <w:autoSpaceDE w:val="0"/>
              <w:autoSpaceDN w:val="0"/>
              <w:adjustRightInd w:val="0"/>
              <w:spacing w:after="0" w:line="240" w:lineRule="auto"/>
              <w:textAlignment w:val="baseline"/>
            </w:pPr>
            <w:r w:rsidRPr="00A13C42">
              <w:t>Switchable Generation Resources (SWGRs):</w:t>
            </w:r>
          </w:p>
          <w:p w:rsidR="00EC5C0F" w:rsidRPr="00A13C42" w:rsidRDefault="00EC5C0F" w:rsidP="00EC5C0F">
            <w:pPr>
              <w:numPr>
                <w:ilvl w:val="1"/>
                <w:numId w:val="1"/>
              </w:numPr>
              <w:overflowPunct w:val="0"/>
              <w:autoSpaceDE w:val="0"/>
              <w:autoSpaceDN w:val="0"/>
              <w:adjustRightInd w:val="0"/>
              <w:spacing w:after="0" w:line="240" w:lineRule="auto"/>
              <w:textAlignment w:val="baseline"/>
            </w:pPr>
            <w:r w:rsidRPr="00A13C42">
              <w:t>Make sure settlement, operator interaction and offers align with the intent of the Protocols and intended market design.</w:t>
            </w:r>
          </w:p>
          <w:p w:rsidR="00EC5C0F" w:rsidRDefault="00EC5C0F" w:rsidP="00EC5C0F">
            <w:pPr>
              <w:numPr>
                <w:ilvl w:val="1"/>
                <w:numId w:val="1"/>
              </w:numPr>
              <w:overflowPunct w:val="0"/>
              <w:autoSpaceDE w:val="0"/>
              <w:autoSpaceDN w:val="0"/>
              <w:adjustRightInd w:val="0"/>
              <w:spacing w:after="0" w:line="240" w:lineRule="auto"/>
              <w:textAlignment w:val="baseline"/>
            </w:pPr>
            <w:r w:rsidRPr="00A13C42">
              <w:t>If necessary, propose changes to the Protocols</w:t>
            </w:r>
          </w:p>
          <w:p w:rsidR="00EC5C0F" w:rsidRPr="00E36316" w:rsidRDefault="00EC5C0F" w:rsidP="00EC5C0F">
            <w:pPr>
              <w:numPr>
                <w:ilvl w:val="1"/>
                <w:numId w:val="1"/>
              </w:numPr>
              <w:overflowPunct w:val="0"/>
              <w:autoSpaceDE w:val="0"/>
              <w:autoSpaceDN w:val="0"/>
              <w:adjustRightInd w:val="0"/>
              <w:spacing w:after="0" w:line="240" w:lineRule="auto"/>
              <w:textAlignment w:val="baseline"/>
            </w:pPr>
            <w:r>
              <w:t>Exelon Items</w:t>
            </w:r>
          </w:p>
        </w:tc>
        <w:tc>
          <w:tcPr>
            <w:tcW w:w="2340" w:type="dxa"/>
            <w:tcMar>
              <w:top w:w="0" w:type="dxa"/>
              <w:left w:w="108" w:type="dxa"/>
              <w:bottom w:w="0" w:type="dxa"/>
              <w:right w:w="108" w:type="dxa"/>
            </w:tcMar>
          </w:tcPr>
          <w:p w:rsidR="00EC5C0F" w:rsidRDefault="00EC5C0F" w:rsidP="00180812">
            <w:pPr>
              <w:rPr>
                <w:sz w:val="24"/>
                <w:szCs w:val="24"/>
              </w:rPr>
            </w:pPr>
            <w:r>
              <w:rPr>
                <w:sz w:val="24"/>
                <w:szCs w:val="24"/>
              </w:rPr>
              <w:t>ROS/WMS</w:t>
            </w:r>
          </w:p>
        </w:tc>
      </w:tr>
      <w:tr w:rsidR="00EC5C0F" w:rsidRPr="00FA4BE7" w:rsidTr="00180812">
        <w:trPr>
          <w:trHeight w:val="345"/>
        </w:trPr>
        <w:tc>
          <w:tcPr>
            <w:tcW w:w="8010" w:type="dxa"/>
            <w:tcMar>
              <w:top w:w="0" w:type="dxa"/>
              <w:left w:w="108" w:type="dxa"/>
              <w:bottom w:w="0" w:type="dxa"/>
              <w:right w:w="108" w:type="dxa"/>
            </w:tcMar>
          </w:tcPr>
          <w:p w:rsidR="00EC5C0F" w:rsidRPr="00A13C42" w:rsidRDefault="00EC5C0F" w:rsidP="00EC5C0F">
            <w:pPr>
              <w:numPr>
                <w:ilvl w:val="0"/>
                <w:numId w:val="1"/>
              </w:numPr>
              <w:overflowPunct w:val="0"/>
              <w:autoSpaceDE w:val="0"/>
              <w:autoSpaceDN w:val="0"/>
              <w:adjustRightInd w:val="0"/>
              <w:spacing w:after="0" w:line="240" w:lineRule="auto"/>
              <w:textAlignment w:val="baseline"/>
            </w:pPr>
            <w:r w:rsidRPr="00A13C42">
              <w:t>Emergency Response Service (ERS):</w:t>
            </w:r>
          </w:p>
          <w:p w:rsidR="00EC5C0F" w:rsidRPr="00A13C42" w:rsidRDefault="00EC5C0F" w:rsidP="00EC5C0F">
            <w:pPr>
              <w:numPr>
                <w:ilvl w:val="1"/>
                <w:numId w:val="1"/>
              </w:numPr>
              <w:overflowPunct w:val="0"/>
              <w:autoSpaceDE w:val="0"/>
              <w:autoSpaceDN w:val="0"/>
              <w:adjustRightInd w:val="0"/>
              <w:spacing w:after="0" w:line="240" w:lineRule="auto"/>
              <w:textAlignment w:val="baseline"/>
            </w:pPr>
            <w:r w:rsidRPr="00A13C42">
              <w:t>Crossover between procurement time periods and calculation of the adder.</w:t>
            </w:r>
          </w:p>
          <w:p w:rsidR="00EC5C0F" w:rsidRPr="00423687" w:rsidRDefault="00EC5C0F" w:rsidP="00EC5C0F">
            <w:pPr>
              <w:numPr>
                <w:ilvl w:val="1"/>
                <w:numId w:val="1"/>
              </w:numPr>
              <w:overflowPunct w:val="0"/>
              <w:autoSpaceDE w:val="0"/>
              <w:autoSpaceDN w:val="0"/>
              <w:adjustRightInd w:val="0"/>
              <w:spacing w:after="0" w:line="240" w:lineRule="auto"/>
              <w:textAlignment w:val="baseline"/>
            </w:pPr>
            <w:r w:rsidRPr="00A13C42">
              <w:t>Self-deployment of ERS.</w:t>
            </w:r>
          </w:p>
        </w:tc>
        <w:tc>
          <w:tcPr>
            <w:tcW w:w="2340" w:type="dxa"/>
            <w:tcMar>
              <w:top w:w="0" w:type="dxa"/>
              <w:left w:w="108" w:type="dxa"/>
              <w:bottom w:w="0" w:type="dxa"/>
              <w:right w:w="108" w:type="dxa"/>
            </w:tcMar>
          </w:tcPr>
          <w:p w:rsidR="00EC5C0F" w:rsidRDefault="00EC5C0F" w:rsidP="00180812">
            <w:pPr>
              <w:rPr>
                <w:sz w:val="24"/>
                <w:szCs w:val="24"/>
              </w:rPr>
            </w:pPr>
            <w:r>
              <w:rPr>
                <w:sz w:val="24"/>
                <w:szCs w:val="24"/>
              </w:rPr>
              <w:t>ROS/WMS</w:t>
            </w:r>
          </w:p>
        </w:tc>
      </w:tr>
      <w:tr w:rsidR="00EC5C0F" w:rsidRPr="00FA4BE7" w:rsidTr="00180812">
        <w:trPr>
          <w:trHeight w:val="345"/>
        </w:trPr>
        <w:tc>
          <w:tcPr>
            <w:tcW w:w="8010" w:type="dxa"/>
            <w:tcMar>
              <w:top w:w="0" w:type="dxa"/>
              <w:left w:w="108" w:type="dxa"/>
              <w:bottom w:w="0" w:type="dxa"/>
              <w:right w:w="108" w:type="dxa"/>
            </w:tcMar>
          </w:tcPr>
          <w:p w:rsidR="00EC5C0F" w:rsidRPr="00A13C42" w:rsidRDefault="00EC5C0F" w:rsidP="00EC5C0F">
            <w:pPr>
              <w:numPr>
                <w:ilvl w:val="0"/>
                <w:numId w:val="1"/>
              </w:numPr>
              <w:overflowPunct w:val="0"/>
              <w:autoSpaceDE w:val="0"/>
              <w:autoSpaceDN w:val="0"/>
              <w:adjustRightInd w:val="0"/>
              <w:spacing w:after="0" w:line="240" w:lineRule="auto"/>
              <w:textAlignment w:val="baseline"/>
            </w:pPr>
            <w:r w:rsidRPr="00A13C42">
              <w:t>Credit/Collateral for QSE representing Resource only.</w:t>
            </w:r>
          </w:p>
          <w:p w:rsidR="00EC5C0F" w:rsidRPr="00E36316" w:rsidRDefault="00EC5C0F" w:rsidP="00EC5C0F">
            <w:pPr>
              <w:numPr>
                <w:ilvl w:val="1"/>
                <w:numId w:val="1"/>
              </w:numPr>
              <w:overflowPunct w:val="0"/>
              <w:autoSpaceDE w:val="0"/>
              <w:autoSpaceDN w:val="0"/>
              <w:adjustRightInd w:val="0"/>
              <w:spacing w:after="0" w:line="240" w:lineRule="auto"/>
              <w:textAlignment w:val="baseline"/>
            </w:pPr>
            <w:r w:rsidRPr="00A13C42">
              <w:t>The potential default of a QSE representing a Resource instead of a trader only or Customer Load has raised some potential gaps/policy considerations for improvement.  (</w:t>
            </w:r>
            <w:proofErr w:type="gramStart"/>
            <w:r w:rsidRPr="00A13C42">
              <w:t>e.g</w:t>
            </w:r>
            <w:proofErr w:type="gramEnd"/>
            <w:r w:rsidRPr="00A13C42">
              <w:t>. should a generator be taken out of markets during tight conditions?)</w:t>
            </w:r>
          </w:p>
        </w:tc>
        <w:tc>
          <w:tcPr>
            <w:tcW w:w="2340" w:type="dxa"/>
            <w:tcMar>
              <w:top w:w="0" w:type="dxa"/>
              <w:left w:w="108" w:type="dxa"/>
              <w:bottom w:w="0" w:type="dxa"/>
              <w:right w:w="108" w:type="dxa"/>
            </w:tcMar>
          </w:tcPr>
          <w:p w:rsidR="00EC5C0F" w:rsidRDefault="00EC5C0F" w:rsidP="00180812">
            <w:pPr>
              <w:rPr>
                <w:sz w:val="24"/>
                <w:szCs w:val="24"/>
              </w:rPr>
            </w:pPr>
            <w:r>
              <w:rPr>
                <w:sz w:val="24"/>
                <w:szCs w:val="24"/>
              </w:rPr>
              <w:t>CWG/MCWG</w:t>
            </w:r>
          </w:p>
        </w:tc>
      </w:tr>
      <w:tr w:rsidR="00EC5C0F" w:rsidRPr="00FA4BE7" w:rsidTr="00180812">
        <w:trPr>
          <w:trHeight w:val="345"/>
        </w:trPr>
        <w:tc>
          <w:tcPr>
            <w:tcW w:w="8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C0F" w:rsidRPr="00E36316" w:rsidRDefault="00EC5C0F" w:rsidP="00EC5C0F">
            <w:pPr>
              <w:numPr>
                <w:ilvl w:val="0"/>
                <w:numId w:val="1"/>
              </w:numPr>
              <w:overflowPunct w:val="0"/>
              <w:autoSpaceDE w:val="0"/>
              <w:autoSpaceDN w:val="0"/>
              <w:adjustRightInd w:val="0"/>
              <w:spacing w:after="0" w:line="240" w:lineRule="auto"/>
              <w:textAlignment w:val="baseline"/>
            </w:pPr>
            <w:r w:rsidRPr="00A13C42">
              <w:t>Evaluate current TCEQ enforcement discretion process and look for improvements with managing potential emission limitation issues.</w:t>
            </w:r>
          </w:p>
        </w:tc>
        <w:tc>
          <w:tcPr>
            <w:tcW w:w="23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C0F" w:rsidRDefault="00EC5C0F" w:rsidP="00180812">
            <w:pPr>
              <w:rPr>
                <w:sz w:val="24"/>
                <w:szCs w:val="24"/>
              </w:rPr>
            </w:pPr>
            <w:r>
              <w:rPr>
                <w:sz w:val="24"/>
                <w:szCs w:val="24"/>
              </w:rPr>
              <w:t>WMS</w:t>
            </w:r>
          </w:p>
        </w:tc>
      </w:tr>
      <w:tr w:rsidR="00EC5C0F" w:rsidRPr="00FA4BE7" w:rsidTr="00180812">
        <w:trPr>
          <w:trHeight w:val="345"/>
        </w:trPr>
        <w:tc>
          <w:tcPr>
            <w:tcW w:w="8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C0F" w:rsidRPr="00734C46" w:rsidRDefault="00EC5C0F" w:rsidP="00EC5C0F">
            <w:pPr>
              <w:pStyle w:val="ListParagraph"/>
              <w:numPr>
                <w:ilvl w:val="1"/>
                <w:numId w:val="2"/>
              </w:numPr>
              <w:overflowPunct/>
              <w:autoSpaceDE/>
              <w:autoSpaceDN/>
              <w:adjustRightInd/>
              <w:contextualSpacing w:val="0"/>
              <w:textAlignment w:val="auto"/>
              <w:rPr>
                <w:ins w:id="4" w:author="Clif Lange" w:date="2020-07-17T14:17:00Z"/>
                <w:rFonts w:ascii="Calibri" w:hAnsi="Calibri" w:cs="Calibri"/>
                <w:sz w:val="22"/>
                <w:szCs w:val="22"/>
              </w:rPr>
            </w:pPr>
            <w:del w:id="5" w:author="Clif Lange" w:date="2020-07-17T14:17:00Z">
              <w:r w:rsidRPr="00A13C42" w:rsidDel="00734C46">
                <w:rPr>
                  <w:sz w:val="22"/>
                  <w:szCs w:val="22"/>
                </w:rPr>
                <w:delText>Review of Resource Adequacy forecasts and development of a Net Load forecast</w:delText>
              </w:r>
              <w:r w:rsidDel="00734C46">
                <w:rPr>
                  <w:sz w:val="22"/>
                  <w:szCs w:val="22"/>
                </w:rPr>
                <w:delText xml:space="preserve"> / probabilistic analysis</w:delText>
              </w:r>
              <w:r w:rsidRPr="00A13C42" w:rsidDel="00734C46">
                <w:rPr>
                  <w:sz w:val="22"/>
                  <w:szCs w:val="22"/>
                </w:rPr>
                <w:delText>.</w:delText>
              </w:r>
            </w:del>
            <w:ins w:id="6" w:author="Clif Lange" w:date="2020-07-17T14:17:00Z">
              <w:r>
                <w:rPr>
                  <w:sz w:val="22"/>
                  <w:szCs w:val="22"/>
                </w:rPr>
                <w:t xml:space="preserve">  </w:t>
              </w:r>
              <w:r w:rsidRPr="00734C46">
                <w:rPr>
                  <w:rFonts w:ascii="Calibri" w:hAnsi="Calibri" w:cs="Calibri"/>
                  <w:bCs/>
                  <w:sz w:val="22"/>
                  <w:szCs w:val="22"/>
                </w:rPr>
                <w:t>“Development of probabilistic SARA and net load forecast. Review of Resource Adequacy forecasts with evaluation and possible implementation of probabilistic SARA and net load forecast as supplements to current Resource Adequacy reports.”</w:t>
              </w:r>
              <w:r w:rsidRPr="00734C46">
                <w:rPr>
                  <w:rFonts w:ascii="Calibri" w:hAnsi="Calibri" w:cs="Calibri"/>
                  <w:sz w:val="22"/>
                  <w:szCs w:val="22"/>
                </w:rPr>
                <w:t xml:space="preserve">  </w:t>
              </w:r>
            </w:ins>
          </w:p>
          <w:p w:rsidR="00EC5C0F" w:rsidRPr="00E36316" w:rsidRDefault="00EC5C0F" w:rsidP="00EC5C0F">
            <w:pPr>
              <w:numPr>
                <w:ilvl w:val="0"/>
                <w:numId w:val="1"/>
              </w:numPr>
              <w:overflowPunct w:val="0"/>
              <w:autoSpaceDE w:val="0"/>
              <w:autoSpaceDN w:val="0"/>
              <w:adjustRightInd w:val="0"/>
              <w:spacing w:after="0" w:line="240" w:lineRule="auto"/>
              <w:textAlignment w:val="baseline"/>
            </w:pPr>
          </w:p>
        </w:tc>
        <w:tc>
          <w:tcPr>
            <w:tcW w:w="23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C0F" w:rsidRDefault="00EC5C0F" w:rsidP="00180812">
            <w:pPr>
              <w:rPr>
                <w:sz w:val="24"/>
                <w:szCs w:val="24"/>
              </w:rPr>
            </w:pPr>
            <w:r>
              <w:rPr>
                <w:sz w:val="24"/>
                <w:szCs w:val="24"/>
              </w:rPr>
              <w:t>WMS</w:t>
            </w:r>
          </w:p>
        </w:tc>
      </w:tr>
    </w:tbl>
    <w:p w:rsidR="00EC5C0F" w:rsidRDefault="00EC5C0F" w:rsidP="00EC5C0F"/>
    <w:p w:rsidR="00EC5C0F" w:rsidRDefault="00EC5C0F" w:rsidP="00EC5C0F"/>
    <w:p w:rsidR="00EC5C0F" w:rsidRDefault="00EC5C0F" w:rsidP="00EC5C0F"/>
    <w:p w:rsidR="00EC5C0F" w:rsidRDefault="00EC5C0F" w:rsidP="00EC5C0F"/>
    <w:p w:rsidR="00EC5C0F" w:rsidRDefault="00EC5C0F" w:rsidP="00EC5C0F"/>
    <w:p w:rsidR="00EC5C0F" w:rsidRDefault="00EC5C0F" w:rsidP="00EC5C0F"/>
    <w:p w:rsidR="00EC5C0F" w:rsidRDefault="00EC5C0F" w:rsidP="00EC5C0F"/>
    <w:p w:rsidR="0017470D" w:rsidRDefault="00EC5C0F"/>
    <w:sectPr w:rsidR="001747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AE6FCD"/>
    <w:multiLevelType w:val="hybridMultilevel"/>
    <w:tmpl w:val="B34C06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9D55C8E"/>
    <w:multiLevelType w:val="hybridMultilevel"/>
    <w:tmpl w:val="4E66345E"/>
    <w:lvl w:ilvl="0" w:tplc="04090001">
      <w:start w:val="1"/>
      <w:numFmt w:val="bullet"/>
      <w:lvlText w:val=""/>
      <w:lvlJc w:val="left"/>
      <w:pPr>
        <w:tabs>
          <w:tab w:val="num" w:pos="293"/>
        </w:tabs>
        <w:ind w:left="293" w:hanging="360"/>
      </w:pPr>
      <w:rPr>
        <w:rFonts w:ascii="Symbol" w:hAnsi="Symbol" w:hint="default"/>
      </w:rPr>
    </w:lvl>
    <w:lvl w:ilvl="1" w:tplc="04090003">
      <w:start w:val="1"/>
      <w:numFmt w:val="bullet"/>
      <w:lvlText w:val="o"/>
      <w:lvlJc w:val="left"/>
      <w:pPr>
        <w:tabs>
          <w:tab w:val="num" w:pos="1013"/>
        </w:tabs>
        <w:ind w:left="1013" w:hanging="360"/>
      </w:pPr>
      <w:rPr>
        <w:rFonts w:ascii="Courier New" w:hAnsi="Courier New" w:cs="Courier New" w:hint="default"/>
      </w:rPr>
    </w:lvl>
    <w:lvl w:ilvl="2" w:tplc="04090005">
      <w:start w:val="1"/>
      <w:numFmt w:val="bullet"/>
      <w:lvlText w:val=""/>
      <w:lvlJc w:val="left"/>
      <w:pPr>
        <w:tabs>
          <w:tab w:val="num" w:pos="1733"/>
        </w:tabs>
        <w:ind w:left="1733" w:hanging="360"/>
      </w:pPr>
      <w:rPr>
        <w:rFonts w:ascii="Wingdings" w:hAnsi="Wingdings" w:hint="default"/>
      </w:rPr>
    </w:lvl>
    <w:lvl w:ilvl="3" w:tplc="04090001" w:tentative="1">
      <w:start w:val="1"/>
      <w:numFmt w:val="bullet"/>
      <w:lvlText w:val=""/>
      <w:lvlJc w:val="left"/>
      <w:pPr>
        <w:tabs>
          <w:tab w:val="num" w:pos="2453"/>
        </w:tabs>
        <w:ind w:left="2453" w:hanging="360"/>
      </w:pPr>
      <w:rPr>
        <w:rFonts w:ascii="Symbol" w:hAnsi="Symbol" w:hint="default"/>
      </w:rPr>
    </w:lvl>
    <w:lvl w:ilvl="4" w:tplc="04090003" w:tentative="1">
      <w:start w:val="1"/>
      <w:numFmt w:val="bullet"/>
      <w:lvlText w:val="o"/>
      <w:lvlJc w:val="left"/>
      <w:pPr>
        <w:tabs>
          <w:tab w:val="num" w:pos="3173"/>
        </w:tabs>
        <w:ind w:left="3173" w:hanging="360"/>
      </w:pPr>
      <w:rPr>
        <w:rFonts w:ascii="Courier New" w:hAnsi="Courier New" w:cs="Courier New" w:hint="default"/>
      </w:rPr>
    </w:lvl>
    <w:lvl w:ilvl="5" w:tplc="04090005" w:tentative="1">
      <w:start w:val="1"/>
      <w:numFmt w:val="bullet"/>
      <w:lvlText w:val=""/>
      <w:lvlJc w:val="left"/>
      <w:pPr>
        <w:tabs>
          <w:tab w:val="num" w:pos="3893"/>
        </w:tabs>
        <w:ind w:left="3893" w:hanging="360"/>
      </w:pPr>
      <w:rPr>
        <w:rFonts w:ascii="Wingdings" w:hAnsi="Wingdings" w:hint="default"/>
      </w:rPr>
    </w:lvl>
    <w:lvl w:ilvl="6" w:tplc="04090001" w:tentative="1">
      <w:start w:val="1"/>
      <w:numFmt w:val="bullet"/>
      <w:lvlText w:val=""/>
      <w:lvlJc w:val="left"/>
      <w:pPr>
        <w:tabs>
          <w:tab w:val="num" w:pos="4613"/>
        </w:tabs>
        <w:ind w:left="4613" w:hanging="360"/>
      </w:pPr>
      <w:rPr>
        <w:rFonts w:ascii="Symbol" w:hAnsi="Symbol" w:hint="default"/>
      </w:rPr>
    </w:lvl>
    <w:lvl w:ilvl="7" w:tplc="04090003" w:tentative="1">
      <w:start w:val="1"/>
      <w:numFmt w:val="bullet"/>
      <w:lvlText w:val="o"/>
      <w:lvlJc w:val="left"/>
      <w:pPr>
        <w:tabs>
          <w:tab w:val="num" w:pos="5333"/>
        </w:tabs>
        <w:ind w:left="5333" w:hanging="360"/>
      </w:pPr>
      <w:rPr>
        <w:rFonts w:ascii="Courier New" w:hAnsi="Courier New" w:cs="Courier New" w:hint="default"/>
      </w:rPr>
    </w:lvl>
    <w:lvl w:ilvl="8" w:tplc="04090005" w:tentative="1">
      <w:start w:val="1"/>
      <w:numFmt w:val="bullet"/>
      <w:lvlText w:val=""/>
      <w:lvlJc w:val="left"/>
      <w:pPr>
        <w:tabs>
          <w:tab w:val="num" w:pos="6053"/>
        </w:tabs>
        <w:ind w:left="6053"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C0F"/>
    <w:rsid w:val="00143D4E"/>
    <w:rsid w:val="00187969"/>
    <w:rsid w:val="001D61AD"/>
    <w:rsid w:val="00894090"/>
    <w:rsid w:val="00EC5C0F"/>
    <w:rsid w:val="00EE4E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C45A38-38EE-46A8-BC07-0DE8ABFEB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C5C0F"/>
    <w:rPr>
      <w:strike w:val="0"/>
      <w:dstrike w:val="0"/>
      <w:color w:val="005091"/>
      <w:u w:val="none"/>
      <w:effect w:val="none"/>
    </w:rPr>
  </w:style>
  <w:style w:type="paragraph" w:styleId="ListParagraph">
    <w:name w:val="List Paragraph"/>
    <w:basedOn w:val="Normal"/>
    <w:uiPriority w:val="34"/>
    <w:qFormat/>
    <w:rsid w:val="00EC5C0F"/>
    <w:pPr>
      <w:overflowPunct w:val="0"/>
      <w:autoSpaceDE w:val="0"/>
      <w:autoSpaceDN w:val="0"/>
      <w:adjustRightInd w:val="0"/>
      <w:spacing w:after="0" w:line="240" w:lineRule="auto"/>
      <w:ind w:left="720"/>
      <w:contextualSpacing/>
      <w:textAlignment w:val="baseline"/>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rcot.com/committee/rtctf" TargetMode="External"/><Relationship Id="rId5" Type="http://schemas.openxmlformats.org/officeDocument/2006/relationships/hyperlink" Target="http://www.ercot.com/committee/rt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321</Words>
  <Characters>1832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2149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Boren</dc:creator>
  <cp:keywords/>
  <dc:description/>
  <cp:lastModifiedBy>A. Boren</cp:lastModifiedBy>
  <cp:revision>1</cp:revision>
  <dcterms:created xsi:type="dcterms:W3CDTF">2020-07-21T16:27:00Z</dcterms:created>
  <dcterms:modified xsi:type="dcterms:W3CDTF">2020-07-21T16:27:00Z</dcterms:modified>
</cp:coreProperties>
</file>