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E4842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D33F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940074" w:rsidRPr="004C2D0E">
                <w:rPr>
                  <w:rStyle w:val="Hyperlink"/>
                </w:rPr>
                <w:t>020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E4842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E484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- </w:t>
            </w:r>
            <w:r w:rsidRPr="00DA257C">
              <w:t>Methodology for Setting Maximum Shadow Prices for Network and Power Balance Constraints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4007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940074"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8E6BE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>
              <w:rPr>
                <w:rFonts w:ascii="Arial" w:hAnsi="Arial" w:cs="Arial"/>
              </w:rPr>
              <w:t xml:space="preserve"> Analysis for Nodal Protocol Revision Request (NPRR) 1007, </w:t>
            </w:r>
            <w:r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8E6BEA" w:rsidP="00CA06BE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8E6BEA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8E6BEA" w:rsidP="002D6CAB">
            <w:pPr>
              <w:pStyle w:val="NormalArial"/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E6BEA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8D33F5" w:rsidRDefault="008E6BEA" w:rsidP="00D54DC7">
            <w:pPr>
              <w:pStyle w:val="Header"/>
              <w:rPr>
                <w:b w:val="0"/>
                <w:sz w:val="22"/>
                <w:szCs w:val="22"/>
              </w:rPr>
            </w:pPr>
            <w:bookmarkStart w:id="0" w:name="_GoBack"/>
            <w:r w:rsidRPr="008D33F5">
              <w:rPr>
                <w:rFonts w:cs="Arial"/>
                <w:b w:val="0"/>
              </w:rPr>
              <w:t>See Impact Analysis for NPRR1007</w:t>
            </w:r>
            <w:bookmarkEnd w:id="0"/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CA3654" w:rsidRDefault="008E6BEA" w:rsidP="00CA3654">
            <w:pPr>
              <w:pStyle w:val="Header"/>
              <w:rPr>
                <w:rFonts w:cs="Arial"/>
                <w:b w:val="0"/>
              </w:rPr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E6BEA">
      <w:rPr>
        <w:rFonts w:ascii="Arial" w:hAnsi="Arial"/>
        <w:noProof/>
        <w:sz w:val="18"/>
      </w:rPr>
      <w:t>020OBDRR-02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8D33F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8D33F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842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3F5"/>
    <w:rsid w:val="008D73FD"/>
    <w:rsid w:val="008E6078"/>
    <w:rsid w:val="008E6BEA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0074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A365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08C56-B39B-4018-BA66-E18CA402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2020-03-25T21:38:00Z</dcterms:created>
  <dcterms:modified xsi:type="dcterms:W3CDTF">2020-03-25T23:56:00Z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