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595273CE" w14:textId="77777777" w:rsidTr="006E6E27">
        <w:tc>
          <w:tcPr>
            <w:tcW w:w="1620" w:type="dxa"/>
            <w:tcBorders>
              <w:bottom w:val="single" w:sz="4" w:space="0" w:color="auto"/>
            </w:tcBorders>
            <w:shd w:val="clear" w:color="auto" w:fill="FFFFFF"/>
            <w:vAlign w:val="center"/>
          </w:tcPr>
          <w:p w14:paraId="618D4ABC"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0478F0D5" w14:textId="2DCB6DA4" w:rsidR="00067FE2" w:rsidRDefault="005F2F8A" w:rsidP="00F44236">
            <w:pPr>
              <w:pStyle w:val="Header"/>
            </w:pPr>
            <w:hyperlink r:id="rId8" w:history="1">
              <w:r w:rsidR="002925FB" w:rsidRPr="002925FB">
                <w:rPr>
                  <w:rStyle w:val="Hyperlink"/>
                </w:rPr>
                <w:t>021</w:t>
              </w:r>
            </w:hyperlink>
          </w:p>
        </w:tc>
        <w:tc>
          <w:tcPr>
            <w:tcW w:w="1260" w:type="dxa"/>
            <w:tcBorders>
              <w:bottom w:val="single" w:sz="4" w:space="0" w:color="auto"/>
            </w:tcBorders>
            <w:shd w:val="clear" w:color="auto" w:fill="FFFFFF"/>
            <w:vAlign w:val="center"/>
          </w:tcPr>
          <w:p w14:paraId="2EBBC963"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7529A2AB" w14:textId="703A0537" w:rsidR="00067FE2" w:rsidRDefault="00A27058" w:rsidP="00D166D0">
            <w:pPr>
              <w:pStyle w:val="Header"/>
            </w:pPr>
            <w:r w:rsidRPr="00A27058">
              <w:t xml:space="preserve">Correction to Calculation in </w:t>
            </w:r>
            <w:r w:rsidR="00D166D0">
              <w:t>Procedure for Calculating Responsive Reserve (RRS) Limits for Individual Resources</w:t>
            </w:r>
          </w:p>
        </w:tc>
      </w:tr>
      <w:tr w:rsidR="00067FE2" w:rsidRPr="00E01925" w14:paraId="1BD43595" w14:textId="77777777" w:rsidTr="00727CC5">
        <w:trPr>
          <w:trHeight w:val="518"/>
        </w:trPr>
        <w:tc>
          <w:tcPr>
            <w:tcW w:w="2880" w:type="dxa"/>
            <w:gridSpan w:val="2"/>
            <w:tcBorders>
              <w:bottom w:val="single" w:sz="4" w:space="0" w:color="auto"/>
            </w:tcBorders>
            <w:shd w:val="clear" w:color="auto" w:fill="FFFFFF"/>
            <w:vAlign w:val="center"/>
          </w:tcPr>
          <w:p w14:paraId="4B317F13" w14:textId="0B1CA1B7" w:rsidR="00067FE2" w:rsidRPr="00E01925" w:rsidRDefault="00067FE2" w:rsidP="005F2F8A">
            <w:pPr>
              <w:pStyle w:val="Header"/>
              <w:spacing w:before="120" w:after="120"/>
              <w:rPr>
                <w:bCs w:val="0"/>
              </w:rPr>
            </w:pPr>
            <w:r w:rsidRPr="00E01925">
              <w:rPr>
                <w:bCs w:val="0"/>
              </w:rPr>
              <w:t xml:space="preserve">Date </w:t>
            </w:r>
            <w:r w:rsidR="006F2537">
              <w:rPr>
                <w:bCs w:val="0"/>
              </w:rPr>
              <w:t>of Decision</w:t>
            </w:r>
          </w:p>
        </w:tc>
        <w:tc>
          <w:tcPr>
            <w:tcW w:w="7560" w:type="dxa"/>
            <w:gridSpan w:val="2"/>
            <w:tcBorders>
              <w:bottom w:val="single" w:sz="4" w:space="0" w:color="auto"/>
            </w:tcBorders>
            <w:vAlign w:val="center"/>
          </w:tcPr>
          <w:p w14:paraId="44E4E28E" w14:textId="64749C5B" w:rsidR="00067FE2" w:rsidRPr="00E01925" w:rsidRDefault="006F2537" w:rsidP="00CE6573">
            <w:pPr>
              <w:pStyle w:val="NormalArial"/>
            </w:pPr>
            <w:r>
              <w:t>June 24, 2020</w:t>
            </w:r>
          </w:p>
        </w:tc>
      </w:tr>
      <w:tr w:rsidR="00067FE2" w14:paraId="45561CEA" w14:textId="77777777" w:rsidTr="00727CC5">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718605C" w14:textId="3C2AA45F" w:rsidR="00067FE2" w:rsidRDefault="006F2537" w:rsidP="005F2F8A">
            <w:pPr>
              <w:pStyle w:val="Header"/>
              <w:spacing w:before="120" w:after="120"/>
            </w:pPr>
            <w: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3D356AFC" w14:textId="0A79D643" w:rsidR="00067FE2" w:rsidRDefault="006F2537" w:rsidP="00F44236">
            <w:pPr>
              <w:pStyle w:val="NormalArial"/>
            </w:pPr>
            <w:r>
              <w:t>Recommended Approval</w:t>
            </w:r>
          </w:p>
        </w:tc>
      </w:tr>
      <w:tr w:rsidR="00727CC5" w14:paraId="5563E8F7" w14:textId="77777777" w:rsidTr="00727CC5">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9D19343" w14:textId="25DCF4AE" w:rsidR="00727CC5" w:rsidRDefault="00727CC5" w:rsidP="005F2F8A">
            <w:pPr>
              <w:pStyle w:val="Header"/>
              <w:spacing w:before="120" w:after="120"/>
            </w:pPr>
            <w:r>
              <w:t>Proposed Effective 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280B5260" w14:textId="20B0CE91" w:rsidR="00727CC5" w:rsidRDefault="00727CC5" w:rsidP="00F44236">
            <w:pPr>
              <w:pStyle w:val="NormalArial"/>
            </w:pPr>
            <w:r>
              <w:t>To be determined</w:t>
            </w:r>
          </w:p>
        </w:tc>
      </w:tr>
      <w:tr w:rsidR="00727CC5" w14:paraId="67280A9B" w14:textId="77777777" w:rsidTr="00727CC5">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4DFE25" w14:textId="7C6808F1" w:rsidR="00727CC5" w:rsidRDefault="00727CC5" w:rsidP="005F2F8A">
            <w:pPr>
              <w:pStyle w:val="Header"/>
              <w:spacing w:before="120" w:after="120"/>
            </w:pPr>
            <w:r>
              <w:t>Priority and Rank Assigned</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481BA224" w14:textId="3A332B72" w:rsidR="00727CC5" w:rsidRDefault="00727CC5" w:rsidP="00F44236">
            <w:pPr>
              <w:pStyle w:val="NormalArial"/>
            </w:pPr>
            <w:r>
              <w:t>To be determined</w:t>
            </w:r>
          </w:p>
        </w:tc>
      </w:tr>
      <w:tr w:rsidR="00067FE2" w14:paraId="0F23D9D9" w14:textId="77777777" w:rsidTr="00727CC5">
        <w:trPr>
          <w:trHeight w:val="773"/>
        </w:trPr>
        <w:tc>
          <w:tcPr>
            <w:tcW w:w="2880" w:type="dxa"/>
            <w:gridSpan w:val="2"/>
            <w:tcBorders>
              <w:top w:val="single" w:sz="4" w:space="0" w:color="auto"/>
              <w:bottom w:val="single" w:sz="4" w:space="0" w:color="auto"/>
            </w:tcBorders>
            <w:shd w:val="clear" w:color="auto" w:fill="FFFFFF"/>
            <w:vAlign w:val="center"/>
          </w:tcPr>
          <w:p w14:paraId="13A00EE8" w14:textId="77777777" w:rsidR="00067FE2" w:rsidRDefault="006E6E27" w:rsidP="005F2F8A">
            <w:pPr>
              <w:pStyle w:val="Header"/>
              <w:spacing w:before="120" w:after="120"/>
            </w:pPr>
            <w:r>
              <w:t xml:space="preserve">Other Binding Document </w:t>
            </w:r>
            <w:r w:rsidR="00067FE2">
              <w:t xml:space="preserve">Requiring Revision </w:t>
            </w:r>
          </w:p>
        </w:tc>
        <w:tc>
          <w:tcPr>
            <w:tcW w:w="7560" w:type="dxa"/>
            <w:gridSpan w:val="2"/>
            <w:tcBorders>
              <w:top w:val="single" w:sz="4" w:space="0" w:color="auto"/>
            </w:tcBorders>
            <w:vAlign w:val="center"/>
          </w:tcPr>
          <w:p w14:paraId="7E68A235" w14:textId="77777777" w:rsidR="00067FE2" w:rsidRDefault="008A76B3" w:rsidP="006A137E">
            <w:pPr>
              <w:pStyle w:val="NormalArial"/>
            </w:pPr>
            <w:r w:rsidRPr="008A76B3">
              <w:t>Procedure for Calculating Responsive Reserve (RRS) Limits for Individual Resources</w:t>
            </w:r>
          </w:p>
        </w:tc>
      </w:tr>
      <w:tr w:rsidR="0032677B" w14:paraId="2DC52DDC" w14:textId="77777777" w:rsidTr="00BC2D06">
        <w:trPr>
          <w:trHeight w:val="518"/>
        </w:trPr>
        <w:tc>
          <w:tcPr>
            <w:tcW w:w="2880" w:type="dxa"/>
            <w:gridSpan w:val="2"/>
            <w:tcBorders>
              <w:bottom w:val="single" w:sz="4" w:space="0" w:color="auto"/>
            </w:tcBorders>
            <w:shd w:val="clear" w:color="auto" w:fill="FFFFFF"/>
            <w:vAlign w:val="center"/>
          </w:tcPr>
          <w:p w14:paraId="6D69006B" w14:textId="77777777" w:rsidR="0032677B" w:rsidRDefault="0032677B" w:rsidP="005F2F8A">
            <w:pPr>
              <w:pStyle w:val="Header"/>
              <w:spacing w:before="120" w:after="120"/>
            </w:pPr>
            <w:r>
              <w:t>Supporting Protocol or Guide Section(s)</w:t>
            </w:r>
            <w:r w:rsidR="006A137E">
              <w:t xml:space="preserve"> / Related Documents</w:t>
            </w:r>
          </w:p>
        </w:tc>
        <w:tc>
          <w:tcPr>
            <w:tcW w:w="7560" w:type="dxa"/>
            <w:gridSpan w:val="2"/>
            <w:tcBorders>
              <w:bottom w:val="single" w:sz="4" w:space="0" w:color="auto"/>
            </w:tcBorders>
            <w:vAlign w:val="center"/>
          </w:tcPr>
          <w:p w14:paraId="7041F79D" w14:textId="77777777" w:rsidR="0032677B" w:rsidRDefault="008B082E" w:rsidP="00F44236">
            <w:pPr>
              <w:pStyle w:val="NormalArial"/>
            </w:pPr>
            <w:r>
              <w:t>None</w:t>
            </w:r>
          </w:p>
        </w:tc>
      </w:tr>
      <w:tr w:rsidR="00067FE2" w14:paraId="11186382" w14:textId="77777777" w:rsidTr="00BC2D06">
        <w:trPr>
          <w:trHeight w:val="518"/>
        </w:trPr>
        <w:tc>
          <w:tcPr>
            <w:tcW w:w="2880" w:type="dxa"/>
            <w:gridSpan w:val="2"/>
            <w:tcBorders>
              <w:bottom w:val="single" w:sz="4" w:space="0" w:color="auto"/>
            </w:tcBorders>
            <w:shd w:val="clear" w:color="auto" w:fill="FFFFFF"/>
            <w:vAlign w:val="center"/>
          </w:tcPr>
          <w:p w14:paraId="007D1316"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5951F561" w14:textId="3F9354E8" w:rsidR="00067FE2" w:rsidRDefault="008A76B3" w:rsidP="008B082E">
            <w:pPr>
              <w:pStyle w:val="NormalArial"/>
              <w:spacing w:before="120" w:after="120"/>
            </w:pPr>
            <w:r>
              <w:t>This Other Binding Document Revision</w:t>
            </w:r>
            <w:r w:rsidR="005447AC">
              <w:t xml:space="preserve"> Request (OBDRR)</w:t>
            </w:r>
            <w:r w:rsidR="008666D5">
              <w:t xml:space="preserve"> </w:t>
            </w:r>
            <w:r w:rsidR="002C5DF0">
              <w:t xml:space="preserve">aligns the language in </w:t>
            </w:r>
            <w:r w:rsidR="00D166D0">
              <w:t>the Procedure for Calculating Responsive Reserve (RRS) Limits for Individual Resources</w:t>
            </w:r>
            <w:r w:rsidR="002C5DF0">
              <w:t xml:space="preserve"> with the </w:t>
            </w:r>
            <w:r w:rsidR="008B082E">
              <w:t>P</w:t>
            </w:r>
            <w:r w:rsidR="002C5DF0">
              <w:t>rotocols</w:t>
            </w:r>
            <w:r w:rsidR="00A751A3">
              <w:t xml:space="preserve"> </w:t>
            </w:r>
            <w:r w:rsidR="00D166D0">
              <w:t xml:space="preserve">following </w:t>
            </w:r>
            <w:r w:rsidR="008B082E">
              <w:t xml:space="preserve">Phase 1 implementation of </w:t>
            </w:r>
            <w:r w:rsidR="00A751A3">
              <w:t>N</w:t>
            </w:r>
            <w:r w:rsidR="008B082E">
              <w:t>odal Protocol Revision Request (N</w:t>
            </w:r>
            <w:r w:rsidR="00A751A3">
              <w:t>PRR</w:t>
            </w:r>
            <w:r w:rsidR="008B082E">
              <w:t>)</w:t>
            </w:r>
            <w:r w:rsidR="00A751A3">
              <w:t xml:space="preserve"> 863</w:t>
            </w:r>
            <w:r w:rsidR="008B082E">
              <w:t xml:space="preserve">, </w:t>
            </w:r>
            <w:r w:rsidR="008B082E" w:rsidRPr="008B082E">
              <w:t>Creation of ERCOT Contingency Reserve Service and Revisions to Responsive Reserve</w:t>
            </w:r>
            <w:r w:rsidR="00D166D0">
              <w:t>,</w:t>
            </w:r>
            <w:r w:rsidR="00A751A3">
              <w:t xml:space="preserve"> </w:t>
            </w:r>
            <w:r w:rsidR="00D33D05">
              <w:t xml:space="preserve">and </w:t>
            </w:r>
            <w:r w:rsidR="005447AC">
              <w:t xml:space="preserve">corrects </w:t>
            </w:r>
            <w:r w:rsidR="00D33D05">
              <w:t xml:space="preserve">inadvertent errors in </w:t>
            </w:r>
            <w:r w:rsidR="005447AC">
              <w:t>the formula</w:t>
            </w:r>
            <w:r w:rsidR="00952688">
              <w:t>e</w:t>
            </w:r>
            <w:r w:rsidR="005447AC">
              <w:t xml:space="preserve"> for </w:t>
            </w:r>
            <w:r w:rsidR="00952688">
              <w:t xml:space="preserve">calculating droop performance </w:t>
            </w:r>
            <w:r w:rsidR="00A751A3">
              <w:t>to determine</w:t>
            </w:r>
            <w:r w:rsidR="00952688">
              <w:t xml:space="preserve"> </w:t>
            </w:r>
            <w:r w:rsidR="008B082E">
              <w:t>Responsive Reserve (</w:t>
            </w:r>
            <w:r w:rsidR="00952688">
              <w:t>RRS</w:t>
            </w:r>
            <w:r w:rsidR="008B082E">
              <w:t>)</w:t>
            </w:r>
            <w:r w:rsidR="00952688">
              <w:t xml:space="preserve"> limits.</w:t>
            </w:r>
            <w:r w:rsidR="00AE4F49">
              <w:t xml:space="preserve"> </w:t>
            </w:r>
            <w:r w:rsidR="00D166D0">
              <w:t xml:space="preserve"> </w:t>
            </w:r>
            <w:r w:rsidR="00AE4F49">
              <w:t xml:space="preserve">The Performance, Disturbance, Compliance Working Group (PDCWG) reviewed these </w:t>
            </w:r>
            <w:r w:rsidR="00D166D0">
              <w:t>updates</w:t>
            </w:r>
            <w:r w:rsidR="00AE4F49">
              <w:t xml:space="preserve"> at their April </w:t>
            </w:r>
            <w:r w:rsidR="00D166D0">
              <w:t xml:space="preserve">15, </w:t>
            </w:r>
            <w:r w:rsidR="00AE4F49">
              <w:t xml:space="preserve">2020 </w:t>
            </w:r>
            <w:r w:rsidR="009C6F73">
              <w:t>WebEx-only</w:t>
            </w:r>
            <w:r w:rsidR="00C63A83">
              <w:t xml:space="preserve"> </w:t>
            </w:r>
            <w:r w:rsidR="00AE4F49">
              <w:t>meeting.</w:t>
            </w:r>
          </w:p>
          <w:p w14:paraId="383F6188" w14:textId="77777777" w:rsidR="008B082E" w:rsidRDefault="008B082E" w:rsidP="008B082E">
            <w:pPr>
              <w:pStyle w:val="NormalArial"/>
              <w:spacing w:before="100" w:beforeAutospacing="1" w:after="120"/>
            </w:pPr>
            <w:r>
              <w:t>Listed below is a summary of the modifications that are being proposed by this OBDRR</w:t>
            </w:r>
            <w:r w:rsidR="006F4321">
              <w:t>:</w:t>
            </w:r>
          </w:p>
          <w:p w14:paraId="728D74CC" w14:textId="67801C92" w:rsidR="008B082E" w:rsidRDefault="008B082E" w:rsidP="008B082E">
            <w:pPr>
              <w:pStyle w:val="NormalArial"/>
              <w:numPr>
                <w:ilvl w:val="0"/>
                <w:numId w:val="20"/>
              </w:numPr>
              <w:spacing w:before="100" w:beforeAutospacing="1" w:after="120"/>
            </w:pPr>
            <w:r>
              <w:t xml:space="preserve">Recognize that </w:t>
            </w:r>
            <w:r w:rsidRPr="00D33D05">
              <w:t>any Generation Resource capable of operating in synchronous condenser fast-response mode can provide RRS</w:t>
            </w:r>
            <w:r>
              <w:t xml:space="preserve">; </w:t>
            </w:r>
          </w:p>
          <w:p w14:paraId="37C6A082" w14:textId="77777777" w:rsidR="008B082E" w:rsidRDefault="008B082E" w:rsidP="008B082E">
            <w:pPr>
              <w:pStyle w:val="NormalArial"/>
              <w:numPr>
                <w:ilvl w:val="0"/>
                <w:numId w:val="20"/>
              </w:numPr>
              <w:spacing w:before="100" w:beforeAutospacing="1" w:after="120"/>
            </w:pPr>
            <w:r>
              <w:t>Clarify RRS limits applicable to Resources providing RRS as Fast Frequency Response (FFR); and</w:t>
            </w:r>
          </w:p>
          <w:p w14:paraId="5A08725E" w14:textId="77777777" w:rsidR="008B082E" w:rsidRDefault="008B082E" w:rsidP="008B082E">
            <w:pPr>
              <w:pStyle w:val="NormalArial"/>
              <w:numPr>
                <w:ilvl w:val="0"/>
                <w:numId w:val="20"/>
              </w:numPr>
              <w:spacing w:before="100" w:beforeAutospacing="1" w:after="120"/>
            </w:pPr>
            <w:r>
              <w:t>Correct</w:t>
            </w:r>
            <w:r w:rsidRPr="00904D0B">
              <w:t xml:space="preserve"> inadvertent errors in the formulae for calculating droop performance </w:t>
            </w:r>
            <w:r>
              <w:t>to determine</w:t>
            </w:r>
            <w:r w:rsidRPr="00904D0B">
              <w:t xml:space="preserve"> RRS limits</w:t>
            </w:r>
            <w:r>
              <w:t>.</w:t>
            </w:r>
          </w:p>
        </w:tc>
      </w:tr>
      <w:tr w:rsidR="00067FE2" w14:paraId="7719ED96" w14:textId="77777777" w:rsidTr="00BC2D06">
        <w:trPr>
          <w:trHeight w:val="518"/>
        </w:trPr>
        <w:tc>
          <w:tcPr>
            <w:tcW w:w="2880" w:type="dxa"/>
            <w:gridSpan w:val="2"/>
            <w:tcBorders>
              <w:bottom w:val="single" w:sz="4" w:space="0" w:color="auto"/>
            </w:tcBorders>
            <w:shd w:val="clear" w:color="auto" w:fill="FFFFFF"/>
            <w:vAlign w:val="center"/>
          </w:tcPr>
          <w:p w14:paraId="6FAE2028"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061485A3" w14:textId="03B09D94" w:rsidR="006A137E" w:rsidRDefault="006A137E" w:rsidP="006A137E">
            <w:pPr>
              <w:pStyle w:val="NormalArial"/>
              <w:spacing w:before="120"/>
              <w:rPr>
                <w:rFonts w:cs="Arial"/>
                <w:color w:val="000000"/>
              </w:rPr>
            </w:pPr>
            <w:r w:rsidRPr="006629C8">
              <w:object w:dxaOrig="225" w:dyaOrig="225" w14:anchorId="269B39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75pt;height:15pt" o:ole="">
                  <v:imagedata r:id="rId9" o:title=""/>
                </v:shape>
                <w:control r:id="rId10" w:name="TextBox11" w:shapeid="_x0000_i1037"/>
              </w:object>
            </w:r>
            <w:r w:rsidRPr="006629C8">
              <w:t xml:space="preserve">  </w:t>
            </w:r>
            <w:r>
              <w:rPr>
                <w:rFonts w:cs="Arial"/>
                <w:color w:val="000000"/>
              </w:rPr>
              <w:t>Addresses current operational issues.</w:t>
            </w:r>
          </w:p>
          <w:p w14:paraId="5C576F4B" w14:textId="73AEA769" w:rsidR="006A137E" w:rsidRDefault="006A137E" w:rsidP="006A137E">
            <w:pPr>
              <w:pStyle w:val="NormalArial"/>
              <w:tabs>
                <w:tab w:val="left" w:pos="432"/>
              </w:tabs>
              <w:spacing w:before="120"/>
              <w:ind w:left="432" w:hanging="432"/>
              <w:rPr>
                <w:iCs/>
                <w:kern w:val="24"/>
              </w:rPr>
            </w:pPr>
            <w:r w:rsidRPr="00CD242D">
              <w:lastRenderedPageBreak/>
              <w:object w:dxaOrig="225" w:dyaOrig="225" w14:anchorId="2BEA48D4">
                <v:shape id="_x0000_i1039" type="#_x0000_t75" style="width:15.75pt;height:15pt" o:ole="">
                  <v:imagedata r:id="rId11" o:title=""/>
                </v:shape>
                <w:control r:id="rId12" w:name="TextBox1" w:shapeid="_x0000_i1039"/>
              </w:object>
            </w:r>
            <w:r w:rsidRPr="00CD242D">
              <w:t xml:space="preserve">  </w:t>
            </w:r>
            <w:r>
              <w:rPr>
                <w:rFonts w:cs="Arial"/>
                <w:color w:val="000000"/>
              </w:rPr>
              <w:t>Meets Strategic goals (</w:t>
            </w:r>
            <w:r w:rsidRPr="00D85807">
              <w:rPr>
                <w:iCs/>
                <w:kern w:val="24"/>
              </w:rPr>
              <w:t xml:space="preserve">tied to the </w:t>
            </w:r>
            <w:hyperlink r:id="rId13" w:history="1">
              <w:r w:rsidRPr="00D85807">
                <w:rPr>
                  <w:rStyle w:val="Hyperlink"/>
                  <w:iCs/>
                  <w:kern w:val="24"/>
                </w:rPr>
                <w:t>ERCOT Strategic Plan</w:t>
              </w:r>
            </w:hyperlink>
            <w:r w:rsidRPr="00D85807">
              <w:rPr>
                <w:iCs/>
                <w:kern w:val="24"/>
              </w:rPr>
              <w:t xml:space="preserve"> or directed by the ERCOT Board)</w:t>
            </w:r>
            <w:r>
              <w:rPr>
                <w:iCs/>
                <w:kern w:val="24"/>
              </w:rPr>
              <w:t>.</w:t>
            </w:r>
          </w:p>
          <w:p w14:paraId="2155691D" w14:textId="7FA8CD10" w:rsidR="006A137E" w:rsidRDefault="006A137E" w:rsidP="006A137E">
            <w:pPr>
              <w:pStyle w:val="NormalArial"/>
              <w:spacing w:before="120"/>
              <w:rPr>
                <w:iCs/>
                <w:kern w:val="24"/>
              </w:rPr>
            </w:pPr>
            <w:r w:rsidRPr="006629C8">
              <w:object w:dxaOrig="225" w:dyaOrig="225" w14:anchorId="55F8B133">
                <v:shape id="_x0000_i1041" type="#_x0000_t75" style="width:15.75pt;height:15pt" o:ole="">
                  <v:imagedata r:id="rId11" o:title=""/>
                </v:shape>
                <w:control r:id="rId14" w:name="TextBox12" w:shapeid="_x0000_i1041"/>
              </w:object>
            </w:r>
            <w:r w:rsidRPr="006629C8">
              <w:t xml:space="preserve">  </w:t>
            </w:r>
            <w:r>
              <w:rPr>
                <w:iCs/>
                <w:kern w:val="24"/>
              </w:rPr>
              <w:t>Market efficiencies or enhancements</w:t>
            </w:r>
          </w:p>
          <w:p w14:paraId="64AE4158" w14:textId="7F30353A" w:rsidR="006A137E" w:rsidRDefault="006A137E" w:rsidP="006A137E">
            <w:pPr>
              <w:pStyle w:val="NormalArial"/>
              <w:spacing w:before="120"/>
              <w:rPr>
                <w:iCs/>
                <w:kern w:val="24"/>
              </w:rPr>
            </w:pPr>
            <w:r w:rsidRPr="006629C8">
              <w:object w:dxaOrig="225" w:dyaOrig="225" w14:anchorId="40B2D69B">
                <v:shape id="_x0000_i1043" type="#_x0000_t75" style="width:15.75pt;height:15pt" o:ole="">
                  <v:imagedata r:id="rId11" o:title=""/>
                </v:shape>
                <w:control r:id="rId15" w:name="TextBox13" w:shapeid="_x0000_i1043"/>
              </w:object>
            </w:r>
            <w:r w:rsidRPr="006629C8">
              <w:t xml:space="preserve">  </w:t>
            </w:r>
            <w:r>
              <w:rPr>
                <w:iCs/>
                <w:kern w:val="24"/>
              </w:rPr>
              <w:t>Administrative</w:t>
            </w:r>
          </w:p>
          <w:p w14:paraId="0C0DB592" w14:textId="230547B8" w:rsidR="006A137E" w:rsidRDefault="006A137E" w:rsidP="006A137E">
            <w:pPr>
              <w:pStyle w:val="NormalArial"/>
              <w:spacing w:before="120"/>
              <w:rPr>
                <w:iCs/>
                <w:kern w:val="24"/>
              </w:rPr>
            </w:pPr>
            <w:r w:rsidRPr="006629C8">
              <w:object w:dxaOrig="225" w:dyaOrig="225" w14:anchorId="27DFD36C">
                <v:shape id="_x0000_i1045" type="#_x0000_t75" style="width:15.75pt;height:15pt" o:ole="">
                  <v:imagedata r:id="rId11" o:title=""/>
                </v:shape>
                <w:control r:id="rId16" w:name="TextBox14" w:shapeid="_x0000_i1045"/>
              </w:object>
            </w:r>
            <w:r w:rsidRPr="006629C8">
              <w:t xml:space="preserve">  </w:t>
            </w:r>
            <w:r>
              <w:rPr>
                <w:iCs/>
                <w:kern w:val="24"/>
              </w:rPr>
              <w:t>Regulatory requirements</w:t>
            </w:r>
          </w:p>
          <w:p w14:paraId="04FB6B66" w14:textId="6B1228AA" w:rsidR="006A137E" w:rsidRPr="00CD242D" w:rsidRDefault="006A137E" w:rsidP="006A137E">
            <w:pPr>
              <w:pStyle w:val="NormalArial"/>
              <w:spacing w:before="120"/>
              <w:rPr>
                <w:rFonts w:cs="Arial"/>
                <w:color w:val="000000"/>
              </w:rPr>
            </w:pPr>
            <w:r w:rsidRPr="006629C8">
              <w:object w:dxaOrig="225" w:dyaOrig="225" w14:anchorId="50BEAB47">
                <v:shape id="_x0000_i1047" type="#_x0000_t75" style="width:15.75pt;height:15pt" o:ole="">
                  <v:imagedata r:id="rId11" o:title=""/>
                </v:shape>
                <w:control r:id="rId17" w:name="TextBox15" w:shapeid="_x0000_i1047"/>
              </w:object>
            </w:r>
            <w:r w:rsidRPr="006629C8">
              <w:t xml:space="preserve">  </w:t>
            </w:r>
            <w:r w:rsidRPr="00CD242D">
              <w:rPr>
                <w:rFonts w:cs="Arial"/>
                <w:color w:val="000000"/>
              </w:rPr>
              <w:t>Other:  (explain)</w:t>
            </w:r>
          </w:p>
          <w:p w14:paraId="3C53D4DD" w14:textId="77777777" w:rsidR="00067FE2" w:rsidRDefault="006A137E" w:rsidP="006A137E">
            <w:pPr>
              <w:pStyle w:val="NormalArial"/>
            </w:pPr>
            <w:r w:rsidRPr="00CD242D">
              <w:rPr>
                <w:i/>
                <w:sz w:val="20"/>
                <w:szCs w:val="20"/>
              </w:rPr>
              <w:t>(please select all that apply)</w:t>
            </w:r>
          </w:p>
        </w:tc>
      </w:tr>
      <w:tr w:rsidR="00067FE2" w14:paraId="453360E3" w14:textId="77777777" w:rsidTr="00F44236">
        <w:trPr>
          <w:trHeight w:val="890"/>
        </w:trPr>
        <w:tc>
          <w:tcPr>
            <w:tcW w:w="2880" w:type="dxa"/>
            <w:gridSpan w:val="2"/>
            <w:shd w:val="clear" w:color="auto" w:fill="FFFFFF"/>
            <w:vAlign w:val="center"/>
          </w:tcPr>
          <w:p w14:paraId="38BC8263" w14:textId="77777777" w:rsidR="00067FE2" w:rsidRDefault="006A137E" w:rsidP="00F44236">
            <w:pPr>
              <w:pStyle w:val="Header"/>
            </w:pPr>
            <w:r>
              <w:lastRenderedPageBreak/>
              <w:t>Business Case</w:t>
            </w:r>
          </w:p>
        </w:tc>
        <w:tc>
          <w:tcPr>
            <w:tcW w:w="7560" w:type="dxa"/>
            <w:gridSpan w:val="2"/>
            <w:vAlign w:val="center"/>
          </w:tcPr>
          <w:p w14:paraId="32E2E336" w14:textId="38D5000E" w:rsidR="00067FE2" w:rsidRDefault="008B082E" w:rsidP="00D166D0">
            <w:pPr>
              <w:pStyle w:val="NormalArial"/>
              <w:spacing w:before="100" w:beforeAutospacing="1" w:after="120"/>
            </w:pPr>
            <w:r>
              <w:t xml:space="preserve">This OBDRR resolves inconsistencies between </w:t>
            </w:r>
            <w:r w:rsidR="00D166D0">
              <w:t>the Procedure for Calculating Responsive Reserve (RRS) Limits for Individual Resources</w:t>
            </w:r>
            <w:r>
              <w:t xml:space="preserve"> and Protocols.</w:t>
            </w:r>
          </w:p>
        </w:tc>
      </w:tr>
      <w:tr w:rsidR="00727CC5" w14:paraId="41ABA497" w14:textId="77777777" w:rsidTr="00F44236">
        <w:trPr>
          <w:trHeight w:val="890"/>
        </w:trPr>
        <w:tc>
          <w:tcPr>
            <w:tcW w:w="2880" w:type="dxa"/>
            <w:gridSpan w:val="2"/>
            <w:shd w:val="clear" w:color="auto" w:fill="FFFFFF"/>
            <w:vAlign w:val="center"/>
          </w:tcPr>
          <w:p w14:paraId="668E7CE6" w14:textId="70D6082C" w:rsidR="00727CC5" w:rsidRDefault="00727CC5" w:rsidP="00F44236">
            <w:pPr>
              <w:pStyle w:val="Header"/>
            </w:pPr>
            <w:r>
              <w:t>TAC Decision</w:t>
            </w:r>
          </w:p>
        </w:tc>
        <w:tc>
          <w:tcPr>
            <w:tcW w:w="7560" w:type="dxa"/>
            <w:gridSpan w:val="2"/>
            <w:vAlign w:val="center"/>
          </w:tcPr>
          <w:p w14:paraId="035A7E4B" w14:textId="45E5732D" w:rsidR="00727CC5" w:rsidRDefault="00727CC5" w:rsidP="00D166D0">
            <w:pPr>
              <w:pStyle w:val="NormalArial"/>
              <w:spacing w:before="100" w:beforeAutospacing="1" w:after="120"/>
            </w:pPr>
            <w:r>
              <w:t xml:space="preserve">On 6/24/20, TAC unanimously voted </w:t>
            </w:r>
            <w:r w:rsidR="00AD4DB7">
              <w:t xml:space="preserve">via roll call </w:t>
            </w:r>
            <w:r>
              <w:t>to recommend approval of OBDRR021 as revised by TAC.  All Market Segments participated in the vote.</w:t>
            </w:r>
          </w:p>
        </w:tc>
      </w:tr>
      <w:tr w:rsidR="00727CC5" w14:paraId="6666045C" w14:textId="77777777" w:rsidTr="00F44236">
        <w:trPr>
          <w:trHeight w:val="890"/>
        </w:trPr>
        <w:tc>
          <w:tcPr>
            <w:tcW w:w="2880" w:type="dxa"/>
            <w:gridSpan w:val="2"/>
            <w:shd w:val="clear" w:color="auto" w:fill="FFFFFF"/>
            <w:vAlign w:val="center"/>
          </w:tcPr>
          <w:p w14:paraId="370C497D" w14:textId="4C2C04A9" w:rsidR="00727CC5" w:rsidRDefault="00727CC5" w:rsidP="00F44236">
            <w:pPr>
              <w:pStyle w:val="Header"/>
            </w:pPr>
            <w:r>
              <w:t>Summary of TAC Discussion</w:t>
            </w:r>
          </w:p>
        </w:tc>
        <w:tc>
          <w:tcPr>
            <w:tcW w:w="7560" w:type="dxa"/>
            <w:gridSpan w:val="2"/>
            <w:vAlign w:val="center"/>
          </w:tcPr>
          <w:p w14:paraId="6D6C14C7" w14:textId="05DBE746" w:rsidR="00727CC5" w:rsidRDefault="00727CC5" w:rsidP="00727CC5">
            <w:pPr>
              <w:pStyle w:val="NormalArial"/>
              <w:spacing w:before="100" w:beforeAutospacing="1" w:after="120"/>
            </w:pPr>
            <w:r>
              <w:t xml:space="preserve">On 6/24/20, participants reviewed OBDRR021 </w:t>
            </w:r>
            <w:r w:rsidR="00791CF3">
              <w:t xml:space="preserve">and </w:t>
            </w:r>
            <w:r>
              <w:t xml:space="preserve">proposed additional clarifying revisions to the language. </w:t>
            </w:r>
          </w:p>
        </w:tc>
      </w:tr>
    </w:tbl>
    <w:p w14:paraId="5F18CF3C"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11D0968" w14:textId="77777777" w:rsidTr="00BC2D06">
        <w:trPr>
          <w:trHeight w:val="432"/>
        </w:trPr>
        <w:tc>
          <w:tcPr>
            <w:tcW w:w="10440" w:type="dxa"/>
            <w:gridSpan w:val="2"/>
            <w:tcBorders>
              <w:top w:val="single" w:sz="4" w:space="0" w:color="auto"/>
            </w:tcBorders>
            <w:shd w:val="clear" w:color="auto" w:fill="FFFFFF"/>
            <w:vAlign w:val="center"/>
          </w:tcPr>
          <w:p w14:paraId="55D32AC7" w14:textId="77777777" w:rsidR="009A3772" w:rsidRDefault="009A3772">
            <w:pPr>
              <w:pStyle w:val="Header"/>
              <w:jc w:val="center"/>
            </w:pPr>
            <w:r>
              <w:t>Sponsor</w:t>
            </w:r>
          </w:p>
        </w:tc>
      </w:tr>
      <w:tr w:rsidR="009A3772" w14:paraId="24507C26" w14:textId="77777777" w:rsidTr="00BC2D06">
        <w:trPr>
          <w:trHeight w:val="432"/>
        </w:trPr>
        <w:tc>
          <w:tcPr>
            <w:tcW w:w="2880" w:type="dxa"/>
            <w:shd w:val="clear" w:color="auto" w:fill="FFFFFF"/>
            <w:vAlign w:val="center"/>
          </w:tcPr>
          <w:p w14:paraId="71FEB0F2" w14:textId="77777777" w:rsidR="009A3772" w:rsidRPr="00B93CA0" w:rsidRDefault="009A3772">
            <w:pPr>
              <w:pStyle w:val="Header"/>
              <w:rPr>
                <w:bCs w:val="0"/>
              </w:rPr>
            </w:pPr>
            <w:r w:rsidRPr="00B93CA0">
              <w:rPr>
                <w:bCs w:val="0"/>
              </w:rPr>
              <w:t>Name</w:t>
            </w:r>
          </w:p>
        </w:tc>
        <w:tc>
          <w:tcPr>
            <w:tcW w:w="7560" w:type="dxa"/>
            <w:vAlign w:val="center"/>
          </w:tcPr>
          <w:p w14:paraId="52D72FC5" w14:textId="77777777" w:rsidR="009A3772" w:rsidRDefault="00B25C9C">
            <w:pPr>
              <w:pStyle w:val="NormalArial"/>
            </w:pPr>
            <w:r>
              <w:t>Chad Mulholland</w:t>
            </w:r>
          </w:p>
        </w:tc>
      </w:tr>
      <w:tr w:rsidR="009A3772" w14:paraId="3D9971FE" w14:textId="77777777" w:rsidTr="00BC2D06">
        <w:trPr>
          <w:trHeight w:val="432"/>
        </w:trPr>
        <w:tc>
          <w:tcPr>
            <w:tcW w:w="2880" w:type="dxa"/>
            <w:shd w:val="clear" w:color="auto" w:fill="FFFFFF"/>
            <w:vAlign w:val="center"/>
          </w:tcPr>
          <w:p w14:paraId="3EB780A4" w14:textId="77777777" w:rsidR="009A3772" w:rsidRPr="00B93CA0" w:rsidRDefault="009A3772">
            <w:pPr>
              <w:pStyle w:val="Header"/>
              <w:rPr>
                <w:bCs w:val="0"/>
              </w:rPr>
            </w:pPr>
            <w:r w:rsidRPr="00B93CA0">
              <w:rPr>
                <w:bCs w:val="0"/>
              </w:rPr>
              <w:t>E-mail Address</w:t>
            </w:r>
          </w:p>
        </w:tc>
        <w:tc>
          <w:tcPr>
            <w:tcW w:w="7560" w:type="dxa"/>
            <w:vAlign w:val="center"/>
          </w:tcPr>
          <w:p w14:paraId="20CEEE52" w14:textId="77777777" w:rsidR="009A3772" w:rsidRDefault="005F2F8A">
            <w:pPr>
              <w:pStyle w:val="NormalArial"/>
            </w:pPr>
            <w:hyperlink r:id="rId18" w:history="1">
              <w:r w:rsidR="00B25C9C" w:rsidRPr="00B4368E">
                <w:rPr>
                  <w:rStyle w:val="Hyperlink"/>
                </w:rPr>
                <w:t>Chad.mulholland@nrg.com</w:t>
              </w:r>
            </w:hyperlink>
          </w:p>
        </w:tc>
      </w:tr>
      <w:tr w:rsidR="009A3772" w14:paraId="6534487B" w14:textId="77777777" w:rsidTr="00BC2D06">
        <w:trPr>
          <w:trHeight w:val="432"/>
        </w:trPr>
        <w:tc>
          <w:tcPr>
            <w:tcW w:w="2880" w:type="dxa"/>
            <w:shd w:val="clear" w:color="auto" w:fill="FFFFFF"/>
            <w:vAlign w:val="center"/>
          </w:tcPr>
          <w:p w14:paraId="42B6EB93" w14:textId="77777777" w:rsidR="009A3772" w:rsidRPr="00B93CA0" w:rsidRDefault="009A3772">
            <w:pPr>
              <w:pStyle w:val="Header"/>
              <w:rPr>
                <w:bCs w:val="0"/>
              </w:rPr>
            </w:pPr>
            <w:r w:rsidRPr="00B93CA0">
              <w:rPr>
                <w:bCs w:val="0"/>
              </w:rPr>
              <w:t>Company</w:t>
            </w:r>
          </w:p>
        </w:tc>
        <w:tc>
          <w:tcPr>
            <w:tcW w:w="7560" w:type="dxa"/>
            <w:vAlign w:val="center"/>
          </w:tcPr>
          <w:p w14:paraId="7E78391F" w14:textId="77777777" w:rsidR="009A3772" w:rsidRDefault="00B25C9C">
            <w:pPr>
              <w:pStyle w:val="NormalArial"/>
            </w:pPr>
            <w:r>
              <w:t>NRG</w:t>
            </w:r>
            <w:r w:rsidR="00AE4F49">
              <w:t xml:space="preserve"> Texas Power LLC</w:t>
            </w:r>
          </w:p>
        </w:tc>
      </w:tr>
      <w:tr w:rsidR="009A3772" w14:paraId="31B03127" w14:textId="77777777" w:rsidTr="00BC2D06">
        <w:trPr>
          <w:trHeight w:val="432"/>
        </w:trPr>
        <w:tc>
          <w:tcPr>
            <w:tcW w:w="2880" w:type="dxa"/>
            <w:tcBorders>
              <w:bottom w:val="single" w:sz="4" w:space="0" w:color="auto"/>
            </w:tcBorders>
            <w:shd w:val="clear" w:color="auto" w:fill="FFFFFF"/>
            <w:vAlign w:val="center"/>
          </w:tcPr>
          <w:p w14:paraId="21CD7805"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282096B" w14:textId="77777777" w:rsidR="009A3772" w:rsidRDefault="00B25C9C">
            <w:pPr>
              <w:pStyle w:val="NormalArial"/>
            </w:pPr>
            <w:r>
              <w:t>609-524-4511</w:t>
            </w:r>
          </w:p>
        </w:tc>
      </w:tr>
      <w:tr w:rsidR="009A3772" w14:paraId="5035ABB4" w14:textId="77777777" w:rsidTr="00BC2D06">
        <w:trPr>
          <w:trHeight w:val="432"/>
        </w:trPr>
        <w:tc>
          <w:tcPr>
            <w:tcW w:w="2880" w:type="dxa"/>
            <w:shd w:val="clear" w:color="auto" w:fill="FFFFFF"/>
            <w:vAlign w:val="center"/>
          </w:tcPr>
          <w:p w14:paraId="4F5A727E"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BE736FF" w14:textId="77777777" w:rsidR="009A3772" w:rsidRDefault="009A3772">
            <w:pPr>
              <w:pStyle w:val="NormalArial"/>
            </w:pPr>
          </w:p>
        </w:tc>
      </w:tr>
      <w:tr w:rsidR="009A3772" w14:paraId="640F5C7B" w14:textId="77777777" w:rsidTr="00BC2D06">
        <w:trPr>
          <w:trHeight w:val="432"/>
        </w:trPr>
        <w:tc>
          <w:tcPr>
            <w:tcW w:w="2880" w:type="dxa"/>
            <w:tcBorders>
              <w:bottom w:val="single" w:sz="4" w:space="0" w:color="auto"/>
            </w:tcBorders>
            <w:shd w:val="clear" w:color="auto" w:fill="FFFFFF"/>
            <w:vAlign w:val="center"/>
          </w:tcPr>
          <w:p w14:paraId="3608F4C7"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0A34EB6" w14:textId="77777777" w:rsidR="009A3772" w:rsidRDefault="00AE4F49">
            <w:pPr>
              <w:pStyle w:val="NormalArial"/>
            </w:pPr>
            <w:r>
              <w:t>Independent Generator</w:t>
            </w:r>
          </w:p>
        </w:tc>
      </w:tr>
    </w:tbl>
    <w:p w14:paraId="3C5BB5A6"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2366C72" w14:textId="77777777" w:rsidTr="00DC7B5D">
        <w:trPr>
          <w:trHeight w:val="432"/>
        </w:trPr>
        <w:tc>
          <w:tcPr>
            <w:tcW w:w="10440" w:type="dxa"/>
            <w:gridSpan w:val="2"/>
            <w:vAlign w:val="center"/>
          </w:tcPr>
          <w:p w14:paraId="2554686A" w14:textId="77777777" w:rsidR="009A3772" w:rsidRPr="00DC7B5D" w:rsidRDefault="009A3772" w:rsidP="00DC7B5D">
            <w:pPr>
              <w:pStyle w:val="NormalArial"/>
              <w:jc w:val="center"/>
              <w:rPr>
                <w:b/>
              </w:rPr>
            </w:pPr>
            <w:r w:rsidRPr="00DC7B5D">
              <w:rPr>
                <w:b/>
              </w:rPr>
              <w:t>Market Rules Staff Contact</w:t>
            </w:r>
          </w:p>
        </w:tc>
      </w:tr>
      <w:tr w:rsidR="009A3772" w:rsidRPr="00D56D61" w14:paraId="0DE668CF" w14:textId="77777777" w:rsidTr="00DC7B5D">
        <w:trPr>
          <w:trHeight w:val="432"/>
        </w:trPr>
        <w:tc>
          <w:tcPr>
            <w:tcW w:w="2880" w:type="dxa"/>
            <w:vAlign w:val="center"/>
          </w:tcPr>
          <w:p w14:paraId="6CEB2542" w14:textId="77777777" w:rsidR="009A3772" w:rsidRPr="00DC7B5D" w:rsidRDefault="009A3772">
            <w:pPr>
              <w:pStyle w:val="NormalArial"/>
              <w:rPr>
                <w:b/>
              </w:rPr>
            </w:pPr>
            <w:r w:rsidRPr="00DC7B5D">
              <w:rPr>
                <w:b/>
              </w:rPr>
              <w:t>Name</w:t>
            </w:r>
          </w:p>
        </w:tc>
        <w:tc>
          <w:tcPr>
            <w:tcW w:w="7560" w:type="dxa"/>
            <w:vAlign w:val="center"/>
          </w:tcPr>
          <w:p w14:paraId="140138A2" w14:textId="77777777" w:rsidR="009A3772" w:rsidRPr="00D56D61" w:rsidRDefault="00CC3F7C">
            <w:pPr>
              <w:pStyle w:val="NormalArial"/>
            </w:pPr>
            <w:r>
              <w:t>Phillip Bracy</w:t>
            </w:r>
          </w:p>
        </w:tc>
      </w:tr>
      <w:tr w:rsidR="009A3772" w:rsidRPr="00D56D61" w14:paraId="34A87412" w14:textId="77777777" w:rsidTr="00DC7B5D">
        <w:trPr>
          <w:trHeight w:val="432"/>
        </w:trPr>
        <w:tc>
          <w:tcPr>
            <w:tcW w:w="2880" w:type="dxa"/>
            <w:vAlign w:val="center"/>
          </w:tcPr>
          <w:p w14:paraId="5B4F8B63" w14:textId="77777777" w:rsidR="009A3772" w:rsidRPr="00DC7B5D" w:rsidRDefault="009A3772">
            <w:pPr>
              <w:pStyle w:val="NormalArial"/>
              <w:rPr>
                <w:b/>
              </w:rPr>
            </w:pPr>
            <w:r w:rsidRPr="00DC7B5D">
              <w:rPr>
                <w:b/>
              </w:rPr>
              <w:t>E-Mail Address</w:t>
            </w:r>
          </w:p>
        </w:tc>
        <w:tc>
          <w:tcPr>
            <w:tcW w:w="7560" w:type="dxa"/>
            <w:vAlign w:val="center"/>
          </w:tcPr>
          <w:p w14:paraId="15A34C07" w14:textId="77777777" w:rsidR="009A3772" w:rsidRPr="00D56D61" w:rsidRDefault="005F2F8A">
            <w:pPr>
              <w:pStyle w:val="NormalArial"/>
            </w:pPr>
            <w:hyperlink r:id="rId19" w:history="1">
              <w:r w:rsidR="00CC3F7C" w:rsidRPr="00464386">
                <w:rPr>
                  <w:rStyle w:val="Hyperlink"/>
                </w:rPr>
                <w:t>Phillip.Bracy@ercot.com</w:t>
              </w:r>
            </w:hyperlink>
          </w:p>
        </w:tc>
      </w:tr>
      <w:tr w:rsidR="009A3772" w:rsidRPr="005370B5" w14:paraId="1C2A80CA" w14:textId="77777777" w:rsidTr="00DC7B5D">
        <w:trPr>
          <w:trHeight w:val="432"/>
        </w:trPr>
        <w:tc>
          <w:tcPr>
            <w:tcW w:w="2880" w:type="dxa"/>
            <w:vAlign w:val="center"/>
          </w:tcPr>
          <w:p w14:paraId="3D79B3FA" w14:textId="77777777" w:rsidR="009A3772" w:rsidRPr="00DC7B5D" w:rsidRDefault="009A3772">
            <w:pPr>
              <w:pStyle w:val="NormalArial"/>
              <w:rPr>
                <w:b/>
              </w:rPr>
            </w:pPr>
            <w:r w:rsidRPr="00DC7B5D">
              <w:rPr>
                <w:b/>
              </w:rPr>
              <w:t>Phone Number</w:t>
            </w:r>
          </w:p>
        </w:tc>
        <w:tc>
          <w:tcPr>
            <w:tcW w:w="7560" w:type="dxa"/>
            <w:vAlign w:val="center"/>
          </w:tcPr>
          <w:p w14:paraId="00FA44B5" w14:textId="77777777" w:rsidR="009A3772" w:rsidRDefault="00CC3F7C">
            <w:pPr>
              <w:pStyle w:val="NormalArial"/>
            </w:pPr>
            <w:r>
              <w:t>512-248-6917</w:t>
            </w:r>
          </w:p>
        </w:tc>
      </w:tr>
    </w:tbl>
    <w:p w14:paraId="7849CAAE" w14:textId="77777777" w:rsidR="001A6444" w:rsidRPr="00C16B4F" w:rsidRDefault="001A6444" w:rsidP="001A644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1A6444" w:rsidRPr="00C16B4F" w14:paraId="663B0060" w14:textId="77777777" w:rsidTr="005A59D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1F16EF8" w14:textId="77777777" w:rsidR="001A6444" w:rsidRPr="00C16B4F" w:rsidRDefault="001A6444" w:rsidP="005A59D6">
            <w:pPr>
              <w:jc w:val="center"/>
              <w:rPr>
                <w:rFonts w:ascii="Arial" w:hAnsi="Arial"/>
                <w:b/>
              </w:rPr>
            </w:pPr>
            <w:r w:rsidRPr="00C16B4F">
              <w:rPr>
                <w:rFonts w:ascii="Arial" w:hAnsi="Arial"/>
                <w:b/>
              </w:rPr>
              <w:t>Comments Received</w:t>
            </w:r>
          </w:p>
        </w:tc>
      </w:tr>
      <w:tr w:rsidR="001A6444" w:rsidRPr="00C16B4F" w14:paraId="3836C6B5" w14:textId="77777777" w:rsidTr="005A59D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08A4C61" w14:textId="77777777" w:rsidR="001A6444" w:rsidRPr="00C16B4F" w:rsidRDefault="001A6444" w:rsidP="005A59D6">
            <w:pPr>
              <w:tabs>
                <w:tab w:val="center" w:pos="4320"/>
                <w:tab w:val="right" w:pos="8640"/>
              </w:tabs>
              <w:rPr>
                <w:rFonts w:ascii="Arial" w:hAnsi="Arial"/>
                <w:b/>
              </w:rPr>
            </w:pPr>
            <w:r w:rsidRPr="00C16B4F">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4A0CF1F" w14:textId="77777777" w:rsidR="001A6444" w:rsidRPr="00C16B4F" w:rsidRDefault="001A6444" w:rsidP="005A59D6">
            <w:pPr>
              <w:rPr>
                <w:rFonts w:ascii="Arial" w:hAnsi="Arial"/>
                <w:b/>
              </w:rPr>
            </w:pPr>
            <w:r w:rsidRPr="00C16B4F">
              <w:rPr>
                <w:rFonts w:ascii="Arial" w:hAnsi="Arial"/>
                <w:b/>
              </w:rPr>
              <w:t>Comment Summary</w:t>
            </w:r>
          </w:p>
        </w:tc>
      </w:tr>
      <w:tr w:rsidR="001A6444" w:rsidRPr="00C16B4F" w14:paraId="20E07724" w14:textId="77777777" w:rsidTr="001A6444">
        <w:trPr>
          <w:trHeight w:val="620"/>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2871E905" w14:textId="689F35B5" w:rsidR="001A6444" w:rsidRPr="00C16B4F" w:rsidRDefault="003D6504" w:rsidP="005A59D6">
            <w:pPr>
              <w:tabs>
                <w:tab w:val="center" w:pos="4320"/>
                <w:tab w:val="right" w:pos="8640"/>
              </w:tabs>
              <w:rPr>
                <w:rFonts w:ascii="Arial" w:hAnsi="Arial"/>
              </w:rPr>
            </w:pPr>
            <w:r>
              <w:rPr>
                <w:rFonts w:ascii="Arial" w:hAnsi="Arial"/>
              </w:rPr>
              <w:lastRenderedPageBreak/>
              <w:t>ROS 060820</w:t>
            </w:r>
          </w:p>
        </w:tc>
        <w:tc>
          <w:tcPr>
            <w:tcW w:w="7560" w:type="dxa"/>
            <w:tcBorders>
              <w:top w:val="single" w:sz="4" w:space="0" w:color="auto"/>
              <w:left w:val="single" w:sz="4" w:space="0" w:color="auto"/>
              <w:bottom w:val="single" w:sz="4" w:space="0" w:color="auto"/>
              <w:right w:val="single" w:sz="4" w:space="0" w:color="auto"/>
            </w:tcBorders>
            <w:vAlign w:val="center"/>
          </w:tcPr>
          <w:p w14:paraId="3505216F" w14:textId="5BAC84B9" w:rsidR="001A6444" w:rsidRPr="00C16B4F" w:rsidRDefault="00885BCE" w:rsidP="005A59D6">
            <w:pPr>
              <w:rPr>
                <w:rFonts w:ascii="Arial" w:hAnsi="Arial"/>
              </w:rPr>
            </w:pPr>
            <w:r>
              <w:rPr>
                <w:rFonts w:ascii="Arial" w:hAnsi="Arial"/>
              </w:rPr>
              <w:t>Endorsed OBDRR021 as submitted</w:t>
            </w:r>
          </w:p>
        </w:tc>
      </w:tr>
    </w:tbl>
    <w:p w14:paraId="5E47756C" w14:textId="77777777" w:rsidR="001A6444" w:rsidRDefault="001A6444" w:rsidP="001A6444">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A6444" w14:paraId="55C9F3F2" w14:textId="77777777" w:rsidTr="005A59D6">
        <w:trPr>
          <w:trHeight w:val="350"/>
        </w:trPr>
        <w:tc>
          <w:tcPr>
            <w:tcW w:w="10440" w:type="dxa"/>
            <w:tcBorders>
              <w:bottom w:val="single" w:sz="4" w:space="0" w:color="auto"/>
            </w:tcBorders>
            <w:shd w:val="clear" w:color="auto" w:fill="FFFFFF"/>
            <w:vAlign w:val="center"/>
          </w:tcPr>
          <w:p w14:paraId="767085CD" w14:textId="77777777" w:rsidR="001A6444" w:rsidRDefault="001A6444" w:rsidP="005A59D6">
            <w:pPr>
              <w:pStyle w:val="Header"/>
              <w:jc w:val="center"/>
            </w:pPr>
            <w:r>
              <w:t>Market Rules Notes</w:t>
            </w:r>
          </w:p>
        </w:tc>
      </w:tr>
    </w:tbl>
    <w:p w14:paraId="259B7F3B" w14:textId="07ECCA4A" w:rsidR="009A3772" w:rsidRPr="00D56D61" w:rsidRDefault="001A6444" w:rsidP="001A6444">
      <w:pPr>
        <w:tabs>
          <w:tab w:val="num" w:pos="0"/>
        </w:tabs>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3C5F4277" w14:textId="77777777" w:rsidTr="006F4321">
        <w:trPr>
          <w:trHeight w:val="350"/>
        </w:trPr>
        <w:tc>
          <w:tcPr>
            <w:tcW w:w="10440" w:type="dxa"/>
            <w:tcBorders>
              <w:bottom w:val="single" w:sz="4" w:space="0" w:color="auto"/>
            </w:tcBorders>
            <w:shd w:val="clear" w:color="auto" w:fill="FFFFFF"/>
            <w:vAlign w:val="center"/>
          </w:tcPr>
          <w:p w14:paraId="596CC21A" w14:textId="77777777" w:rsidR="009A3772" w:rsidRDefault="009A3772" w:rsidP="006E6E27">
            <w:pPr>
              <w:pStyle w:val="Header"/>
              <w:jc w:val="center"/>
            </w:pPr>
            <w:r>
              <w:t xml:space="preserve">Proposed </w:t>
            </w:r>
            <w:r w:rsidR="006A137E">
              <w:t xml:space="preserve">Other Binding Document Language </w:t>
            </w:r>
            <w:r>
              <w:t>Revision</w:t>
            </w:r>
          </w:p>
        </w:tc>
      </w:tr>
    </w:tbl>
    <w:p w14:paraId="2D859750" w14:textId="77777777" w:rsidR="00DE0D41" w:rsidRPr="00DE0D41" w:rsidRDefault="00DE0D41" w:rsidP="00DE0D41">
      <w:pPr>
        <w:pStyle w:val="StyleHeading1Accent1"/>
        <w:numPr>
          <w:ilvl w:val="0"/>
          <w:numId w:val="0"/>
        </w:numPr>
      </w:pPr>
      <w:r>
        <w:t>1.</w:t>
      </w:r>
      <w:r>
        <w:tab/>
      </w:r>
      <w:r w:rsidRPr="00DE0D41">
        <w:t>Introduction</w:t>
      </w:r>
    </w:p>
    <w:p w14:paraId="790AA7DC" w14:textId="77777777" w:rsidR="00DE0D41" w:rsidRPr="00DE0D41" w:rsidRDefault="00DE0D41" w:rsidP="00DE0D41">
      <w:pPr>
        <w:rPr>
          <w:rFonts w:ascii="Arial" w:hAnsi="Arial" w:cs="Arial"/>
        </w:rPr>
      </w:pPr>
      <w:r w:rsidRPr="00DE0D41">
        <w:rPr>
          <w:rFonts w:ascii="Arial" w:hAnsi="Arial" w:cs="Arial"/>
        </w:rPr>
        <w:t xml:space="preserve">Nodal Operating Guide Section 2.3.1.2.1, Limit on Generation Resources and Controllable Load Resources Providing RRS, requires that ERCOT develop a </w:t>
      </w:r>
      <w:ins w:id="0" w:author="NRG" w:date="2020-05-05T14:15:00Z">
        <w:r w:rsidR="007C31E4">
          <w:rPr>
            <w:rFonts w:ascii="Arial" w:hAnsi="Arial" w:cs="Arial"/>
          </w:rPr>
          <w:t>Technical Advisory Committee (</w:t>
        </w:r>
      </w:ins>
      <w:r w:rsidRPr="00DE0D41">
        <w:rPr>
          <w:rFonts w:ascii="Arial" w:hAnsi="Arial" w:cs="Arial"/>
        </w:rPr>
        <w:t>TAC</w:t>
      </w:r>
      <w:ins w:id="1" w:author="NRG" w:date="2020-05-05T14:15:00Z">
        <w:r w:rsidR="007C31E4">
          <w:rPr>
            <w:rFonts w:ascii="Arial" w:hAnsi="Arial" w:cs="Arial"/>
          </w:rPr>
          <w:t>)</w:t>
        </w:r>
      </w:ins>
      <w:r w:rsidRPr="00DE0D41">
        <w:rPr>
          <w:rFonts w:ascii="Arial" w:hAnsi="Arial" w:cs="Arial"/>
        </w:rPr>
        <w:t xml:space="preserve">-approved procedure that describes the methodology to calculate megawatt (MW) limits for Resources providing Responsive Reserve (RRS).  </w:t>
      </w:r>
    </w:p>
    <w:p w14:paraId="28D68DEC" w14:textId="77777777" w:rsidR="00DE0D41" w:rsidRPr="00DE0D41" w:rsidRDefault="00DE0D41" w:rsidP="00DE0D41">
      <w:pPr>
        <w:pStyle w:val="StyleHeading1Accent1"/>
        <w:numPr>
          <w:ilvl w:val="0"/>
          <w:numId w:val="0"/>
        </w:numPr>
      </w:pPr>
      <w:r w:rsidRPr="00DE0D41">
        <w:t>2.</w:t>
      </w:r>
      <w:r w:rsidRPr="00DE0D41">
        <w:tab/>
        <w:t>Change Control Process</w:t>
      </w:r>
    </w:p>
    <w:p w14:paraId="4A0F58E5" w14:textId="77777777" w:rsidR="00DE0D41" w:rsidRPr="00DE0D41" w:rsidRDefault="00DE0D41" w:rsidP="00DE0D41">
      <w:pPr>
        <w:spacing w:after="240"/>
        <w:rPr>
          <w:rFonts w:ascii="Arial" w:hAnsi="Arial" w:cs="Arial"/>
        </w:rPr>
      </w:pPr>
      <w:r w:rsidRPr="00DE0D41">
        <w:rPr>
          <w:rFonts w:ascii="Arial" w:hAnsi="Arial" w:cs="Arial"/>
        </w:rPr>
        <w:t>The Performance, Disturbance, Compliance Working Group (PDCWG) is responsible for maintaining and updating the “</w:t>
      </w:r>
      <w:r w:rsidRPr="00DE0D41">
        <w:rPr>
          <w:rFonts w:ascii="Arial" w:hAnsi="Arial" w:cs="Arial"/>
          <w:i/>
        </w:rPr>
        <w:t>Procedure for Calculating Responsive Reserve (RRS) Limits for Individual Resources”</w:t>
      </w:r>
      <w:r w:rsidRPr="00DE0D41">
        <w:rPr>
          <w:rFonts w:ascii="Arial" w:hAnsi="Arial" w:cs="Arial"/>
        </w:rPr>
        <w:t xml:space="preserve">. Changes to this document shall be reviewed by the PDCWG and Reliability and Operations Subcommittee (ROS) prior to approval by </w:t>
      </w:r>
      <w:del w:id="2" w:author="NRG" w:date="2020-05-05T14:15:00Z">
        <w:r w:rsidRPr="00DE0D41" w:rsidDel="007C31E4">
          <w:rPr>
            <w:rFonts w:ascii="Arial" w:hAnsi="Arial" w:cs="Arial"/>
          </w:rPr>
          <w:delText>the Technical Advisory Committee (</w:delText>
        </w:r>
      </w:del>
      <w:r w:rsidRPr="00DE0D41">
        <w:rPr>
          <w:rFonts w:ascii="Arial" w:hAnsi="Arial" w:cs="Arial"/>
        </w:rPr>
        <w:t>TAC</w:t>
      </w:r>
      <w:del w:id="3" w:author="NRG" w:date="2020-05-05T14:15:00Z">
        <w:r w:rsidRPr="00DE0D41" w:rsidDel="007C31E4">
          <w:rPr>
            <w:rFonts w:ascii="Arial" w:hAnsi="Arial" w:cs="Arial"/>
          </w:rPr>
          <w:delText>)</w:delText>
        </w:r>
      </w:del>
      <w:r w:rsidRPr="00DE0D41">
        <w:rPr>
          <w:rFonts w:ascii="Arial" w:hAnsi="Arial" w:cs="Arial"/>
        </w:rPr>
        <w:t>.</w:t>
      </w:r>
    </w:p>
    <w:p w14:paraId="49D231F1" w14:textId="77777777" w:rsidR="00DE0D41" w:rsidRPr="00DE0D41" w:rsidRDefault="00DE0D41" w:rsidP="00DE0D41">
      <w:pPr>
        <w:spacing w:after="240"/>
        <w:rPr>
          <w:rFonts w:ascii="Arial" w:hAnsi="Arial" w:cs="Arial"/>
        </w:rPr>
      </w:pPr>
      <w:r w:rsidRPr="00DE0D41">
        <w:rPr>
          <w:rFonts w:ascii="Arial" w:hAnsi="Arial" w:cs="Arial"/>
        </w:rPr>
        <w:t>In the following cases, after review and recommendation by TAC, revisions to this document must be approved by the ERCOT Board:</w:t>
      </w:r>
    </w:p>
    <w:p w14:paraId="1FD2C1D8" w14:textId="77777777" w:rsidR="00DE0D41" w:rsidRPr="00DE0D41" w:rsidRDefault="00DE0D41" w:rsidP="00DE0D41">
      <w:pPr>
        <w:spacing w:after="240"/>
        <w:ind w:left="360" w:hanging="360"/>
        <w:rPr>
          <w:rFonts w:ascii="Arial" w:hAnsi="Arial" w:cs="Arial"/>
        </w:rPr>
      </w:pPr>
      <w:r w:rsidRPr="00DE0D41">
        <w:rPr>
          <w:rFonts w:ascii="Arial" w:hAnsi="Arial" w:cs="Arial"/>
        </w:rPr>
        <w:t>a.</w:t>
      </w:r>
      <w:r w:rsidRPr="00DE0D41">
        <w:rPr>
          <w:rFonts w:ascii="Arial" w:hAnsi="Arial" w:cs="Arial"/>
        </w:rPr>
        <w:tab/>
        <w:t>The revisions require an ERCOT project for implementation; and</w:t>
      </w:r>
    </w:p>
    <w:p w14:paraId="73634665" w14:textId="77777777" w:rsidR="00DE0D41" w:rsidRPr="00DE0D41" w:rsidRDefault="00DE0D41" w:rsidP="00DE0D41">
      <w:pPr>
        <w:spacing w:after="240"/>
        <w:ind w:left="360" w:hanging="360"/>
        <w:rPr>
          <w:rFonts w:ascii="Arial" w:hAnsi="Arial" w:cs="Arial"/>
        </w:rPr>
      </w:pPr>
      <w:r w:rsidRPr="00DE0D41">
        <w:rPr>
          <w:rFonts w:ascii="Arial" w:hAnsi="Arial" w:cs="Arial"/>
        </w:rPr>
        <w:t>b.</w:t>
      </w:r>
      <w:r w:rsidRPr="00DE0D41">
        <w:rPr>
          <w:rFonts w:ascii="Arial" w:hAnsi="Arial" w:cs="Arial"/>
        </w:rPr>
        <w:tab/>
        <w:t xml:space="preserve">The revisions are related to a Nodal Protocol Revision Request (NPRR), a Planning Guide Revision Request (PGRR), or a revision request requiring an ERCOT project for implementation. </w:t>
      </w:r>
    </w:p>
    <w:p w14:paraId="4290831B" w14:textId="77777777" w:rsidR="00DE0D41" w:rsidRPr="00DE0D41" w:rsidRDefault="00DE0D41" w:rsidP="005F2F8A">
      <w:pPr>
        <w:rPr>
          <w:rFonts w:ascii="Arial" w:hAnsi="Arial" w:cs="Arial"/>
        </w:rPr>
      </w:pPr>
      <w:r w:rsidRPr="00DE0D41">
        <w:rPr>
          <w:rFonts w:ascii="Arial" w:hAnsi="Arial" w:cs="Arial"/>
        </w:rPr>
        <w:t>Upon approval of revisions, ERCOT shall post the revised procedure to the ERCOT website within three Business Days.</w:t>
      </w:r>
    </w:p>
    <w:p w14:paraId="3D028ABC" w14:textId="77777777" w:rsidR="00DE0D41" w:rsidRPr="00DE0D41" w:rsidRDefault="00DE0D41" w:rsidP="00DE0D41">
      <w:pPr>
        <w:pStyle w:val="StyleHeading1Accent1"/>
        <w:numPr>
          <w:ilvl w:val="0"/>
          <w:numId w:val="0"/>
        </w:numPr>
      </w:pPr>
      <w:r w:rsidRPr="00DE0D41">
        <w:t>3.</w:t>
      </w:r>
      <w:r w:rsidRPr="00DE0D41">
        <w:tab/>
        <w:t xml:space="preserve">Responsive Reserve Service </w:t>
      </w:r>
    </w:p>
    <w:p w14:paraId="259125AA" w14:textId="77777777" w:rsidR="00DE0D41" w:rsidRPr="00DE0D41" w:rsidRDefault="00DE0D41" w:rsidP="00DE0D41">
      <w:pPr>
        <w:spacing w:after="240"/>
        <w:rPr>
          <w:rFonts w:ascii="Arial" w:hAnsi="Arial" w:cs="Arial"/>
        </w:rPr>
      </w:pPr>
      <w:r w:rsidRPr="00DE0D41">
        <w:rPr>
          <w:rFonts w:ascii="Arial" w:hAnsi="Arial" w:cs="Arial"/>
        </w:rPr>
        <w:t xml:space="preserve">Response Reserve (RRS) is an operating reserve on Generation Resources, Load Resources, and Resources capable of providing Fast Frequency Response (FFR) maintained by ERCOT to help control the frequency of the system.  RRS on Generation Resources and Controllable Load Resources that are capable of providing Primary Frequency Response can be released to Security-Constrained Economic Dispatch (SCED) during scarcity conditions as outlined in Nodal Operating Guide Section 4.8, Responsive Reserve Service During Scarcity Conditions. </w:t>
      </w:r>
    </w:p>
    <w:p w14:paraId="4C5EBCA7" w14:textId="77777777" w:rsidR="00DE0D41" w:rsidRPr="00DE0D41" w:rsidRDefault="00DE0D41" w:rsidP="00DE0D41">
      <w:pPr>
        <w:pStyle w:val="StyleHeading1Accent1"/>
        <w:numPr>
          <w:ilvl w:val="0"/>
          <w:numId w:val="0"/>
        </w:numPr>
      </w:pPr>
      <w:r w:rsidRPr="00DE0D41">
        <w:lastRenderedPageBreak/>
        <w:t>4.</w:t>
      </w:r>
      <w:r w:rsidRPr="00DE0D41">
        <w:tab/>
        <w:t>RRS MW Limits for Individual Resources</w:t>
      </w:r>
    </w:p>
    <w:p w14:paraId="697840F6" w14:textId="77777777" w:rsidR="00DE0D41" w:rsidRPr="00DE0D41" w:rsidRDefault="00DE0D41" w:rsidP="00DE0D41">
      <w:pPr>
        <w:spacing w:after="240"/>
        <w:rPr>
          <w:rFonts w:ascii="Arial" w:hAnsi="Arial" w:cs="Arial"/>
        </w:rPr>
      </w:pPr>
      <w:r w:rsidRPr="00DE0D41">
        <w:rPr>
          <w:rFonts w:ascii="Arial" w:hAnsi="Arial" w:cs="Arial"/>
        </w:rPr>
        <w:t xml:space="preserve">Thermal Resources that do not meet the 12 months or the last eight Frequency Measurable Events (FMEs) (applicable if a minimum threshold of eight FMEs within the 12 month period is not met) rolling average criteria, or have failed to score greater than or equal to 0.75 for Primary Frequency Response initial or Primary Frequency Response sustained measures (computed per Nodal Operating Guide Section 8J, Initial and Sustained Measurements for Primary Frequency Response) for three consecutive FMEs, where the unit was evaluated, over a minimum period of two calendar months, will be subject to review of their respective RRS limit using the process outlined in Section 5 below. All other thermal Resources shall continue to be limited to 20% of their respective High Sustained Limit (HSL) as their RRS limit. </w:t>
      </w:r>
    </w:p>
    <w:p w14:paraId="45610598" w14:textId="77777777" w:rsidR="00DE0D41" w:rsidRPr="00DE0D41" w:rsidRDefault="00DE0D41" w:rsidP="00DE0D41">
      <w:pPr>
        <w:spacing w:after="240"/>
        <w:rPr>
          <w:rFonts w:ascii="Arial" w:hAnsi="Arial" w:cs="Arial"/>
        </w:rPr>
      </w:pPr>
      <w:r w:rsidRPr="00DE0D41">
        <w:rPr>
          <w:rFonts w:ascii="Arial" w:hAnsi="Arial" w:cs="Arial"/>
        </w:rPr>
        <w:t xml:space="preserve">The default MW limit for any new thermal Generation Resource or Controllable Load Resource providing RRS shall be set to 20% of its HSL or Maximum Power Consumption (MPC), as appropriate. A Private Use Network with a registered Resource may use its gross HSL for qualifying and establishing a limit on the amount of RRS capacity that the Resources within the Private Use Network can provide. </w:t>
      </w:r>
    </w:p>
    <w:p w14:paraId="36206519" w14:textId="3883C2CE" w:rsidR="00DE0D41" w:rsidRPr="00DE0D41" w:rsidRDefault="00DE0D41" w:rsidP="00DE0D41">
      <w:pPr>
        <w:spacing w:after="240"/>
        <w:rPr>
          <w:rFonts w:ascii="Arial" w:hAnsi="Arial" w:cs="Arial"/>
        </w:rPr>
      </w:pPr>
      <w:r w:rsidRPr="00DE0D41">
        <w:rPr>
          <w:rFonts w:ascii="Arial" w:hAnsi="Arial" w:cs="Arial"/>
        </w:rPr>
        <w:t xml:space="preserve">RRS limits for non-thermal Resources or Generation Resources with a Resource Category of either (i) aeroderivative simple cycle commissioned after 1996, or (ii) Reciprocating Engines may be updated to be higher or lower than 20% threshold based on their droop performance characteristics, actual tests, and the need to keep the frequency responsive capability fairly distributed across multiple Resources.  Based on Protocol Section 3.18, Resource Limits in Providing Ancillary Service, </w:t>
      </w:r>
      <w:ins w:id="4" w:author="NRG" w:date="2020-03-03T10:02:00Z">
        <w:r w:rsidR="00052D22">
          <w:rPr>
            <w:rFonts w:ascii="Arial" w:hAnsi="Arial" w:cs="Arial"/>
          </w:rPr>
          <w:t xml:space="preserve">(i) </w:t>
        </w:r>
      </w:ins>
      <w:del w:id="5" w:author="NRG" w:date="2020-03-03T10:02:00Z">
        <w:r w:rsidRPr="00DE0D41" w:rsidDel="00052D22">
          <w:rPr>
            <w:rFonts w:ascii="Arial" w:hAnsi="Arial" w:cs="Arial"/>
          </w:rPr>
          <w:delText>Hydro</w:delText>
        </w:r>
      </w:del>
      <w:ins w:id="6" w:author="NRG" w:date="2020-03-03T10:02:00Z">
        <w:r w:rsidR="00052D22">
          <w:rPr>
            <w:rFonts w:ascii="Arial" w:hAnsi="Arial" w:cs="Arial"/>
          </w:rPr>
          <w:t>Generation</w:t>
        </w:r>
      </w:ins>
      <w:r w:rsidRPr="00DE0D41">
        <w:rPr>
          <w:rFonts w:ascii="Arial" w:hAnsi="Arial" w:cs="Arial"/>
        </w:rPr>
        <w:t xml:space="preserve"> Resources operating in synchronous condenser fast-response mode may provide RRS up to the </w:t>
      </w:r>
      <w:del w:id="7" w:author="NRG" w:date="2020-03-03T10:02:00Z">
        <w:r w:rsidRPr="00DE0D41" w:rsidDel="00052D22">
          <w:rPr>
            <w:rFonts w:ascii="Arial" w:hAnsi="Arial" w:cs="Arial"/>
          </w:rPr>
          <w:delText xml:space="preserve">hydro </w:delText>
        </w:r>
      </w:del>
      <w:r w:rsidRPr="00DE0D41">
        <w:rPr>
          <w:rFonts w:ascii="Arial" w:hAnsi="Arial" w:cs="Arial"/>
        </w:rPr>
        <w:t>Generation Resource</w:t>
      </w:r>
      <w:ins w:id="8" w:author="NRG" w:date="2020-03-03T10:02:00Z">
        <w:r w:rsidR="00052D22">
          <w:rPr>
            <w:rFonts w:ascii="Arial" w:hAnsi="Arial" w:cs="Arial"/>
          </w:rPr>
          <w:t>’</w:t>
        </w:r>
      </w:ins>
      <w:r w:rsidRPr="00DE0D41">
        <w:rPr>
          <w:rFonts w:ascii="Arial" w:hAnsi="Arial" w:cs="Arial"/>
        </w:rPr>
        <w:t xml:space="preserve">s </w:t>
      </w:r>
      <w:del w:id="9" w:author="TAC 062420" w:date="2020-06-24T12:13:00Z">
        <w:r w:rsidRPr="00DE0D41" w:rsidDel="00E76652">
          <w:rPr>
            <w:rFonts w:ascii="Arial" w:hAnsi="Arial" w:cs="Arial"/>
          </w:rPr>
          <w:delText>proven</w:delText>
        </w:r>
      </w:del>
      <w:ins w:id="10" w:author="TAC 062420" w:date="2020-06-24T12:13:00Z">
        <w:r w:rsidR="00E76652">
          <w:rPr>
            <w:rFonts w:ascii="Arial" w:hAnsi="Arial" w:cs="Arial"/>
          </w:rPr>
          <w:t>ERCOT-validated</w:t>
        </w:r>
      </w:ins>
      <w:r w:rsidRPr="00DE0D41">
        <w:rPr>
          <w:rFonts w:ascii="Arial" w:hAnsi="Arial" w:cs="Arial"/>
        </w:rPr>
        <w:t xml:space="preserve"> 20-second response capability (which may be 100% of their HSL)</w:t>
      </w:r>
      <w:ins w:id="11" w:author="NRG" w:date="2020-03-03T10:03:00Z">
        <w:r w:rsidR="00052D22">
          <w:rPr>
            <w:rFonts w:ascii="Arial" w:hAnsi="Arial" w:cs="Arial"/>
          </w:rPr>
          <w:t xml:space="preserve">, and (ii) Resources providing RRS as FFR may provide RRS up to the Resource’s </w:t>
        </w:r>
        <w:del w:id="12" w:author="TAC 062420" w:date="2020-06-24T12:13:00Z">
          <w:r w:rsidR="00052D22" w:rsidDel="00E76652">
            <w:rPr>
              <w:rFonts w:ascii="Arial" w:hAnsi="Arial" w:cs="Arial"/>
            </w:rPr>
            <w:delText>proven</w:delText>
          </w:r>
        </w:del>
      </w:ins>
      <w:ins w:id="13" w:author="TAC 062420" w:date="2020-06-24T12:13:00Z">
        <w:r w:rsidR="00E76652">
          <w:rPr>
            <w:rFonts w:ascii="Arial" w:hAnsi="Arial" w:cs="Arial"/>
          </w:rPr>
          <w:t>ERCOT-validated</w:t>
        </w:r>
      </w:ins>
      <w:ins w:id="14" w:author="NRG" w:date="2020-03-03T10:03:00Z">
        <w:r w:rsidR="00052D22">
          <w:rPr>
            <w:rFonts w:ascii="Arial" w:hAnsi="Arial" w:cs="Arial"/>
          </w:rPr>
          <w:t xml:space="preserve"> 15-minute capability</w:t>
        </w:r>
      </w:ins>
      <w:r w:rsidRPr="00DE0D41">
        <w:rPr>
          <w:rFonts w:ascii="Arial" w:hAnsi="Arial" w:cs="Arial"/>
        </w:rPr>
        <w:t>.</w:t>
      </w:r>
    </w:p>
    <w:p w14:paraId="13D3317F" w14:textId="77777777" w:rsidR="00DE0D41" w:rsidRPr="00DE0D41" w:rsidRDefault="00DE0D41" w:rsidP="00DE0D41">
      <w:pPr>
        <w:pStyle w:val="StyleHeading1Accent1"/>
        <w:numPr>
          <w:ilvl w:val="0"/>
          <w:numId w:val="0"/>
        </w:numPr>
      </w:pPr>
      <w:r w:rsidRPr="00DE0D41">
        <w:t>5.</w:t>
      </w:r>
      <w:r w:rsidRPr="00DE0D41">
        <w:tab/>
        <w:t>Calculating RRS MW Limits for Individual Resources</w:t>
      </w:r>
    </w:p>
    <w:p w14:paraId="281E9E91" w14:textId="77777777" w:rsidR="00DE0D41" w:rsidRPr="00DE0D41" w:rsidRDefault="00DE0D41" w:rsidP="00DE0D41">
      <w:pPr>
        <w:spacing w:after="240"/>
        <w:rPr>
          <w:rFonts w:ascii="Arial" w:hAnsi="Arial" w:cs="Arial"/>
        </w:rPr>
      </w:pPr>
      <w:r w:rsidRPr="00DE0D41">
        <w:rPr>
          <w:rFonts w:ascii="Arial" w:hAnsi="Arial" w:cs="Arial"/>
        </w:rPr>
        <w:t xml:space="preserve">For Resources that fail the Primary Frequency Response initial or Primary Frequency Response sustained measures for three consecutive FMEs, where the unit was evaluated, over a minimum period of two calendar months or are failing the 12 months or the last eight FMEs (applicable if a minimum threshold of eight FMEs within the 12 month period is not met) rolling average criteria, ERCOT shall establish MW limit for providing RRS based on their respective performance during FMEs, any limitations exhibited within its dynamic models, or through droop performance tests on as needed basis. </w:t>
      </w:r>
    </w:p>
    <w:p w14:paraId="39B5FAD1" w14:textId="77777777" w:rsidR="00DE0D41" w:rsidRPr="00DE0D41" w:rsidRDefault="00DE0D41" w:rsidP="00DE0D41">
      <w:pPr>
        <w:spacing w:after="240"/>
        <w:rPr>
          <w:rFonts w:ascii="Arial" w:hAnsi="Arial" w:cs="Arial"/>
        </w:rPr>
      </w:pPr>
      <w:r w:rsidRPr="00DE0D41">
        <w:rPr>
          <w:rFonts w:ascii="Arial" w:hAnsi="Arial" w:cs="Arial"/>
        </w:rPr>
        <w:t xml:space="preserve">If the RRS limit is to be determined based upon the Resource’s performance during an FME, then such RRS limit shall be calculated as follows, </w:t>
      </w:r>
    </w:p>
    <w:p w14:paraId="1563EB1C" w14:textId="77777777" w:rsidR="00DE0D41" w:rsidRPr="00DE0D41" w:rsidRDefault="00DE0D41" w:rsidP="00DE0D41">
      <w:pPr>
        <w:pStyle w:val="ListParagraph"/>
        <w:numPr>
          <w:ilvl w:val="0"/>
          <w:numId w:val="23"/>
        </w:numPr>
        <w:spacing w:after="240"/>
        <w:rPr>
          <w:rFonts w:cs="Arial"/>
          <w:color w:val="auto"/>
        </w:rPr>
      </w:pPr>
      <w:r w:rsidRPr="00DE0D41">
        <w:rPr>
          <w:rFonts w:cs="Arial"/>
          <w:color w:val="auto"/>
        </w:rPr>
        <w:lastRenderedPageBreak/>
        <w:t>The MW Limit for each Generation Resource and Controllable Load Resource will be calculated using the droop performance during an FME. The Calculated Droop Performance and RRS MW Limit for an FME is calculated as follows:</w:t>
      </w:r>
    </w:p>
    <w:p w14:paraId="353F5A14" w14:textId="77777777" w:rsidR="00DE0D41" w:rsidRPr="00DE0D41" w:rsidRDefault="00052D22" w:rsidP="00DE0D41">
      <w:pPr>
        <w:spacing w:after="240"/>
        <w:rPr>
          <w:rFonts w:ascii="Arial" w:hAnsi="Arial" w:cs="Arial"/>
        </w:rPr>
      </w:pPr>
      <w:r w:rsidRPr="00DE0D41">
        <w:rPr>
          <w:rFonts w:ascii="Arial" w:hAnsi="Arial" w:cs="Arial"/>
          <w:noProof/>
        </w:rPr>
        <mc:AlternateContent>
          <mc:Choice Requires="wps">
            <w:drawing>
              <wp:anchor distT="0" distB="0" distL="114300" distR="114300" simplePos="0" relativeHeight="251659264" behindDoc="0" locked="0" layoutInCell="1" allowOverlap="1" wp14:anchorId="3DBDA2DA" wp14:editId="2F1D59CA">
                <wp:simplePos x="0" y="0"/>
                <wp:positionH relativeFrom="margin">
                  <wp:align>right</wp:align>
                </wp:positionH>
                <wp:positionV relativeFrom="paragraph">
                  <wp:posOffset>8255</wp:posOffset>
                </wp:positionV>
                <wp:extent cx="5955030" cy="619125"/>
                <wp:effectExtent l="0" t="0" r="7620" b="9525"/>
                <wp:wrapNone/>
                <wp:docPr id="116"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55030" cy="619125"/>
                        </a:xfrm>
                        <a:prstGeom prst="rect">
                          <a:avLst/>
                        </a:prstGeom>
                        <a:noFill/>
                        <a:ln>
                          <a:noFill/>
                        </a:ln>
                        <a:effectLst/>
                      </wps:spPr>
                      <wps:txbx>
                        <w:txbxContent>
                          <w:p w14:paraId="5E9B0B27" w14:textId="77777777" w:rsidR="00DE0D41" w:rsidRPr="00052D22" w:rsidRDefault="00052D22" w:rsidP="00DE0D41">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(HSL</m:t>
                                    </m:r>
                                    <w:bookmarkStart w:id="15" w:name="_GoBack"/>
                                    <m:r>
                                      <w:ins w:id="16" w:author="NRG" w:date="2020-03-03T10:04:00Z">
                                        <w:rPr>
                                          <w:rFonts w:ascii="Cambria Math" w:hAnsi="Cambria Math"/>
                                          <w:color w:val="000000"/>
                                          <w:sz w:val="22"/>
                                          <w:szCs w:val="22"/>
                                        </w:rPr>
                                        <m:t>-</m:t>
                                      </w:ins>
                                    </m:r>
                                    <w:bookmarkEnd w:id="15"/>
                                    <m:r>
                                      <w:rPr>
                                        <w:rFonts w:ascii="Cambria Math" w:hAnsi="Cambria Math"/>
                                        <w:color w:val="000000"/>
                                        <w:sz w:val="22"/>
                                        <w:szCs w:val="22"/>
                                      </w:rPr>
                                      <m:t>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type w14:anchorId="3DBDA2DA" id="_x0000_t202" coordsize="21600,21600" o:spt="202" path="m,l,21600r21600,l21600,xe">
                <v:stroke joinstyle="miter"/>
                <v:path gradientshapeok="t" o:connecttype="rect"/>
              </v:shapetype>
              <v:shape id="TextBox 2" o:spid="_x0000_s1026" type="#_x0000_t202" style="position:absolute;margin-left:417.7pt;margin-top:.65pt;width:468.9pt;height:48.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" filled="f" stroked="f">
                <v:path arrowok="t"/>
                <v:textbox inset="0,0,0,0">
                  <w:txbxContent>
                    <w:p w14:paraId="5E9B0B27" w14:textId="77777777" w:rsidR="00DE0D41" w:rsidRPr="00052D22" w:rsidRDefault="00052D22" w:rsidP="00DE0D41">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Droop Performance (Droop)=</m:t>
                          </m:r>
                          <m:f>
                            <m:fPr>
                              <m:ctrlPr>
                                <w:rPr>
                                  <w:rFonts w:ascii="Cambria Math" w:hAnsi="Cambria Math"/>
                                  <w:i/>
                                  <w:iCs/>
                                  <w:color w:val="000000"/>
                                  <w:sz w:val="22"/>
                                  <w:szCs w:val="22"/>
                                </w:rPr>
                              </m:ctrlPr>
                            </m:fPr>
                            <m:num>
                              <m:r>
                                <w:rPr>
                                  <w:rFonts w:ascii="Cambria Math" w:hAnsi="Cambria Math"/>
                                  <w:color w:val="000000"/>
                                  <w:sz w:val="22"/>
                                  <w:szCs w:val="22"/>
                                </w:rPr>
                                <m:t>(HSL</m:t>
                              </m:r>
                              <m:r>
                                <w:ins w:id="56" w:author="NRG" w:date="2020-03-03T10:04:00Z">
                                  <w:rPr>
                                    <w:rFonts w:ascii="Cambria Math" w:hAnsi="Cambria Math"/>
                                    <w:color w:val="000000"/>
                                    <w:sz w:val="22"/>
                                    <w:szCs w:val="22"/>
                                  </w:rPr>
                                  <m:t>-</m:t>
                                </w:ins>
                              </m:r>
                              <m:r>
                                <w:rPr>
                                  <w:rFonts w:ascii="Cambria Math" w:hAnsi="Cambria Math"/>
                                  <w:color w:val="000000"/>
                                  <w:sz w:val="22"/>
                                  <w:szCs w:val="22"/>
                                </w:rPr>
                                <m:t>PA Capacity)</m:t>
                              </m:r>
                              <m:r>
                                <m:rPr>
                                  <m:sty m:val="p"/>
                                </m:rPr>
                                <w:rPr>
                                  <w:rFonts w:ascii="Cambria Math" w:hAnsi="Cambria Math"/>
                                  <w:color w:val="000000"/>
                                  <w:sz w:val="22"/>
                                  <w:szCs w:val="22"/>
                                </w:rPr>
                                <m:t> *(</m:t>
                              </m:r>
                              <m:r>
                                <w:rPr>
                                  <w:rFonts w:ascii="Cambria Math" w:eastAsia="Cambria Math" w:hAnsi="Cambria Math"/>
                                  <w:color w:val="000000"/>
                                  <w:sz w:val="22"/>
                                  <w:szCs w:val="22"/>
                                </w:rPr>
                                <m:t>∆Hz -</m:t>
                              </m:r>
                              <m:sSub>
                                <m:sSubPr>
                                  <m:ctrlPr>
                                    <w:rPr>
                                      <w:rFonts w:ascii="Cambria Math" w:eastAsia="Cambria Math" w:hAnsi="Cambria Math"/>
                                      <w:i/>
                                      <w:iCs/>
                                      <w:color w:val="000000"/>
                                      <w:sz w:val="22"/>
                                      <w:szCs w:val="22"/>
                                    </w:rPr>
                                  </m:ctrlPr>
                                </m:sSubPr>
                                <m:e>
                                  <m:r>
                                    <w:rPr>
                                      <w:rFonts w:ascii="Cambria Math" w:eastAsia="Cambria Math" w:hAnsi="Cambria Math"/>
                                      <w:color w:val="000000"/>
                                      <w:sz w:val="22"/>
                                      <w:szCs w:val="22"/>
                                    </w:rPr>
                                    <m:t>Deadband</m:t>
                                  </m:r>
                                </m:e>
                                <m:sub>
                                  <m:r>
                                    <w:rPr>
                                      <w:rFonts w:ascii="Cambria Math" w:eastAsia="Cambria Math" w:hAnsi="Cambria Math"/>
                                      <w:color w:val="000000"/>
                                      <w:sz w:val="22"/>
                                      <w:szCs w:val="22"/>
                                    </w:rPr>
                                    <m:t>max</m:t>
                                  </m:r>
                                </m:sub>
                              </m:sSub>
                              <m:r>
                                <w:rPr>
                                  <w:rFonts w:ascii="Cambria Math" w:eastAsia="Cambria Math" w:hAnsi="Cambria Math"/>
                                  <w:color w:val="000000"/>
                                  <w:sz w:val="22"/>
                                  <w:szCs w:val="22"/>
                                </w:rPr>
                                <m:t>)</m:t>
                              </m:r>
                            </m:num>
                            <m:den>
                              <m:r>
                                <w:rPr>
                                  <w:rFonts w:ascii="Cambria Math" w:hAnsi="Cambria Math"/>
                                  <w:color w:val="000000"/>
                                  <w:sz w:val="22"/>
                                  <w:szCs w:val="22"/>
                                </w:rPr>
                                <m:t>ScheduledFrequency * ∆</m:t>
                              </m:r>
                              <m:r>
                                <w:rPr>
                                  <w:rFonts w:ascii="Cambria Math" w:eastAsia="Cambria Math" w:hAnsi="Cambria Math"/>
                                  <w:color w:val="000000"/>
                                  <w:sz w:val="22"/>
                                  <w:szCs w:val="22"/>
                                </w:rPr>
                                <m:t>MW</m:t>
                              </m:r>
                            </m:den>
                          </m:f>
                        </m:oMath>
                      </m:oMathPara>
                    </w:p>
                  </w:txbxContent>
                </v:textbox>
                <w10:wrap anchorx="margin"/>
              </v:shape>
            </w:pict>
          </mc:Fallback>
        </mc:AlternateContent>
      </w:r>
    </w:p>
    <w:p w14:paraId="5A6F80FD" w14:textId="77777777" w:rsidR="00DE0D41" w:rsidRPr="00DE0D41" w:rsidRDefault="00DE0D41" w:rsidP="00DE0D41">
      <w:pPr>
        <w:spacing w:after="240"/>
        <w:rPr>
          <w:rFonts w:ascii="Arial" w:hAnsi="Arial" w:cs="Arial"/>
        </w:rPr>
      </w:pPr>
    </w:p>
    <w:p w14:paraId="02B44DF2" w14:textId="77777777" w:rsidR="00DE0D41" w:rsidRPr="00DE0D41" w:rsidRDefault="00052D22" w:rsidP="00DE0D41">
      <w:pPr>
        <w:spacing w:after="240"/>
        <w:rPr>
          <w:rFonts w:ascii="Arial" w:hAnsi="Arial" w:cs="Arial"/>
        </w:rPr>
      </w:pPr>
      <w:r w:rsidRPr="00DE0D41">
        <w:rPr>
          <w:rFonts w:ascii="Arial" w:hAnsi="Arial" w:cs="Arial"/>
          <w:noProof/>
        </w:rPr>
        <mc:AlternateContent>
          <mc:Choice Requires="wps">
            <w:drawing>
              <wp:anchor distT="0" distB="0" distL="114300" distR="114300" simplePos="0" relativeHeight="251660288" behindDoc="0" locked="0" layoutInCell="1" allowOverlap="1" wp14:anchorId="140A76FF" wp14:editId="7083DB97">
                <wp:simplePos x="0" y="0"/>
                <wp:positionH relativeFrom="margin">
                  <wp:align>right</wp:align>
                </wp:positionH>
                <wp:positionV relativeFrom="paragraph">
                  <wp:posOffset>13335</wp:posOffset>
                </wp:positionV>
                <wp:extent cx="5946775" cy="421640"/>
                <wp:effectExtent l="0" t="0" r="15875" b="16510"/>
                <wp:wrapNone/>
                <wp:docPr id="115"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6775" cy="421640"/>
                        </a:xfrm>
                        <a:prstGeom prst="rect">
                          <a:avLst/>
                        </a:prstGeom>
                        <a:noFill/>
                        <a:ln>
                          <a:noFill/>
                        </a:ln>
                        <a:effectLst/>
                      </wps:spPr>
                      <wps:txbx>
                        <w:txbxContent>
                          <w:p w14:paraId="2DF5AAAE" w14:textId="77777777" w:rsidR="00DE0D41" w:rsidRPr="00052D22" w:rsidRDefault="00052D22" w:rsidP="00DE0D41">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RRS MW Limit</m:t>
                                </m:r>
                                <m:r>
                                  <w:ins w:id="17" w:author="NRG" w:date="2020-03-03T10:05:00Z">
                                    <w:rPr>
                                      <w:rFonts w:ascii="Cambria Math" w:eastAsia="Cambria Math" w:hAnsi="Cambria Math"/>
                                      <w:color w:val="000000"/>
                                      <w:sz w:val="22"/>
                                      <w:szCs w:val="22"/>
                                    </w:rPr>
                                    <m:t xml:space="preserve"> </m:t>
                                  </w:ins>
                                </m:r>
                                <m:d>
                                  <m:dPr>
                                    <m:ctrlPr>
                                      <w:ins w:id="18" w:author="NRG" w:date="2020-03-03T10:05:00Z">
                                        <w:rPr>
                                          <w:rFonts w:ascii="Cambria Math" w:eastAsia="Cambria Math" w:hAnsi="Cambria Math"/>
                                          <w:i/>
                                          <w:color w:val="000000"/>
                                          <w:sz w:val="22"/>
                                          <w:szCs w:val="22"/>
                                        </w:rPr>
                                      </w:ins>
                                    </m:ctrlPr>
                                  </m:dPr>
                                  <m:e>
                                    <m:r>
                                      <w:ins w:id="19" w:author="NRG" w:date="2020-03-03T10:05:00Z">
                                        <w:rPr>
                                          <w:rFonts w:ascii="Cambria Math" w:eastAsia="Cambria Math" w:hAnsi="Cambria Math"/>
                                          <w:color w:val="000000"/>
                                          <w:sz w:val="22"/>
                                          <w:szCs w:val="22"/>
                                        </w:rPr>
                                        <m:t>%</m:t>
                                      </w:ins>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r>
                                      <w:ins w:id="20" w:author="NRG" w:date="2020-03-03T10:05:00Z">
                                        <w:rPr>
                                          <w:rFonts w:ascii="Cambria Math" w:eastAsia="Cambria Math" w:hAnsi="Cambria Math"/>
                                          <w:color w:val="000000"/>
                                          <w:sz w:val="22"/>
                                          <w:szCs w:val="22"/>
                                        </w:rPr>
                                        <m:t>-</m:t>
                                      </w:ins>
                                    </m:r>
                                    <m:sSub>
                                      <m:sSubPr>
                                        <m:ctrlPr>
                                          <w:ins w:id="21" w:author="NRG" w:date="2020-03-03T10:05:00Z">
                                            <w:rPr>
                                              <w:rFonts w:ascii="Cambria Math" w:eastAsia="Cambria Math" w:hAnsi="Cambria Math"/>
                                              <w:i/>
                                              <w:iCs/>
                                              <w:color w:val="000000"/>
                                              <w:sz w:val="22"/>
                                              <w:szCs w:val="22"/>
                                            </w:rPr>
                                          </w:ins>
                                        </m:ctrlPr>
                                      </m:sSubPr>
                                      <m:e>
                                        <m:r>
                                          <w:ins w:id="22" w:author="NRG" w:date="2020-03-03T10:05:00Z">
                                            <w:rPr>
                                              <w:rFonts w:ascii="Cambria Math" w:eastAsia="Cambria Math" w:hAnsi="Cambria Math"/>
                                              <w:color w:val="000000"/>
                                              <w:sz w:val="22"/>
                                              <w:szCs w:val="22"/>
                                            </w:rPr>
                                            <m:t>Deadband</m:t>
                                          </w:ins>
                                        </m:r>
                                      </m:e>
                                      <m:sub>
                                        <m:r>
                                          <w:ins w:id="23" w:author="NRG" w:date="2020-03-03T10:05:00Z">
                                            <w:rPr>
                                              <w:rFonts w:ascii="Cambria Math" w:eastAsia="Cambria Math" w:hAnsi="Cambria Math"/>
                                              <w:color w:val="000000"/>
                                              <w:sz w:val="22"/>
                                              <w:szCs w:val="22"/>
                                            </w:rPr>
                                            <m:t>max</m:t>
                                          </w:ins>
                                        </m:r>
                                      </m:sub>
                                    </m:sSub>
                                  </m:num>
                                  <m:den>
                                    <m:r>
                                      <w:rPr>
                                        <w:rFonts w:ascii="Cambria Math" w:eastAsia="Cambria Math" w:hAnsi="Cambria Math"/>
                                        <w:color w:val="000000"/>
                                        <w:sz w:val="22"/>
                                        <w:szCs w:val="22"/>
                                      </w:rPr>
                                      <m:t>ScheduledFrequency*Droop</m:t>
                                    </m:r>
                                    <m:r>
                                      <w:del w:id="24" w:author="NRG" w:date="2020-03-03T10:05:00Z">
                                        <w:rPr>
                                          <w:rFonts w:ascii="Cambria Math" w:eastAsia="Cambria Math" w:hAnsi="Cambria Math"/>
                                          <w:color w:val="000000"/>
                                          <w:sz w:val="22"/>
                                          <w:szCs w:val="22"/>
                                        </w:rPr>
                                        <m:t>-</m:t>
                                      </w:del>
                                    </m:r>
                                    <m:sSub>
                                      <m:sSubPr>
                                        <m:ctrlPr>
                                          <w:del w:id="25" w:author="NRG" w:date="2020-03-03T10:05:00Z">
                                            <w:rPr>
                                              <w:rFonts w:ascii="Cambria Math" w:eastAsia="Cambria Math" w:hAnsi="Cambria Math"/>
                                              <w:i/>
                                              <w:iCs/>
                                              <w:color w:val="000000"/>
                                              <w:sz w:val="22"/>
                                              <w:szCs w:val="22"/>
                                            </w:rPr>
                                          </w:del>
                                        </m:ctrlPr>
                                      </m:sSubPr>
                                      <m:e>
                                        <m:r>
                                          <w:del w:id="26" w:author="NRG" w:date="2020-03-03T10:05:00Z">
                                            <w:rPr>
                                              <w:rFonts w:ascii="Cambria Math" w:eastAsia="Cambria Math" w:hAnsi="Cambria Math"/>
                                              <w:color w:val="000000"/>
                                              <w:sz w:val="22"/>
                                              <w:szCs w:val="22"/>
                                            </w:rPr>
                                            <m:t>Deadband</m:t>
                                          </w:del>
                                        </m:r>
                                      </m:e>
                                      <m:sub>
                                        <m:r>
                                          <w:del w:id="27" w:author="NRG" w:date="2020-03-03T10:05:00Z">
                                            <w:rPr>
                                              <w:rFonts w:ascii="Cambria Math" w:eastAsia="Cambria Math" w:hAnsi="Cambria Math"/>
                                              <w:color w:val="000000"/>
                                              <w:sz w:val="22"/>
                                              <w:szCs w:val="22"/>
                                            </w:rPr>
                                            <m:t>max</m:t>
                                          </w:del>
                                        </m:r>
                                      </m:sub>
                                    </m:sSub>
                                  </m:den>
                                </m:f>
                                <m:r>
                                  <w:ins w:id="28" w:author="NRG" w:date="2020-03-03T10:06:00Z">
                                    <w:rPr>
                                      <w:rFonts w:ascii="Cambria Math" w:eastAsia="Cambria Math" w:hAnsi="Cambria Math"/>
                                      <w:color w:val="000000"/>
                                      <w:sz w:val="22"/>
                                      <w:szCs w:val="22"/>
                                    </w:rPr>
                                    <m:t>*100</m:t>
                                  </w:ins>
                                </m:r>
                              </m:oMath>
                            </m:oMathPara>
                          </w:p>
                        </w:txbxContent>
                      </wps:txbx>
                      <wps:bodyPr vertOverflow="clip" horzOverflow="clip" wrap="square" lIns="0" tIns="0" rIns="0" bIns="0" rtlCol="0" anchor="t">
                        <a:noAutofit/>
                      </wps:bodyPr>
                    </wps:wsp>
                  </a:graphicData>
                </a:graphic>
                <wp14:sizeRelH relativeFrom="margin">
                  <wp14:pctWidth>0</wp14:pctWidth>
                </wp14:sizeRelH>
                <wp14:sizeRelV relativeFrom="margin">
                  <wp14:pctHeight>0</wp14:pctHeight>
                </wp14:sizeRelV>
              </wp:anchor>
            </w:drawing>
          </mc:Choice>
          <mc:Fallback>
            <w:pict>
              <v:shape w14:anchorId="140A76FF" id="TextBox 3" o:spid="_x0000_s1027" type="#_x0000_t202" style="position:absolute;margin-left:417.05pt;margin-top:1.05pt;width:468.25pt;height:33.2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" filled="f" stroked="f">
                <v:path arrowok="t"/>
                <v:textbox inset="0,0,0,0">
                  <w:txbxContent>
                    <w:p w14:paraId="2DF5AAAE" w14:textId="77777777" w:rsidR="00DE0D41" w:rsidRPr="00052D22" w:rsidRDefault="00052D22" w:rsidP="00DE0D41">
                      <w:pPr>
                        <w:pStyle w:val="NormalWeb"/>
                        <w:spacing w:before="0" w:beforeAutospacing="0" w:after="0" w:afterAutospacing="0"/>
                      </w:pPr>
                      <m:oMathPara>
                        <m:oMathParaPr>
                          <m:jc m:val="centerGroup"/>
                        </m:oMathParaPr>
                        <m:oMath>
                          <m:r>
                            <w:rPr>
                              <w:rFonts w:ascii="Cambria Math" w:eastAsia="Cambria Math" w:hAnsi="Cambria Math"/>
                              <w:color w:val="000000"/>
                              <w:sz w:val="22"/>
                              <w:szCs w:val="22"/>
                            </w:rPr>
                            <m:t>Calculated RRS MW Limit</m:t>
                          </m:r>
                          <m:r>
                            <w:ins w:id="69" w:author="NRG" w:date="2020-03-03T10:05:00Z">
                              <w:rPr>
                                <w:rFonts w:ascii="Cambria Math" w:eastAsia="Cambria Math" w:hAnsi="Cambria Math"/>
                                <w:color w:val="000000"/>
                                <w:sz w:val="22"/>
                                <w:szCs w:val="22"/>
                              </w:rPr>
                              <m:t xml:space="preserve"> </m:t>
                            </w:ins>
                          </m:r>
                          <m:d>
                            <m:dPr>
                              <m:ctrlPr>
                                <w:ins w:id="70" w:author="NRG" w:date="2020-03-03T10:05:00Z">
                                  <w:rPr>
                                    <w:rFonts w:ascii="Cambria Math" w:eastAsia="Cambria Math" w:hAnsi="Cambria Math"/>
                                    <w:i/>
                                    <w:color w:val="000000"/>
                                    <w:sz w:val="22"/>
                                    <w:szCs w:val="22"/>
                                  </w:rPr>
                                </w:ins>
                              </m:ctrlPr>
                            </m:dPr>
                            <m:e>
                              <m:r>
                                <w:ins w:id="71" w:author="NRG" w:date="2020-03-03T10:05:00Z">
                                  <w:rPr>
                                    <w:rFonts w:ascii="Cambria Math" w:eastAsia="Cambria Math" w:hAnsi="Cambria Math"/>
                                    <w:color w:val="000000"/>
                                    <w:sz w:val="22"/>
                                    <w:szCs w:val="22"/>
                                  </w:rPr>
                                  <m:t>%</m:t>
                                </w:ins>
                              </m:r>
                            </m:e>
                          </m:d>
                          <m:r>
                            <w:rPr>
                              <w:rFonts w:ascii="Cambria Math" w:eastAsia="Cambria Math" w:hAnsi="Cambria Math"/>
                              <w:color w:val="000000"/>
                              <w:sz w:val="22"/>
                              <w:szCs w:val="22"/>
                            </w:rPr>
                            <m:t>= </m:t>
                          </m:r>
                          <m:f>
                            <m:fPr>
                              <m:ctrlPr>
                                <w:rPr>
                                  <w:rFonts w:ascii="Cambria Math" w:eastAsia="Cambria Math" w:hAnsi="Cambria Math"/>
                                  <w:i/>
                                  <w:iCs/>
                                  <w:color w:val="000000"/>
                                  <w:sz w:val="22"/>
                                  <w:szCs w:val="22"/>
                                </w:rPr>
                              </m:ctrlPr>
                            </m:fPr>
                            <m:num>
                              <m:r>
                                <w:rPr>
                                  <w:rFonts w:ascii="Cambria Math" w:eastAsia="Cambria Math" w:hAnsi="Cambria Math"/>
                                  <w:color w:val="000000"/>
                                  <w:sz w:val="22"/>
                                  <w:szCs w:val="22"/>
                                </w:rPr>
                                <m:t>0.01*ScheduledFrequency</m:t>
                              </m:r>
                              <m:r>
                                <w:ins w:id="72" w:author="NRG" w:date="2020-03-03T10:05:00Z">
                                  <w:rPr>
                                    <w:rFonts w:ascii="Cambria Math" w:eastAsia="Cambria Math" w:hAnsi="Cambria Math"/>
                                    <w:color w:val="000000"/>
                                    <w:sz w:val="22"/>
                                    <w:szCs w:val="22"/>
                                  </w:rPr>
                                  <m:t>-</m:t>
                                </w:ins>
                              </m:r>
                              <m:sSub>
                                <m:sSubPr>
                                  <m:ctrlPr>
                                    <w:ins w:id="73" w:author="NRG" w:date="2020-03-03T10:05:00Z">
                                      <w:rPr>
                                        <w:rFonts w:ascii="Cambria Math" w:eastAsia="Cambria Math" w:hAnsi="Cambria Math"/>
                                        <w:i/>
                                        <w:iCs/>
                                        <w:color w:val="000000"/>
                                        <w:sz w:val="22"/>
                                        <w:szCs w:val="22"/>
                                      </w:rPr>
                                    </w:ins>
                                  </m:ctrlPr>
                                </m:sSubPr>
                                <m:e>
                                  <m:r>
                                    <w:ins w:id="74" w:author="NRG" w:date="2020-03-03T10:05:00Z">
                                      <w:rPr>
                                        <w:rFonts w:ascii="Cambria Math" w:eastAsia="Cambria Math" w:hAnsi="Cambria Math"/>
                                        <w:color w:val="000000"/>
                                        <w:sz w:val="22"/>
                                        <w:szCs w:val="22"/>
                                      </w:rPr>
                                      <m:t>Deadband</m:t>
                                    </w:ins>
                                  </m:r>
                                </m:e>
                                <m:sub>
                                  <m:r>
                                    <w:ins w:id="75" w:author="NRG" w:date="2020-03-03T10:05:00Z">
                                      <w:rPr>
                                        <w:rFonts w:ascii="Cambria Math" w:eastAsia="Cambria Math" w:hAnsi="Cambria Math"/>
                                        <w:color w:val="000000"/>
                                        <w:sz w:val="22"/>
                                        <w:szCs w:val="22"/>
                                      </w:rPr>
                                      <m:t>max</m:t>
                                    </w:ins>
                                  </m:r>
                                </m:sub>
                              </m:sSub>
                            </m:num>
                            <m:den>
                              <m:r>
                                <w:rPr>
                                  <w:rFonts w:ascii="Cambria Math" w:eastAsia="Cambria Math" w:hAnsi="Cambria Math"/>
                                  <w:color w:val="000000"/>
                                  <w:sz w:val="22"/>
                                  <w:szCs w:val="22"/>
                                </w:rPr>
                                <m:t>ScheduledFrequency*Droop</m:t>
                              </m:r>
                              <m:r>
                                <w:del w:id="76" w:author="NRG" w:date="2020-03-03T10:05:00Z">
                                  <w:rPr>
                                    <w:rFonts w:ascii="Cambria Math" w:eastAsia="Cambria Math" w:hAnsi="Cambria Math"/>
                                    <w:color w:val="000000"/>
                                    <w:sz w:val="22"/>
                                    <w:szCs w:val="22"/>
                                  </w:rPr>
                                  <m:t>-</m:t>
                                </w:del>
                              </m:r>
                              <m:sSub>
                                <m:sSubPr>
                                  <m:ctrlPr>
                                    <w:del w:id="77" w:author="NRG" w:date="2020-03-03T10:05:00Z">
                                      <w:rPr>
                                        <w:rFonts w:ascii="Cambria Math" w:eastAsia="Cambria Math" w:hAnsi="Cambria Math"/>
                                        <w:i/>
                                        <w:iCs/>
                                        <w:color w:val="000000"/>
                                        <w:sz w:val="22"/>
                                        <w:szCs w:val="22"/>
                                      </w:rPr>
                                    </w:del>
                                  </m:ctrlPr>
                                </m:sSubPr>
                                <m:e>
                                  <m:r>
                                    <w:del w:id="78" w:author="NRG" w:date="2020-03-03T10:05:00Z">
                                      <w:rPr>
                                        <w:rFonts w:ascii="Cambria Math" w:eastAsia="Cambria Math" w:hAnsi="Cambria Math"/>
                                        <w:color w:val="000000"/>
                                        <w:sz w:val="22"/>
                                        <w:szCs w:val="22"/>
                                      </w:rPr>
                                      <m:t>Deadband</m:t>
                                    </w:del>
                                  </m:r>
                                </m:e>
                                <m:sub>
                                  <m:r>
                                    <w:del w:id="79" w:author="NRG" w:date="2020-03-03T10:05:00Z">
                                      <w:rPr>
                                        <w:rFonts w:ascii="Cambria Math" w:eastAsia="Cambria Math" w:hAnsi="Cambria Math"/>
                                        <w:color w:val="000000"/>
                                        <w:sz w:val="22"/>
                                        <w:szCs w:val="22"/>
                                      </w:rPr>
                                      <m:t>max</m:t>
                                    </w:del>
                                  </m:r>
                                </m:sub>
                              </m:sSub>
                            </m:den>
                          </m:f>
                          <m:r>
                            <w:ins w:id="80" w:author="NRG" w:date="2020-03-03T10:06:00Z">
                              <w:rPr>
                                <w:rFonts w:ascii="Cambria Math" w:eastAsia="Cambria Math" w:hAnsi="Cambria Math"/>
                                <w:color w:val="000000"/>
                                <w:sz w:val="22"/>
                                <w:szCs w:val="22"/>
                              </w:rPr>
                              <m:t>*100</m:t>
                            </w:ins>
                          </m:r>
                        </m:oMath>
                      </m:oMathPara>
                    </w:p>
                  </w:txbxContent>
                </v:textbox>
                <w10:wrap anchorx="margin"/>
              </v:shape>
            </w:pict>
          </mc:Fallback>
        </mc:AlternateContent>
      </w:r>
    </w:p>
    <w:p w14:paraId="5A1EDCD5" w14:textId="77777777" w:rsidR="00DE0D41" w:rsidRPr="00DE0D41" w:rsidRDefault="00DE0D41" w:rsidP="00DE0D41">
      <w:pPr>
        <w:spacing w:after="240"/>
        <w:rPr>
          <w:rFonts w:ascii="Arial" w:hAnsi="Arial" w:cs="Arial"/>
        </w:rPr>
      </w:pPr>
    </w:p>
    <w:p w14:paraId="6D0ABFC1" w14:textId="77777777" w:rsidR="00DE0D41" w:rsidRPr="00DE0D41" w:rsidRDefault="00DE0D41" w:rsidP="00DE0D41">
      <w:pPr>
        <w:ind w:left="1260"/>
        <w:rPr>
          <w:rFonts w:ascii="Arial" w:hAnsi="Arial" w:cs="Arial"/>
        </w:rPr>
      </w:pPr>
      <w:r w:rsidRPr="00DE0D41">
        <w:rPr>
          <w:rFonts w:ascii="Arial" w:hAnsi="Arial" w:cs="Arial"/>
          <w:b/>
        </w:rPr>
        <w:t>Delta Hertz (∆Hz):</w:t>
      </w:r>
      <w:r w:rsidRPr="00DE0D41">
        <w:rPr>
          <w:rFonts w:ascii="Arial" w:hAnsi="Arial" w:cs="Arial"/>
        </w:rPr>
        <w:t xml:space="preserve"> The pre-perturbation [the 16-second period of time before t(0)] average frequency minus the post-perturbation [the 32-second period of time starting 20 seconds after t(0)] average frequency </w:t>
      </w:r>
    </w:p>
    <w:p w14:paraId="506B40EE" w14:textId="77777777" w:rsidR="00DE0D41" w:rsidRPr="00DE0D41" w:rsidRDefault="00DE0D41" w:rsidP="00DE0D41">
      <w:pPr>
        <w:ind w:left="1260"/>
        <w:rPr>
          <w:rFonts w:ascii="Arial" w:hAnsi="Arial" w:cs="Arial"/>
        </w:rPr>
      </w:pPr>
    </w:p>
    <w:p w14:paraId="3DA6C101" w14:textId="77777777" w:rsidR="00DE0D41" w:rsidRPr="00DE0D41" w:rsidRDefault="00DE0D41" w:rsidP="00DE0D41">
      <w:pPr>
        <w:ind w:left="1260"/>
        <w:rPr>
          <w:rFonts w:ascii="Arial" w:hAnsi="Arial" w:cs="Arial"/>
        </w:rPr>
      </w:pPr>
      <w:r w:rsidRPr="00DE0D41">
        <w:rPr>
          <w:rFonts w:ascii="Arial" w:hAnsi="Arial" w:cs="Arial"/>
          <w:b/>
        </w:rPr>
        <w:t>Delta MW (∆MW):</w:t>
      </w:r>
      <w:r w:rsidRPr="00DE0D41">
        <w:rPr>
          <w:rFonts w:ascii="Arial" w:hAnsi="Arial" w:cs="Arial"/>
        </w:rPr>
        <w:t xml:space="preserve"> The pre-perturbation average MW of the Resource minus the post-perturbation average MW of the Resource</w:t>
      </w:r>
    </w:p>
    <w:p w14:paraId="41471556" w14:textId="77777777" w:rsidR="00DE0D41" w:rsidRPr="00DE0D41" w:rsidRDefault="00DE0D41" w:rsidP="00DE0D41">
      <w:pPr>
        <w:rPr>
          <w:rFonts w:ascii="Arial" w:hAnsi="Arial" w:cs="Arial"/>
        </w:rPr>
      </w:pPr>
    </w:p>
    <w:p w14:paraId="5F0A5324" w14:textId="77777777" w:rsidR="00DE0D41" w:rsidRPr="00DE0D41" w:rsidRDefault="00DE0D41" w:rsidP="00DE0D41">
      <w:pPr>
        <w:ind w:left="1260"/>
        <w:rPr>
          <w:rFonts w:ascii="Arial" w:hAnsi="Arial" w:cs="Arial"/>
        </w:rPr>
      </w:pPr>
      <w:r w:rsidRPr="00DE0D41">
        <w:rPr>
          <w:rFonts w:ascii="Arial" w:hAnsi="Arial" w:cs="Arial"/>
          <w:b/>
        </w:rPr>
        <w:t>Scheduled Frequency:</w:t>
      </w:r>
      <w:r w:rsidRPr="00DE0D41">
        <w:rPr>
          <w:rFonts w:ascii="Arial" w:hAnsi="Arial" w:cs="Arial"/>
        </w:rPr>
        <w:t xml:space="preserve"> The frequency value to be maintained on the system, always 60 Hz</w:t>
      </w:r>
    </w:p>
    <w:p w14:paraId="2A24702F" w14:textId="77777777" w:rsidR="00DE0D41" w:rsidRPr="00DE0D41" w:rsidRDefault="00DE0D41" w:rsidP="00DE0D41">
      <w:pPr>
        <w:ind w:left="1260"/>
        <w:rPr>
          <w:rFonts w:ascii="Arial" w:hAnsi="Arial" w:cs="Arial"/>
        </w:rPr>
      </w:pPr>
    </w:p>
    <w:p w14:paraId="52F08853" w14:textId="77777777" w:rsidR="00DE0D41" w:rsidRPr="00DE0D41" w:rsidRDefault="00DE0D41" w:rsidP="00DE0D41">
      <w:pPr>
        <w:ind w:left="1260"/>
        <w:rPr>
          <w:rFonts w:ascii="Arial" w:hAnsi="Arial" w:cs="Arial"/>
        </w:rPr>
      </w:pPr>
      <w:r w:rsidRPr="00DE0D41">
        <w:rPr>
          <w:rFonts w:ascii="Arial" w:hAnsi="Arial" w:cs="Arial"/>
          <w:b/>
        </w:rPr>
        <w:t>Power Augmentation (PA) Capacity:</w:t>
      </w:r>
      <w:r w:rsidRPr="00DE0D41">
        <w:rPr>
          <w:rFonts w:ascii="Arial" w:hAnsi="Arial" w:cs="Arial"/>
        </w:rPr>
        <w:t xml:space="preserve"> The telemetered portion of a Generation Resource’s HSL that represents the sustainable non-Dispatched power augmentation capability from duct firing, inlet air cooling, auxiliary boilers, or other methods which does not immediately respond, arrest, or stabilize frequency excursions during the first minutes following a disturbance without secondary frequency response or instructions from ERCOT</w:t>
      </w:r>
    </w:p>
    <w:p w14:paraId="70AABC67" w14:textId="77777777" w:rsidR="00DE0D41" w:rsidRPr="00DE0D41" w:rsidRDefault="00DE0D41" w:rsidP="00DE0D41">
      <w:pPr>
        <w:ind w:left="1260"/>
        <w:rPr>
          <w:rFonts w:ascii="Arial" w:hAnsi="Arial" w:cs="Arial"/>
        </w:rPr>
      </w:pPr>
    </w:p>
    <w:p w14:paraId="610ABCF8" w14:textId="77777777" w:rsidR="00DE0D41" w:rsidRPr="00DE0D41" w:rsidRDefault="00DE0D41" w:rsidP="00DE0D41">
      <w:pPr>
        <w:ind w:left="1260"/>
        <w:rPr>
          <w:rFonts w:ascii="Arial" w:hAnsi="Arial" w:cs="Arial"/>
        </w:rPr>
      </w:pPr>
      <w:r w:rsidRPr="00DE0D41">
        <w:rPr>
          <w:rFonts w:ascii="Arial" w:hAnsi="Arial" w:cs="Arial"/>
          <w:b/>
        </w:rPr>
        <w:t>Deadband (Deadband</w:t>
      </w:r>
      <w:r w:rsidRPr="00DE0D41">
        <w:rPr>
          <w:rFonts w:ascii="Arial" w:hAnsi="Arial" w:cs="Arial"/>
          <w:b/>
          <w:sz w:val="20"/>
          <w:vertAlign w:val="subscript"/>
        </w:rPr>
        <w:t>max</w:t>
      </w:r>
      <w:r w:rsidRPr="00DE0D41">
        <w:rPr>
          <w:rFonts w:ascii="Arial" w:hAnsi="Arial" w:cs="Arial"/>
          <w:b/>
        </w:rPr>
        <w:t>):</w:t>
      </w:r>
      <w:r w:rsidRPr="00DE0D41">
        <w:rPr>
          <w:rFonts w:ascii="Arial" w:hAnsi="Arial" w:cs="Arial"/>
        </w:rPr>
        <w:t xml:space="preserve"> The range of deviations of system frequency (+/-) that produces no PFR</w:t>
      </w:r>
    </w:p>
    <w:p w14:paraId="7400522E" w14:textId="77777777" w:rsidR="00DE0D41" w:rsidRPr="00DE0D41" w:rsidRDefault="00DE0D41" w:rsidP="00DE0D41">
      <w:pPr>
        <w:rPr>
          <w:rFonts w:ascii="Arial" w:hAnsi="Arial" w:cs="Arial"/>
        </w:rPr>
      </w:pPr>
    </w:p>
    <w:p w14:paraId="4B5D919E" w14:textId="77777777" w:rsidR="00DE0D41" w:rsidRPr="00DE0D41" w:rsidRDefault="00DE0D41" w:rsidP="00DE0D41">
      <w:pPr>
        <w:pStyle w:val="ListParagraph"/>
        <w:numPr>
          <w:ilvl w:val="0"/>
          <w:numId w:val="23"/>
        </w:numPr>
        <w:spacing w:after="240"/>
        <w:contextualSpacing w:val="0"/>
        <w:rPr>
          <w:rFonts w:cs="Arial"/>
          <w:color w:val="auto"/>
        </w:rPr>
      </w:pPr>
      <w:r w:rsidRPr="00DE0D41">
        <w:rPr>
          <w:rFonts w:cs="Arial"/>
          <w:color w:val="auto"/>
        </w:rPr>
        <w:t>The median of the calculated MW Limits in the last five FMEs</w:t>
      </w:r>
      <w:ins w:id="29" w:author="NRG" w:date="2020-03-03T10:06:00Z">
        <w:r w:rsidR="00ED3F8B">
          <w:rPr>
            <w:rFonts w:cs="Arial"/>
            <w:color w:val="auto"/>
          </w:rPr>
          <w:t xml:space="preserve"> where the unit was evaluated</w:t>
        </w:r>
      </w:ins>
      <w:r w:rsidRPr="00DE0D41">
        <w:rPr>
          <w:rFonts w:cs="Arial"/>
          <w:color w:val="auto"/>
        </w:rPr>
        <w:t xml:space="preserve"> will be computed for each individual Generation Resource and Controllable Load Resource. If Resource hasn’t participated in five FMEs, proceed to Step 3.</w:t>
      </w:r>
    </w:p>
    <w:p w14:paraId="5FA82B3F" w14:textId="77777777" w:rsidR="00DE0D41" w:rsidRPr="00DE0D41" w:rsidRDefault="00DE0D41" w:rsidP="00DE0D41">
      <w:pPr>
        <w:pStyle w:val="ListParagraph"/>
        <w:numPr>
          <w:ilvl w:val="0"/>
          <w:numId w:val="23"/>
        </w:numPr>
        <w:spacing w:after="240"/>
        <w:contextualSpacing w:val="0"/>
        <w:rPr>
          <w:rFonts w:cs="Arial"/>
          <w:color w:val="auto"/>
        </w:rPr>
      </w:pPr>
      <w:r w:rsidRPr="00DE0D41">
        <w:rPr>
          <w:rFonts w:cs="Arial"/>
          <w:color w:val="auto"/>
        </w:rPr>
        <w:t>The median of all FMEs during previous three months</w:t>
      </w:r>
      <w:ins w:id="30" w:author="NRG" w:date="2020-03-03T10:07:00Z">
        <w:r w:rsidR="00ED3F8B">
          <w:rPr>
            <w:rFonts w:cs="Arial"/>
            <w:color w:val="auto"/>
          </w:rPr>
          <w:t xml:space="preserve"> where the unit was evaluated</w:t>
        </w:r>
      </w:ins>
      <w:r w:rsidRPr="00DE0D41">
        <w:rPr>
          <w:rFonts w:cs="Arial"/>
          <w:color w:val="auto"/>
        </w:rPr>
        <w:t xml:space="preserve"> will be computed for each individual Generation Resource and Controllable Load Resource.</w:t>
      </w:r>
    </w:p>
    <w:p w14:paraId="518FE95A" w14:textId="77777777" w:rsidR="00DE0D41" w:rsidRPr="00DE0D41" w:rsidRDefault="00DE0D41" w:rsidP="00DE0D41">
      <w:pPr>
        <w:pStyle w:val="ListParagraph"/>
        <w:numPr>
          <w:ilvl w:val="0"/>
          <w:numId w:val="23"/>
        </w:numPr>
        <w:spacing w:after="240"/>
        <w:contextualSpacing w:val="0"/>
        <w:rPr>
          <w:rFonts w:cs="Arial"/>
          <w:color w:val="auto"/>
        </w:rPr>
      </w:pPr>
      <w:r w:rsidRPr="00DE0D41">
        <w:rPr>
          <w:rFonts w:cs="Arial"/>
          <w:color w:val="auto"/>
        </w:rPr>
        <w:t>RRS MW limit will be established based on lower of the values computed in Steps 2 and 3.</w:t>
      </w:r>
    </w:p>
    <w:p w14:paraId="18F7F6E4" w14:textId="77777777" w:rsidR="00DE0D41" w:rsidRPr="00DE0D41" w:rsidRDefault="00DE0D41" w:rsidP="00DE0D41">
      <w:pPr>
        <w:spacing w:after="240"/>
        <w:rPr>
          <w:rFonts w:ascii="Arial" w:hAnsi="Arial" w:cs="Arial"/>
        </w:rPr>
      </w:pPr>
      <w:r w:rsidRPr="00DE0D41">
        <w:rPr>
          <w:rFonts w:ascii="Arial" w:hAnsi="Arial" w:cs="Arial"/>
        </w:rPr>
        <w:t xml:space="preserve">If a Generation Resource’s or Controllable Load Resource’s performance during an FME is excluded per the current process (NERC Reliability Standard BAL-TRE-001) from the rolling average calculation, the Resource’s performance will also be excluded </w:t>
      </w:r>
      <w:r w:rsidRPr="00DE0D41">
        <w:rPr>
          <w:rFonts w:ascii="Arial" w:hAnsi="Arial" w:cs="Arial"/>
        </w:rPr>
        <w:lastRenderedPageBreak/>
        <w:t>from the RRS MW Limit calculation. Also note that all members of a Combined Cycle Generation Resource will be evaluated as one Generation Resource for the purposes of this evaluation.</w:t>
      </w:r>
    </w:p>
    <w:p w14:paraId="7BC75075" w14:textId="77777777" w:rsidR="00DE0D41" w:rsidRPr="00DE0D41" w:rsidRDefault="00DE0D41" w:rsidP="00DE0D41">
      <w:pPr>
        <w:pStyle w:val="StyleHeading1Accent1"/>
        <w:numPr>
          <w:ilvl w:val="0"/>
          <w:numId w:val="0"/>
        </w:numPr>
      </w:pPr>
      <w:r w:rsidRPr="00DE0D41">
        <w:t>6.</w:t>
      </w:r>
      <w:r w:rsidRPr="00DE0D41">
        <w:tab/>
        <w:t xml:space="preserve">Timeline to Establish RRS MW Limits </w:t>
      </w:r>
    </w:p>
    <w:p w14:paraId="28668B39" w14:textId="77777777" w:rsidR="00DE0D41" w:rsidRPr="00DE0D41" w:rsidRDefault="00DE0D41" w:rsidP="00DE0D41">
      <w:pPr>
        <w:rPr>
          <w:rFonts w:ascii="Arial" w:hAnsi="Arial" w:cs="Arial"/>
        </w:rPr>
      </w:pPr>
      <w:r w:rsidRPr="00DE0D41">
        <w:rPr>
          <w:rFonts w:ascii="Arial" w:hAnsi="Arial" w:cs="Arial"/>
        </w:rPr>
        <w:t>ERCOT will recalculate the MW Limit on each individual Generation Resource and Controllable Load Resource on a monthly basis.  ERCOT shall post on the Market Information System (MIS) Certified area the MW limit for each Resource qualified to provide RRS by the 10</w:t>
      </w:r>
      <w:r w:rsidRPr="00DE0D41">
        <w:rPr>
          <w:rFonts w:ascii="Arial" w:hAnsi="Arial" w:cs="Arial"/>
          <w:vertAlign w:val="superscript"/>
        </w:rPr>
        <w:t>th</w:t>
      </w:r>
      <w:r w:rsidRPr="00DE0D41">
        <w:rPr>
          <w:rFonts w:ascii="Arial" w:hAnsi="Arial" w:cs="Arial"/>
        </w:rPr>
        <w:t xml:space="preserve"> day of each month.  These RRS limits will be effective in ERCOT systems coincident with first Network Model </w:t>
      </w:r>
      <w:del w:id="31" w:author="NRG" w:date="2020-05-05T13:58:00Z">
        <w:r w:rsidRPr="00DE0D41" w:rsidDel="00CE6573">
          <w:rPr>
            <w:rFonts w:ascii="Arial" w:hAnsi="Arial" w:cs="Arial"/>
          </w:rPr>
          <w:delText>d</w:delText>
        </w:r>
      </w:del>
      <w:ins w:id="32" w:author="NRG" w:date="2020-05-05T13:58:00Z">
        <w:r w:rsidR="00CE6573">
          <w:rPr>
            <w:rFonts w:ascii="Arial" w:hAnsi="Arial" w:cs="Arial"/>
          </w:rPr>
          <w:t>D</w:t>
        </w:r>
      </w:ins>
      <w:r w:rsidRPr="00DE0D41">
        <w:rPr>
          <w:rFonts w:ascii="Arial" w:hAnsi="Arial" w:cs="Arial"/>
        </w:rPr>
        <w:t xml:space="preserve">atabase </w:t>
      </w:r>
      <w:del w:id="33" w:author="NRG" w:date="2020-05-05T13:58:00Z">
        <w:r w:rsidRPr="00DE0D41" w:rsidDel="00CE6573">
          <w:rPr>
            <w:rFonts w:ascii="Arial" w:hAnsi="Arial" w:cs="Arial"/>
          </w:rPr>
          <w:delText>l</w:delText>
        </w:r>
      </w:del>
      <w:ins w:id="34" w:author="NRG" w:date="2020-05-05T13:58:00Z">
        <w:r w:rsidR="00CE6573">
          <w:rPr>
            <w:rFonts w:ascii="Arial" w:hAnsi="Arial" w:cs="Arial"/>
          </w:rPr>
          <w:t>L</w:t>
        </w:r>
      </w:ins>
      <w:r w:rsidRPr="00DE0D41">
        <w:rPr>
          <w:rFonts w:ascii="Arial" w:hAnsi="Arial" w:cs="Arial"/>
        </w:rPr>
        <w:t>oad</w:t>
      </w:r>
      <w:r w:rsidRPr="00DE0D41">
        <w:rPr>
          <w:rStyle w:val="FootnoteReference"/>
          <w:rFonts w:ascii="Arial" w:hAnsi="Arial" w:cs="Arial"/>
        </w:rPr>
        <w:footnoteReference w:id="1"/>
      </w:r>
      <w:r w:rsidRPr="00DE0D41">
        <w:rPr>
          <w:rFonts w:ascii="Arial" w:hAnsi="Arial" w:cs="Arial"/>
        </w:rPr>
        <w:t xml:space="preserve"> two months later. For example, ERCOT shall post the MW Limit for each Resource by January 10, 2020. These RRS Limits will be effective in ERCOT systems beginning March 4, 2020. These recalculated values will follow any threshold limitations as expressed in Section 4 above.</w:t>
      </w:r>
    </w:p>
    <w:p w14:paraId="00F7C0C9" w14:textId="77777777" w:rsidR="00DE0D41" w:rsidRPr="00DE0D41" w:rsidRDefault="00DE0D41" w:rsidP="00DE0D41">
      <w:pPr>
        <w:rPr>
          <w:rFonts w:ascii="Arial" w:hAnsi="Arial" w:cs="Arial"/>
        </w:rPr>
      </w:pPr>
    </w:p>
    <w:p w14:paraId="3BAB7F8A" w14:textId="546D2EFA" w:rsidR="00DE0D41" w:rsidRPr="00DE0D41" w:rsidRDefault="00DE0D41" w:rsidP="00DE0D41">
      <w:pPr>
        <w:rPr>
          <w:rFonts w:ascii="Arial" w:hAnsi="Arial" w:cs="Arial"/>
        </w:rPr>
      </w:pPr>
      <w:r w:rsidRPr="00DE0D41">
        <w:rPr>
          <w:rFonts w:ascii="Arial" w:hAnsi="Arial" w:cs="Arial"/>
        </w:rPr>
        <w:t>If at the time of recalculation, a Generati</w:t>
      </w:r>
      <w:ins w:id="35" w:author="NRG" w:date="2020-05-05T13:56:00Z">
        <w:r w:rsidR="00D166D0">
          <w:rPr>
            <w:rFonts w:ascii="Arial" w:hAnsi="Arial" w:cs="Arial"/>
          </w:rPr>
          <w:t>o</w:t>
        </w:r>
      </w:ins>
      <w:r w:rsidRPr="00DE0D41">
        <w:rPr>
          <w:rFonts w:ascii="Arial" w:hAnsi="Arial" w:cs="Arial"/>
        </w:rPr>
        <w:t>n</w:t>
      </w:r>
      <w:del w:id="36" w:author="NRG" w:date="2020-05-05T13:56:00Z">
        <w:r w:rsidRPr="00DE0D41" w:rsidDel="00D166D0">
          <w:rPr>
            <w:rFonts w:ascii="Arial" w:hAnsi="Arial" w:cs="Arial"/>
          </w:rPr>
          <w:delText>g</w:delText>
        </w:r>
      </w:del>
      <w:r w:rsidRPr="00DE0D41">
        <w:rPr>
          <w:rFonts w:ascii="Arial" w:hAnsi="Arial" w:cs="Arial"/>
        </w:rPr>
        <w:t xml:space="preserve"> Resource or Controllable Load Resource was previously limited due to any failure mentioned in Section 5</w:t>
      </w:r>
      <w:ins w:id="37" w:author="NRG" w:date="2020-05-05T16:10:00Z">
        <w:r w:rsidR="009C6F73">
          <w:rPr>
            <w:rFonts w:ascii="Arial" w:hAnsi="Arial" w:cs="Arial"/>
          </w:rPr>
          <w:t xml:space="preserve"> above</w:t>
        </w:r>
      </w:ins>
      <w:r w:rsidRPr="00DE0D41">
        <w:rPr>
          <w:rFonts w:ascii="Arial" w:hAnsi="Arial" w:cs="Arial"/>
        </w:rPr>
        <w:t>, then the established RRS limit will continue to apply. In order to reset the RRS limit, Generation Resource or Controllable Load Resource may use dynamic models, droop performance tests, or documentation of an implemented corrective action plan to demonstrate that it is capable of carrying standard RRS limit as mentioned in Section 4</w:t>
      </w:r>
      <w:ins w:id="38" w:author="NRG" w:date="2020-05-05T16:11:00Z">
        <w:r w:rsidR="009C6F73">
          <w:rPr>
            <w:rFonts w:ascii="Arial" w:hAnsi="Arial" w:cs="Arial"/>
          </w:rPr>
          <w:t xml:space="preserve"> above</w:t>
        </w:r>
      </w:ins>
      <w:r w:rsidRPr="00DE0D41">
        <w:rPr>
          <w:rFonts w:ascii="Arial" w:hAnsi="Arial" w:cs="Arial"/>
        </w:rPr>
        <w:t>.</w:t>
      </w:r>
    </w:p>
    <w:p w14:paraId="3D48A488" w14:textId="574E0721" w:rsidR="00405621" w:rsidRDefault="00405621">
      <w:pPr>
        <w:rPr>
          <w:rFonts w:ascii="Arial" w:hAnsi="Arial" w:cs="Arial"/>
        </w:rPr>
      </w:pPr>
      <w:r>
        <w:rPr>
          <w:rFonts w:ascii="Arial" w:hAnsi="Arial" w:cs="Arial"/>
        </w:rPr>
        <w:br w:type="page"/>
      </w:r>
    </w:p>
    <w:p w14:paraId="26DCBAB7" w14:textId="77777777" w:rsidR="00DE0D41" w:rsidRPr="00DE0D41" w:rsidRDefault="00DE0D41" w:rsidP="00BB4733">
      <w:pPr>
        <w:pStyle w:val="Heading1"/>
        <w:rPr>
          <w:rFonts w:ascii="Arial" w:hAnsi="Arial" w:cs="Arial"/>
          <w:bCs/>
          <w:caps w:val="0"/>
          <w:color w:val="5B9BD5" w:themeColor="accent1"/>
          <w:kern w:val="32"/>
          <w:sz w:val="28"/>
          <w:szCs w:val="32"/>
        </w:rPr>
      </w:pPr>
      <w:r w:rsidRPr="00DE0D41">
        <w:rPr>
          <w:rFonts w:ascii="Arial" w:hAnsi="Arial" w:cs="Arial"/>
          <w:bCs/>
          <w:caps w:val="0"/>
          <w:color w:val="5B9BD5" w:themeColor="accent1"/>
          <w:kern w:val="32"/>
          <w:sz w:val="28"/>
          <w:szCs w:val="32"/>
        </w:rPr>
        <w:lastRenderedPageBreak/>
        <w:t>Appendix RRS Limit Decision Tree</w:t>
      </w:r>
    </w:p>
    <w:p w14:paraId="7CF3D8FE" w14:textId="77777777" w:rsidR="00DE0D41" w:rsidRPr="00DE0D41" w:rsidRDefault="00DE0D41" w:rsidP="00DE0D41">
      <w:pPr>
        <w:rPr>
          <w:rFonts w:ascii="Arial" w:hAnsi="Arial" w:cs="Arial"/>
        </w:rPr>
      </w:pPr>
      <w:r w:rsidRPr="00DE0D41">
        <w:rPr>
          <w:rFonts w:ascii="Arial" w:hAnsi="Arial" w:cs="Arial"/>
        </w:rPr>
        <w:t>The diagram below describes at a high level the decision tree this procedure will compute a RRS limit for every Generation Resource. In the event there is a conflict between the diagram below and text stated in the sections above, the language stated in text above takes precedence.</w:t>
      </w:r>
    </w:p>
    <w:p w14:paraId="31D8724C" w14:textId="77777777" w:rsidR="00DE0D41" w:rsidRPr="00DE0D41" w:rsidRDefault="00052D22" w:rsidP="00DE0D41">
      <w:pPr>
        <w:rPr>
          <w:rFonts w:ascii="Arial" w:hAnsi="Arial" w:cs="Arial"/>
        </w:rPr>
      </w:pPr>
      <w:r w:rsidRPr="00DE0D41">
        <w:rPr>
          <w:rFonts w:ascii="Arial" w:hAnsi="Arial" w:cs="Arial"/>
          <w:noProof/>
        </w:rPr>
        <mc:AlternateContent>
          <mc:Choice Requires="wpg">
            <w:drawing>
              <wp:anchor distT="0" distB="0" distL="114300" distR="114300" simplePos="0" relativeHeight="251661312" behindDoc="0" locked="0" layoutInCell="1" allowOverlap="1" wp14:anchorId="0D8C3096" wp14:editId="6A8DC7E7">
                <wp:simplePos x="0" y="0"/>
                <wp:positionH relativeFrom="margin">
                  <wp:posOffset>14605</wp:posOffset>
                </wp:positionH>
                <wp:positionV relativeFrom="paragraph">
                  <wp:posOffset>93980</wp:posOffset>
                </wp:positionV>
                <wp:extent cx="5788025" cy="5926455"/>
                <wp:effectExtent l="19050" t="0" r="22225" b="17145"/>
                <wp:wrapNone/>
                <wp:docPr id="93"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88025" cy="5926455"/>
                          <a:chOff x="0" y="0"/>
                          <a:chExt cx="6480312" cy="6615127"/>
                        </a:xfrm>
                      </wpg:grpSpPr>
                      <wps:wsp>
                        <wps:cNvPr id="94" name="Straight Arrow Connector 29"/>
                        <wps:cNvCnPr/>
                        <wps:spPr>
                          <a:xfrm>
                            <a:off x="1272209" y="3085106"/>
                            <a:ext cx="0" cy="708025"/>
                          </a:xfrm>
                          <a:prstGeom prst="straightConnector1">
                            <a:avLst/>
                          </a:prstGeom>
                          <a:noFill/>
                          <a:ln w="6350" cap="flat" cmpd="sng" algn="ctr">
                            <a:solidFill>
                              <a:srgbClr val="5B9BD5"/>
                            </a:solidFill>
                            <a:prstDash val="solid"/>
                            <a:miter lim="800000"/>
                            <a:tailEnd type="triangle"/>
                          </a:ln>
                          <a:effectLst/>
                        </wps:spPr>
                        <wps:bodyPr/>
                      </wps:wsp>
                      <wpg:grpSp>
                        <wpg:cNvPr id="95" name="Group 30"/>
                        <wpg:cNvGrpSpPr/>
                        <wpg:grpSpPr>
                          <a:xfrm>
                            <a:off x="0" y="0"/>
                            <a:ext cx="6480312" cy="6615127"/>
                            <a:chOff x="0" y="0"/>
                            <a:chExt cx="6480312" cy="6615127"/>
                          </a:xfrm>
                        </wpg:grpSpPr>
                        <wps:wsp>
                          <wps:cNvPr id="96" name="Rounded Rectangle 35"/>
                          <wps:cNvSpPr/>
                          <wps:spPr>
                            <a:xfrm>
                              <a:off x="548640" y="0"/>
                              <a:ext cx="1454785" cy="755015"/>
                            </a:xfrm>
                            <a:prstGeom prst="roundRect">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08B163D0" w14:textId="77777777" w:rsidR="00DE0D41" w:rsidRPr="00DE0D41" w:rsidRDefault="00DE0D41" w:rsidP="00DE0D41">
                                <w:pPr>
                                  <w:jc w:val="center"/>
                                  <w:rPr>
                                    <w:rFonts w:ascii="Arial" w:hAnsi="Arial" w:cs="Arial"/>
                                    <w:sz w:val="18"/>
                                    <w:szCs w:val="18"/>
                                  </w:rPr>
                                </w:pPr>
                                <w:r w:rsidRPr="00DE0D41">
                                  <w:rPr>
                                    <w:rFonts w:ascii="Arial" w:hAnsi="Arial" w:cs="Arial"/>
                                    <w:sz w:val="18"/>
                                    <w:szCs w:val="18"/>
                                  </w:rPr>
                                  <w:t>Monthly RRS Limit Calculation for a Generation Resource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7" name="Straight Arrow Connector 36"/>
                          <wps:cNvCnPr/>
                          <wps:spPr>
                            <a:xfrm>
                              <a:off x="1264257" y="747423"/>
                              <a:ext cx="0" cy="708025"/>
                            </a:xfrm>
                            <a:prstGeom prst="straightConnector1">
                              <a:avLst/>
                            </a:prstGeom>
                            <a:noFill/>
                            <a:ln w="6350" cap="flat" cmpd="sng" algn="ctr">
                              <a:solidFill>
                                <a:srgbClr val="5B9BD5"/>
                              </a:solidFill>
                              <a:prstDash val="solid"/>
                              <a:miter lim="800000"/>
                              <a:tailEnd type="triangle"/>
                            </a:ln>
                            <a:effectLst/>
                          </wps:spPr>
                          <wps:bodyPr/>
                        </wps:wsp>
                        <wps:wsp>
                          <wps:cNvPr id="98" name="Flowchart: Decision 37"/>
                          <wps:cNvSpPr/>
                          <wps:spPr>
                            <a:xfrm>
                              <a:off x="0" y="1455089"/>
                              <a:ext cx="2544418" cy="1630018"/>
                            </a:xfrm>
                            <a:prstGeom prst="flowChartDecision">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2530BB64" w14:textId="77777777" w:rsidR="00DE0D41" w:rsidRPr="00DE0D41" w:rsidRDefault="00DE0D41" w:rsidP="00DE0D41">
                                <w:pPr>
                                  <w:jc w:val="center"/>
                                  <w:rPr>
                                    <w:rFonts w:ascii="Arial" w:hAnsi="Arial" w:cs="Arial"/>
                                    <w:sz w:val="18"/>
                                    <w:szCs w:val="18"/>
                                  </w:rPr>
                                </w:pPr>
                                <w:r w:rsidRPr="00DE0D41">
                                  <w:rPr>
                                    <w:rFonts w:ascii="Arial" w:hAnsi="Arial" w:cs="Arial"/>
                                    <w:sz w:val="18"/>
                                    <w:szCs w:val="18"/>
                                  </w:rPr>
                                  <w:t>Is the Generation Resource currently limited due to previous failure?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9" name="Flowchart: Decision 38"/>
                          <wps:cNvSpPr/>
                          <wps:spPr>
                            <a:xfrm>
                              <a:off x="270344" y="3800724"/>
                              <a:ext cx="2011377" cy="1311965"/>
                            </a:xfrm>
                            <a:prstGeom prst="flowChartDecision">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45157906" w14:textId="77777777" w:rsidR="00DE0D41" w:rsidRPr="00DE0D41" w:rsidRDefault="00DE0D41" w:rsidP="00DE0D41">
                                <w:pPr>
                                  <w:jc w:val="center"/>
                                  <w:rPr>
                                    <w:rFonts w:ascii="Arial" w:hAnsi="Arial" w:cs="Arial"/>
                                    <w:sz w:val="18"/>
                                    <w:szCs w:val="18"/>
                                  </w:rPr>
                                </w:pPr>
                                <w:r w:rsidRPr="00DE0D41">
                                  <w:rPr>
                                    <w:rFonts w:ascii="Arial" w:hAnsi="Arial" w:cs="Arial"/>
                                    <w:sz w:val="18"/>
                                    <w:szCs w:val="18"/>
                                  </w:rPr>
                                  <w:t>Entry criteria* met?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0" name="Straight Arrow Connector 39"/>
                          <wps:cNvCnPr/>
                          <wps:spPr>
                            <a:xfrm>
                              <a:off x="1272209" y="5120640"/>
                              <a:ext cx="0" cy="708025"/>
                            </a:xfrm>
                            <a:prstGeom prst="straightConnector1">
                              <a:avLst/>
                            </a:prstGeom>
                            <a:noFill/>
                            <a:ln w="6350" cap="flat" cmpd="sng" algn="ctr">
                              <a:solidFill>
                                <a:srgbClr val="5B9BD5"/>
                              </a:solidFill>
                              <a:prstDash val="solid"/>
                              <a:miter lim="800000"/>
                              <a:tailEnd type="triangle"/>
                            </a:ln>
                            <a:effectLst/>
                          </wps:spPr>
                          <wps:bodyPr/>
                        </wps:wsp>
                        <wps:wsp>
                          <wps:cNvPr id="101" name="Rounded Rectangle 40"/>
                          <wps:cNvSpPr/>
                          <wps:spPr>
                            <a:xfrm>
                              <a:off x="548640" y="5852160"/>
                              <a:ext cx="1455088" cy="755374"/>
                            </a:xfrm>
                            <a:prstGeom prst="roundRect">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55D7B3DA" w14:textId="77777777" w:rsidR="00DE0D41" w:rsidRPr="00DE0D41" w:rsidRDefault="00DE0D41" w:rsidP="00DE0D41">
                                <w:pPr>
                                  <w:jc w:val="center"/>
                                  <w:rPr>
                                    <w:rFonts w:ascii="Arial" w:hAnsi="Arial" w:cs="Arial"/>
                                    <w:sz w:val="18"/>
                                    <w:szCs w:val="18"/>
                                  </w:rPr>
                                </w:pPr>
                                <w:r w:rsidRPr="00DE0D41">
                                  <w:rPr>
                                    <w:rFonts w:ascii="Arial" w:hAnsi="Arial" w:cs="Arial"/>
                                    <w:sz w:val="18"/>
                                    <w:szCs w:val="18"/>
                                  </w:rPr>
                                  <w:t>Compute new RRS Limit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2" name="Straight Arrow Connector 41"/>
                          <wps:cNvCnPr/>
                          <wps:spPr>
                            <a:xfrm flipV="1">
                              <a:off x="2544417" y="2258171"/>
                              <a:ext cx="1081985" cy="7951"/>
                            </a:xfrm>
                            <a:prstGeom prst="straightConnector1">
                              <a:avLst/>
                            </a:prstGeom>
                            <a:noFill/>
                            <a:ln w="6350" cap="flat" cmpd="sng" algn="ctr">
                              <a:solidFill>
                                <a:srgbClr val="5B9BD5"/>
                              </a:solidFill>
                              <a:prstDash val="solid"/>
                              <a:miter lim="800000"/>
                              <a:tailEnd type="triangle"/>
                            </a:ln>
                            <a:effectLst/>
                          </wps:spPr>
                          <wps:bodyPr/>
                        </wps:wsp>
                        <wps:wsp>
                          <wps:cNvPr id="103" name="Flowchart: Decision 42"/>
                          <wps:cNvSpPr/>
                          <wps:spPr>
                            <a:xfrm>
                              <a:off x="3649649" y="1486894"/>
                              <a:ext cx="2083242" cy="1558456"/>
                            </a:xfrm>
                            <a:prstGeom prst="flowChartDecision">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72E2D862" w14:textId="77777777" w:rsidR="00DE0D41" w:rsidRPr="00DE0D41" w:rsidRDefault="00DE0D41" w:rsidP="00DE0D41">
                                <w:pPr>
                                  <w:jc w:val="center"/>
                                  <w:rPr>
                                    <w:rFonts w:ascii="Arial" w:hAnsi="Arial" w:cs="Arial"/>
                                    <w:sz w:val="18"/>
                                    <w:szCs w:val="18"/>
                                  </w:rPr>
                                </w:pPr>
                                <w:r w:rsidRPr="00DE0D41">
                                  <w:rPr>
                                    <w:rFonts w:ascii="Arial" w:hAnsi="Arial" w:cs="Arial"/>
                                    <w:sz w:val="18"/>
                                    <w:szCs w:val="18"/>
                                  </w:rPr>
                                  <w:t>Corrective Actions Complete?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4" name="Elbow Connector 43"/>
                          <wps:cNvCnPr/>
                          <wps:spPr>
                            <a:xfrm flipH="1">
                              <a:off x="1280160" y="3045350"/>
                              <a:ext cx="3410778" cy="548640"/>
                            </a:xfrm>
                            <a:prstGeom prst="bentConnector3">
                              <a:avLst>
                                <a:gd name="adj1" fmla="val 106"/>
                              </a:avLst>
                            </a:prstGeom>
                            <a:noFill/>
                            <a:ln w="6350" cap="flat" cmpd="sng" algn="ctr">
                              <a:solidFill>
                                <a:srgbClr val="5B9BD5"/>
                              </a:solidFill>
                              <a:prstDash val="solid"/>
                              <a:miter lim="800000"/>
                            </a:ln>
                            <a:effectLst/>
                          </wps:spPr>
                          <wps:bodyPr/>
                        </wps:wsp>
                        <wps:wsp>
                          <wps:cNvPr id="105" name="Rounded Rectangle 44"/>
                          <wps:cNvSpPr/>
                          <wps:spPr>
                            <a:xfrm>
                              <a:off x="3140765" y="5860112"/>
                              <a:ext cx="1454785" cy="755015"/>
                            </a:xfrm>
                            <a:prstGeom prst="roundRect">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61D9C8D8" w14:textId="77777777" w:rsidR="00DE0D41" w:rsidRPr="00DE0D41" w:rsidRDefault="00DE0D41" w:rsidP="00DE0D41">
                                <w:pPr>
                                  <w:jc w:val="center"/>
                                  <w:rPr>
                                    <w:rFonts w:ascii="Arial" w:hAnsi="Arial" w:cs="Arial"/>
                                    <w:sz w:val="18"/>
                                    <w:szCs w:val="18"/>
                                  </w:rPr>
                                </w:pPr>
                                <w:r w:rsidRPr="00DE0D41">
                                  <w:rPr>
                                    <w:rFonts w:ascii="Arial" w:hAnsi="Arial" w:cs="Arial"/>
                                    <w:sz w:val="18"/>
                                    <w:szCs w:val="18"/>
                                  </w:rPr>
                                  <w:t>Set RRS Limit to 20%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6" name="Rounded Rectangle 45"/>
                          <wps:cNvSpPr/>
                          <wps:spPr>
                            <a:xfrm>
                              <a:off x="5025224" y="5828306"/>
                              <a:ext cx="1455088" cy="755374"/>
                            </a:xfrm>
                            <a:prstGeom prst="roundRect">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09E5B58D" w14:textId="77777777" w:rsidR="00DE0D41" w:rsidRPr="00DE0D41" w:rsidRDefault="00DE0D41" w:rsidP="00DE0D41">
                                <w:pPr>
                                  <w:jc w:val="center"/>
                                  <w:rPr>
                                    <w:rFonts w:ascii="Arial" w:hAnsi="Arial" w:cs="Arial"/>
                                    <w:sz w:val="18"/>
                                    <w:szCs w:val="18"/>
                                  </w:rPr>
                                </w:pPr>
                                <w:r w:rsidRPr="00DE0D41">
                                  <w:rPr>
                                    <w:rFonts w:ascii="Arial" w:hAnsi="Arial" w:cs="Arial"/>
                                    <w:sz w:val="18"/>
                                    <w:szCs w:val="18"/>
                                  </w:rPr>
                                  <w:t>RRS Limit remains unchanged at prior limited value and post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7" name="Elbow Connector 46"/>
                          <wps:cNvCnPr/>
                          <wps:spPr>
                            <a:xfrm>
                              <a:off x="2289976" y="4444779"/>
                              <a:ext cx="1606163" cy="1415333"/>
                            </a:xfrm>
                            <a:prstGeom prst="bentConnector3">
                              <a:avLst>
                                <a:gd name="adj1" fmla="val 99773"/>
                              </a:avLst>
                            </a:prstGeom>
                            <a:noFill/>
                            <a:ln w="6350" cap="flat" cmpd="sng" algn="ctr">
                              <a:solidFill>
                                <a:srgbClr val="5B9BD5"/>
                              </a:solidFill>
                              <a:prstDash val="solid"/>
                              <a:miter lim="800000"/>
                              <a:tailEnd type="triangle"/>
                            </a:ln>
                            <a:effectLst/>
                          </wps:spPr>
                          <wps:bodyPr/>
                        </wps:wsp>
                        <wps:wsp>
                          <wps:cNvPr id="108" name="Elbow Connector 47"/>
                          <wps:cNvCnPr/>
                          <wps:spPr>
                            <a:xfrm>
                              <a:off x="5709037" y="2266122"/>
                              <a:ext cx="45719" cy="3562543"/>
                            </a:xfrm>
                            <a:prstGeom prst="bentConnector3">
                              <a:avLst>
                                <a:gd name="adj1" fmla="val 98390"/>
                              </a:avLst>
                            </a:prstGeom>
                            <a:noFill/>
                            <a:ln w="6350" cap="flat" cmpd="sng" algn="ctr">
                              <a:solidFill>
                                <a:srgbClr val="5B9BD5"/>
                              </a:solidFill>
                              <a:prstDash val="solid"/>
                              <a:miter lim="800000"/>
                              <a:tailEnd type="triangle"/>
                            </a:ln>
                            <a:effectLst/>
                          </wps:spPr>
                          <wps:bodyPr/>
                        </wps:wsp>
                        <wps:wsp>
                          <wps:cNvPr id="109" name="Rectangle 48"/>
                          <wps:cNvSpPr/>
                          <wps:spPr>
                            <a:xfrm>
                              <a:off x="2496710" y="1948070"/>
                              <a:ext cx="246490" cy="246490"/>
                            </a:xfrm>
                            <a:prstGeom prst="rect">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619854B3" w14:textId="77777777" w:rsidR="00DE0D41" w:rsidRPr="00DE0D41" w:rsidRDefault="00DE0D41" w:rsidP="00DE0D41">
                                <w:pPr>
                                  <w:jc w:val="center"/>
                                  <w:rPr>
                                    <w:rFonts w:ascii="Arial" w:hAnsi="Arial" w:cs="Arial"/>
                                    <w:sz w:val="18"/>
                                  </w:rPr>
                                </w:pPr>
                                <w:r w:rsidRPr="00DE0D41">
                                  <w:rPr>
                                    <w:rFonts w:ascii="Arial" w:hAnsi="Arial" w:cs="Arial"/>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0" name="Rectangle 49"/>
                          <wps:cNvSpPr/>
                          <wps:spPr>
                            <a:xfrm>
                              <a:off x="1335819" y="5160397"/>
                              <a:ext cx="246490" cy="246490"/>
                            </a:xfrm>
                            <a:prstGeom prst="rect">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2152A894" w14:textId="77777777" w:rsidR="00DE0D41" w:rsidRPr="00DE0D41" w:rsidRDefault="00DE0D41" w:rsidP="00DE0D41">
                                <w:pPr>
                                  <w:jc w:val="center"/>
                                  <w:rPr>
                                    <w:rFonts w:ascii="Arial" w:hAnsi="Arial" w:cs="Arial"/>
                                    <w:sz w:val="18"/>
                                  </w:rPr>
                                </w:pPr>
                                <w:r w:rsidRPr="00DE0D41">
                                  <w:rPr>
                                    <w:rFonts w:ascii="Arial" w:hAnsi="Arial" w:cs="Arial"/>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1" name="Rectangle 50"/>
                          <wps:cNvSpPr/>
                          <wps:spPr>
                            <a:xfrm>
                              <a:off x="4738977" y="3045350"/>
                              <a:ext cx="246490" cy="246490"/>
                            </a:xfrm>
                            <a:prstGeom prst="rect">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2DB3AE93" w14:textId="77777777" w:rsidR="00DE0D41" w:rsidRPr="00DE0D41" w:rsidRDefault="00DE0D41" w:rsidP="00DE0D41">
                                <w:pPr>
                                  <w:jc w:val="center"/>
                                  <w:rPr>
                                    <w:rFonts w:ascii="Arial" w:hAnsi="Arial" w:cs="Arial"/>
                                    <w:sz w:val="18"/>
                                  </w:rPr>
                                </w:pPr>
                                <w:r w:rsidRPr="00DE0D41">
                                  <w:rPr>
                                    <w:rFonts w:ascii="Arial" w:hAnsi="Arial" w:cs="Arial"/>
                                    <w:sz w:val="18"/>
                                  </w:rPr>
                                  <w: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2" name="Rectangle 51"/>
                          <wps:cNvSpPr/>
                          <wps:spPr>
                            <a:xfrm>
                              <a:off x="2289976" y="4150581"/>
                              <a:ext cx="246490" cy="246490"/>
                            </a:xfrm>
                            <a:prstGeom prst="rect">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7CF416BF" w14:textId="77777777" w:rsidR="00DE0D41" w:rsidRPr="00DE0D41" w:rsidRDefault="00DE0D41" w:rsidP="00DE0D41">
                                <w:pPr>
                                  <w:jc w:val="center"/>
                                  <w:rPr>
                                    <w:rFonts w:ascii="Arial" w:hAnsi="Arial" w:cs="Arial"/>
                                    <w:sz w:val="18"/>
                                  </w:rPr>
                                </w:pPr>
                                <w:r w:rsidRPr="00DE0D41">
                                  <w:rPr>
                                    <w:rFonts w:ascii="Arial" w:hAnsi="Arial" w:cs="Arial"/>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3" name="Rectangle 52"/>
                          <wps:cNvSpPr/>
                          <wps:spPr>
                            <a:xfrm>
                              <a:off x="5732890" y="1979875"/>
                              <a:ext cx="246490" cy="246490"/>
                            </a:xfrm>
                            <a:prstGeom prst="rect">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61E4AE69" w14:textId="77777777" w:rsidR="00DE0D41" w:rsidRPr="00DE0D41" w:rsidRDefault="00DE0D41" w:rsidP="00DE0D41">
                                <w:pPr>
                                  <w:jc w:val="center"/>
                                  <w:rPr>
                                    <w:rFonts w:ascii="Arial" w:hAnsi="Arial" w:cs="Arial"/>
                                    <w:sz w:val="18"/>
                                  </w:rPr>
                                </w:pPr>
                                <w:r w:rsidRPr="00DE0D41">
                                  <w:rPr>
                                    <w:rFonts w:ascii="Arial" w:hAnsi="Arial" w:cs="Arial"/>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4" name="Rectangle 53"/>
                          <wps:cNvSpPr/>
                          <wps:spPr>
                            <a:xfrm>
                              <a:off x="1335819" y="3101009"/>
                              <a:ext cx="246490" cy="246490"/>
                            </a:xfrm>
                            <a:prstGeom prst="rect">
                              <a:avLst/>
                            </a:prstGeom>
                            <a:solidFill>
                              <a:srgbClr val="5B9BD5">
                                <a:lumMod val="20000"/>
                                <a:lumOff val="80000"/>
                              </a:srgbClr>
                            </a:solidFill>
                            <a:ln w="12700" cap="flat" cmpd="sng" algn="ctr">
                              <a:solidFill>
                                <a:srgbClr val="5B9BD5">
                                  <a:shade val="50000"/>
                                </a:srgbClr>
                              </a:solidFill>
                              <a:prstDash val="solid"/>
                              <a:miter lim="800000"/>
                            </a:ln>
                            <a:effectLst/>
                          </wps:spPr>
                          <wps:txbx>
                            <w:txbxContent>
                              <w:p w14:paraId="36EEA620" w14:textId="77777777" w:rsidR="00DE0D41" w:rsidRPr="00DE0D41" w:rsidRDefault="00DE0D41" w:rsidP="00DE0D41">
                                <w:pPr>
                                  <w:jc w:val="center"/>
                                  <w:rPr>
                                    <w:rFonts w:ascii="Arial" w:hAnsi="Arial" w:cs="Arial"/>
                                    <w:sz w:val="18"/>
                                  </w:rPr>
                                </w:pPr>
                                <w:r w:rsidRPr="00DE0D41">
                                  <w:rPr>
                                    <w:rFonts w:ascii="Arial" w:hAnsi="Arial" w:cs="Arial"/>
                                    <w:sz w:val="18"/>
                                  </w:rPr>
                                  <w:t>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0D8C3096" id="Group 22" o:spid="_x0000_s1028" style="position:absolute;margin-left:1.15pt;margin-top:7.4pt;width:455.75pt;height:466.65pt;z-index:251661312;mso-position-horizontal-relative:margin;mso-width-relative:margin;mso-height-relative:margin" coordsize="64803,661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">
                <v:shapetype id="_x0000_t32" coordsize="21600,21600" o:spt="32" o:oned="t" path="m,l21600,21600e" filled="f">
                  <v:path arrowok="t" fillok="f" o:connecttype="none"/>
                  <o:lock v:ext="edit" shapetype="t"/>
                </v:shapetype>
                <v:shape id="Straight Arrow Connector 29" o:spid="_x0000_s1029" type="#_x0000_t32" style="position:absolute;left:12722;top:30851;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KL0MQAAADbAAAADwAAAGRycy9kb3ducmV2LnhtbESPT2sCMRTE70K/Q3gFbzXbUoquRpHS&#10;gj1Y/Id4fCbP3cXNy5LEdf32plDwOMzMb5jJrLO1aMmHyrGC10EGglg7U3GhYLf9fhmCCBHZYO2Y&#10;FNwowGz61JtgbtyV19RuYiEShEOOCsoYm1zKoEuyGAauIU7eyXmLMUlfSOPxmuC2lm9Z9iEtVpwW&#10;SmzosyR93lysguWvXq2G7XnR/WRLvT/svDt+eaX6z918DCJSFx/h//bCKBi9w9+X9APk9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oovQxAAAANsAAAAPAAAAAAAAAAAA&#10;AAAAAKECAABkcnMvZG93bnJldi54bWxQSwUGAAAAAAQABAD5AAAAkgMAAAAA&#10;" strokecolor="#5b9bd5" strokeweight=".5pt">
                  <v:stroke endarrow="block" joinstyle="miter"/>
                </v:shape>
                <v:group id="Group 30" o:spid="_x0000_s1030" style="position:absolute;width:64803;height:66151" coordsize="64803,6615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Jli2MUAAADbAAAADwAAAGRycy9kb3ducmV2LnhtbESPT2vCQBTE70K/w/IK&#10;vdVNWlJqdBWRtvQgBZOCeHtkn0kw+zZkt/nz7V2h4HGYmd8wq81oGtFT52rLCuJ5BIK4sLrmUsFv&#10;/vn8DsJ5ZI2NZVIwkYPN+mG2wlTbgQ/UZ74UAcIuRQWV920qpSsqMujmtiUO3tl2Bn2QXSl1h0OA&#10;m0a+RNGbNFhzWKiwpV1FxSX7Mwq+Bhy2r/FHv7+cd9MpT36O+5iUenoct0sQnkZ/D/+3v7WCRQ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CZYtjFAAAA2wAA&#10;AA8AAAAAAAAAAAAAAAAAqgIAAGRycy9kb3ducmV2LnhtbFBLBQYAAAAABAAEAPoAAACcAwAAAAA=&#10;">
                  <v:roundrect id="Rounded Rectangle 35" o:spid="_x0000_s1031" style="position:absolute;left:5486;width:14548;height:75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w5jcQA&#10;AADbAAAADwAAAGRycy9kb3ducmV2LnhtbESPwWrDMBBE74X8g9hAb43cUIzrRAklEOjBUOw25LpY&#10;a9mttTKWErt/XwUCPQ4z84bZ7mfbiyuNvnOs4HmVgCCune7YKPj6PD5lIHxA1tg7JgW/5GG/Wzxs&#10;Mddu4pKuVTAiQtjnqKANYcil9HVLFv3KDcTRa9xoMUQ5GqlHnCLc9nKdJKm02HFcaHGgQ0v1T3Wx&#10;Cg7zqZkutnwxhSmq83fWnD6CVOpxOb9tQASaw3/43n7XCl5TuH2JP0D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8OY3EAAAA2wAAAA8AAAAAAAAAAAAAAAAAmAIAAGRycy9k&#10;b3ducmV2LnhtbFBLBQYAAAAABAAEAPUAAACJAwAAAAA=&#10;" fillcolor="#deebf7" strokecolor="#41719c" strokeweight="1pt">
                    <v:stroke joinstyle="miter"/>
                    <v:textbox>
                      <w:txbxContent>
                        <w:p w14:paraId="08B163D0" w14:textId="77777777" w:rsidR="00DE0D41" w:rsidRPr="00DE0D41" w:rsidRDefault="00DE0D41" w:rsidP="00DE0D41">
                          <w:pPr>
                            <w:jc w:val="center"/>
                            <w:rPr>
                              <w:rFonts w:ascii="Arial" w:hAnsi="Arial" w:cs="Arial"/>
                              <w:sz w:val="18"/>
                              <w:szCs w:val="18"/>
                            </w:rPr>
                          </w:pPr>
                          <w:r w:rsidRPr="00DE0D41">
                            <w:rPr>
                              <w:rFonts w:ascii="Arial" w:hAnsi="Arial" w:cs="Arial"/>
                              <w:sz w:val="18"/>
                              <w:szCs w:val="18"/>
                            </w:rPr>
                            <w:t>Monthly RRS Limit Calculation for a Generation Resource</w:t>
                          </w:r>
                        </w:p>
                      </w:txbxContent>
                    </v:textbox>
                  </v:roundrect>
                  <v:shape id="Straight Arrow Connector 36" o:spid="_x0000_s1032" type="#_x0000_t32" style="position:absolute;left:12642;top:7474;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3AVp8QAAADbAAAADwAAAGRycy9kb3ducmV2LnhtbESPT2sCMRTE70K/Q3gFbzXbHlpdjSKl&#10;BXuw+A/x+Eyeu4ublyWJ6/rtTaHgcZiZ3zCTWWdr0ZIPlWMFr4MMBLF2puJCwW77/TIEESKywdox&#10;KbhRgNn0qTfB3Lgrr6ndxEIkCIccFZQxNrmUQZdkMQxcQ5y8k/MWY5K+kMbjNcFtLd+y7F1arDgt&#10;lNjQZ0n6vLlYBctfvVoN2/Oi+8mWen/YeXf88kr1n7v5GESkLj7C/+2FUTD6gL8v6QfI6R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cBWnxAAAANsAAAAPAAAAAAAAAAAA&#10;AAAAAKECAABkcnMvZG93bnJldi54bWxQSwUGAAAAAAQABAD5AAAAkgMAAAAA&#10;" strokecolor="#5b9bd5" strokeweight=".5pt">
                    <v:stroke endarrow="block" joinstyle="miter"/>
                  </v:shape>
                  <v:shapetype id="_x0000_t110" coordsize="21600,21600" o:spt="110" path="m10800,l,10800,10800,21600,21600,10800xe">
                    <v:stroke joinstyle="miter"/>
                    <v:path gradientshapeok="t" o:connecttype="rect" textboxrect="5400,5400,16200,16200"/>
                  </v:shapetype>
                  <v:shape id="Flowchart: Decision 37" o:spid="_x0000_s1033" type="#_x0000_t110" style="position:absolute;top:14550;width:25444;height:163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kprcEA&#10;AADbAAAADwAAAGRycy9kb3ducmV2LnhtbERPPW/CMBDdK/EfrEPqUhGnDFGaxiCgVGJsoRLrNb4m&#10;KfE5sk0S/j0eKnV8et/lejKdGMj51rKC5yQFQVxZ3XKt4Ov0vshB+ICssbNMCm7kYb2aPZRYaDvy&#10;Jw3HUIsYwr5ABU0IfSGlrxoy6BPbE0fuxzqDIUJXS+1wjOGmk8s0zaTBlmNDgz3tGqoux6tRMPyS&#10;u+Xpdv+WXbvvkw9PH+OZlHqcT5tXEIGm8C/+cx+0gpc4Nn6JP0Cu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5Ka3BAAAA2wAAAA8AAAAAAAAAAAAAAAAAmAIAAGRycy9kb3du&#10;cmV2LnhtbFBLBQYAAAAABAAEAPUAAACGAwAAAAA=&#10;" fillcolor="#deebf7" strokecolor="#41719c" strokeweight="1pt">
                    <v:textbox>
                      <w:txbxContent>
                        <w:p w14:paraId="2530BB64" w14:textId="77777777" w:rsidR="00DE0D41" w:rsidRPr="00DE0D41" w:rsidRDefault="00DE0D41" w:rsidP="00DE0D41">
                          <w:pPr>
                            <w:jc w:val="center"/>
                            <w:rPr>
                              <w:rFonts w:ascii="Arial" w:hAnsi="Arial" w:cs="Arial"/>
                              <w:sz w:val="18"/>
                              <w:szCs w:val="18"/>
                            </w:rPr>
                          </w:pPr>
                          <w:r w:rsidRPr="00DE0D41">
                            <w:rPr>
                              <w:rFonts w:ascii="Arial" w:hAnsi="Arial" w:cs="Arial"/>
                              <w:sz w:val="18"/>
                              <w:szCs w:val="18"/>
                            </w:rPr>
                            <w:t>Is the Generation Resource currently limited due to previous failure?</w:t>
                          </w:r>
                        </w:p>
                      </w:txbxContent>
                    </v:textbox>
                  </v:shape>
                  <v:shape id="Flowchart: Decision 38" o:spid="_x0000_s1034" type="#_x0000_t110" style="position:absolute;left:2703;top:38007;width:20114;height:131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WMNsMA&#10;AADbAAAADwAAAGRycy9kb3ducmV2LnhtbESPT2vCQBTE7wW/w/KEXopu2oOYmI30L3isWvD6zD6T&#10;2OzbsLsm8du7BaHHYWZ+w+Tr0bSiJ+cbywqe5wkI4tLqhisFP/uv2RKED8gaW8uk4Eoe1sXkIcdM&#10;24G31O9CJSKEfYYK6hC6TEpf1mTQz21HHL2TdQZDlK6S2uEQ4aaVL0mykAYbjgs1dvReU/m7uxgF&#10;/ZncdZm8fX4sLu1x78PT93AgpR6n4+sKRKAx/Ifv7Y1WkKbw9yX+AFn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jWMNsMAAADbAAAADwAAAAAAAAAAAAAAAACYAgAAZHJzL2Rv&#10;d25yZXYueG1sUEsFBgAAAAAEAAQA9QAAAIgDAAAAAA==&#10;" fillcolor="#deebf7" strokecolor="#41719c" strokeweight="1pt">
                    <v:textbox>
                      <w:txbxContent>
                        <w:p w14:paraId="45157906" w14:textId="77777777" w:rsidR="00DE0D41" w:rsidRPr="00DE0D41" w:rsidRDefault="00DE0D41" w:rsidP="00DE0D41">
                          <w:pPr>
                            <w:jc w:val="center"/>
                            <w:rPr>
                              <w:rFonts w:ascii="Arial" w:hAnsi="Arial" w:cs="Arial"/>
                              <w:sz w:val="18"/>
                              <w:szCs w:val="18"/>
                            </w:rPr>
                          </w:pPr>
                          <w:r w:rsidRPr="00DE0D41">
                            <w:rPr>
                              <w:rFonts w:ascii="Arial" w:hAnsi="Arial" w:cs="Arial"/>
                              <w:sz w:val="18"/>
                              <w:szCs w:val="18"/>
                            </w:rPr>
                            <w:t>Entry criteria* met?</w:t>
                          </w:r>
                        </w:p>
                      </w:txbxContent>
                    </v:textbox>
                  </v:shape>
                  <v:shape id="Straight Arrow Connector 39" o:spid="_x0000_s1035" type="#_x0000_t32" style="position:absolute;left:12722;top:51206;width:0;height:708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G5OcUAAADcAAAADwAAAGRycy9kb3ducmV2LnhtbESPQUsDMRCF70L/Q5iCN5vUg5S1aRGp&#10;UA+VWot4nCbT3aWbyZLE7frvnYPgbYb35r1vlusxdGqglNvIFuYzA4rYRd9ybeH48XK3AJULsscu&#10;Mln4oQzr1eRmiZWPV36n4VBqJSGcK7TQlNJXWmfXUMA8iz2xaOeYAhZZU619wquEh07fG/OgA7Ys&#10;DQ329NyQuxy+g4Xdm9vvF8NlO76anfv8OqZ42iRrb6fj0yOoQmP5N/9db73gG8GXZ2QCvf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G5OcUAAADcAAAADwAAAAAAAAAA&#10;AAAAAAChAgAAZHJzL2Rvd25yZXYueG1sUEsFBgAAAAAEAAQA+QAAAJMDAAAAAA==&#10;" strokecolor="#5b9bd5" strokeweight=".5pt">
                    <v:stroke endarrow="block" joinstyle="miter"/>
                  </v:shape>
                  <v:roundrect id="Rounded Rectangle 40" o:spid="_x0000_s1036" style="position:absolute;left:5486;top:58521;width:14551;height:7554;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TKcIA&#10;AADcAAAADwAAAGRycy9kb3ducmV2LnhtbERPTWuDQBC9B/oflin0lqyWEoLNJhSh0INQNJFcB3dc&#10;bd1ZcTfR/vtuoNDbPN7n7I+LHcSNJt87VpBuEhDEjdM9GwXn0/t6B8IHZI2DY1LwQx6Oh4fVHjPt&#10;Zi7pVgUjYgj7DBV0IYyZlL7pyKLfuJE4cq2bLIYIJyP1hHMMt4N8TpKttNhzbOhwpLyj5ru6WgX5&#10;Urfz1ZYvpjBFdfnatfVnkEo9PS5vryACLeFf/Of+0HF+ksL9mXiBP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BMpwgAAANwAAAAPAAAAAAAAAAAAAAAAAJgCAABkcnMvZG93&#10;bnJldi54bWxQSwUGAAAAAAQABAD1AAAAhwMAAAAA&#10;" fillcolor="#deebf7" strokecolor="#41719c" strokeweight="1pt">
                    <v:stroke joinstyle="miter"/>
                    <v:textbox>
                      <w:txbxContent>
                        <w:p w14:paraId="55D7B3DA" w14:textId="77777777" w:rsidR="00DE0D41" w:rsidRPr="00DE0D41" w:rsidRDefault="00DE0D41" w:rsidP="00DE0D41">
                          <w:pPr>
                            <w:jc w:val="center"/>
                            <w:rPr>
                              <w:rFonts w:ascii="Arial" w:hAnsi="Arial" w:cs="Arial"/>
                              <w:sz w:val="18"/>
                              <w:szCs w:val="18"/>
                            </w:rPr>
                          </w:pPr>
                          <w:r w:rsidRPr="00DE0D41">
                            <w:rPr>
                              <w:rFonts w:ascii="Arial" w:hAnsi="Arial" w:cs="Arial"/>
                              <w:sz w:val="18"/>
                              <w:szCs w:val="18"/>
                            </w:rPr>
                            <w:t>Compute new RRS Limit and post</w:t>
                          </w:r>
                        </w:p>
                      </w:txbxContent>
                    </v:textbox>
                  </v:roundrect>
                  <v:shape id="Straight Arrow Connector 41" o:spid="_x0000_s1037" type="#_x0000_t32" style="position:absolute;left:25444;top:22581;width:10820;height:8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gI0fMAAAADcAAAADwAAAGRycy9kb3ducmV2LnhtbERPS4vCMBC+C/sfwix4s6keRKtRiriw&#10;lz34wuvQjE2xmdQkq91/vxEEb/PxPWe57m0r7uRD41jBOMtBEFdON1wrOB6+RjMQISJrbB2Tgj8K&#10;sF59DJZYaPfgHd33sRYphEOBCkyMXSFlqAxZDJnriBN3cd5iTNDXUnt8pHDbykmeT6XFhlODwY42&#10;hqrr/tcqoG059ki3+czsjlean0v5cyqVGn725QJEpD6+xS/3t07z8wk8n0kXyNU/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ICNHzAAAAA3AAAAA8AAAAAAAAAAAAAAAAA&#10;oQIAAGRycy9kb3ducmV2LnhtbFBLBQYAAAAABAAEAPkAAACOAwAAAAA=&#10;" strokecolor="#5b9bd5" strokeweight=".5pt">
                    <v:stroke endarrow="block" joinstyle="miter"/>
                  </v:shape>
                  <v:shape id="Flowchart: Decision 42" o:spid="_x0000_s1038" type="#_x0000_t110" style="position:absolute;left:36496;top:14868;width:20832;height:155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OIicEA&#10;AADcAAAADwAAAGRycy9kb3ducmV2LnhtbERPS2sCMRC+F/wPYQQvRZNaEFmNon1Aj60KXsfNuLu6&#10;mSxJ3F3/fVMoeJuP7znLdW9r0ZIPlWMNLxMFgjh3puJCw2H/OZ6DCBHZYO2YNNwpwHo1eFpiZlzH&#10;P9TuYiFSCIcMNZQxNpmUIS/JYpi4hjhxZ+ctxgR9IY3HLoXbWk6VmkmLFaeGEht6Kym/7m5WQ3sh&#10;f5+r7cf77Faf9iE+f3dH0no07DcLEJH6+BD/u79Mmq9e4e+ZdIF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DiInBAAAA3AAAAA8AAAAAAAAAAAAAAAAAmAIAAGRycy9kb3du&#10;cmV2LnhtbFBLBQYAAAAABAAEAPUAAACGAwAAAAA=&#10;" fillcolor="#deebf7" strokecolor="#41719c" strokeweight="1pt">
                    <v:textbox>
                      <w:txbxContent>
                        <w:p w14:paraId="72E2D862" w14:textId="77777777" w:rsidR="00DE0D41" w:rsidRPr="00DE0D41" w:rsidRDefault="00DE0D41" w:rsidP="00DE0D41">
                          <w:pPr>
                            <w:jc w:val="center"/>
                            <w:rPr>
                              <w:rFonts w:ascii="Arial" w:hAnsi="Arial" w:cs="Arial"/>
                              <w:sz w:val="18"/>
                              <w:szCs w:val="18"/>
                            </w:rPr>
                          </w:pPr>
                          <w:r w:rsidRPr="00DE0D41">
                            <w:rPr>
                              <w:rFonts w:ascii="Arial" w:hAnsi="Arial" w:cs="Arial"/>
                              <w:sz w:val="18"/>
                              <w:szCs w:val="18"/>
                            </w:rPr>
                            <w:t>Corrective Actions Complete?</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43" o:spid="_x0000_s1039" type="#_x0000_t34" style="position:absolute;left:12801;top:30453;width:34108;height:5486;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7T0RMMAAADcAAAADwAAAGRycy9kb3ducmV2LnhtbERPTUvDQBC9C/0Pywje7MYixabdFqkI&#10;iodi2kOPQ3aapGZn4+6Yxv76riD0No/3OYvV4FrVU4iNZwMP4wwUceltw5WB3fb1/glUFGSLrWcy&#10;8EsRVsvRzQJz60/8SX0hlUohHHM0UIt0udaxrMlhHPuOOHEHHxxKgqHSNuAphbtWT7Jsqh02nBpq&#10;7GhdU/lV/DgDH/H7vYhVOG/K9rif7V5E+ok15u52eJ6DEhrkKv53v9k0P3uEv2fSBXp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09ETDAAAA3AAAAA8AAAAAAAAAAAAA&#10;AAAAoQIAAGRycy9kb3ducmV2LnhtbFBLBQYAAAAABAAEAPkAAACRAwAAAAA=&#10;" adj="23" strokecolor="#5b9bd5" strokeweight=".5pt"/>
                  <v:roundrect id="Rounded Rectangle 44" o:spid="_x0000_s1040" style="position:absolute;left:31407;top:58601;width:14548;height:755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cVKsIA&#10;AADcAAAADwAAAGRycy9kb3ducmV2LnhtbERPyWrDMBC9B/oPYgq9JXJLG4IbJRRDoQdDiJPQ62CN&#10;ZSfWyFjy0r+PCoXe5vHW2e5n24qRet84VvC8SkAQl043bBScT5/LDQgfkDW2jknBD3nY7x4WW0y1&#10;m/hIYxGMiCHsU1RQh9ClUvqyJot+5TriyFWutxgi7I3UPU4x3LbyJUnW0mLDsaHGjrKaylsxWAXZ&#10;fKmmwR5fTW7y4vu6qS6HIJV6epw/3kEEmsO/+M/9peP85A1+n4kXyN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FxUqwgAAANwAAAAPAAAAAAAAAAAAAAAAAJgCAABkcnMvZG93&#10;bnJldi54bWxQSwUGAAAAAAQABAD1AAAAhwMAAAAA&#10;" fillcolor="#deebf7" strokecolor="#41719c" strokeweight="1pt">
                    <v:stroke joinstyle="miter"/>
                    <v:textbox>
                      <w:txbxContent>
                        <w:p w14:paraId="61D9C8D8" w14:textId="77777777" w:rsidR="00DE0D41" w:rsidRPr="00DE0D41" w:rsidRDefault="00DE0D41" w:rsidP="00DE0D41">
                          <w:pPr>
                            <w:jc w:val="center"/>
                            <w:rPr>
                              <w:rFonts w:ascii="Arial" w:hAnsi="Arial" w:cs="Arial"/>
                              <w:sz w:val="18"/>
                              <w:szCs w:val="18"/>
                            </w:rPr>
                          </w:pPr>
                          <w:r w:rsidRPr="00DE0D41">
                            <w:rPr>
                              <w:rFonts w:ascii="Arial" w:hAnsi="Arial" w:cs="Arial"/>
                              <w:sz w:val="18"/>
                              <w:szCs w:val="18"/>
                            </w:rPr>
                            <w:t>Set RRS Limit to 20% and post</w:t>
                          </w:r>
                        </w:p>
                      </w:txbxContent>
                    </v:textbox>
                  </v:roundrect>
                  <v:roundrect id="Rounded Rectangle 45" o:spid="_x0000_s1041" style="position:absolute;left:50252;top:58283;width:14551;height:755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WLXcAA&#10;AADcAAAADwAAAGRycy9kb3ducmV2LnhtbERPTYvCMBC9L/gfwgje1lQRka5RFkHwIIhV8To007S7&#10;zaQ00dZ/bwTB2zze5yzXva3FnVpfOVYwGScgiHOnKzYKzqft9wKED8gaa8ek4EEe1qvB1xJT7To+&#10;0j0LRsQQ9ikqKENoUil9XpJFP3YNceQK11oMEbZG6ha7GG5rOU2SubRYcWwosaFNSfl/drMKNv2l&#10;6G72ODN7s8+uf4vicghSqdGw//0BEagPH/HbvdNxfjKH1zPxArl6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WLXcAAAADcAAAADwAAAAAAAAAAAAAAAACYAgAAZHJzL2Rvd25y&#10;ZXYueG1sUEsFBgAAAAAEAAQA9QAAAIUDAAAAAA==&#10;" fillcolor="#deebf7" strokecolor="#41719c" strokeweight="1pt">
                    <v:stroke joinstyle="miter"/>
                    <v:textbox>
                      <w:txbxContent>
                        <w:p w14:paraId="09E5B58D" w14:textId="77777777" w:rsidR="00DE0D41" w:rsidRPr="00DE0D41" w:rsidRDefault="00DE0D41" w:rsidP="00DE0D41">
                          <w:pPr>
                            <w:jc w:val="center"/>
                            <w:rPr>
                              <w:rFonts w:ascii="Arial" w:hAnsi="Arial" w:cs="Arial"/>
                              <w:sz w:val="18"/>
                              <w:szCs w:val="18"/>
                            </w:rPr>
                          </w:pPr>
                          <w:r w:rsidRPr="00DE0D41">
                            <w:rPr>
                              <w:rFonts w:ascii="Arial" w:hAnsi="Arial" w:cs="Arial"/>
                              <w:sz w:val="18"/>
                              <w:szCs w:val="18"/>
                            </w:rPr>
                            <w:t>RRS Limit remains unchanged at prior limited value and post</w:t>
                          </w:r>
                        </w:p>
                      </w:txbxContent>
                    </v:textbox>
                  </v:roundrect>
                  <v:shape id="Elbow Connector 46" o:spid="_x0000_s1042" type="#_x0000_t34" style="position:absolute;left:22899;top:44447;width:16062;height:14154;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jWfcQAAADcAAAADwAAAGRycy9kb3ducmV2LnhtbERPS2vCQBC+C/6HZQRvumnER1NXKRVB&#10;elJbKL1Ns5MHZmdDdjXRX+8WBG/z8T1nue5MJS7UuNKygpdxBII4tbrkXMH313a0AOE8ssbKMim4&#10;koP1qt9bYqJtywe6HH0uQgi7BBUU3teJlC4tyKAb25o4cJltDPoAm1zqBtsQbioZR9FMGiw5NBRY&#10;00dB6el4NgpOP5N9tovNYZbF7WLz9/k7vb3WSg0H3fsbCE+df4of7p0O86M5/D8TLpC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ONZ9xAAAANwAAAAPAAAAAAAAAAAA&#10;AAAAAKECAABkcnMvZG93bnJldi54bWxQSwUGAAAAAAQABAD5AAAAkgMAAAAA&#10;" adj="21551" strokecolor="#5b9bd5" strokeweight=".5pt">
                    <v:stroke endarrow="block"/>
                  </v:shape>
                  <v:shape id="Elbow Connector 47" o:spid="_x0000_s1043" type="#_x0000_t34" style="position:absolute;left:57090;top:22661;width:457;height:35625;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cMqMYAAADcAAAADwAAAGRycy9kb3ducmV2LnhtbESPQWsCMRCF74X+hzBCL6UmlbbIahQR&#10;BC9Lqe6hx2Ez3V3cTJYk6tZf7xwKvc3w3rz3zXI9+l5dKKYusIXXqQFFXAfXcWOhOu5e5qBSRnbY&#10;ByYLv5RgvXp8WGLhwpW/6HLIjZIQTgVaaHMeCq1T3ZLHNA0DsWg/IXrMssZGu4hXCfe9nhnzoT12&#10;LA0tDrRtqT4dzt5CU93en8/9af4WS/zcdrNy821Ka58m42YBKtOY/81/13sn+EZo5RmZQK/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tXDKjGAAAA3AAAAA8AAAAAAAAA&#10;AAAAAAAAoQIAAGRycy9kb3ducmV2LnhtbFBLBQYAAAAABAAEAPkAAACUAwAAAAA=&#10;" adj="21252" strokecolor="#5b9bd5" strokeweight=".5pt">
                    <v:stroke endarrow="block"/>
                  </v:shape>
                  <v:rect id="Rectangle 48" o:spid="_x0000_s1044" style="position:absolute;left:24967;top:19480;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tCY8EA&#10;AADcAAAADwAAAGRycy9kb3ducmV2LnhtbERPS4vCMBC+L/gfwgje1lQP7rYaRURBvCzW13VoxrbY&#10;TEITtfvvN4Kwt/n4njNbdKYRD2p9bVnBaJiAIC6srrlUcDxsPr9B+ICssbFMCn7Jw2Le+5hhpu2T&#10;9/TIQyliCPsMFVQhuExKX1Rk0A+tI47c1bYGQ4RtKXWLzxhuGjlOkok0WHNsqNDRqqLilt+NgnO6&#10;/3KX03bncl3/rNPLSo58rtSg3y2nIAJ14V/8dm91nJ+k8HomXiDn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bQmPBAAAA3AAAAA8AAAAAAAAAAAAAAAAAmAIAAGRycy9kb3du&#10;cmV2LnhtbFBLBQYAAAAABAAEAPUAAACGAwAAAAA=&#10;" fillcolor="#deebf7" strokecolor="#41719c" strokeweight="1pt">
                    <v:textbox>
                      <w:txbxContent>
                        <w:p w14:paraId="619854B3" w14:textId="77777777" w:rsidR="00DE0D41" w:rsidRPr="00DE0D41" w:rsidRDefault="00DE0D41" w:rsidP="00DE0D41">
                          <w:pPr>
                            <w:jc w:val="center"/>
                            <w:rPr>
                              <w:rFonts w:ascii="Arial" w:hAnsi="Arial" w:cs="Arial"/>
                              <w:sz w:val="18"/>
                            </w:rPr>
                          </w:pPr>
                          <w:r w:rsidRPr="00DE0D41">
                            <w:rPr>
                              <w:rFonts w:ascii="Arial" w:hAnsi="Arial" w:cs="Arial"/>
                              <w:sz w:val="18"/>
                            </w:rPr>
                            <w:t>Y</w:t>
                          </w:r>
                        </w:p>
                      </w:txbxContent>
                    </v:textbox>
                  </v:rect>
                  <v:rect id="Rectangle 49" o:spid="_x0000_s1045" style="position:absolute;left:13358;top:51603;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h9I8UA&#10;AADcAAAADwAAAGRycy9kb3ducmV2LnhtbESPQW/CMAyF75P2HyJP4jbScgDaEdCEmIR2mShsXK3G&#10;a6s1TtRk0P37+YDEzdZ7fu/zajO6Xl1oiJ1nA/k0A0Vce9txY+B0fHtegooJ2WLvmQz8UYTN+vFh&#10;haX1Vz7QpUqNkhCOJRpoUwql1rFuyWGc+kAs2rcfHCZZh0bbAa8S7no9y7K5dtixNLQYaNtS/VP9&#10;OgNfxWERzp/791DZ7mNXnLc6j5Uxk6fx9QVUojHdzbfrvRX8XPDlGZlAr/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eH0jxQAAANwAAAAPAAAAAAAAAAAAAAAAAJgCAABkcnMv&#10;ZG93bnJldi54bWxQSwUGAAAAAAQABAD1AAAAigMAAAAA&#10;" fillcolor="#deebf7" strokecolor="#41719c" strokeweight="1pt">
                    <v:textbox>
                      <w:txbxContent>
                        <w:p w14:paraId="2152A894" w14:textId="77777777" w:rsidR="00DE0D41" w:rsidRPr="00DE0D41" w:rsidRDefault="00DE0D41" w:rsidP="00DE0D41">
                          <w:pPr>
                            <w:jc w:val="center"/>
                            <w:rPr>
                              <w:rFonts w:ascii="Arial" w:hAnsi="Arial" w:cs="Arial"/>
                              <w:sz w:val="18"/>
                            </w:rPr>
                          </w:pPr>
                          <w:r w:rsidRPr="00DE0D41">
                            <w:rPr>
                              <w:rFonts w:ascii="Arial" w:hAnsi="Arial" w:cs="Arial"/>
                              <w:sz w:val="18"/>
                            </w:rPr>
                            <w:t>Y</w:t>
                          </w:r>
                        </w:p>
                      </w:txbxContent>
                    </v:textbox>
                  </v:rect>
                  <v:rect id="Rectangle 50" o:spid="_x0000_s1046" style="position:absolute;left:47389;top:30453;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TYuMMA&#10;AADcAAAADwAAAGRycy9kb3ducmV2LnhtbERPTWvCQBC9C/0PyxR60016qJq6SgkthF7E2NbrkB2T&#10;YHZ2yW6T+O/dQsHbPN7nbHaT6cRAvW8tK0gXCQjiyuqWawVfx4/5CoQPyBo7y6TgSh5224fZBjNt&#10;Rz7QUIZaxBD2GSpoQnCZlL5qyKBfWEccubPtDYYI+1rqHscYbjr5nCQv0mDLsaFBR3lD1aX8NQp+&#10;1oelO30Xn67U7f59fcpl6kulnh6nt1cQgaZwF/+7Cx3npyn8PRMvkN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jTYuMMAAADcAAAADwAAAAAAAAAAAAAAAACYAgAAZHJzL2Rv&#10;d25yZXYueG1sUEsFBgAAAAAEAAQA9QAAAIgDAAAAAA==&#10;" fillcolor="#deebf7" strokecolor="#41719c" strokeweight="1pt">
                    <v:textbox>
                      <w:txbxContent>
                        <w:p w14:paraId="2DB3AE93" w14:textId="77777777" w:rsidR="00DE0D41" w:rsidRPr="00DE0D41" w:rsidRDefault="00DE0D41" w:rsidP="00DE0D41">
                          <w:pPr>
                            <w:jc w:val="center"/>
                            <w:rPr>
                              <w:rFonts w:ascii="Arial" w:hAnsi="Arial" w:cs="Arial"/>
                              <w:sz w:val="18"/>
                            </w:rPr>
                          </w:pPr>
                          <w:r w:rsidRPr="00DE0D41">
                            <w:rPr>
                              <w:rFonts w:ascii="Arial" w:hAnsi="Arial" w:cs="Arial"/>
                              <w:sz w:val="18"/>
                            </w:rPr>
                            <w:t>Y</w:t>
                          </w:r>
                        </w:p>
                      </w:txbxContent>
                    </v:textbox>
                  </v:rect>
                  <v:rect id="Rectangle 51" o:spid="_x0000_s1047" style="position:absolute;left:22899;top:41505;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ZGz8EA&#10;AADcAAAADwAAAGRycy9kb3ducmV2LnhtbERPS4vCMBC+C/sfwix407QefFSjLLIL4kWs7nodmrEt&#10;20xCE7X+eyMI3ubje85i1ZlGXKn1tWUF6TABQVxYXXOp4Hj4GUxB+ICssbFMCu7kYbX86C0w0/bG&#10;e7rmoRQxhH2GCqoQXCalLyoy6IfWEUfubFuDIcK2lLrFWww3jRwlyVgarDk2VOhoXVHxn1+Mgr/Z&#10;fuJOv5uty3W9+56d1jL1uVL9z+5rDiJQF97il3uj4/x0BM9n4gV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7mRs/BAAAA3AAAAA8AAAAAAAAAAAAAAAAAmAIAAGRycy9kb3du&#10;cmV2LnhtbFBLBQYAAAAABAAEAPUAAACGAwAAAAA=&#10;" fillcolor="#deebf7" strokecolor="#41719c" strokeweight="1pt">
                    <v:textbox>
                      <w:txbxContent>
                        <w:p w14:paraId="7CF416BF" w14:textId="77777777" w:rsidR="00DE0D41" w:rsidRPr="00DE0D41" w:rsidRDefault="00DE0D41" w:rsidP="00DE0D41">
                          <w:pPr>
                            <w:jc w:val="center"/>
                            <w:rPr>
                              <w:rFonts w:ascii="Arial" w:hAnsi="Arial" w:cs="Arial"/>
                              <w:sz w:val="18"/>
                            </w:rPr>
                          </w:pPr>
                          <w:r w:rsidRPr="00DE0D41">
                            <w:rPr>
                              <w:rFonts w:ascii="Arial" w:hAnsi="Arial" w:cs="Arial"/>
                              <w:sz w:val="18"/>
                            </w:rPr>
                            <w:t>N</w:t>
                          </w:r>
                        </w:p>
                      </w:txbxContent>
                    </v:textbox>
                  </v:rect>
                  <v:rect id="Rectangle 52" o:spid="_x0000_s1048" style="position:absolute;left:57328;top:19798;width:2465;height:24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rjVMIA&#10;AADcAAAADwAAAGRycy9kb3ducmV2LnhtbERPTWvCQBC9C/6HZQq96SYWqsZsRERBeimmtl6H7JiE&#10;ZmeX7Krpv+8WhN7m8T4nXw+mEzfqfWtZQTpNQBBXVrdcKzh97CcLED4ga+wsk4If8rAuxqMcM23v&#10;fKRbGWoRQ9hnqKAJwWVS+qohg35qHXHkLrY3GCLsa6l7vMdw08lZkrxKgy3HhgYdbRuqvsurUfC1&#10;PM7d+fPw5krdvu+W561MfanU89OwWYEINIR/8cN90HF++gJ/z8QLZP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quNUwgAAANwAAAAPAAAAAAAAAAAAAAAAAJgCAABkcnMvZG93&#10;bnJldi54bWxQSwUGAAAAAAQABAD1AAAAhwMAAAAA&#10;" fillcolor="#deebf7" strokecolor="#41719c" strokeweight="1pt">
                    <v:textbox>
                      <w:txbxContent>
                        <w:p w14:paraId="61E4AE69" w14:textId="77777777" w:rsidR="00DE0D41" w:rsidRPr="00DE0D41" w:rsidRDefault="00DE0D41" w:rsidP="00DE0D41">
                          <w:pPr>
                            <w:jc w:val="center"/>
                            <w:rPr>
                              <w:rFonts w:ascii="Arial" w:hAnsi="Arial" w:cs="Arial"/>
                              <w:sz w:val="18"/>
                            </w:rPr>
                          </w:pPr>
                          <w:r w:rsidRPr="00DE0D41">
                            <w:rPr>
                              <w:rFonts w:ascii="Arial" w:hAnsi="Arial" w:cs="Arial"/>
                              <w:sz w:val="18"/>
                            </w:rPr>
                            <w:t>N</w:t>
                          </w:r>
                        </w:p>
                      </w:txbxContent>
                    </v:textbox>
                  </v:rect>
                  <v:rect id="Rectangle 53" o:spid="_x0000_s1049" style="position:absolute;left:13358;top:31010;width:2465;height:24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N7IMIA&#10;AADcAAAADwAAAGRycy9kb3ducmV2LnhtbERPTWvCQBC9C/6HZQq96SZSqsZsRERBeimmtl6H7JiE&#10;ZmeX7Krpv+8WhN7m8T4nXw+mEzfqfWtZQTpNQBBXVrdcKzh97CcLED4ga+wsk4If8rAuxqMcM23v&#10;fKRbGWoRQ9hnqKAJwWVS+qohg35qHXHkLrY3GCLsa6l7vMdw08lZkrxKgy3HhgYdbRuqvsurUfC1&#10;PM7d+fPw5krdvu+W561MfanU89OwWYEINIR/8cN90HF++gJ/z8QLZP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3sgwgAAANwAAAAPAAAAAAAAAAAAAAAAAJgCAABkcnMvZG93&#10;bnJldi54bWxQSwUGAAAAAAQABAD1AAAAhwMAAAAA&#10;" fillcolor="#deebf7" strokecolor="#41719c" strokeweight="1pt">
                    <v:textbox>
                      <w:txbxContent>
                        <w:p w14:paraId="36EEA620" w14:textId="77777777" w:rsidR="00DE0D41" w:rsidRPr="00DE0D41" w:rsidRDefault="00DE0D41" w:rsidP="00DE0D41">
                          <w:pPr>
                            <w:jc w:val="center"/>
                            <w:rPr>
                              <w:rFonts w:ascii="Arial" w:hAnsi="Arial" w:cs="Arial"/>
                              <w:sz w:val="18"/>
                            </w:rPr>
                          </w:pPr>
                          <w:r w:rsidRPr="00DE0D41">
                            <w:rPr>
                              <w:rFonts w:ascii="Arial" w:hAnsi="Arial" w:cs="Arial"/>
                              <w:sz w:val="18"/>
                            </w:rPr>
                            <w:t>N</w:t>
                          </w:r>
                        </w:p>
                      </w:txbxContent>
                    </v:textbox>
                  </v:rect>
                </v:group>
                <w10:wrap anchorx="margin"/>
              </v:group>
            </w:pict>
          </mc:Fallback>
        </mc:AlternateContent>
      </w:r>
    </w:p>
    <w:p w14:paraId="57A5A859" w14:textId="77777777" w:rsidR="00DE0D41" w:rsidRPr="00DE0D41" w:rsidRDefault="00DE0D41" w:rsidP="00DE0D41">
      <w:pPr>
        <w:rPr>
          <w:rFonts w:ascii="Arial" w:hAnsi="Arial" w:cs="Arial"/>
        </w:rPr>
      </w:pPr>
    </w:p>
    <w:p w14:paraId="093836E7" w14:textId="77777777" w:rsidR="00DE0D41" w:rsidRPr="00DE0D41" w:rsidRDefault="00052D22" w:rsidP="00DE0D41">
      <w:pPr>
        <w:rPr>
          <w:rFonts w:ascii="Arial" w:hAnsi="Arial" w:cs="Arial"/>
        </w:rPr>
      </w:pPr>
      <w:r w:rsidRPr="00DE0D41">
        <w:rPr>
          <w:rFonts w:ascii="Arial" w:hAnsi="Arial" w:cs="Arial"/>
          <w:noProof/>
        </w:rPr>
        <mc:AlternateContent>
          <mc:Choice Requires="wps">
            <w:drawing>
              <wp:anchor distT="45720" distB="45720" distL="114300" distR="114300" simplePos="0" relativeHeight="251662336" behindDoc="0" locked="0" layoutInCell="1" allowOverlap="1" wp14:anchorId="228500A1" wp14:editId="6375E918">
                <wp:simplePos x="0" y="0"/>
                <wp:positionH relativeFrom="column">
                  <wp:posOffset>-59690</wp:posOffset>
                </wp:positionH>
                <wp:positionV relativeFrom="paragraph">
                  <wp:posOffset>5721985</wp:posOffset>
                </wp:positionV>
                <wp:extent cx="5986145" cy="231140"/>
                <wp:effectExtent l="0" t="0" r="0" b="7620"/>
                <wp:wrapSquare wrapText="bothSides"/>
                <wp:docPr id="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6145" cy="231140"/>
                        </a:xfrm>
                        <a:prstGeom prst="rect">
                          <a:avLst/>
                        </a:prstGeom>
                        <a:solidFill>
                          <a:srgbClr val="FFFFFF"/>
                        </a:solidFill>
                        <a:ln w="9525">
                          <a:noFill/>
                          <a:miter lim="800000"/>
                          <a:headEnd/>
                          <a:tailEnd/>
                        </a:ln>
                      </wps:spPr>
                      <wps:txbx>
                        <w:txbxContent>
                          <w:p w14:paraId="36CF3DA0" w14:textId="77777777" w:rsidR="00DE0D41" w:rsidRPr="00DE0D41" w:rsidRDefault="00DE0D41" w:rsidP="00DE0D41">
                            <w:pPr>
                              <w:rPr>
                                <w:rFonts w:ascii="Calibri" w:hAnsi="Calibri" w:cs="Calibri"/>
                              </w:rPr>
                            </w:pPr>
                            <w:r w:rsidRPr="00DE0D41">
                              <w:rPr>
                                <w:rFonts w:ascii="Calibri" w:hAnsi="Calibri" w:cs="Calibri"/>
                                <w:color w:val="5B6770"/>
                                <w:sz w:val="18"/>
                                <w:szCs w:val="18"/>
                              </w:rPr>
                              <w:t>*failed rolling average or score in last three evaluated events in two consecutive months &lt; 0.75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28500A1" id="Text Box 2" o:spid="_x0000_s1050" type="#_x0000_t202" style="position:absolute;margin-left:-4.7pt;margin-top:450.55pt;width:471.35pt;height:18.2pt;z-index:251662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" stroked="f">
                <v:textbox style="mso-fit-shape-to-text:t">
                  <w:txbxContent>
                    <w:p w14:paraId="36CF3DA0" w14:textId="77777777" w:rsidR="00DE0D41" w:rsidRPr="00DE0D41" w:rsidRDefault="00DE0D41" w:rsidP="00DE0D41">
                      <w:pPr>
                        <w:rPr>
                          <w:rFonts w:ascii="Calibri" w:hAnsi="Calibri" w:cs="Calibri"/>
                        </w:rPr>
                      </w:pPr>
                      <w:r w:rsidRPr="00DE0D41">
                        <w:rPr>
                          <w:rFonts w:ascii="Calibri" w:hAnsi="Calibri" w:cs="Calibri"/>
                          <w:color w:val="5B6770"/>
                          <w:sz w:val="18"/>
                          <w:szCs w:val="18"/>
                        </w:rPr>
                        <w:t>*failed rolling average or score in last three evaluated events in two consecutive months &lt; 0.75</w:t>
                      </w:r>
                    </w:p>
                  </w:txbxContent>
                </v:textbox>
                <w10:wrap type="square"/>
              </v:shape>
            </w:pict>
          </mc:Fallback>
        </mc:AlternateContent>
      </w:r>
    </w:p>
    <w:p w14:paraId="4C9EE3DB" w14:textId="77777777" w:rsidR="00DE0D41" w:rsidRDefault="00DE0D41" w:rsidP="00BC2D06">
      <w:pPr>
        <w:rPr>
          <w:rFonts w:ascii="Arial" w:hAnsi="Arial" w:cs="Arial"/>
        </w:rPr>
      </w:pPr>
    </w:p>
    <w:p w14:paraId="06981B49" w14:textId="77777777" w:rsidR="00DE0D41" w:rsidRPr="00DE0D41" w:rsidRDefault="00DE0D41" w:rsidP="00DE0D41">
      <w:pPr>
        <w:rPr>
          <w:rFonts w:ascii="Arial" w:hAnsi="Arial" w:cs="Arial"/>
        </w:rPr>
      </w:pPr>
    </w:p>
    <w:p w14:paraId="145B6104" w14:textId="77777777" w:rsidR="00DE0D41" w:rsidRPr="00DE0D41" w:rsidRDefault="00DE0D41" w:rsidP="00DE0D41">
      <w:pPr>
        <w:rPr>
          <w:rFonts w:ascii="Arial" w:hAnsi="Arial" w:cs="Arial"/>
        </w:rPr>
      </w:pPr>
    </w:p>
    <w:p w14:paraId="10A5915A" w14:textId="77777777" w:rsidR="00DE0D41" w:rsidRPr="00DE0D41" w:rsidRDefault="00DE0D41" w:rsidP="00DE0D41">
      <w:pPr>
        <w:rPr>
          <w:rFonts w:ascii="Arial" w:hAnsi="Arial" w:cs="Arial"/>
        </w:rPr>
      </w:pPr>
    </w:p>
    <w:p w14:paraId="3AC5D455" w14:textId="77777777" w:rsidR="00DE0D41" w:rsidRPr="00DE0D41" w:rsidRDefault="00DE0D41" w:rsidP="00DE0D41">
      <w:pPr>
        <w:rPr>
          <w:rFonts w:ascii="Arial" w:hAnsi="Arial" w:cs="Arial"/>
        </w:rPr>
      </w:pPr>
    </w:p>
    <w:p w14:paraId="526F81EA" w14:textId="77777777" w:rsidR="00DE0D41" w:rsidRPr="00DE0D41" w:rsidRDefault="00DE0D41" w:rsidP="00DE0D41">
      <w:pPr>
        <w:rPr>
          <w:rFonts w:ascii="Arial" w:hAnsi="Arial" w:cs="Arial"/>
        </w:rPr>
      </w:pPr>
    </w:p>
    <w:p w14:paraId="1AD7E153" w14:textId="77777777" w:rsidR="00DE0D41" w:rsidRPr="00DE0D41" w:rsidRDefault="00DE0D41" w:rsidP="00DE0D41">
      <w:pPr>
        <w:rPr>
          <w:rFonts w:ascii="Arial" w:hAnsi="Arial" w:cs="Arial"/>
        </w:rPr>
      </w:pPr>
    </w:p>
    <w:p w14:paraId="66EBF588" w14:textId="77777777" w:rsidR="00DE0D41" w:rsidRPr="00DE0D41" w:rsidRDefault="00DE0D41" w:rsidP="00DE0D41">
      <w:pPr>
        <w:rPr>
          <w:rFonts w:ascii="Arial" w:hAnsi="Arial" w:cs="Arial"/>
        </w:rPr>
      </w:pPr>
    </w:p>
    <w:p w14:paraId="05374E15" w14:textId="77777777" w:rsidR="00DE0D41" w:rsidRPr="00DE0D41" w:rsidRDefault="00DE0D41" w:rsidP="00DE0D41">
      <w:pPr>
        <w:rPr>
          <w:rFonts w:ascii="Arial" w:hAnsi="Arial" w:cs="Arial"/>
        </w:rPr>
      </w:pPr>
    </w:p>
    <w:p w14:paraId="35BB2FC8" w14:textId="77777777" w:rsidR="00DE0D41" w:rsidRPr="00DE0D41" w:rsidRDefault="00DE0D41" w:rsidP="00DE0D41">
      <w:pPr>
        <w:rPr>
          <w:rFonts w:ascii="Arial" w:hAnsi="Arial" w:cs="Arial"/>
        </w:rPr>
      </w:pPr>
    </w:p>
    <w:p w14:paraId="6924CF50" w14:textId="77777777" w:rsidR="00DE0D41" w:rsidRPr="00DE0D41" w:rsidRDefault="00DE0D41" w:rsidP="00DE0D41">
      <w:pPr>
        <w:rPr>
          <w:rFonts w:ascii="Arial" w:hAnsi="Arial" w:cs="Arial"/>
        </w:rPr>
      </w:pPr>
    </w:p>
    <w:p w14:paraId="44323117" w14:textId="77777777" w:rsidR="00DE0D41" w:rsidRPr="00DE0D41" w:rsidRDefault="00DE0D41" w:rsidP="00DE0D41">
      <w:pPr>
        <w:rPr>
          <w:rFonts w:ascii="Arial" w:hAnsi="Arial" w:cs="Arial"/>
        </w:rPr>
      </w:pPr>
    </w:p>
    <w:p w14:paraId="549210F4" w14:textId="77777777" w:rsidR="00DE0D41" w:rsidRPr="00DE0D41" w:rsidRDefault="00DE0D41" w:rsidP="00DE0D41">
      <w:pPr>
        <w:rPr>
          <w:rFonts w:ascii="Arial" w:hAnsi="Arial" w:cs="Arial"/>
        </w:rPr>
      </w:pPr>
    </w:p>
    <w:p w14:paraId="02A13311" w14:textId="77777777" w:rsidR="00DE0D41" w:rsidRPr="00DE0D41" w:rsidRDefault="00DE0D41" w:rsidP="00DE0D41">
      <w:pPr>
        <w:rPr>
          <w:rFonts w:ascii="Arial" w:hAnsi="Arial" w:cs="Arial"/>
        </w:rPr>
      </w:pPr>
    </w:p>
    <w:p w14:paraId="7D30BF28" w14:textId="77777777" w:rsidR="00DE0D41" w:rsidRPr="00DE0D41" w:rsidRDefault="00DE0D41" w:rsidP="00DE0D41">
      <w:pPr>
        <w:rPr>
          <w:rFonts w:ascii="Arial" w:hAnsi="Arial" w:cs="Arial"/>
        </w:rPr>
      </w:pPr>
    </w:p>
    <w:p w14:paraId="52225346" w14:textId="77777777" w:rsidR="00DE0D41" w:rsidRPr="00DE0D41" w:rsidRDefault="00DE0D41" w:rsidP="00DE0D41">
      <w:pPr>
        <w:rPr>
          <w:rFonts w:ascii="Arial" w:hAnsi="Arial" w:cs="Arial"/>
        </w:rPr>
      </w:pPr>
    </w:p>
    <w:p w14:paraId="09E18B03" w14:textId="77777777" w:rsidR="00DE0D41" w:rsidRPr="00DE0D41" w:rsidRDefault="00DE0D41" w:rsidP="00DE0D41">
      <w:pPr>
        <w:rPr>
          <w:rFonts w:ascii="Arial" w:hAnsi="Arial" w:cs="Arial"/>
        </w:rPr>
      </w:pPr>
    </w:p>
    <w:p w14:paraId="2C9E98C1" w14:textId="77777777" w:rsidR="00DE0D41" w:rsidRPr="00DE0D41" w:rsidRDefault="00DE0D41" w:rsidP="00DE0D41">
      <w:pPr>
        <w:rPr>
          <w:rFonts w:ascii="Arial" w:hAnsi="Arial" w:cs="Arial"/>
        </w:rPr>
      </w:pPr>
    </w:p>
    <w:p w14:paraId="5B56F376" w14:textId="77777777" w:rsidR="00DE0D41" w:rsidRPr="00DE0D41" w:rsidRDefault="00DE0D41" w:rsidP="00DE0D41">
      <w:pPr>
        <w:rPr>
          <w:rFonts w:ascii="Arial" w:hAnsi="Arial" w:cs="Arial"/>
        </w:rPr>
      </w:pPr>
    </w:p>
    <w:p w14:paraId="31C6DD6B" w14:textId="77777777" w:rsidR="00DE0D41" w:rsidRPr="00DE0D41" w:rsidRDefault="00DE0D41" w:rsidP="00DE0D41">
      <w:pPr>
        <w:rPr>
          <w:rFonts w:ascii="Arial" w:hAnsi="Arial" w:cs="Arial"/>
        </w:rPr>
      </w:pPr>
    </w:p>
    <w:p w14:paraId="35292CC3" w14:textId="77777777" w:rsidR="00DE0D41" w:rsidRPr="00DE0D41" w:rsidRDefault="00DE0D41" w:rsidP="00DE0D41">
      <w:pPr>
        <w:rPr>
          <w:rFonts w:ascii="Arial" w:hAnsi="Arial" w:cs="Arial"/>
        </w:rPr>
      </w:pPr>
    </w:p>
    <w:p w14:paraId="07A6F4FB" w14:textId="77777777" w:rsidR="00DE0D41" w:rsidRPr="00DE0D41" w:rsidRDefault="00DE0D41" w:rsidP="00DE0D41">
      <w:pPr>
        <w:rPr>
          <w:rFonts w:ascii="Arial" w:hAnsi="Arial" w:cs="Arial"/>
        </w:rPr>
      </w:pPr>
    </w:p>
    <w:p w14:paraId="2B11073E" w14:textId="77777777" w:rsidR="00DE0D41" w:rsidRPr="00DE0D41" w:rsidRDefault="00DE0D41" w:rsidP="00DE0D41">
      <w:pPr>
        <w:rPr>
          <w:rFonts w:ascii="Arial" w:hAnsi="Arial" w:cs="Arial"/>
        </w:rPr>
      </w:pPr>
    </w:p>
    <w:p w14:paraId="474FA8FE" w14:textId="77777777" w:rsidR="00DE0D41" w:rsidRPr="00DE0D41" w:rsidRDefault="00DE0D41" w:rsidP="00DE0D41">
      <w:pPr>
        <w:rPr>
          <w:rFonts w:ascii="Arial" w:hAnsi="Arial" w:cs="Arial"/>
        </w:rPr>
      </w:pPr>
    </w:p>
    <w:p w14:paraId="5612FF73" w14:textId="77777777" w:rsidR="00DE0D41" w:rsidRPr="00DE0D41" w:rsidRDefault="00DE0D41" w:rsidP="00DE0D41">
      <w:pPr>
        <w:rPr>
          <w:rFonts w:ascii="Arial" w:hAnsi="Arial" w:cs="Arial"/>
        </w:rPr>
      </w:pPr>
    </w:p>
    <w:p w14:paraId="31DEBD30" w14:textId="77777777" w:rsidR="00DE0D41" w:rsidRPr="00DE0D41" w:rsidRDefault="00DE0D41" w:rsidP="00DE0D41">
      <w:pPr>
        <w:rPr>
          <w:rFonts w:ascii="Arial" w:hAnsi="Arial" w:cs="Arial"/>
        </w:rPr>
      </w:pPr>
    </w:p>
    <w:p w14:paraId="490CAF2E" w14:textId="77777777" w:rsidR="00DE0D41" w:rsidRPr="00DE0D41" w:rsidRDefault="00DE0D41" w:rsidP="00DE0D41">
      <w:pPr>
        <w:rPr>
          <w:rFonts w:ascii="Arial" w:hAnsi="Arial" w:cs="Arial"/>
        </w:rPr>
      </w:pPr>
    </w:p>
    <w:p w14:paraId="06A96243" w14:textId="77777777" w:rsidR="00DE0D41" w:rsidRPr="00DE0D41" w:rsidRDefault="00DE0D41" w:rsidP="00DE0D41">
      <w:pPr>
        <w:rPr>
          <w:rFonts w:ascii="Arial" w:hAnsi="Arial" w:cs="Arial"/>
        </w:rPr>
      </w:pPr>
    </w:p>
    <w:p w14:paraId="2B2B630E" w14:textId="77777777" w:rsidR="00DE0D41" w:rsidRPr="00DE0D41" w:rsidRDefault="00DE0D41" w:rsidP="00DE0D41">
      <w:pPr>
        <w:rPr>
          <w:rFonts w:ascii="Arial" w:hAnsi="Arial" w:cs="Arial"/>
        </w:rPr>
      </w:pPr>
    </w:p>
    <w:p w14:paraId="3A83EB33" w14:textId="77777777" w:rsidR="00DE0D41" w:rsidRPr="00DE0D41" w:rsidRDefault="00DE0D41" w:rsidP="00DE0D41">
      <w:pPr>
        <w:rPr>
          <w:rFonts w:ascii="Arial" w:hAnsi="Arial" w:cs="Arial"/>
        </w:rPr>
      </w:pPr>
    </w:p>
    <w:p w14:paraId="71E2D891" w14:textId="77777777" w:rsidR="009A3772" w:rsidRPr="00DE0D41" w:rsidRDefault="009A3772" w:rsidP="00DE0D41">
      <w:pPr>
        <w:tabs>
          <w:tab w:val="left" w:pos="989"/>
        </w:tabs>
        <w:rPr>
          <w:rFonts w:ascii="Arial" w:hAnsi="Arial" w:cs="Arial"/>
        </w:rPr>
      </w:pPr>
    </w:p>
    <w:sectPr w:rsidR="009A3772" w:rsidRPr="00DE0D41">
      <w:headerReference w:type="default" r:id="rId20"/>
      <w:footerReference w:type="even" r:id="rId21"/>
      <w:footerReference w:type="default" r:id="rId22"/>
      <w:footerReference w:type="first" r:id="rId2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529CC5" w14:textId="77777777" w:rsidR="00913C1F" w:rsidRDefault="00913C1F">
      <w:r>
        <w:separator/>
      </w:r>
    </w:p>
  </w:endnote>
  <w:endnote w:type="continuationSeparator" w:id="0">
    <w:p w14:paraId="59A951B4" w14:textId="77777777" w:rsidR="00913C1F" w:rsidRDefault="00913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377A2"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p w14:paraId="3A012F55" w14:textId="77777777" w:rsidR="003A4138" w:rsidRDefault="003A413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D16F94" w14:textId="3630D9B4" w:rsidR="003A4138" w:rsidRDefault="00B800A4">
    <w:pPr>
      <w:pStyle w:val="Footer"/>
      <w:tabs>
        <w:tab w:val="clear" w:pos="4320"/>
        <w:tab w:val="clear" w:pos="8640"/>
        <w:tab w:val="right" w:pos="9360"/>
      </w:tabs>
      <w:rPr>
        <w:rFonts w:ascii="Arial" w:hAnsi="Arial" w:cs="Arial"/>
        <w:sz w:val="18"/>
      </w:rPr>
    </w:pPr>
    <w:r>
      <w:rPr>
        <w:rFonts w:ascii="Arial" w:hAnsi="Arial" w:cs="Arial"/>
        <w:sz w:val="18"/>
      </w:rPr>
      <w:t>021</w:t>
    </w:r>
    <w:r w:rsidR="005447AC" w:rsidRPr="005447AC">
      <w:rPr>
        <w:rFonts w:ascii="Arial" w:hAnsi="Arial" w:cs="Arial"/>
        <w:sz w:val="18"/>
      </w:rPr>
      <w:t>OBDRR-0</w:t>
    </w:r>
    <w:r w:rsidR="00676AFA">
      <w:rPr>
        <w:rFonts w:ascii="Arial" w:hAnsi="Arial" w:cs="Arial"/>
        <w:sz w:val="18"/>
      </w:rPr>
      <w:t>4</w:t>
    </w:r>
    <w:r w:rsidR="006F2537">
      <w:rPr>
        <w:rFonts w:ascii="Arial" w:hAnsi="Arial" w:cs="Arial"/>
        <w:sz w:val="18"/>
      </w:rPr>
      <w:t xml:space="preserve"> TAC Report 062420</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5F2F8A">
      <w:rPr>
        <w:rFonts w:ascii="Arial" w:hAnsi="Arial" w:cs="Arial"/>
        <w:noProof/>
        <w:sz w:val="18"/>
      </w:rPr>
      <w:t>5</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5F2F8A">
      <w:rPr>
        <w:rFonts w:ascii="Arial" w:hAnsi="Arial" w:cs="Arial"/>
        <w:noProof/>
        <w:sz w:val="18"/>
      </w:rPr>
      <w:t>7</w:t>
    </w:r>
    <w:r w:rsidR="003A4138" w:rsidRPr="00412DCA">
      <w:rPr>
        <w:rFonts w:ascii="Arial" w:hAnsi="Arial" w:cs="Arial"/>
        <w:sz w:val="18"/>
      </w:rPr>
      <w:fldChar w:fldCharType="end"/>
    </w:r>
  </w:p>
  <w:p w14:paraId="49B24E51"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4B4981"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C845FD" w14:textId="77777777" w:rsidR="00913C1F" w:rsidRDefault="00913C1F">
      <w:r>
        <w:separator/>
      </w:r>
    </w:p>
  </w:footnote>
  <w:footnote w:type="continuationSeparator" w:id="0">
    <w:p w14:paraId="4BF032A5" w14:textId="77777777" w:rsidR="00913C1F" w:rsidRDefault="00913C1F">
      <w:r>
        <w:continuationSeparator/>
      </w:r>
    </w:p>
  </w:footnote>
  <w:footnote w:id="1">
    <w:p w14:paraId="20DACDEC" w14:textId="77777777" w:rsidR="00DE0D41" w:rsidRPr="00DE0D41" w:rsidRDefault="00DE0D41" w:rsidP="00DE0D41">
      <w:pPr>
        <w:pStyle w:val="FootnoteText"/>
        <w:rPr>
          <w:rFonts w:ascii="Arial" w:hAnsi="Arial" w:cs="Arial"/>
        </w:rPr>
      </w:pPr>
      <w:r w:rsidRPr="00DE0D41">
        <w:rPr>
          <w:rStyle w:val="FootnoteReference"/>
          <w:rFonts w:ascii="Arial" w:hAnsi="Arial" w:cs="Arial"/>
        </w:rPr>
        <w:footnoteRef/>
      </w:r>
      <w:r w:rsidRPr="00DE0D41">
        <w:rPr>
          <w:rFonts w:ascii="Arial" w:hAnsi="Arial" w:cs="Arial"/>
        </w:rPr>
        <w:t xml:space="preserve"> The most recent Network Model Database Load Schedules can be accessed at the following link.</w:t>
      </w:r>
    </w:p>
    <w:p w14:paraId="051A9800" w14:textId="77777777" w:rsidR="00DE0D41" w:rsidRDefault="005F2F8A" w:rsidP="00DE0D41">
      <w:pPr>
        <w:pStyle w:val="FootnoteText"/>
      </w:pPr>
      <w:hyperlink r:id="rId1" w:history="1">
        <w:r w:rsidR="00DE0D41" w:rsidRPr="00DE0D41">
          <w:rPr>
            <w:rStyle w:val="Hyperlink"/>
            <w:rFonts w:ascii="Arial" w:hAnsi="Arial" w:cs="Arial"/>
          </w:rPr>
          <w:t>http://www.ercot.com/gridinfo/transmission/opsys-change-schedule.html</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B52DD" w14:textId="175D427A" w:rsidR="003A4138" w:rsidRDefault="006F2537" w:rsidP="001E2AEB">
    <w:pPr>
      <w:pStyle w:val="Header"/>
      <w:jc w:val="center"/>
      <w:rPr>
        <w:sz w:val="32"/>
      </w:rPr>
    </w:pPr>
    <w:r>
      <w:rPr>
        <w:sz w:val="32"/>
      </w:rPr>
      <w:t>TAC Report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9F91FD2"/>
    <w:multiLevelType w:val="multilevel"/>
    <w:tmpl w:val="D07A4DB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3960"/>
        </w:tabs>
        <w:ind w:left="3960" w:hanging="720"/>
      </w:pPr>
      <w:rPr>
        <w:rFonts w:hint="default"/>
      </w:rPr>
    </w:lvl>
    <w:lvl w:ilvl="3">
      <w:start w:val="1"/>
      <w:numFmt w:val="decimal"/>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1D6917"/>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4E67A7"/>
    <w:multiLevelType w:val="hybridMultilevel"/>
    <w:tmpl w:val="9F96D9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B08038D"/>
    <w:multiLevelType w:val="hybridMultilevel"/>
    <w:tmpl w:val="0E30A2E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StyleHeading1Accent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DA5E8A"/>
    <w:multiLevelType w:val="hybridMultilevel"/>
    <w:tmpl w:val="1BFE4CC0"/>
    <w:lvl w:ilvl="0" w:tplc="5E30DE2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13"/>
  </w:num>
  <w:num w:numId="3">
    <w:abstractNumId w:val="14"/>
  </w:num>
  <w:num w:numId="4">
    <w:abstractNumId w:val="1"/>
  </w:num>
  <w:num w:numId="5">
    <w:abstractNumId w:val="9"/>
  </w:num>
  <w:num w:numId="6">
    <w:abstractNumId w:val="9"/>
  </w:num>
  <w:num w:numId="7">
    <w:abstractNumId w:val="9"/>
  </w:num>
  <w:num w:numId="8">
    <w:abstractNumId w:val="9"/>
  </w:num>
  <w:num w:numId="9">
    <w:abstractNumId w:val="9"/>
  </w:num>
  <w:num w:numId="10">
    <w:abstractNumId w:val="9"/>
  </w:num>
  <w:num w:numId="11">
    <w:abstractNumId w:val="9"/>
  </w:num>
  <w:num w:numId="12">
    <w:abstractNumId w:val="9"/>
  </w:num>
  <w:num w:numId="13">
    <w:abstractNumId w:val="9"/>
  </w:num>
  <w:num w:numId="14">
    <w:abstractNumId w:val="3"/>
  </w:num>
  <w:num w:numId="15">
    <w:abstractNumId w:val="8"/>
  </w:num>
  <w:num w:numId="16">
    <w:abstractNumId w:val="10"/>
  </w:num>
  <w:num w:numId="17">
    <w:abstractNumId w:val="11"/>
  </w:num>
  <w:num w:numId="18">
    <w:abstractNumId w:val="4"/>
  </w:num>
  <w:num w:numId="19">
    <w:abstractNumId w:val="5"/>
  </w:num>
  <w:num w:numId="20">
    <w:abstractNumId w:val="6"/>
  </w:num>
  <w:num w:numId="21">
    <w:abstractNumId w:val="12"/>
  </w:num>
  <w:num w:numId="22">
    <w:abstractNumId w:val="2"/>
  </w:num>
  <w:num w:numId="23">
    <w:abstractNumId w:val="7"/>
  </w:num>
  <w:num w:numId="24">
    <w:abstractNumId w:val="9"/>
  </w:num>
  <w:num w:numId="25">
    <w:abstractNumId w:val="9"/>
  </w:num>
  <w:num w:numId="26">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RG">
    <w15:presenceInfo w15:providerId="None" w15:userId="Phil"/>
  </w15:person>
  <w15:person w15:author="TAC 062420">
    <w15:presenceInfo w15:providerId="None" w15:userId="TAC 0624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584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4C6C"/>
    <w:rsid w:val="00022117"/>
    <w:rsid w:val="00052D22"/>
    <w:rsid w:val="00067FE2"/>
    <w:rsid w:val="000B1A70"/>
    <w:rsid w:val="000C13C7"/>
    <w:rsid w:val="000C1755"/>
    <w:rsid w:val="0014546D"/>
    <w:rsid w:val="001668A3"/>
    <w:rsid w:val="00173B6B"/>
    <w:rsid w:val="0019314C"/>
    <w:rsid w:val="00193A52"/>
    <w:rsid w:val="001A6444"/>
    <w:rsid w:val="001A6619"/>
    <w:rsid w:val="001E2AEB"/>
    <w:rsid w:val="00231C97"/>
    <w:rsid w:val="00233B32"/>
    <w:rsid w:val="00291547"/>
    <w:rsid w:val="002925FB"/>
    <w:rsid w:val="002B763A"/>
    <w:rsid w:val="002C4906"/>
    <w:rsid w:val="002C5DF0"/>
    <w:rsid w:val="002F415C"/>
    <w:rsid w:val="003013F2"/>
    <w:rsid w:val="0030694A"/>
    <w:rsid w:val="0032677B"/>
    <w:rsid w:val="00327381"/>
    <w:rsid w:val="00373118"/>
    <w:rsid w:val="00396DF7"/>
    <w:rsid w:val="003A3D77"/>
    <w:rsid w:val="003A4138"/>
    <w:rsid w:val="003D5B1C"/>
    <w:rsid w:val="003D6504"/>
    <w:rsid w:val="00405621"/>
    <w:rsid w:val="004463BA"/>
    <w:rsid w:val="00474489"/>
    <w:rsid w:val="00476057"/>
    <w:rsid w:val="004822D4"/>
    <w:rsid w:val="00483953"/>
    <w:rsid w:val="004E73E8"/>
    <w:rsid w:val="00534C6C"/>
    <w:rsid w:val="005447AC"/>
    <w:rsid w:val="005E23B1"/>
    <w:rsid w:val="005F2F8A"/>
    <w:rsid w:val="00624EAC"/>
    <w:rsid w:val="006424E7"/>
    <w:rsid w:val="00653565"/>
    <w:rsid w:val="00666E65"/>
    <w:rsid w:val="00676AFA"/>
    <w:rsid w:val="006836A0"/>
    <w:rsid w:val="006A137E"/>
    <w:rsid w:val="006E6E27"/>
    <w:rsid w:val="006F2537"/>
    <w:rsid w:val="006F4321"/>
    <w:rsid w:val="006F5180"/>
    <w:rsid w:val="00727CC5"/>
    <w:rsid w:val="0073022E"/>
    <w:rsid w:val="00743968"/>
    <w:rsid w:val="00752C78"/>
    <w:rsid w:val="007651D6"/>
    <w:rsid w:val="00791CB9"/>
    <w:rsid w:val="00791CF3"/>
    <w:rsid w:val="00797A84"/>
    <w:rsid w:val="007C31E4"/>
    <w:rsid w:val="008666D5"/>
    <w:rsid w:val="00885BCE"/>
    <w:rsid w:val="008A76B3"/>
    <w:rsid w:val="008B082E"/>
    <w:rsid w:val="008C0A85"/>
    <w:rsid w:val="008C3A5E"/>
    <w:rsid w:val="008E1A90"/>
    <w:rsid w:val="00904D0B"/>
    <w:rsid w:val="00913C1F"/>
    <w:rsid w:val="00952688"/>
    <w:rsid w:val="00963A51"/>
    <w:rsid w:val="00990277"/>
    <w:rsid w:val="009A3772"/>
    <w:rsid w:val="009C6F73"/>
    <w:rsid w:val="00A27058"/>
    <w:rsid w:val="00A51CDE"/>
    <w:rsid w:val="00A67C19"/>
    <w:rsid w:val="00A751A3"/>
    <w:rsid w:val="00A8000E"/>
    <w:rsid w:val="00A90867"/>
    <w:rsid w:val="00A954D0"/>
    <w:rsid w:val="00AB0DF1"/>
    <w:rsid w:val="00AD4DB7"/>
    <w:rsid w:val="00AE4F49"/>
    <w:rsid w:val="00AF56C6"/>
    <w:rsid w:val="00B14DC0"/>
    <w:rsid w:val="00B25C9C"/>
    <w:rsid w:val="00B57F96"/>
    <w:rsid w:val="00B60D52"/>
    <w:rsid w:val="00B800A4"/>
    <w:rsid w:val="00BB4733"/>
    <w:rsid w:val="00BC2D06"/>
    <w:rsid w:val="00BE5A71"/>
    <w:rsid w:val="00C0574F"/>
    <w:rsid w:val="00C0798B"/>
    <w:rsid w:val="00C334A5"/>
    <w:rsid w:val="00C348B4"/>
    <w:rsid w:val="00C477E2"/>
    <w:rsid w:val="00C63A83"/>
    <w:rsid w:val="00C904E6"/>
    <w:rsid w:val="00C90702"/>
    <w:rsid w:val="00C917FF"/>
    <w:rsid w:val="00CA2F57"/>
    <w:rsid w:val="00CC3F7C"/>
    <w:rsid w:val="00CE6573"/>
    <w:rsid w:val="00D166D0"/>
    <w:rsid w:val="00D33D05"/>
    <w:rsid w:val="00D47A80"/>
    <w:rsid w:val="00D7042F"/>
    <w:rsid w:val="00D84B50"/>
    <w:rsid w:val="00D863D5"/>
    <w:rsid w:val="00D97220"/>
    <w:rsid w:val="00DC19AD"/>
    <w:rsid w:val="00DC7B5D"/>
    <w:rsid w:val="00DD484D"/>
    <w:rsid w:val="00DE0D41"/>
    <w:rsid w:val="00E10853"/>
    <w:rsid w:val="00E37AB0"/>
    <w:rsid w:val="00E72B3F"/>
    <w:rsid w:val="00E76652"/>
    <w:rsid w:val="00E93772"/>
    <w:rsid w:val="00EA4CC3"/>
    <w:rsid w:val="00EC79FA"/>
    <w:rsid w:val="00ED3F8B"/>
    <w:rsid w:val="00EF2761"/>
    <w:rsid w:val="00F44236"/>
    <w:rsid w:val="00F51F2E"/>
    <w:rsid w:val="00F53C30"/>
    <w:rsid w:val="00F85B9B"/>
    <w:rsid w:val="00FA6ADA"/>
    <w:rsid w:val="00FE7E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3A2B9DF9"/>
  <w15:chartTrackingRefBased/>
  <w15:docId w15:val="{FBD99996-D389-4F93-9BA9-8902F2780A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BodyText"/>
    <w:link w:val="Heading1Char"/>
    <w:qFormat/>
    <w:pPr>
      <w:keepNext/>
      <w:spacing w:after="240"/>
      <w:outlineLvl w:val="0"/>
    </w:pPr>
    <w:rPr>
      <w:b/>
      <w:caps/>
      <w:szCs w:val="20"/>
    </w:rPr>
  </w:style>
  <w:style w:type="paragraph" w:styleId="Heading2">
    <w:name w:val="heading 2"/>
    <w:basedOn w:val="Normal"/>
    <w:next w:val="BodyText"/>
    <w:qFormat/>
    <w:pPr>
      <w:keepNext/>
      <w:spacing w:before="240" w:after="240"/>
      <w:outlineLvl w:val="1"/>
    </w:pPr>
    <w:rPr>
      <w:b/>
      <w:szCs w:val="20"/>
    </w:rPr>
  </w:style>
  <w:style w:type="paragraph" w:styleId="Heading3">
    <w:name w:val="heading 3"/>
    <w:basedOn w:val="Normal"/>
    <w:next w:val="BodyText"/>
    <w:qFormat/>
    <w:pPr>
      <w:keepNext/>
      <w:tabs>
        <w:tab w:val="left" w:pos="1008"/>
      </w:tabs>
      <w:spacing w:before="240" w:after="240"/>
      <w:outlineLvl w:val="2"/>
    </w:pPr>
    <w:rPr>
      <w:b/>
      <w:bCs/>
      <w:i/>
      <w:szCs w:val="20"/>
    </w:rPr>
  </w:style>
  <w:style w:type="paragraph" w:styleId="Heading4">
    <w:name w:val="heading 4"/>
    <w:basedOn w:val="Normal"/>
    <w:next w:val="BodyText"/>
    <w:qFormat/>
    <w:pPr>
      <w:keepNext/>
      <w:widowControl w:val="0"/>
      <w:tabs>
        <w:tab w:val="left" w:pos="1296"/>
      </w:tabs>
      <w:spacing w:before="240" w:after="24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tabs>
        <w:tab w:val="left" w:pos="900"/>
      </w:tabs>
      <w:ind w:left="900" w:hanging="900"/>
    </w:pPr>
  </w:style>
  <w:style w:type="paragraph" w:customStyle="1" w:styleId="H3">
    <w:name w:val="H3"/>
    <w:basedOn w:val="Heading3"/>
    <w:next w:val="BodyText"/>
    <w:pPr>
      <w:tabs>
        <w:tab w:val="clear" w:pos="1008"/>
        <w:tab w:val="left" w:pos="1080"/>
      </w:tabs>
      <w:ind w:left="1080" w:hanging="1080"/>
    </w:pPr>
  </w:style>
  <w:style w:type="paragraph" w:customStyle="1" w:styleId="H4">
    <w:name w:val="H4"/>
    <w:basedOn w:val="Heading4"/>
    <w:next w:val="BodyText"/>
    <w:p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iPriority w:val="99"/>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styleId="FootnoteReference">
    <w:name w:val="footnote reference"/>
    <w:rsid w:val="006836A0"/>
    <w:rPr>
      <w:rFonts w:ascii="Times New Roman" w:hAnsi="Times New Roman"/>
      <w:sz w:val="18"/>
      <w:vertAlign w:val="superscript"/>
    </w:rPr>
  </w:style>
  <w:style w:type="paragraph" w:customStyle="1" w:styleId="StyleHeading1Accent1">
    <w:name w:val="Style Heading 1 + Accent 1"/>
    <w:basedOn w:val="Heading1"/>
    <w:rsid w:val="00DE0D41"/>
    <w:pPr>
      <w:numPr>
        <w:numId w:val="13"/>
      </w:numPr>
      <w:spacing w:before="320"/>
    </w:pPr>
    <w:rPr>
      <w:rFonts w:ascii="Arial" w:hAnsi="Arial" w:cs="Arial"/>
      <w:bCs/>
      <w:caps w:val="0"/>
      <w:color w:val="00ACC8"/>
      <w:kern w:val="32"/>
      <w:sz w:val="28"/>
      <w:szCs w:val="32"/>
    </w:rPr>
  </w:style>
  <w:style w:type="paragraph" w:styleId="ListParagraph">
    <w:name w:val="List Paragraph"/>
    <w:basedOn w:val="Normal"/>
    <w:uiPriority w:val="34"/>
    <w:qFormat/>
    <w:rsid w:val="00DE0D41"/>
    <w:pPr>
      <w:ind w:left="720"/>
      <w:contextualSpacing/>
    </w:pPr>
    <w:rPr>
      <w:rFonts w:ascii="Arial" w:hAnsi="Arial"/>
      <w:color w:val="5B6770"/>
    </w:rPr>
  </w:style>
  <w:style w:type="character" w:customStyle="1" w:styleId="Heading1Char">
    <w:name w:val="Heading 1 Char"/>
    <w:link w:val="Heading1"/>
    <w:rsid w:val="00DE0D41"/>
    <w:rPr>
      <w:b/>
      <w:caps/>
      <w:sz w:val="24"/>
    </w:rPr>
  </w:style>
  <w:style w:type="character" w:customStyle="1" w:styleId="UnresolvedMention1">
    <w:name w:val="Unresolved Mention1"/>
    <w:basedOn w:val="DefaultParagraphFont"/>
    <w:uiPriority w:val="99"/>
    <w:semiHidden/>
    <w:unhideWhenUsed/>
    <w:rsid w:val="00B25C9C"/>
    <w:rPr>
      <w:color w:val="605E5C"/>
      <w:shd w:val="clear" w:color="auto" w:fill="E1DFDD"/>
    </w:rPr>
  </w:style>
  <w:style w:type="paragraph" w:styleId="Revision">
    <w:name w:val="Revision"/>
    <w:hidden/>
    <w:uiPriority w:val="99"/>
    <w:semiHidden/>
    <w:rsid w:val="00A67C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mktrules/issues/obdrr021" TargetMode="External"/><Relationship Id="rId13" Type="http://schemas.openxmlformats.org/officeDocument/2006/relationships/hyperlink" Target="http://www.ercot.com/content/news/presentations/2013/ERCOT%20Strat%20Plan%20FINAL%20112213.pdf" TargetMode="External"/><Relationship Id="rId18" Type="http://schemas.openxmlformats.org/officeDocument/2006/relationships/hyperlink" Target="mailto:Chad.mulholland@nrg.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6.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4.xml"/><Relationship Id="rId23" Type="http://schemas.openxmlformats.org/officeDocument/2006/relationships/footer" Target="footer3.xml"/><Relationship Id="rId10" Type="http://schemas.openxmlformats.org/officeDocument/2006/relationships/control" Target="activeX/activeX1.xml"/><Relationship Id="rId19" Type="http://schemas.openxmlformats.org/officeDocument/2006/relationships/hyperlink" Target="mailto:Phillip.Bracy@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gridinfo/transmission/opsys-change-schedule.html"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4D163E-98CB-49DF-B30B-6796F4A40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1619</Words>
  <Characters>9865</Characters>
  <Application>Microsoft Office Word</Application>
  <DocSecurity>0</DocSecurity>
  <Lines>82</Lines>
  <Paragraphs>22</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11462</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Phil</cp:lastModifiedBy>
  <cp:revision>6</cp:revision>
  <cp:lastPrinted>2001-06-20T17:28:00Z</cp:lastPrinted>
  <dcterms:created xsi:type="dcterms:W3CDTF">2020-06-28T17:11:00Z</dcterms:created>
  <dcterms:modified xsi:type="dcterms:W3CDTF">2020-06-29T20:22:00Z</dcterms:modified>
</cp:coreProperties>
</file>