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2768A3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FA5B30">
                <w:rPr>
                  <w:rStyle w:val="Hyperlink"/>
                </w:rPr>
                <w:t>996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A7515D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33CFF">
              <w:rPr>
                <w:szCs w:val="23"/>
              </w:rPr>
              <w:t>Alignment of Hub Bus Names Between Protocols and ERCOT Model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A7515D" w:rsidP="002768A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33CFF">
              <w:rPr>
                <w:rFonts w:ascii="Arial" w:hAnsi="Arial" w:cs="Arial"/>
              </w:rPr>
              <w:t>February</w:t>
            </w:r>
            <w:r w:rsidR="007A4799" w:rsidRPr="00433CFF">
              <w:rPr>
                <w:rFonts w:ascii="Arial" w:hAnsi="Arial" w:cs="Arial"/>
              </w:rPr>
              <w:t xml:space="preserve"> </w:t>
            </w:r>
            <w:r w:rsidR="002768A3">
              <w:rPr>
                <w:rFonts w:ascii="Arial" w:hAnsi="Arial" w:cs="Arial"/>
              </w:rPr>
              <w:t>6</w:t>
            </w:r>
            <w:r w:rsidR="007A4799" w:rsidRPr="00433CF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2020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>
      <w:bookmarkStart w:id="0" w:name="_GoBack"/>
      <w:bookmarkEnd w:id="0"/>
    </w:p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799" w:rsidRDefault="007A4799" w:rsidP="007A4799">
      <w:pPr>
        <w:spacing w:after="0" w:line="240" w:lineRule="auto"/>
      </w:pPr>
      <w:r>
        <w:separator/>
      </w:r>
    </w:p>
  </w:endnote>
  <w:end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2768A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996</w:t>
    </w:r>
    <w:r w:rsidR="00BA2B92" w:rsidRPr="00433CFF">
      <w:rPr>
        <w:rFonts w:ascii="Arial" w:hAnsi="Arial"/>
        <w:sz w:val="18"/>
      </w:rPr>
      <w:t>NPRR</w:t>
    </w:r>
    <w:r w:rsidR="00433CFF" w:rsidRPr="00433CFF">
      <w:rPr>
        <w:rFonts w:ascii="Arial" w:hAnsi="Arial"/>
        <w:sz w:val="18"/>
      </w:rPr>
      <w:t>-02</w:t>
    </w:r>
    <w:r>
      <w:rPr>
        <w:rFonts w:ascii="Arial" w:hAnsi="Arial"/>
        <w:sz w:val="18"/>
      </w:rPr>
      <w:t xml:space="preserve"> </w:t>
    </w:r>
    <w:r w:rsidR="00BA2B92" w:rsidRPr="00433CFF">
      <w:rPr>
        <w:rFonts w:ascii="Arial" w:hAnsi="Arial"/>
        <w:sz w:val="18"/>
      </w:rPr>
      <w:t>Impact Analysis 0</w:t>
    </w:r>
    <w:r w:rsidR="00433CFF" w:rsidRPr="00433CFF">
      <w:rPr>
        <w:rFonts w:ascii="Arial" w:hAnsi="Arial"/>
        <w:sz w:val="18"/>
      </w:rPr>
      <w:t>2</w:t>
    </w:r>
    <w:r>
      <w:rPr>
        <w:rFonts w:ascii="Arial" w:hAnsi="Arial"/>
        <w:sz w:val="18"/>
      </w:rPr>
      <w:t>06</w:t>
    </w:r>
    <w:r w:rsidR="00433CFF">
      <w:rPr>
        <w:rFonts w:ascii="Arial" w:hAnsi="Arial"/>
        <w:sz w:val="18"/>
      </w:rPr>
      <w:t>20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799" w:rsidRDefault="007A4799" w:rsidP="007A4799">
      <w:pPr>
        <w:spacing w:after="0" w:line="240" w:lineRule="auto"/>
      </w:pPr>
      <w:r>
        <w:separator/>
      </w:r>
    </w:p>
  </w:footnote>
  <w:foot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2768A3"/>
    <w:rsid w:val="00382277"/>
    <w:rsid w:val="00385E28"/>
    <w:rsid w:val="00433CFF"/>
    <w:rsid w:val="007A4799"/>
    <w:rsid w:val="00A7515D"/>
    <w:rsid w:val="00BA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2768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99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2020-02-06T17:21:00Z</dcterms:created>
  <dcterms:modified xsi:type="dcterms:W3CDTF">2020-02-06T17:22:00Z</dcterms:modified>
</cp:coreProperties>
</file>