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77D3F5F9" w14:textId="77777777" w:rsidTr="00416696">
        <w:tc>
          <w:tcPr>
            <w:tcW w:w="1620" w:type="dxa"/>
            <w:tcBorders>
              <w:bottom w:val="single" w:sz="4" w:space="0" w:color="auto"/>
            </w:tcBorders>
            <w:shd w:val="clear" w:color="auto" w:fill="FFFFFF"/>
            <w:vAlign w:val="center"/>
          </w:tcPr>
          <w:p w14:paraId="3951315B" w14:textId="77777777" w:rsidR="00152993" w:rsidRDefault="00416696">
            <w:pPr>
              <w:pStyle w:val="Header"/>
              <w:rPr>
                <w:rFonts w:ascii="Verdana" w:hAnsi="Verdana"/>
                <w:sz w:val="22"/>
              </w:rPr>
            </w:pPr>
            <w:bookmarkStart w:id="0" w:name="_GoBack"/>
            <w:bookmarkEnd w:id="0"/>
            <w:r>
              <w:t>OBDRR</w:t>
            </w:r>
            <w:r w:rsidR="00152993">
              <w:t xml:space="preserve"> Number</w:t>
            </w:r>
          </w:p>
        </w:tc>
        <w:tc>
          <w:tcPr>
            <w:tcW w:w="1260" w:type="dxa"/>
            <w:tcBorders>
              <w:bottom w:val="single" w:sz="4" w:space="0" w:color="auto"/>
            </w:tcBorders>
            <w:vAlign w:val="center"/>
          </w:tcPr>
          <w:p w14:paraId="7ADF532F" w14:textId="77777777" w:rsidR="00152993" w:rsidRDefault="00886B86">
            <w:pPr>
              <w:pStyle w:val="Header"/>
            </w:pPr>
            <w:hyperlink r:id="rId7" w:history="1">
              <w:r w:rsidR="00AB1DF4" w:rsidRPr="00D92B49">
                <w:rPr>
                  <w:rStyle w:val="Hyperlink"/>
                </w:rPr>
                <w:t>017</w:t>
              </w:r>
            </w:hyperlink>
          </w:p>
        </w:tc>
        <w:tc>
          <w:tcPr>
            <w:tcW w:w="1170" w:type="dxa"/>
            <w:tcBorders>
              <w:bottom w:val="single" w:sz="4" w:space="0" w:color="auto"/>
            </w:tcBorders>
            <w:shd w:val="clear" w:color="auto" w:fill="FFFFFF"/>
            <w:vAlign w:val="center"/>
          </w:tcPr>
          <w:p w14:paraId="64873E30" w14:textId="77777777" w:rsidR="00152993" w:rsidRDefault="00416696">
            <w:pPr>
              <w:pStyle w:val="Header"/>
            </w:pPr>
            <w:r>
              <w:t>OBDRR</w:t>
            </w:r>
            <w:r w:rsidR="00152993">
              <w:t xml:space="preserve"> Title</w:t>
            </w:r>
          </w:p>
        </w:tc>
        <w:tc>
          <w:tcPr>
            <w:tcW w:w="6390" w:type="dxa"/>
            <w:tcBorders>
              <w:bottom w:val="single" w:sz="4" w:space="0" w:color="auto"/>
            </w:tcBorders>
            <w:vAlign w:val="center"/>
          </w:tcPr>
          <w:p w14:paraId="3369AB0E" w14:textId="77777777" w:rsidR="00152993" w:rsidRDefault="00AB1DF4">
            <w:pPr>
              <w:pStyle w:val="Header"/>
            </w:pPr>
            <w:r>
              <w:t xml:space="preserve">Related to NPRR987, </w:t>
            </w: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152993" w14:paraId="6F7BC177" w14:textId="77777777">
        <w:trPr>
          <w:trHeight w:val="413"/>
        </w:trPr>
        <w:tc>
          <w:tcPr>
            <w:tcW w:w="2880" w:type="dxa"/>
            <w:gridSpan w:val="2"/>
            <w:tcBorders>
              <w:top w:val="nil"/>
              <w:left w:val="nil"/>
              <w:bottom w:val="single" w:sz="4" w:space="0" w:color="auto"/>
              <w:right w:val="nil"/>
            </w:tcBorders>
            <w:vAlign w:val="center"/>
          </w:tcPr>
          <w:p w14:paraId="1990530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CD4FD0" w14:textId="77777777" w:rsidR="00152993" w:rsidRDefault="00152993">
            <w:pPr>
              <w:pStyle w:val="NormalArial"/>
            </w:pPr>
          </w:p>
        </w:tc>
      </w:tr>
      <w:tr w:rsidR="00152993" w14:paraId="0BA2161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9B9E970"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3D6D96" w14:textId="6101F9D6" w:rsidR="00152993" w:rsidRDefault="008B4F61" w:rsidP="002360EF">
            <w:pPr>
              <w:pStyle w:val="NormalArial"/>
            </w:pPr>
            <w:r>
              <w:t xml:space="preserve">February </w:t>
            </w:r>
            <w:r w:rsidR="002360EF">
              <w:t>25</w:t>
            </w:r>
            <w:r>
              <w:t>, 2020</w:t>
            </w:r>
          </w:p>
        </w:tc>
      </w:tr>
      <w:tr w:rsidR="00152993" w14:paraId="1B411E75" w14:textId="77777777">
        <w:trPr>
          <w:trHeight w:val="467"/>
        </w:trPr>
        <w:tc>
          <w:tcPr>
            <w:tcW w:w="2880" w:type="dxa"/>
            <w:gridSpan w:val="2"/>
            <w:tcBorders>
              <w:top w:val="single" w:sz="4" w:space="0" w:color="auto"/>
              <w:left w:val="nil"/>
              <w:bottom w:val="nil"/>
              <w:right w:val="nil"/>
            </w:tcBorders>
            <w:shd w:val="clear" w:color="auto" w:fill="FFFFFF"/>
            <w:vAlign w:val="center"/>
          </w:tcPr>
          <w:p w14:paraId="64366145" w14:textId="77777777" w:rsidR="00152993" w:rsidRDefault="00152993">
            <w:pPr>
              <w:pStyle w:val="NormalArial"/>
            </w:pPr>
          </w:p>
        </w:tc>
        <w:tc>
          <w:tcPr>
            <w:tcW w:w="7560" w:type="dxa"/>
            <w:gridSpan w:val="2"/>
            <w:tcBorders>
              <w:top w:val="nil"/>
              <w:left w:val="nil"/>
              <w:bottom w:val="nil"/>
              <w:right w:val="nil"/>
            </w:tcBorders>
            <w:vAlign w:val="center"/>
          </w:tcPr>
          <w:p w14:paraId="153E8A02" w14:textId="77777777" w:rsidR="00152993" w:rsidRDefault="00152993">
            <w:pPr>
              <w:pStyle w:val="NormalArial"/>
            </w:pPr>
          </w:p>
        </w:tc>
      </w:tr>
      <w:tr w:rsidR="00152993" w14:paraId="51441D2B" w14:textId="77777777">
        <w:trPr>
          <w:trHeight w:val="440"/>
        </w:trPr>
        <w:tc>
          <w:tcPr>
            <w:tcW w:w="10440" w:type="dxa"/>
            <w:gridSpan w:val="4"/>
            <w:tcBorders>
              <w:top w:val="single" w:sz="4" w:space="0" w:color="auto"/>
            </w:tcBorders>
            <w:shd w:val="clear" w:color="auto" w:fill="FFFFFF"/>
            <w:vAlign w:val="center"/>
          </w:tcPr>
          <w:p w14:paraId="2C3A3D08" w14:textId="77777777" w:rsidR="00152993" w:rsidRDefault="00152993">
            <w:pPr>
              <w:pStyle w:val="Header"/>
              <w:jc w:val="center"/>
            </w:pPr>
            <w:r>
              <w:t>Submitter’s Information</w:t>
            </w:r>
          </w:p>
        </w:tc>
      </w:tr>
      <w:tr w:rsidR="00152993" w14:paraId="3D25BDD3" w14:textId="77777777">
        <w:trPr>
          <w:trHeight w:val="350"/>
        </w:trPr>
        <w:tc>
          <w:tcPr>
            <w:tcW w:w="2880" w:type="dxa"/>
            <w:gridSpan w:val="2"/>
            <w:shd w:val="clear" w:color="auto" w:fill="FFFFFF"/>
            <w:vAlign w:val="center"/>
          </w:tcPr>
          <w:p w14:paraId="3D1FDC7A" w14:textId="77777777" w:rsidR="00152993" w:rsidRPr="00EC55B3" w:rsidRDefault="00152993" w:rsidP="00EC55B3">
            <w:pPr>
              <w:pStyle w:val="Header"/>
            </w:pPr>
            <w:r w:rsidRPr="00EC55B3">
              <w:t>Name</w:t>
            </w:r>
          </w:p>
        </w:tc>
        <w:tc>
          <w:tcPr>
            <w:tcW w:w="7560" w:type="dxa"/>
            <w:gridSpan w:val="2"/>
            <w:vAlign w:val="center"/>
          </w:tcPr>
          <w:p w14:paraId="0A5A16B4" w14:textId="77777777" w:rsidR="00152993" w:rsidRDefault="007C1923">
            <w:pPr>
              <w:pStyle w:val="NormalArial"/>
            </w:pPr>
            <w:r>
              <w:t>Sandip Sharma</w:t>
            </w:r>
          </w:p>
        </w:tc>
      </w:tr>
      <w:tr w:rsidR="00152993" w14:paraId="74CC4562" w14:textId="77777777">
        <w:trPr>
          <w:trHeight w:val="350"/>
        </w:trPr>
        <w:tc>
          <w:tcPr>
            <w:tcW w:w="2880" w:type="dxa"/>
            <w:gridSpan w:val="2"/>
            <w:shd w:val="clear" w:color="auto" w:fill="FFFFFF"/>
            <w:vAlign w:val="center"/>
          </w:tcPr>
          <w:p w14:paraId="6BF01799" w14:textId="77777777" w:rsidR="00152993" w:rsidRPr="00EC55B3" w:rsidRDefault="00152993" w:rsidP="00EC55B3">
            <w:pPr>
              <w:pStyle w:val="Header"/>
            </w:pPr>
            <w:r w:rsidRPr="00EC55B3">
              <w:t>E-mail Address</w:t>
            </w:r>
          </w:p>
        </w:tc>
        <w:tc>
          <w:tcPr>
            <w:tcW w:w="7560" w:type="dxa"/>
            <w:gridSpan w:val="2"/>
            <w:vAlign w:val="center"/>
          </w:tcPr>
          <w:p w14:paraId="74C64183" w14:textId="77777777" w:rsidR="00152993" w:rsidRDefault="00886B86">
            <w:pPr>
              <w:pStyle w:val="NormalArial"/>
            </w:pPr>
            <w:hyperlink r:id="rId8" w:history="1">
              <w:r w:rsidR="007C1923" w:rsidRPr="003A5F08">
                <w:rPr>
                  <w:rStyle w:val="Hyperlink"/>
                </w:rPr>
                <w:t>Sandip.sharma@ercot.com</w:t>
              </w:r>
            </w:hyperlink>
          </w:p>
        </w:tc>
      </w:tr>
      <w:tr w:rsidR="00152993" w14:paraId="050EE92C" w14:textId="77777777">
        <w:trPr>
          <w:trHeight w:val="350"/>
        </w:trPr>
        <w:tc>
          <w:tcPr>
            <w:tcW w:w="2880" w:type="dxa"/>
            <w:gridSpan w:val="2"/>
            <w:shd w:val="clear" w:color="auto" w:fill="FFFFFF"/>
            <w:vAlign w:val="center"/>
          </w:tcPr>
          <w:p w14:paraId="5B8EB81C" w14:textId="77777777" w:rsidR="00152993" w:rsidRPr="00EC55B3" w:rsidRDefault="00152993" w:rsidP="00EC55B3">
            <w:pPr>
              <w:pStyle w:val="Header"/>
            </w:pPr>
            <w:r w:rsidRPr="00EC55B3">
              <w:t>Company</w:t>
            </w:r>
          </w:p>
        </w:tc>
        <w:tc>
          <w:tcPr>
            <w:tcW w:w="7560" w:type="dxa"/>
            <w:gridSpan w:val="2"/>
            <w:vAlign w:val="center"/>
          </w:tcPr>
          <w:p w14:paraId="0D39FF97" w14:textId="77777777" w:rsidR="00152993" w:rsidRDefault="007C1923">
            <w:pPr>
              <w:pStyle w:val="NormalArial"/>
            </w:pPr>
            <w:r>
              <w:t>ERCOT</w:t>
            </w:r>
          </w:p>
        </w:tc>
      </w:tr>
      <w:tr w:rsidR="00152993" w14:paraId="086A41F1" w14:textId="77777777">
        <w:trPr>
          <w:trHeight w:val="350"/>
        </w:trPr>
        <w:tc>
          <w:tcPr>
            <w:tcW w:w="2880" w:type="dxa"/>
            <w:gridSpan w:val="2"/>
            <w:tcBorders>
              <w:bottom w:val="single" w:sz="4" w:space="0" w:color="auto"/>
            </w:tcBorders>
            <w:shd w:val="clear" w:color="auto" w:fill="FFFFFF"/>
            <w:vAlign w:val="center"/>
          </w:tcPr>
          <w:p w14:paraId="281401FF"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29D5247" w14:textId="77777777" w:rsidR="00152993" w:rsidRDefault="007C1923">
            <w:pPr>
              <w:pStyle w:val="NormalArial"/>
            </w:pPr>
            <w:r>
              <w:t>512-248-4298</w:t>
            </w:r>
          </w:p>
        </w:tc>
      </w:tr>
      <w:tr w:rsidR="00152993" w14:paraId="3015626E" w14:textId="77777777">
        <w:trPr>
          <w:trHeight w:val="350"/>
        </w:trPr>
        <w:tc>
          <w:tcPr>
            <w:tcW w:w="2880" w:type="dxa"/>
            <w:gridSpan w:val="2"/>
            <w:shd w:val="clear" w:color="auto" w:fill="FFFFFF"/>
            <w:vAlign w:val="center"/>
          </w:tcPr>
          <w:p w14:paraId="6F706D59"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71FF561" w14:textId="77777777" w:rsidR="00152993" w:rsidRDefault="00152993">
            <w:pPr>
              <w:pStyle w:val="NormalArial"/>
            </w:pPr>
          </w:p>
        </w:tc>
      </w:tr>
      <w:tr w:rsidR="00075A94" w14:paraId="20B4EB88" w14:textId="77777777">
        <w:trPr>
          <w:trHeight w:val="350"/>
        </w:trPr>
        <w:tc>
          <w:tcPr>
            <w:tcW w:w="2880" w:type="dxa"/>
            <w:gridSpan w:val="2"/>
            <w:tcBorders>
              <w:bottom w:val="single" w:sz="4" w:space="0" w:color="auto"/>
            </w:tcBorders>
            <w:shd w:val="clear" w:color="auto" w:fill="FFFFFF"/>
            <w:vAlign w:val="center"/>
          </w:tcPr>
          <w:p w14:paraId="3F6DE7C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661CAFB" w14:textId="7C1ECD3B" w:rsidR="00075A94" w:rsidRDefault="008B4F61">
            <w:pPr>
              <w:pStyle w:val="NormalArial"/>
            </w:pPr>
            <w:r>
              <w:t>Not applicable</w:t>
            </w:r>
          </w:p>
        </w:tc>
      </w:tr>
    </w:tbl>
    <w:p w14:paraId="777C4B5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14:paraId="36D35338" w14:textId="77777777" w:rsidTr="00BB033C">
        <w:trPr>
          <w:trHeight w:val="422"/>
          <w:jc w:val="center"/>
        </w:trPr>
        <w:tc>
          <w:tcPr>
            <w:tcW w:w="10440" w:type="dxa"/>
            <w:vAlign w:val="center"/>
          </w:tcPr>
          <w:p w14:paraId="76625E94" w14:textId="77777777" w:rsidR="00075A94" w:rsidRPr="00075A94" w:rsidRDefault="00075A94" w:rsidP="00BB033C">
            <w:pPr>
              <w:pStyle w:val="Header"/>
              <w:jc w:val="center"/>
            </w:pPr>
            <w:r w:rsidRPr="00075A94">
              <w:t>Comments</w:t>
            </w:r>
          </w:p>
        </w:tc>
      </w:tr>
    </w:tbl>
    <w:p w14:paraId="160A4F8F" w14:textId="008A5857" w:rsidR="00DC3FE4" w:rsidRDefault="008B4F61" w:rsidP="008B4F61">
      <w:pPr>
        <w:pStyle w:val="NormalArial"/>
        <w:spacing w:before="120" w:after="120"/>
      </w:pPr>
      <w:r>
        <w:t>ERCOT submits t</w:t>
      </w:r>
      <w:r w:rsidR="000653C4">
        <w:t xml:space="preserve">hese comments </w:t>
      </w:r>
      <w:r>
        <w:t xml:space="preserve">to Other Binding Document Revision Request (OBDRR) 017 to </w:t>
      </w:r>
      <w:r w:rsidR="000653C4">
        <w:t xml:space="preserve">address </w:t>
      </w:r>
      <w:r w:rsidR="00DC3FE4">
        <w:t xml:space="preserve">two issues </w:t>
      </w:r>
      <w:r w:rsidR="00E67AB5">
        <w:t xml:space="preserve">related to Energy Storage Resources </w:t>
      </w:r>
      <w:r>
        <w:t xml:space="preserve">(ESRs) </w:t>
      </w:r>
      <w:r w:rsidR="00DC3FE4">
        <w:t xml:space="preserve">in the Other Binding Document </w:t>
      </w:r>
      <w:r w:rsidR="00E67AB5">
        <w:t xml:space="preserve">entitled </w:t>
      </w:r>
      <w:r w:rsidR="00DC3FE4">
        <w:t>“</w:t>
      </w:r>
      <w:r w:rsidR="00DC3FE4" w:rsidRPr="00FC4294">
        <w:t>Methodology for Implementing Operating Reserve Demand Curve (ORDC) to Calculate Real-Time Reserve Price Adder</w:t>
      </w:r>
      <w:r w:rsidR="00DC3FE4">
        <w:t>,” as follows:</w:t>
      </w:r>
    </w:p>
    <w:p w14:paraId="249AE74F" w14:textId="724CD7BE" w:rsidR="00DC3FE4" w:rsidRDefault="001765E0" w:rsidP="008B4F61">
      <w:pPr>
        <w:pStyle w:val="NormalArial"/>
        <w:numPr>
          <w:ilvl w:val="0"/>
          <w:numId w:val="31"/>
        </w:numPr>
        <w:spacing w:before="120" w:after="120"/>
      </w:pPr>
      <w:r>
        <w:t xml:space="preserve">The formulas for “mu” and “sigma” that are used to determine the </w:t>
      </w:r>
      <w:r w:rsidR="008B4F61">
        <w:t>Loss of Load Probability (</w:t>
      </w:r>
      <w:r>
        <w:t>LOLP</w:t>
      </w:r>
      <w:r w:rsidR="008B4F61">
        <w:t>)</w:t>
      </w:r>
      <w:r>
        <w:t xml:space="preserve"> curve are updated to explicitly address how ESRs will be captured in the reserve error calculation.</w:t>
      </w:r>
      <w:r w:rsidR="000653C4">
        <w:t xml:space="preserve">  </w:t>
      </w:r>
    </w:p>
    <w:p w14:paraId="65A88AAD" w14:textId="01747AAF" w:rsidR="00715D38" w:rsidRDefault="000653C4" w:rsidP="008B4F61">
      <w:pPr>
        <w:pStyle w:val="NormalArial"/>
        <w:numPr>
          <w:ilvl w:val="0"/>
          <w:numId w:val="31"/>
        </w:numPr>
        <w:spacing w:before="120" w:after="120"/>
      </w:pPr>
      <w:r>
        <w:t>The equation design</w:t>
      </w:r>
      <w:r w:rsidR="00DC3FE4">
        <w:t>at</w:t>
      </w:r>
      <w:r w:rsidR="008B4F61">
        <w:t>ing ESR c</w:t>
      </w:r>
      <w:r>
        <w:t xml:space="preserve">apacity is also reformatted to remove the need to distinguish discharging from charging modes, without changing the resulting values.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14:paraId="4872866A" w14:textId="77777777" w:rsidTr="00717913">
        <w:trPr>
          <w:trHeight w:val="350"/>
        </w:trPr>
        <w:tc>
          <w:tcPr>
            <w:tcW w:w="10440" w:type="dxa"/>
            <w:tcBorders>
              <w:bottom w:val="single" w:sz="4" w:space="0" w:color="auto"/>
            </w:tcBorders>
            <w:shd w:val="clear" w:color="auto" w:fill="FFFFFF"/>
            <w:vAlign w:val="center"/>
          </w:tcPr>
          <w:p w14:paraId="50A797AC" w14:textId="77777777" w:rsidR="00715D38" w:rsidRDefault="00715D38" w:rsidP="00717913">
            <w:pPr>
              <w:pStyle w:val="Header"/>
              <w:jc w:val="center"/>
            </w:pPr>
            <w:r>
              <w:t>Revised Cover Page Language</w:t>
            </w:r>
          </w:p>
        </w:tc>
      </w:tr>
    </w:tbl>
    <w:p w14:paraId="1F65DFDD" w14:textId="00DB7512" w:rsidR="00152993" w:rsidRDefault="008B4F61" w:rsidP="008B4F6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0B82CE4" w14:textId="77777777">
        <w:trPr>
          <w:trHeight w:val="350"/>
        </w:trPr>
        <w:tc>
          <w:tcPr>
            <w:tcW w:w="10440" w:type="dxa"/>
            <w:tcBorders>
              <w:bottom w:val="single" w:sz="4" w:space="0" w:color="auto"/>
            </w:tcBorders>
            <w:shd w:val="clear" w:color="auto" w:fill="FFFFFF"/>
            <w:vAlign w:val="center"/>
          </w:tcPr>
          <w:p w14:paraId="0648C4F2" w14:textId="56AD8243" w:rsidR="00152993" w:rsidRDefault="00152993" w:rsidP="00DC3FE4">
            <w:pPr>
              <w:pStyle w:val="Header"/>
              <w:jc w:val="center"/>
            </w:pPr>
            <w:r>
              <w:t xml:space="preserve">Revised Proposed </w:t>
            </w:r>
            <w:r w:rsidR="00DC3FE4">
              <w:t xml:space="preserve">Other Binding Document </w:t>
            </w:r>
            <w:r>
              <w:t>Language</w:t>
            </w:r>
          </w:p>
        </w:tc>
      </w:tr>
    </w:tbl>
    <w:p w14:paraId="249EEA6A" w14:textId="77777777" w:rsidR="007D34EE" w:rsidRPr="00B1420A" w:rsidRDefault="007D34EE" w:rsidP="009B5D80">
      <w:pPr>
        <w:pStyle w:val="Heading1"/>
        <w:numPr>
          <w:ilvl w:val="0"/>
          <w:numId w:val="0"/>
        </w:numPr>
        <w:spacing w:before="240"/>
        <w:ind w:left="432" w:hanging="432"/>
      </w:pPr>
      <w:bookmarkStart w:id="1" w:name="_Toc269281558"/>
      <w:bookmarkStart w:id="2" w:name="_Toc269281682"/>
      <w:bookmarkStart w:id="3" w:name="_Toc269281870"/>
      <w:bookmarkStart w:id="4" w:name="_Toc366075074"/>
      <w:bookmarkStart w:id="5" w:name="_Toc366143503"/>
      <w:bookmarkStart w:id="6" w:name="_Toc366143591"/>
      <w:bookmarkStart w:id="7" w:name="_Toc424131983"/>
      <w:bookmarkStart w:id="8" w:name="_Toc424131995"/>
      <w:bookmarkStart w:id="9" w:name="_Toc424132000"/>
      <w:bookmarkStart w:id="10" w:name="_Toc424132005"/>
      <w:bookmarkStart w:id="11" w:name="_Toc424132010"/>
      <w:bookmarkStart w:id="12" w:name="_Toc424132015"/>
      <w:bookmarkStart w:id="13" w:name="_Toc424132026"/>
      <w:bookmarkStart w:id="14" w:name="_Toc424132031"/>
      <w:bookmarkStart w:id="15" w:name="_Toc424132036"/>
      <w:bookmarkStart w:id="16" w:name="_Toc424132041"/>
      <w:bookmarkStart w:id="17" w:name="_Toc424132046"/>
      <w:bookmarkStart w:id="18" w:name="_Toc424132057"/>
      <w:bookmarkStart w:id="19" w:name="_Toc424132062"/>
      <w:bookmarkStart w:id="20" w:name="_Toc424132067"/>
      <w:bookmarkStart w:id="21" w:name="_Toc424132072"/>
      <w:bookmarkStart w:id="22" w:name="_Toc424132077"/>
      <w:bookmarkStart w:id="23" w:name="_Toc424132088"/>
      <w:bookmarkStart w:id="24" w:name="_Toc424132093"/>
      <w:bookmarkStart w:id="25" w:name="_Toc424132098"/>
      <w:bookmarkStart w:id="26" w:name="_Toc424132103"/>
      <w:bookmarkStart w:id="27" w:name="_Toc424132108"/>
      <w:bookmarkStart w:id="28" w:name="_Toc424132113"/>
      <w:bookmarkStart w:id="29" w:name="_Toc424132114"/>
      <w:bookmarkStart w:id="30" w:name="_Toc366675220"/>
      <w:bookmarkStart w:id="31" w:name="_Toc366675283"/>
      <w:bookmarkStart w:id="32" w:name="_Toc366675300"/>
      <w:bookmarkStart w:id="33" w:name="_Toc366675400"/>
      <w:bookmarkStart w:id="34" w:name="_Toc366675603"/>
      <w:bookmarkStart w:id="35" w:name="_Toc366675652"/>
      <w:bookmarkStart w:id="36" w:name="_Toc366143598"/>
      <w:bookmarkStart w:id="37" w:name="_Toc369260314"/>
      <w:bookmarkStart w:id="38" w:name="_Toc370985116"/>
      <w:bookmarkStart w:id="39" w:name="_Toc371063148"/>
      <w:bookmarkStart w:id="40" w:name="_Toc371347088"/>
      <w:bookmarkStart w:id="41" w:name="_Toc371422561"/>
      <w:bookmarkStart w:id="42" w:name="_Toc371604681"/>
      <w:bookmarkStart w:id="43" w:name="_Toc371671558"/>
      <w:bookmarkStart w:id="44" w:name="_Toc302383741"/>
      <w:bookmarkStart w:id="45" w:name="_Toc369177574"/>
      <w:bookmarkStart w:id="46" w:name="_Toc370806864"/>
      <w:bookmarkStart w:id="47" w:name="_Toc370985102"/>
      <w:bookmarkStart w:id="48" w:name="_Toc371343041"/>
      <w:bookmarkStart w:id="49" w:name="_Toc371347074"/>
      <w:bookmarkStart w:id="50" w:name="_Toc371665249"/>
      <w:bookmarkStart w:id="51" w:name="_Toc418158657"/>
      <w:bookmarkStart w:id="52" w:name="_Toc1003297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t>1.</w:t>
      </w:r>
      <w:r>
        <w:tab/>
      </w:r>
      <w:r w:rsidRPr="00B1420A">
        <w:t>Purpose</w:t>
      </w:r>
      <w:bookmarkEnd w:id="44"/>
      <w:bookmarkEnd w:id="45"/>
      <w:bookmarkEnd w:id="46"/>
      <w:bookmarkEnd w:id="47"/>
      <w:bookmarkEnd w:id="48"/>
      <w:bookmarkEnd w:id="49"/>
      <w:bookmarkEnd w:id="50"/>
      <w:bookmarkEnd w:id="51"/>
      <w:bookmarkEnd w:id="52"/>
    </w:p>
    <w:p w14:paraId="7F93B833" w14:textId="77777777" w:rsidR="007D34EE" w:rsidRPr="008B0152" w:rsidRDefault="007D34EE" w:rsidP="009B5D80">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w:t>
      </w:r>
      <w:r w:rsidRPr="008B0152">
        <w:rPr>
          <w:color w:val="000000"/>
        </w:rPr>
        <w:lastRenderedPageBreak/>
        <w:t>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610E789B" w14:textId="77777777" w:rsidR="007D34EE" w:rsidRPr="008B0152" w:rsidRDefault="007D34EE" w:rsidP="009B5D80">
      <w:pPr>
        <w:tabs>
          <w:tab w:val="center" w:pos="0"/>
        </w:tabs>
        <w:jc w:val="both"/>
      </w:pPr>
    </w:p>
    <w:p w14:paraId="0335CAB9" w14:textId="77777777" w:rsidR="007D34EE" w:rsidRPr="008B0152" w:rsidRDefault="007D34EE" w:rsidP="009B5D80">
      <w:pPr>
        <w:tabs>
          <w:tab w:val="center" w:pos="0"/>
        </w:tabs>
        <w:jc w:val="both"/>
        <w:rPr>
          <w:iCs/>
          <w:szCs w:val="20"/>
        </w:rPr>
      </w:pPr>
      <w:r w:rsidRPr="007255B5">
        <w:t>This</w:t>
      </w:r>
      <w:r w:rsidRPr="008B0152">
        <w:rPr>
          <w:iCs/>
          <w:szCs w:val="20"/>
        </w:rPr>
        <w:t xml:space="preserve"> document describes:</w:t>
      </w:r>
    </w:p>
    <w:p w14:paraId="41AECAB6" w14:textId="77777777" w:rsidR="007D34EE" w:rsidRPr="008B0152" w:rsidRDefault="007D34EE" w:rsidP="001876F2">
      <w:pPr>
        <w:numPr>
          <w:ilvl w:val="0"/>
          <w:numId w:val="25"/>
        </w:numPr>
      </w:pPr>
      <w:r>
        <w:t>T</w:t>
      </w:r>
      <w:r w:rsidRPr="008B0152">
        <w:t>he ERCOT Board-approved methodology that ERCOT uses for determining the Real-Time reserve price adders based on ORDC.</w:t>
      </w:r>
    </w:p>
    <w:p w14:paraId="69A3881A" w14:textId="77777777" w:rsidR="007D34EE" w:rsidRPr="008B0152" w:rsidRDefault="007D34EE" w:rsidP="001876F2">
      <w:pPr>
        <w:numPr>
          <w:ilvl w:val="0"/>
          <w:numId w:val="25"/>
        </w:numPr>
      </w:pPr>
      <w:r>
        <w:t>T</w:t>
      </w:r>
      <w:r w:rsidRPr="008B0152">
        <w:t xml:space="preserve">he ERCOT Board-approved parameters for </w:t>
      </w:r>
      <w:r>
        <w:t>implementing ORDC</w:t>
      </w:r>
      <w:r w:rsidRPr="008B0152">
        <w:t>.</w:t>
      </w:r>
    </w:p>
    <w:p w14:paraId="41A93213" w14:textId="77777777" w:rsidR="007D34EE" w:rsidRPr="008B0152" w:rsidRDefault="007D34EE" w:rsidP="009B5D80">
      <w:pPr>
        <w:pStyle w:val="Heading1"/>
        <w:numPr>
          <w:ilvl w:val="0"/>
          <w:numId w:val="0"/>
        </w:numPr>
        <w:spacing w:before="240"/>
        <w:ind w:left="432" w:hanging="432"/>
      </w:pPr>
      <w:bookmarkStart w:id="53" w:name="_Toc369177578"/>
      <w:bookmarkStart w:id="54" w:name="_Toc370806868"/>
      <w:bookmarkStart w:id="55" w:name="_Toc370985106"/>
      <w:bookmarkStart w:id="56" w:name="_Toc371343045"/>
      <w:bookmarkStart w:id="57" w:name="_Toc371347078"/>
      <w:bookmarkStart w:id="58" w:name="_Toc371665252"/>
      <w:bookmarkStart w:id="59" w:name="_Toc418158658"/>
      <w:bookmarkStart w:id="60" w:name="_Toc10032975"/>
      <w:bookmarkStart w:id="61" w:name="_Toc302383743"/>
      <w:r>
        <w:t>2.</w:t>
      </w:r>
      <w:r>
        <w:tab/>
      </w:r>
      <w:r w:rsidRPr="008B0152">
        <w:t>Methodology for Implementing ORDC</w:t>
      </w:r>
      <w:bookmarkEnd w:id="53"/>
      <w:bookmarkEnd w:id="54"/>
      <w:bookmarkEnd w:id="55"/>
      <w:bookmarkEnd w:id="56"/>
      <w:bookmarkEnd w:id="57"/>
      <w:bookmarkEnd w:id="58"/>
      <w:bookmarkEnd w:id="59"/>
      <w:bookmarkEnd w:id="60"/>
    </w:p>
    <w:p w14:paraId="12F2DA92" w14:textId="77777777" w:rsidR="007D34EE" w:rsidRDefault="007D34EE" w:rsidP="009B5D80">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09B7DA73" w14:textId="77777777" w:rsidR="007D34EE" w:rsidRDefault="007D34EE" w:rsidP="009B5D80">
      <w:pPr>
        <w:tabs>
          <w:tab w:val="center" w:pos="0"/>
        </w:tabs>
        <w:jc w:val="both"/>
      </w:pPr>
    </w:p>
    <w:p w14:paraId="6D442539" w14:textId="77777777" w:rsidR="007D34EE" w:rsidRPr="008B0152" w:rsidRDefault="007D34EE" w:rsidP="009B5D80">
      <w:pPr>
        <w:tabs>
          <w:tab w:val="center" w:pos="0"/>
        </w:tabs>
        <w:jc w:val="both"/>
      </w:pPr>
      <w:r w:rsidRPr="008B0152">
        <w:t>Determining the following values is a major part of implementing ORDC to calculate Real-Time Reserve Price Adder:</w:t>
      </w:r>
    </w:p>
    <w:p w14:paraId="6A54E56E" w14:textId="77777777" w:rsidR="007D34EE" w:rsidRPr="008B0152" w:rsidRDefault="007D34EE" w:rsidP="001876F2">
      <w:pPr>
        <w:numPr>
          <w:ilvl w:val="0"/>
          <w:numId w:val="14"/>
        </w:numPr>
        <w:tabs>
          <w:tab w:val="center" w:pos="0"/>
        </w:tabs>
        <w:spacing w:after="200"/>
        <w:contextualSpacing/>
        <w:jc w:val="both"/>
      </w:pPr>
      <w:r w:rsidRPr="008B0152">
        <w:rPr>
          <w:rFonts w:eastAsia="SimSun"/>
        </w:rPr>
        <w:t>VOLL</w:t>
      </w:r>
    </w:p>
    <w:p w14:paraId="55F29230" w14:textId="77777777" w:rsidR="007D34EE" w:rsidRPr="008B0152" w:rsidRDefault="007D34EE" w:rsidP="001876F2">
      <w:pPr>
        <w:numPr>
          <w:ilvl w:val="0"/>
          <w:numId w:val="14"/>
        </w:numPr>
        <w:tabs>
          <w:tab w:val="center" w:pos="0"/>
        </w:tabs>
        <w:spacing w:after="200"/>
        <w:contextualSpacing/>
        <w:jc w:val="both"/>
      </w:pPr>
      <w:r>
        <w:t>PBMCL</w:t>
      </w:r>
    </w:p>
    <w:p w14:paraId="55DF247C" w14:textId="77777777" w:rsidR="007D34EE" w:rsidRPr="008B0152" w:rsidRDefault="007D34EE" w:rsidP="001876F2">
      <w:pPr>
        <w:numPr>
          <w:ilvl w:val="0"/>
          <w:numId w:val="14"/>
        </w:numPr>
        <w:tabs>
          <w:tab w:val="center" w:pos="0"/>
        </w:tabs>
        <w:contextualSpacing/>
        <w:jc w:val="both"/>
      </w:pPr>
      <w:r>
        <w:rPr>
          <w:rFonts w:eastAsia="SimSun"/>
        </w:rPr>
        <w:t>RTORPA and RTOFFPA</w:t>
      </w:r>
    </w:p>
    <w:p w14:paraId="6C879C36" w14:textId="77777777" w:rsidR="007D34EE" w:rsidRPr="008B0152" w:rsidRDefault="007D34EE" w:rsidP="009B5D80">
      <w:pPr>
        <w:pStyle w:val="Heading2"/>
        <w:numPr>
          <w:ilvl w:val="0"/>
          <w:numId w:val="0"/>
        </w:numPr>
        <w:spacing w:before="480"/>
      </w:pPr>
      <w:bookmarkStart w:id="62" w:name="_Toc366244938"/>
      <w:bookmarkStart w:id="63" w:name="_Toc369177579"/>
      <w:bookmarkStart w:id="64" w:name="_Toc370806869"/>
      <w:bookmarkStart w:id="65" w:name="_Toc370985107"/>
      <w:bookmarkStart w:id="66" w:name="_Toc371343046"/>
      <w:bookmarkStart w:id="67" w:name="_Toc371347079"/>
      <w:bookmarkStart w:id="68" w:name="_Toc371665253"/>
      <w:bookmarkStart w:id="69" w:name="_Toc418158659"/>
      <w:bookmarkStart w:id="70" w:name="_Toc10032976"/>
      <w:bookmarkEnd w:id="61"/>
      <w:r>
        <w:t>2.1</w:t>
      </w:r>
      <w:r>
        <w:tab/>
      </w:r>
      <w:r w:rsidRPr="008B0152">
        <w:t>Determine VOLL</w:t>
      </w:r>
      <w:bookmarkEnd w:id="62"/>
      <w:bookmarkEnd w:id="63"/>
      <w:bookmarkEnd w:id="64"/>
      <w:bookmarkEnd w:id="65"/>
      <w:bookmarkEnd w:id="66"/>
      <w:bookmarkEnd w:id="67"/>
      <w:bookmarkEnd w:id="68"/>
      <w:bookmarkEnd w:id="69"/>
      <w:bookmarkEnd w:id="70"/>
    </w:p>
    <w:p w14:paraId="2980A46D" w14:textId="77777777" w:rsidR="007D34EE" w:rsidRPr="008B0152" w:rsidRDefault="007D34EE" w:rsidP="009B5D80">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4730B726" w14:textId="77777777" w:rsidR="007D34EE" w:rsidRPr="008B0152" w:rsidRDefault="007D34EE" w:rsidP="009B5D80">
      <w:pPr>
        <w:pStyle w:val="Heading2"/>
        <w:numPr>
          <w:ilvl w:val="0"/>
          <w:numId w:val="0"/>
        </w:numPr>
        <w:spacing w:before="480"/>
      </w:pPr>
      <w:bookmarkStart w:id="71" w:name="_Toc366244939"/>
      <w:bookmarkStart w:id="72" w:name="_Toc369177580"/>
      <w:bookmarkStart w:id="73" w:name="_Toc370806870"/>
      <w:bookmarkStart w:id="74" w:name="_Toc370985108"/>
      <w:bookmarkStart w:id="75" w:name="_Toc371343047"/>
      <w:bookmarkStart w:id="76" w:name="_Toc371347080"/>
      <w:bookmarkStart w:id="77" w:name="_Toc371665254"/>
      <w:bookmarkStart w:id="78" w:name="_Toc418158660"/>
      <w:bookmarkStart w:id="79" w:name="_Toc10032977"/>
      <w:r>
        <w:t>2.2</w:t>
      </w:r>
      <w:r>
        <w:tab/>
      </w:r>
      <w:r w:rsidRPr="008B0152">
        <w:t xml:space="preserve">Determine </w:t>
      </w:r>
      <w:bookmarkEnd w:id="71"/>
      <w:bookmarkEnd w:id="72"/>
      <w:bookmarkEnd w:id="73"/>
      <w:bookmarkEnd w:id="74"/>
      <w:bookmarkEnd w:id="75"/>
      <w:bookmarkEnd w:id="76"/>
      <w:bookmarkEnd w:id="77"/>
      <w:r>
        <w:t>PBMCL</w:t>
      </w:r>
      <w:bookmarkEnd w:id="78"/>
      <w:bookmarkEnd w:id="79"/>
    </w:p>
    <w:p w14:paraId="32EF0692" w14:textId="77777777" w:rsidR="007D34EE" w:rsidRDefault="007D34EE" w:rsidP="009B5D80">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16DBD9BF" w14:textId="77777777" w:rsidR="007D34EE" w:rsidRDefault="007D34EE" w:rsidP="009B5D80">
      <w:pPr>
        <w:contextualSpacing/>
        <w:jc w:val="both"/>
      </w:pPr>
    </w:p>
    <w:p w14:paraId="0B3D2B8A" w14:textId="77777777" w:rsidR="007D34EE" w:rsidRPr="0008225B" w:rsidRDefault="007D34EE" w:rsidP="009B5D80">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44BBF49F" w14:textId="77777777" w:rsidR="007D34EE" w:rsidRDefault="007D34EE" w:rsidP="009B5D80">
      <w:pPr>
        <w:jc w:val="both"/>
        <w:rPr>
          <w:bCs/>
        </w:rPr>
      </w:pPr>
    </w:p>
    <w:p w14:paraId="79A44708" w14:textId="77777777" w:rsidR="007D34EE" w:rsidRDefault="007D34EE" w:rsidP="009B5D80">
      <w:pPr>
        <w:ind w:left="360"/>
        <w:jc w:val="both"/>
      </w:pPr>
      <w:r>
        <w:rPr>
          <w:bCs/>
        </w:rPr>
        <w:lastRenderedPageBreak/>
        <w:t xml:space="preserve">Where </w:t>
      </w:r>
      <w:r>
        <w:rPr>
          <w:bCs/>
        </w:rPr>
        <w:fldChar w:fldCharType="begin"/>
      </w:r>
      <w:r>
        <w:rPr>
          <w:bCs/>
        </w:rPr>
        <w:instrText xml:space="preserve"> QUOTE </w:instrText>
      </w:r>
      <w:r w:rsidRPr="009B5D80">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9B5D80">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9B5D80">
        <w:rPr>
          <w:rFonts w:ascii="Cambria Math" w:hAnsi="Cambria Math"/>
        </w:rPr>
        <w:instrText>σ</w:instrText>
      </w:r>
      <w:r>
        <w:instrText xml:space="preserve"> </w:instrText>
      </w:r>
      <w:r>
        <w:fldChar w:fldCharType="end"/>
      </w:r>
      <w:r>
        <w:t xml:space="preserve"> </w:t>
      </w:r>
      <w:r>
        <w:rPr>
          <w:bCs/>
        </w:rPr>
        <w:t>σ</w:t>
      </w:r>
      <w:r>
        <w:t>.</w:t>
      </w:r>
    </w:p>
    <w:p w14:paraId="2E4604DA" w14:textId="77777777" w:rsidR="007D34EE" w:rsidRDefault="007D34EE" w:rsidP="009B5D80">
      <w:pPr>
        <w:contextualSpacing/>
        <w:jc w:val="both"/>
      </w:pPr>
    </w:p>
    <w:p w14:paraId="4F34FE47" w14:textId="77777777" w:rsidR="007D34EE" w:rsidRDefault="007D34EE" w:rsidP="009B5D80">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9B5D80">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3F0BD6E4" w14:textId="77777777" w:rsidR="007D34EE" w:rsidRDefault="007D34EE" w:rsidP="009B5D80">
      <w:pPr>
        <w:jc w:val="center"/>
      </w:pPr>
    </w:p>
    <w:p w14:paraId="443FAE49" w14:textId="77777777" w:rsidR="007D34EE" w:rsidRPr="0008225B" w:rsidRDefault="007D34EE" w:rsidP="009B5D80">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A0E0EF8" w14:textId="77777777" w:rsidR="007D34EE" w:rsidRDefault="007D34EE" w:rsidP="009B5D80">
      <w:pPr>
        <w:jc w:val="center"/>
        <w:rPr>
          <w:bCs/>
        </w:rPr>
      </w:pPr>
    </w:p>
    <w:p w14:paraId="686121DF" w14:textId="77777777" w:rsidR="007D34EE" w:rsidRDefault="007D34EE" w:rsidP="009B5D80">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9B5D80">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715D69C9" w14:textId="77777777" w:rsidR="007D34EE" w:rsidRDefault="007D34EE" w:rsidP="009B5D80"/>
    <w:p w14:paraId="27B034F0" w14:textId="77777777" w:rsidR="007D34EE" w:rsidRDefault="007D34EE" w:rsidP="009B5D80">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DEBAAD6" w14:textId="77777777" w:rsidR="007D34EE" w:rsidRDefault="007D34EE" w:rsidP="009B5D80">
      <w:pPr>
        <w:tabs>
          <w:tab w:val="center" w:pos="0"/>
        </w:tabs>
        <w:jc w:val="both"/>
      </w:pPr>
    </w:p>
    <w:p w14:paraId="4505B0CE" w14:textId="77777777" w:rsidR="007D34EE" w:rsidRPr="0008225B" w:rsidRDefault="007D34EE" w:rsidP="009B5D80">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065C993E" w14:textId="77777777" w:rsidR="007D34EE" w:rsidRDefault="007D34EE" w:rsidP="009B5D80"/>
    <w:p w14:paraId="296FA12A" w14:textId="77777777" w:rsidR="007D34EE" w:rsidRDefault="007D34EE" w:rsidP="009B5D80">
      <w:pPr>
        <w:tabs>
          <w:tab w:val="center" w:pos="0"/>
        </w:tabs>
        <w:jc w:val="both"/>
      </w:pPr>
      <w:r>
        <w:t>The detailed logic for determining LOLP is described as below:</w:t>
      </w:r>
    </w:p>
    <w:p w14:paraId="3A86803B" w14:textId="77777777" w:rsidR="007D34EE" w:rsidRPr="008B0152" w:rsidRDefault="007D34EE" w:rsidP="009B5D80">
      <w:pPr>
        <w:tabs>
          <w:tab w:val="center" w:pos="0"/>
        </w:tabs>
        <w:jc w:val="both"/>
      </w:pPr>
    </w:p>
    <w:p w14:paraId="54F22535" w14:textId="77777777" w:rsidR="007D34EE" w:rsidRPr="008B0152" w:rsidRDefault="007D34EE" w:rsidP="009B5D80">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688A50EC" w14:textId="77777777" w:rsidR="007D34EE" w:rsidRPr="008B0152" w:rsidRDefault="007D34EE" w:rsidP="009B5D80">
      <w:pPr>
        <w:ind w:left="410"/>
        <w:jc w:val="both"/>
      </w:pPr>
    </w:p>
    <w:p w14:paraId="1D4F5271" w14:textId="77777777" w:rsidR="007D34EE" w:rsidRPr="008B0152" w:rsidRDefault="007D34EE" w:rsidP="009B5D80">
      <w:pPr>
        <w:ind w:left="410"/>
        <w:jc w:val="both"/>
        <w:rPr>
          <w:i/>
        </w:rPr>
      </w:pPr>
      <w:r w:rsidRPr="008B0152">
        <w:rPr>
          <w:i/>
        </w:rPr>
        <w:t>HA Reserve = RUC On-Line Gen COP HSL - (RUC Load Forecast + RUC DCTIE Load)</w:t>
      </w:r>
    </w:p>
    <w:p w14:paraId="071A7153" w14:textId="77777777" w:rsidR="007D34EE" w:rsidRDefault="007D34EE" w:rsidP="009B5D80">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1C7A4071" w14:textId="77777777" w:rsidR="007D34EE" w:rsidRDefault="007D34EE" w:rsidP="009B5D80">
      <w:pPr>
        <w:ind w:left="410"/>
        <w:jc w:val="both"/>
      </w:pPr>
    </w:p>
    <w:p w14:paraId="1906E6E0" w14:textId="77777777" w:rsidR="007D34EE" w:rsidRDefault="007D34EE" w:rsidP="009B5D80">
      <w:pPr>
        <w:spacing w:after="60"/>
        <w:ind w:left="410"/>
        <w:jc w:val="both"/>
      </w:pPr>
      <w:r w:rsidRPr="001D1746">
        <w:t xml:space="preserve">The calculation above excludes the following </w:t>
      </w:r>
      <w:r>
        <w:t>Generation Resources:</w:t>
      </w:r>
    </w:p>
    <w:p w14:paraId="38D3DF37" w14:textId="77777777" w:rsidR="007D34EE" w:rsidRDefault="007D34EE" w:rsidP="009B5D80">
      <w:pPr>
        <w:spacing w:after="60"/>
        <w:ind w:left="1440" w:hanging="720"/>
        <w:jc w:val="both"/>
      </w:pPr>
      <w:r>
        <w:t>(a)</w:t>
      </w:r>
      <w:r>
        <w:tab/>
        <w:t xml:space="preserve">Nuclear Resources; and </w:t>
      </w:r>
    </w:p>
    <w:p w14:paraId="33271188" w14:textId="77777777" w:rsidR="007D34EE" w:rsidRDefault="007D34EE" w:rsidP="009B5D80">
      <w:pPr>
        <w:spacing w:after="240"/>
        <w:ind w:left="1440" w:hanging="720"/>
        <w:jc w:val="both"/>
        <w:rPr>
          <w:ins w:id="80" w:author="ERCOT 022520" w:date="2020-02-20T12:23:00Z"/>
        </w:rPr>
      </w:pPr>
      <w:r>
        <w:t>(b)</w:t>
      </w:r>
      <w:r>
        <w:tab/>
      </w:r>
      <w:r w:rsidRPr="00025388">
        <w:t>Resources with ONTEST</w:t>
      </w:r>
      <w:r w:rsidRPr="00877EAD">
        <w:t xml:space="preserve"> </w:t>
      </w:r>
      <w:r>
        <w:t xml:space="preserve">Current Operating Plan (COP) </w:t>
      </w:r>
      <w:r w:rsidRPr="00025388">
        <w:t>Status</w:t>
      </w:r>
      <w:r>
        <w:t>.</w:t>
      </w:r>
      <w:r w:rsidRPr="00025388">
        <w:t xml:space="preserve"> </w:t>
      </w:r>
    </w:p>
    <w:p w14:paraId="7CD84BFE" w14:textId="62750CB5" w:rsidR="007D34EE" w:rsidRDefault="007D34EE" w:rsidP="008B4F61">
      <w:pPr>
        <w:spacing w:after="240"/>
        <w:ind w:left="410"/>
        <w:jc w:val="both"/>
        <w:rPr>
          <w:ins w:id="81" w:author="ERCOT 022520" w:date="2020-02-20T12:23:00Z"/>
        </w:rPr>
      </w:pPr>
      <w:ins w:id="82" w:author="ERCOT 022520" w:date="2020-02-20T12:23:00Z">
        <w:r>
          <w:t>For the purpose of</w:t>
        </w:r>
      </w:ins>
      <w:ins w:id="83" w:author="ERCOT 022520" w:date="2020-02-25T08:45:00Z">
        <w:r w:rsidR="00F24BB4">
          <w:t xml:space="preserve"> calculating the HA Reserve, the component of an </w:t>
        </w:r>
        <w:r w:rsidR="00F24BB4" w:rsidRPr="007D34EE">
          <w:t>ESR</w:t>
        </w:r>
        <w:r w:rsidR="00F24BB4">
          <w:t xml:space="preserve"> that is modeled as a Generation Resource is</w:t>
        </w:r>
        <w:r w:rsidR="00F24BB4" w:rsidRPr="007D34EE">
          <w:t xml:space="preserve"> considered </w:t>
        </w:r>
        <w:r w:rsidR="00F24BB4">
          <w:t xml:space="preserve">a </w:t>
        </w:r>
        <w:r w:rsidR="00F24BB4" w:rsidRPr="007D34EE">
          <w:t>G</w:t>
        </w:r>
        <w:r w:rsidR="00F24BB4">
          <w:t>eneration Resource and the component of an ESR that is modeled as a Controllable Load Resource</w:t>
        </w:r>
        <w:r w:rsidR="00F24BB4" w:rsidRPr="007D34EE">
          <w:t xml:space="preserve"> </w:t>
        </w:r>
        <w:r w:rsidR="00F24BB4">
          <w:t>is</w:t>
        </w:r>
        <w:r w:rsidR="00F24BB4" w:rsidRPr="007D34EE">
          <w:t xml:space="preserve"> considered </w:t>
        </w:r>
        <w:r w:rsidR="00F24BB4">
          <w:t xml:space="preserve">a </w:t>
        </w:r>
        <w:r w:rsidR="00F24BB4" w:rsidRPr="007D34EE">
          <w:t>Load Resource</w:t>
        </w:r>
      </w:ins>
      <w:ins w:id="84" w:author="ERCOT 022520" w:date="2020-02-20T12:23:00Z">
        <w:r>
          <w:t>.</w:t>
        </w:r>
      </w:ins>
    </w:p>
    <w:p w14:paraId="3D03F8A2" w14:textId="77777777" w:rsidR="007D34EE" w:rsidRPr="008B0152" w:rsidRDefault="007D34EE" w:rsidP="009B5D80">
      <w:pPr>
        <w:ind w:left="360" w:hanging="360"/>
        <w:contextualSpacing/>
        <w:jc w:val="both"/>
      </w:pPr>
      <w:r>
        <w:t>2)</w:t>
      </w:r>
      <w:r>
        <w:tab/>
      </w:r>
      <w:r w:rsidRPr="008B0152">
        <w:t>For each SCED interval in the study period, calculate the system-wide available SCED reserve using SCED telemetry and solution as:</w:t>
      </w:r>
    </w:p>
    <w:p w14:paraId="5C664042" w14:textId="77777777" w:rsidR="007D34EE" w:rsidRPr="008B0152" w:rsidRDefault="007D34EE" w:rsidP="009B5D80">
      <w:pPr>
        <w:ind w:left="410"/>
        <w:jc w:val="both"/>
      </w:pPr>
    </w:p>
    <w:p w14:paraId="59BC02E9" w14:textId="77777777" w:rsidR="007D34EE" w:rsidRPr="008B0152" w:rsidRDefault="007D34EE" w:rsidP="009B5D80">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ins w:id="85" w:author="ERCOT 022520" w:date="2020-02-20T12:25:00Z">
        <w:r>
          <w:rPr>
            <w:i/>
          </w:rPr>
          <w:t>+ SCED On-Line</w:t>
        </w:r>
      </w:ins>
      <w:ins w:id="86" w:author="ERCOT 022520" w:date="2020-02-20T12:49:00Z">
        <w:r w:rsidR="00A3627D">
          <w:rPr>
            <w:i/>
          </w:rPr>
          <w:t xml:space="preserve"> ESR</w:t>
        </w:r>
      </w:ins>
      <w:ins w:id="87" w:author="ERCOT 022520" w:date="2020-02-20T12:25:00Z">
        <w:r>
          <w:rPr>
            <w:i/>
          </w:rPr>
          <w:t xml:space="preserve"> Capacity </w:t>
        </w:r>
      </w:ins>
      <w:r w:rsidRPr="008B0152">
        <w:rPr>
          <w:i/>
        </w:rPr>
        <w:t xml:space="preserve">+ SCED On-Line Load Telemetry RRS Schedule + SCED On-Line Load Telemetry Reg-Up Responsibility + SCED On-Line Load Telemetry Non-Spin Schedule </w:t>
      </w:r>
      <w:r w:rsidRPr="00BE6B24">
        <w:rPr>
          <w:i/>
        </w:rPr>
        <w:t xml:space="preserve">+ </w:t>
      </w:r>
      <w:r>
        <w:rPr>
          <w:i/>
          <w:iCs/>
          <w:color w:val="000000"/>
        </w:rPr>
        <w:t>SCED Off-</w:t>
      </w:r>
      <w:r>
        <w:rPr>
          <w:i/>
          <w:iCs/>
          <w:color w:val="000000"/>
        </w:rPr>
        <w:lastRenderedPageBreak/>
        <w:t xml:space="preserve">Line Gen OFFNS HSL + SCED Off-Line RTCST30HSL - </w:t>
      </w:r>
      <w:r w:rsidRPr="00FC17BC">
        <w:rPr>
          <w:bCs/>
        </w:rPr>
        <w:t>SCED under-generation Power Balance MW</w:t>
      </w:r>
    </w:p>
    <w:p w14:paraId="1CC883CE" w14:textId="77777777" w:rsidR="007D34EE" w:rsidRDefault="007D34EE" w:rsidP="009B5D80">
      <w:pPr>
        <w:ind w:left="410"/>
        <w:jc w:val="both"/>
      </w:pPr>
    </w:p>
    <w:p w14:paraId="53754389" w14:textId="77777777" w:rsidR="007D34EE" w:rsidRDefault="007D34EE" w:rsidP="009B5D80">
      <w:pPr>
        <w:spacing w:after="60"/>
        <w:ind w:left="410"/>
        <w:jc w:val="both"/>
      </w:pPr>
      <w:r>
        <w:t>The calculation above excludes the following Generation Resources:</w:t>
      </w:r>
    </w:p>
    <w:p w14:paraId="54ACC678" w14:textId="77777777" w:rsidR="007D34EE" w:rsidRDefault="007D34EE" w:rsidP="009B5D80">
      <w:pPr>
        <w:spacing w:before="60" w:after="60"/>
        <w:ind w:left="1440" w:hanging="720"/>
        <w:jc w:val="both"/>
      </w:pPr>
      <w:r>
        <w:t>(a)</w:t>
      </w:r>
      <w:r>
        <w:tab/>
        <w:t>Nuclear Resources;</w:t>
      </w:r>
    </w:p>
    <w:p w14:paraId="0346D26C" w14:textId="77777777" w:rsidR="007D34EE" w:rsidRDefault="007D34EE" w:rsidP="009B5D80">
      <w:pPr>
        <w:spacing w:after="60"/>
        <w:ind w:left="1440" w:hanging="720"/>
        <w:jc w:val="both"/>
      </w:pPr>
      <w:r>
        <w:t>(b)</w:t>
      </w:r>
      <w:r>
        <w:tab/>
      </w:r>
      <w:r w:rsidRPr="00E22048">
        <w:t>Resources with telemetered net real power (in MW) less than 95% of their telemetered LSL</w:t>
      </w:r>
      <w:r>
        <w:t>; and</w:t>
      </w:r>
    </w:p>
    <w:p w14:paraId="4F033121" w14:textId="77777777" w:rsidR="007D34EE" w:rsidRDefault="007D34EE" w:rsidP="009B5D80">
      <w:pPr>
        <w:spacing w:after="60"/>
        <w:ind w:left="1440" w:hanging="720"/>
        <w:jc w:val="both"/>
      </w:pPr>
      <w:r>
        <w:t>(c)</w:t>
      </w:r>
      <w:r>
        <w:tab/>
      </w:r>
      <w:r w:rsidRPr="00025388">
        <w:t xml:space="preserve">Resources with </w:t>
      </w:r>
      <w:r>
        <w:t xml:space="preserve">a </w:t>
      </w:r>
      <w:r w:rsidRPr="00025388">
        <w:t>telemetered</w:t>
      </w:r>
      <w:r>
        <w:t xml:space="preserve"> status of:</w:t>
      </w:r>
    </w:p>
    <w:p w14:paraId="4880AC29" w14:textId="77777777" w:rsidR="007D34EE" w:rsidRDefault="007D34EE" w:rsidP="009B5D80">
      <w:pPr>
        <w:spacing w:after="60"/>
        <w:ind w:left="1440"/>
        <w:jc w:val="both"/>
      </w:pPr>
      <w:r>
        <w:t>(i)</w:t>
      </w:r>
      <w:r>
        <w:tab/>
      </w:r>
      <w:r w:rsidRPr="00025388">
        <w:t>ONTEST</w:t>
      </w:r>
      <w:r>
        <w:t>;</w:t>
      </w:r>
    </w:p>
    <w:p w14:paraId="0B598454" w14:textId="77777777" w:rsidR="007D34EE" w:rsidRDefault="007D34EE" w:rsidP="009B5D80">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04363F6B" w14:textId="77777777" w:rsidR="007D34EE" w:rsidRDefault="007D34EE" w:rsidP="009B5D80">
      <w:pPr>
        <w:spacing w:after="240"/>
        <w:ind w:left="1440"/>
        <w:jc w:val="both"/>
        <w:rPr>
          <w:ins w:id="88" w:author="ERCOT 022520" w:date="2020-02-20T12:26:00Z"/>
        </w:rPr>
      </w:pPr>
      <w:r>
        <w:t>(iii)</w:t>
      </w:r>
      <w:r>
        <w:tab/>
      </w:r>
      <w:r w:rsidRPr="00877EAD">
        <w:t>SHUTDOWN</w:t>
      </w:r>
      <w:r>
        <w:t>.</w:t>
      </w:r>
    </w:p>
    <w:p w14:paraId="302BA87D" w14:textId="77777777" w:rsidR="007D34EE" w:rsidDel="00A3627D" w:rsidRDefault="007D34EE" w:rsidP="008B4F61">
      <w:pPr>
        <w:spacing w:after="60"/>
        <w:ind w:left="410"/>
        <w:jc w:val="both"/>
        <w:rPr>
          <w:del w:id="89" w:author="ERCOT 022520" w:date="2020-02-20T12:35:00Z"/>
        </w:rPr>
      </w:pPr>
      <w:ins w:id="90" w:author="ERCOT 022520" w:date="2020-02-20T12:26:00Z">
        <w:r>
          <w:t xml:space="preserve">The </w:t>
        </w:r>
        <w:r w:rsidRPr="008B4F61">
          <w:rPr>
            <w:i/>
          </w:rPr>
          <w:t>SCED On-Line ESR Capacity</w:t>
        </w:r>
        <w:r>
          <w:t xml:space="preserve"> is defined as:</w:t>
        </w:r>
      </w:ins>
    </w:p>
    <w:p w14:paraId="15EB9B3B" w14:textId="77777777" w:rsidR="00A3627D" w:rsidRPr="00A3627D" w:rsidRDefault="00A3627D" w:rsidP="008B4F61">
      <w:pPr>
        <w:spacing w:after="60"/>
        <w:ind w:left="410"/>
        <w:jc w:val="both"/>
        <w:rPr>
          <w:ins w:id="91" w:author="ERCOT 022520" w:date="2020-02-20T12:47:00Z"/>
        </w:rPr>
      </w:pPr>
    </w:p>
    <w:p w14:paraId="0AAED56B" w14:textId="77777777" w:rsidR="00A3627D" w:rsidRPr="00A3627D" w:rsidRDefault="00A3627D" w:rsidP="00A3627D">
      <w:pPr>
        <w:pStyle w:val="ColorfulList-Accent11"/>
        <w:spacing w:after="120"/>
        <w:jc w:val="both"/>
        <w:rPr>
          <w:ins w:id="92" w:author="ERCOT 022520" w:date="2020-02-20T12:46:00Z"/>
          <w:i/>
        </w:rPr>
      </w:pPr>
      <m:oMathPara>
        <m:oMathParaPr>
          <m:jc m:val="left"/>
        </m:oMathParaPr>
        <m:oMath>
          <m:r>
            <w:ins w:id="93" w:author="ERCOT 022520" w:date="2020-02-20T12:46:00Z">
              <w:rPr>
                <w:rFonts w:ascii="Cambria Math" w:hAnsi="Cambria Math"/>
              </w:rPr>
              <m:t>Min(</m:t>
            </w:ins>
          </m:r>
          <m:r>
            <w:ins w:id="94" w:author="ERCOT 022520" w:date="2020-02-20T12:46:00Z">
              <m:rPr>
                <m:sty m:val="p"/>
              </m:rPr>
              <w:rPr>
                <w:rFonts w:ascii="Cambria Math" w:hAnsi="Cambria Math"/>
              </w:rPr>
              <m:t>ESR­Gen</m:t>
            </w:ins>
          </m:r>
          <m:r>
            <w:ins w:id="95" w:author="ERCOT 022520" w:date="2020-02-20T12:46:00Z">
              <w:rPr>
                <w:rFonts w:ascii="Cambria Math" w:hAnsi="Cambria Math"/>
              </w:rPr>
              <m:t xml:space="preserve"> HSL-</m:t>
            </w:ins>
          </m:r>
          <m:r>
            <w:ins w:id="96" w:author="ERCOT 022520" w:date="2020-02-20T12:46:00Z">
              <m:rPr>
                <m:nor/>
              </m:rPr>
              <w:rPr>
                <w:rFonts w:ascii="Cambria Math" w:hAnsi="Cambria Math"/>
              </w:rPr>
              <m:t>ESR-Gen</m:t>
            </w:ins>
          </m:r>
          <m:r>
            <w:ins w:id="97" w:author="ERCOT 022520" w:date="2020-02-20T12:46:00Z">
              <w:rPr>
                <w:rFonts w:ascii="Cambria Math" w:hAnsi="Cambria Math"/>
              </w:rPr>
              <m:t xml:space="preserve"> Base Point,</m:t>
            </w:ins>
          </m:r>
          <m:f>
            <m:fPr>
              <m:ctrlPr>
                <w:ins w:id="98" w:author="ERCOT 022520" w:date="2020-02-20T12:46:00Z">
                  <w:rPr>
                    <w:rFonts w:ascii="Cambria Math" w:hAnsi="Cambria Math"/>
                    <w:i/>
                  </w:rPr>
                </w:ins>
              </m:ctrlPr>
            </m:fPr>
            <m:num>
              <m:sSubSup>
                <m:sSubSupPr>
                  <m:ctrlPr>
                    <w:ins w:id="99" w:author="ERCOT 022520" w:date="2020-02-20T12:46:00Z">
                      <w:rPr>
                        <w:rFonts w:ascii="Cambria Math" w:hAnsi="Cambria Math"/>
                        <w:i/>
                      </w:rPr>
                    </w:ins>
                  </m:ctrlPr>
                </m:sSubSupPr>
                <m:e>
                  <m:r>
                    <w:ins w:id="100" w:author="ERCOT 022520" w:date="2020-02-20T12:46:00Z">
                      <w:rPr>
                        <w:rFonts w:ascii="Cambria Math" w:hAnsi="Cambria Math"/>
                      </w:rPr>
                      <m:t>SOC</m:t>
                    </w:ins>
                  </m:r>
                </m:e>
                <m:sub>
                  <m:r>
                    <w:ins w:id="101" w:author="ERCOT 022520" w:date="2020-02-20T12:46:00Z">
                      <w:rPr>
                        <w:rFonts w:ascii="Cambria Math" w:hAnsi="Cambria Math"/>
                      </w:rPr>
                      <m:t>s</m:t>
                    </w:ins>
                  </m:r>
                </m:sub>
                <m:sup>
                  <m:r>
                    <w:ins w:id="102" w:author="ERCOT 022520" w:date="2020-02-20T12:46:00Z">
                      <w:rPr>
                        <w:rFonts w:ascii="Cambria Math" w:hAnsi="Cambria Math"/>
                      </w:rPr>
                      <m:t>Telem</m:t>
                    </w:ins>
                  </m:r>
                </m:sup>
              </m:sSubSup>
              <m:r>
                <w:ins w:id="103" w:author="ERCOT 022520" w:date="2020-02-20T12:46:00Z">
                  <w:rPr>
                    <w:rFonts w:ascii="Cambria Math" w:hAnsi="Cambria Math"/>
                  </w:rPr>
                  <m:t>-</m:t>
                </w:ins>
              </m:r>
              <m:sSubSup>
                <m:sSubSupPr>
                  <m:ctrlPr>
                    <w:ins w:id="104" w:author="ERCOT 022520" w:date="2020-02-20T12:46:00Z">
                      <w:rPr>
                        <w:rFonts w:ascii="Cambria Math" w:hAnsi="Cambria Math"/>
                        <w:i/>
                      </w:rPr>
                    </w:ins>
                  </m:ctrlPr>
                </m:sSubSupPr>
                <m:e>
                  <m:r>
                    <w:ins w:id="105" w:author="ERCOT 022520" w:date="2020-02-20T12:46:00Z">
                      <w:rPr>
                        <w:rFonts w:ascii="Cambria Math" w:hAnsi="Cambria Math"/>
                      </w:rPr>
                      <m:t>SOC</m:t>
                    </w:ins>
                  </m:r>
                </m:e>
                <m:sub>
                  <m:r>
                    <w:ins w:id="106" w:author="ERCOT 022520" w:date="2020-02-20T12:46:00Z">
                      <w:rPr>
                        <w:rFonts w:ascii="Cambria Math" w:hAnsi="Cambria Math"/>
                      </w:rPr>
                      <m:t>s</m:t>
                    </w:ins>
                  </m:r>
                </m:sub>
                <m:sup>
                  <m:r>
                    <w:ins w:id="107" w:author="ERCOT 022520" w:date="2020-02-20T12:46:00Z">
                      <w:rPr>
                        <w:rFonts w:ascii="Cambria Math" w:hAnsi="Cambria Math"/>
                      </w:rPr>
                      <m:t>OperMin</m:t>
                    </w:ins>
                  </m:r>
                </m:sup>
              </m:sSubSup>
            </m:num>
            <m:den>
              <m:r>
                <w:ins w:id="108" w:author="ERCOT 022520" w:date="2020-02-20T12:46:00Z">
                  <w:rPr>
                    <w:rFonts w:ascii="Cambria Math" w:hAnsi="Cambria Math"/>
                  </w:rPr>
                  <m:t>∆t</m:t>
                </w:ins>
              </m:r>
            </m:den>
          </m:f>
          <m:r>
            <w:ins w:id="109" w:author="ERCOT 022520" w:date="2020-02-20T12:46:00Z">
              <w:rPr>
                <w:rFonts w:ascii="Cambria Math" w:hAnsi="Cambria Math"/>
              </w:rPr>
              <m:t>)+</m:t>
            </w:ins>
          </m:r>
          <m:r>
            <w:ins w:id="110" w:author="ERCOT 022520" w:date="2020-02-20T12:46:00Z">
              <m:rPr>
                <m:sty m:val="p"/>
              </m:rPr>
              <w:rPr>
                <w:rFonts w:ascii="Cambria Math" w:hAnsi="Cambria Math"/>
              </w:rPr>
              <m:t>ESR­CLR</m:t>
            </w:ins>
          </m:r>
          <m:r>
            <w:ins w:id="111" w:author="ERCOT 022520" w:date="2020-02-20T12:46:00Z">
              <w:rPr>
                <w:rFonts w:ascii="Cambria Math" w:hAnsi="Cambria Math"/>
              </w:rPr>
              <m:t xml:space="preserve"> Base Point</m:t>
            </w:ins>
          </m:r>
        </m:oMath>
      </m:oMathPara>
    </w:p>
    <w:p w14:paraId="703E1913" w14:textId="77777777" w:rsidR="00A3627D" w:rsidRPr="000E3D39" w:rsidRDefault="00A3627D" w:rsidP="008B4F61">
      <w:pPr>
        <w:pStyle w:val="ListParagraph"/>
        <w:spacing w:before="120" w:after="120"/>
        <w:ind w:left="360"/>
        <w:contextualSpacing w:val="0"/>
        <w:jc w:val="center"/>
        <w:rPr>
          <w:ins w:id="112" w:author="ERCOT 022520" w:date="2020-02-20T12:46:00Z"/>
          <w:i/>
        </w:rPr>
      </w:pPr>
      <m:oMathPara>
        <m:oMath>
          <m:r>
            <w:ins w:id="113" w:author="ERCOT 022520" w:date="2020-02-20T12:46:00Z">
              <w:rPr>
                <w:rFonts w:ascii="Cambria Math" w:hAnsi="Cambria Math"/>
              </w:rPr>
              <m:t>Where ∆t=</m:t>
            </w:ins>
          </m:r>
          <m:f>
            <m:fPr>
              <m:ctrlPr>
                <w:ins w:id="114" w:author="ERCOT 022520" w:date="2020-02-20T12:46:00Z">
                  <w:rPr>
                    <w:rFonts w:ascii="Cambria Math" w:hAnsi="Cambria Math"/>
                    <w:i/>
                  </w:rPr>
                </w:ins>
              </m:ctrlPr>
            </m:fPr>
            <m:num>
              <m:r>
                <w:ins w:id="115" w:author="ERCOT 022520" w:date="2020-02-20T12:46:00Z">
                  <w:rPr>
                    <w:rFonts w:ascii="Cambria Math" w:hAnsi="Cambria Math"/>
                  </w:rPr>
                  <m:t>1</m:t>
                </w:ins>
              </m:r>
            </m:num>
            <m:den>
              <m:r>
                <w:ins w:id="116" w:author="ERCOT 022520" w:date="2020-02-20T12:46:00Z">
                  <w:rPr>
                    <w:rFonts w:ascii="Cambria Math" w:hAnsi="Cambria Math"/>
                  </w:rPr>
                  <m:t>4</m:t>
                </w:ins>
              </m:r>
            </m:den>
          </m:f>
          <m:r>
            <w:ins w:id="117" w:author="ERCOT 022520" w:date="2020-02-20T12:46:00Z">
              <w:rPr>
                <w:rFonts w:ascii="Cambria Math" w:hAnsi="Cambria Math"/>
              </w:rPr>
              <m:t xml:space="preserve"> hour</m:t>
            </w:ins>
          </m:r>
        </m:oMath>
      </m:oMathPara>
    </w:p>
    <w:p w14:paraId="1954D861" w14:textId="77777777" w:rsidR="00A3627D" w:rsidRDefault="00A3627D" w:rsidP="009B5D80">
      <w:pPr>
        <w:spacing w:after="240"/>
        <w:ind w:left="1440"/>
        <w:jc w:val="both"/>
        <w:rPr>
          <w:ins w:id="118" w:author="ERCOT 022520" w:date="2020-02-20T12:46:00Z"/>
        </w:rPr>
      </w:pPr>
    </w:p>
    <w:p w14:paraId="66FDB90F" w14:textId="77777777" w:rsidR="007D34EE" w:rsidRPr="008B0152" w:rsidRDefault="007D34EE" w:rsidP="009B5D80">
      <w:pPr>
        <w:ind w:left="360" w:hanging="360"/>
        <w:contextualSpacing/>
        <w:jc w:val="both"/>
      </w:pPr>
      <w:r>
        <w:t>3)</w:t>
      </w:r>
      <w:r>
        <w:tab/>
      </w:r>
      <w:r w:rsidRPr="008B0152">
        <w:t>For each Operating Hour in the study period, calculate the hourly average system-wide SCED reserve by averaging the interval SCED reserve in step 2).</w:t>
      </w:r>
    </w:p>
    <w:p w14:paraId="2EB15AA7" w14:textId="77777777" w:rsidR="007D34EE" w:rsidRPr="008B0152" w:rsidRDefault="007D34EE" w:rsidP="009B5D80">
      <w:pPr>
        <w:ind w:left="410"/>
        <w:jc w:val="both"/>
      </w:pPr>
    </w:p>
    <w:p w14:paraId="64EF8937" w14:textId="77777777" w:rsidR="007D34EE" w:rsidRPr="008B0152" w:rsidRDefault="007D34EE" w:rsidP="009B5D80">
      <w:pPr>
        <w:ind w:left="360" w:hanging="360"/>
        <w:contextualSpacing/>
        <w:jc w:val="both"/>
      </w:pPr>
      <w:r>
        <w:t>4)</w:t>
      </w:r>
      <w:r>
        <w:tab/>
      </w:r>
      <w:r w:rsidRPr="008B0152">
        <w:t>For each Operating Hour in the study period, calculate the system</w:t>
      </w:r>
      <w:r>
        <w:t>-</w:t>
      </w:r>
      <w:r w:rsidRPr="008B0152">
        <w:t>wide Reserve Error as:</w:t>
      </w:r>
    </w:p>
    <w:p w14:paraId="546FE6EF" w14:textId="77777777" w:rsidR="007D34EE" w:rsidRPr="008B0152" w:rsidRDefault="007D34EE" w:rsidP="009B5D80"/>
    <w:p w14:paraId="63FB4480" w14:textId="77777777" w:rsidR="007D34EE" w:rsidRPr="008B0152" w:rsidRDefault="007D34EE" w:rsidP="009B5D80">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397FCEFF" w14:textId="77777777" w:rsidR="007D34EE" w:rsidRPr="008B0152" w:rsidRDefault="007D34EE" w:rsidP="009B5D80">
      <w:pPr>
        <w:ind w:firstLine="410"/>
        <w:jc w:val="both"/>
        <w:rPr>
          <w:i/>
        </w:rPr>
      </w:pPr>
    </w:p>
    <w:p w14:paraId="7734E712" w14:textId="77777777" w:rsidR="007D34EE" w:rsidRPr="008B0152" w:rsidRDefault="007D34EE" w:rsidP="009B5D80">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9B5D80">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4391A6F5" w14:textId="77777777" w:rsidR="007D34EE" w:rsidRPr="00B312A4" w:rsidRDefault="007D34EE" w:rsidP="009B5D80">
      <w:pPr>
        <w:pStyle w:val="Heading2"/>
        <w:numPr>
          <w:ilvl w:val="0"/>
          <w:numId w:val="0"/>
        </w:numPr>
        <w:rPr>
          <w:i/>
        </w:rPr>
      </w:pPr>
      <w:bookmarkStart w:id="119" w:name="_Toc366244940"/>
      <w:bookmarkStart w:id="120" w:name="_Toc369177581"/>
      <w:bookmarkStart w:id="121" w:name="_Toc370806871"/>
      <w:bookmarkStart w:id="122" w:name="_Toc370985109"/>
      <w:bookmarkStart w:id="123" w:name="_Toc371343048"/>
      <w:bookmarkStart w:id="124" w:name="_Toc371347081"/>
      <w:bookmarkStart w:id="125" w:name="_Toc371665255"/>
      <w:bookmarkStart w:id="126" w:name="_Toc418158661"/>
      <w:bookmarkStart w:id="127" w:name="_Toc10032978"/>
      <w:r w:rsidRPr="00B312A4">
        <w:rPr>
          <w:i/>
        </w:rPr>
        <w:t>2.2.1</w:t>
      </w:r>
      <w:r w:rsidRPr="00B312A4">
        <w:rPr>
          <w:i/>
        </w:rPr>
        <w:tab/>
        <w:t>Calculation of Rs</w:t>
      </w:r>
      <w:r w:rsidRPr="00B312A4">
        <w:rPr>
          <w:i/>
        </w:rPr>
        <w:fldChar w:fldCharType="begin"/>
      </w:r>
      <w:r w:rsidRPr="00B312A4">
        <w:rPr>
          <w:i/>
        </w:rPr>
        <w:instrText xml:space="preserve"> QUOTE </w:instrText>
      </w:r>
      <w:r w:rsidRPr="005366B2">
        <w:rPr>
          <w:rFonts w:ascii="Cambria Math" w:hAnsi="Cambria Math"/>
        </w:rPr>
        <w:instrText>RS</w:instrText>
      </w:r>
      <w:r w:rsidRPr="00B312A4">
        <w:rPr>
          <w:i/>
        </w:rPr>
        <w:instrText xml:space="preserve"> </w:instrText>
      </w:r>
      <w:r w:rsidRPr="00B312A4">
        <w:rPr>
          <w:i/>
        </w:rPr>
        <w:fldChar w:fldCharType="end"/>
      </w:r>
      <w:r w:rsidRPr="00B312A4">
        <w:rPr>
          <w:i/>
        </w:rPr>
        <w:t xml:space="preserve"> and Rsns</w:t>
      </w:r>
      <w:bookmarkEnd w:id="119"/>
      <w:bookmarkEnd w:id="120"/>
      <w:bookmarkEnd w:id="121"/>
      <w:bookmarkEnd w:id="122"/>
      <w:bookmarkEnd w:id="123"/>
      <w:bookmarkEnd w:id="124"/>
      <w:bookmarkEnd w:id="125"/>
      <w:bookmarkEnd w:id="126"/>
      <w:bookmarkEnd w:id="127"/>
      <w:r w:rsidRPr="00B312A4">
        <w:rPr>
          <w:i/>
        </w:rPr>
        <w:fldChar w:fldCharType="begin"/>
      </w:r>
      <w:r w:rsidRPr="00B312A4">
        <w:rPr>
          <w:i/>
        </w:rPr>
        <w:instrText xml:space="preserve"> QUOTE </w:instrText>
      </w:r>
      <w:r w:rsidRPr="005366B2">
        <w:rPr>
          <w:rFonts w:ascii="Cambria Math" w:hAnsi="Cambria Math"/>
        </w:rPr>
        <w:instrText>RSNS</w:instrText>
      </w:r>
      <w:r w:rsidRPr="00B312A4">
        <w:rPr>
          <w:i/>
        </w:rPr>
        <w:instrText xml:space="preserve"> </w:instrText>
      </w:r>
      <w:r w:rsidRPr="00B312A4">
        <w:rPr>
          <w:i/>
        </w:rPr>
        <w:fldChar w:fldCharType="end"/>
      </w:r>
    </w:p>
    <w:p w14:paraId="45BEE3F0" w14:textId="77777777" w:rsidR="007D34EE" w:rsidRDefault="007D34EE" w:rsidP="009B5D80">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w:r w:rsidRPr="005366B2">
        <w:rPr>
          <w:rFonts w:ascii="Cambria Math" w:hAnsi="Cambria Math"/>
        </w:rPr>
        <w:instrText>RSNS</w:instrText>
      </w:r>
      <w:r w:rsidRPr="009B5D80">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473B4D59" w14:textId="77777777" w:rsidR="007D34EE" w:rsidRDefault="007D34EE" w:rsidP="009B5D80">
      <w:pPr>
        <w:jc w:val="both"/>
        <w:rPr>
          <w:bCs/>
        </w:rPr>
      </w:pPr>
    </w:p>
    <w:p w14:paraId="49131D08" w14:textId="77777777" w:rsidR="007D34EE" w:rsidRPr="008301DF" w:rsidRDefault="007D34EE" w:rsidP="009B5D80">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5366B2">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7D4DA39B" w14:textId="77777777" w:rsidR="007D34EE" w:rsidRPr="008301DF" w:rsidRDefault="007D34EE" w:rsidP="009B5D80">
      <w:pPr>
        <w:tabs>
          <w:tab w:val="left" w:pos="360"/>
        </w:tabs>
        <w:jc w:val="both"/>
        <w:rPr>
          <w:bCs/>
        </w:rPr>
      </w:pPr>
    </w:p>
    <w:p w14:paraId="268A5A23" w14:textId="77777777" w:rsidR="007D34EE" w:rsidRDefault="007D34EE" w:rsidP="009B5D80">
      <w:pPr>
        <w:pStyle w:val="ColorfulList-Accent11"/>
        <w:spacing w:after="120"/>
        <w:ind w:left="360"/>
        <w:jc w:val="both"/>
        <w:rPr>
          <w:bCs/>
          <w:i/>
        </w:rPr>
      </w:pPr>
      <w:r>
        <w:rPr>
          <w:bCs/>
          <w:i/>
        </w:rPr>
        <w:lastRenderedPageBreak/>
        <w:t>R</w:t>
      </w:r>
      <w:r w:rsidRPr="00A43EDC">
        <w:rPr>
          <w:bCs/>
          <w:i/>
          <w:vertAlign w:val="subscript"/>
        </w:rPr>
        <w:t>s</w:t>
      </w:r>
      <w:r>
        <w:rPr>
          <w:bCs/>
          <w:i/>
          <w:vertAlign w:val="subscript"/>
        </w:rPr>
        <w:t xml:space="preserve"> </w:t>
      </w:r>
      <w:r>
        <w:rPr>
          <w:bCs/>
          <w:i/>
        </w:rPr>
        <w:t>= RTOLCAP = RTOLHSL – RTBP + RTCLRCAP + RTNCLRCAP</w:t>
      </w:r>
      <w:ins w:id="128" w:author="ERCOT" w:date="2019-11-18T13:35:00Z">
        <w:r>
          <w:rPr>
            <w:bCs/>
            <w:i/>
          </w:rPr>
          <w:t xml:space="preserve"> + RTESRCAP </w:t>
        </w:r>
      </w:ins>
      <w:r>
        <w:rPr>
          <w:bCs/>
          <w:i/>
        </w:rPr>
        <w:t>–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D34EE" w14:paraId="5BCD75C9" w14:textId="77777777" w:rsidTr="005366B2">
        <w:tc>
          <w:tcPr>
            <w:tcW w:w="9242" w:type="dxa"/>
            <w:tcBorders>
              <w:top w:val="single" w:sz="4" w:space="0" w:color="auto"/>
              <w:left w:val="single" w:sz="4" w:space="0" w:color="auto"/>
              <w:bottom w:val="single" w:sz="4" w:space="0" w:color="auto"/>
              <w:right w:val="single" w:sz="4" w:space="0" w:color="auto"/>
            </w:tcBorders>
            <w:shd w:val="clear" w:color="auto" w:fill="D9D9D9"/>
          </w:tcPr>
          <w:p w14:paraId="24B0A8B0" w14:textId="77777777" w:rsidR="007D34EE" w:rsidRDefault="007D34EE" w:rsidP="005366B2">
            <w:pPr>
              <w:spacing w:before="120" w:after="120"/>
              <w:ind w:hanging="18"/>
              <w:rPr>
                <w:b/>
                <w:i/>
              </w:rPr>
            </w:pPr>
            <w:r>
              <w:rPr>
                <w:b/>
                <w:i/>
              </w:rPr>
              <w:t>[OBDRR009</w:t>
            </w:r>
            <w:r w:rsidRPr="004B0726">
              <w:rPr>
                <w:b/>
                <w:i/>
              </w:rPr>
              <w:t xml:space="preserve">: </w:t>
            </w:r>
            <w:r>
              <w:rPr>
                <w:b/>
                <w:i/>
              </w:rPr>
              <w:t xml:space="preserve"> Replace the formula “</w:t>
            </w:r>
            <w:r w:rsidRPr="00B05699">
              <w:rPr>
                <w:b/>
                <w:bCs/>
                <w:i/>
              </w:rPr>
              <w:t>R</w:t>
            </w:r>
            <w:r w:rsidRPr="00B05699">
              <w:rPr>
                <w:b/>
                <w:bCs/>
                <w:i/>
                <w:vertAlign w:val="subscript"/>
              </w:rPr>
              <w:t>s</w:t>
            </w:r>
            <w:r>
              <w:rPr>
                <w:b/>
                <w:i/>
              </w:rPr>
              <w:t>” above with the following upon system implementation:</w:t>
            </w:r>
            <w:r w:rsidRPr="004B0726">
              <w:rPr>
                <w:b/>
                <w:i/>
              </w:rPr>
              <w:t>]</w:t>
            </w:r>
          </w:p>
          <w:p w14:paraId="284435B7" w14:textId="77777777" w:rsidR="007D34EE" w:rsidRPr="00B05699" w:rsidRDefault="007D34EE" w:rsidP="005366B2">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 + RTCDCTF</w:t>
            </w:r>
          </w:p>
        </w:tc>
      </w:tr>
    </w:tbl>
    <w:p w14:paraId="742C84B8" w14:textId="77777777" w:rsidR="007D34EE" w:rsidRDefault="007D34EE" w:rsidP="009B5D80">
      <w:pPr>
        <w:pStyle w:val="ColorfulList-Accent11"/>
        <w:spacing w:before="120"/>
        <w:ind w:left="360"/>
        <w:jc w:val="both"/>
        <w:rPr>
          <w:bCs/>
          <w:i/>
        </w:rPr>
      </w:pPr>
      <w:r>
        <w:rPr>
          <w:bCs/>
          <w:i/>
        </w:rPr>
        <w:t>Where:</w:t>
      </w:r>
    </w:p>
    <w:p w14:paraId="6AEC8BD7" w14:textId="77777777" w:rsidR="007D34EE" w:rsidRPr="00A43EDC" w:rsidRDefault="007D34EE" w:rsidP="009B5D80">
      <w:pPr>
        <w:pStyle w:val="ColorfulList-Accent11"/>
        <w:ind w:left="360"/>
        <w:jc w:val="both"/>
        <w:rPr>
          <w:bCs/>
        </w:rPr>
      </w:pPr>
      <w:r>
        <w:rPr>
          <w:bCs/>
          <w:i/>
        </w:rPr>
        <w:t>RTCLRCAP = RTCLRBP – RTCLRLPC – RTCLRNS + RTCLRREG</w:t>
      </w:r>
    </w:p>
    <w:p w14:paraId="0FBDA0D5" w14:textId="77777777" w:rsidR="007D34EE" w:rsidRDefault="007D34EE" w:rsidP="009B5D80">
      <w:pPr>
        <w:pStyle w:val="ColorfulList-Accent11"/>
        <w:spacing w:after="120"/>
        <w:ind w:left="360"/>
        <w:jc w:val="both"/>
        <w:rPr>
          <w:ins w:id="129" w:author="ERCOT" w:date="2019-11-18T13:36:00Z"/>
          <w:i/>
        </w:rPr>
      </w:pPr>
      <w:r w:rsidRPr="006A7375">
        <w:rPr>
          <w:bCs/>
          <w:i/>
        </w:rPr>
        <w:t>RTNCLRCAP</w:t>
      </w:r>
      <w:r>
        <w:rPr>
          <w:i/>
        </w:rPr>
        <w:t xml:space="preserve"> = Min(Max(RTNCLRNPC – RTNCLRLPC,0.0), RTNCLRRRS * 1.5)</w:t>
      </w:r>
    </w:p>
    <w:p w14:paraId="78CFCA3E" w14:textId="77777777" w:rsidR="007D34EE" w:rsidRPr="00334D15" w:rsidRDefault="007D34EE" w:rsidP="000E3D39">
      <w:pPr>
        <w:pStyle w:val="ListParagraph"/>
        <w:spacing w:before="120" w:after="120"/>
        <w:ind w:left="0"/>
        <w:contextualSpacing w:val="0"/>
        <w:rPr>
          <w:ins w:id="130" w:author="ERCOT" w:date="2019-11-18T13:36:00Z"/>
          <w:rFonts w:cs="Arial"/>
          <w:iCs/>
        </w:rPr>
      </w:pPr>
      <w:ins w:id="131" w:author="ERCOT" w:date="2019-11-18T13:36:00Z">
        <w:r>
          <w:rPr>
            <w:rFonts w:cs="Arial"/>
            <w:iCs/>
          </w:rPr>
          <w:t>For Energy Storage Resource</w:t>
        </w:r>
      </w:ins>
      <w:ins w:id="132" w:author="ERCOT" w:date="2019-11-18T13:37:00Z">
        <w:r>
          <w:rPr>
            <w:rFonts w:cs="Arial"/>
            <w:iCs/>
          </w:rPr>
          <w:t>s (ESRs)</w:t>
        </w:r>
      </w:ins>
      <w:ins w:id="133" w:author="ERCOT" w:date="2019-11-18T13:36:00Z">
        <w:del w:id="134" w:author="ERCOT 022520" w:date="2020-02-20T12:26:00Z">
          <w:r w:rsidDel="007D34EE">
            <w:rPr>
              <w:rFonts w:cs="Arial"/>
              <w:iCs/>
            </w:rPr>
            <w:delText xml:space="preserve"> w</w:delText>
          </w:r>
          <w:r w:rsidRPr="00334D15" w:rsidDel="007D34EE">
            <w:rPr>
              <w:rFonts w:cs="Arial"/>
              <w:iCs/>
            </w:rPr>
            <w:delText xml:space="preserve">hen </w:delText>
          </w:r>
          <w:r w:rsidDel="007D34EE">
            <w:rPr>
              <w:rFonts w:cs="Arial"/>
              <w:iCs/>
            </w:rPr>
            <w:delText>O</w:delText>
          </w:r>
          <w:r w:rsidRPr="00334D15" w:rsidDel="007D34EE">
            <w:rPr>
              <w:rFonts w:cs="Arial"/>
              <w:iCs/>
            </w:rPr>
            <w:delText>n</w:delText>
          </w:r>
          <w:r w:rsidDel="007D34EE">
            <w:rPr>
              <w:rFonts w:cs="Arial"/>
              <w:iCs/>
            </w:rPr>
            <w:delText>-L</w:delText>
          </w:r>
          <w:r w:rsidRPr="00334D15" w:rsidDel="007D34EE">
            <w:rPr>
              <w:rFonts w:cs="Arial"/>
              <w:iCs/>
            </w:rPr>
            <w:delText>ine and sitting idle or discharging;</w:delText>
          </w:r>
        </w:del>
      </w:ins>
      <w:ins w:id="135" w:author="ERCOT 022520" w:date="2020-02-20T12:26:00Z">
        <w:r>
          <w:rPr>
            <w:rFonts w:cs="Arial"/>
            <w:iCs/>
          </w:rPr>
          <w:t>:</w:t>
        </w:r>
      </w:ins>
    </w:p>
    <w:p w14:paraId="568E9592" w14:textId="77777777" w:rsidR="007D34EE" w:rsidRDefault="007D34EE" w:rsidP="000E3D39">
      <w:pPr>
        <w:pStyle w:val="ColorfulList-Accent11"/>
        <w:spacing w:after="120"/>
        <w:jc w:val="both"/>
        <w:rPr>
          <w:ins w:id="136" w:author="ERCOT" w:date="2019-11-18T13:36:00Z"/>
          <w:i/>
        </w:rPr>
      </w:pPr>
      <w:ins w:id="137" w:author="ERCOT" w:date="2019-11-18T13:36:00Z">
        <w:r>
          <w:rPr>
            <w:i/>
          </w:rPr>
          <w:t xml:space="preserve">RTESRCAP = </w:t>
        </w:r>
        <m:oMath>
          <m:r>
            <w:rPr>
              <w:rFonts w:ascii="Cambria Math" w:hAnsi="Cambria Math"/>
            </w:rPr>
            <m:t>Min(</m:t>
          </m:r>
        </m:oMath>
      </w:ins>
      <m:oMath>
        <m:r>
          <w:ins w:id="138" w:author="ERCOT 022520" w:date="2020-02-20T12:26:00Z">
            <m:rPr>
              <m:sty m:val="p"/>
            </m:rPr>
            <w:rPr>
              <w:rFonts w:ascii="Cambria Math" w:hAnsi="Cambria Math"/>
            </w:rPr>
            <m:t>ESR</m:t>
          </w:ins>
        </m:r>
        <m:r>
          <w:ins w:id="139" w:author="ERCOT 022520" w:date="2020-02-20T12:28:00Z">
            <m:rPr>
              <m:sty m:val="p"/>
            </m:rPr>
            <w:rPr>
              <w:rFonts w:ascii="Cambria Math" w:hAnsi="Cambria Math"/>
            </w:rPr>
            <m:t>­</m:t>
          </w:ins>
        </m:r>
        <m:r>
          <w:ins w:id="140" w:author="ERCOT 022520" w:date="2020-02-20T12:26:00Z">
            <m:rPr>
              <m:sty m:val="p"/>
            </m:rPr>
            <w:rPr>
              <w:rFonts w:ascii="Cambria Math" w:hAnsi="Cambria Math"/>
            </w:rPr>
            <m:t>Gen</m:t>
          </w:ins>
        </m:r>
        <m:r>
          <w:ins w:id="141" w:author="ERCOT 022520" w:date="2020-02-20T12:26:00Z">
            <w:rPr>
              <w:rFonts w:ascii="Cambria Math" w:hAnsi="Cambria Math"/>
            </w:rPr>
            <m:t xml:space="preserve"> </m:t>
          </w:ins>
        </m:r>
        <m:r>
          <w:ins w:id="142" w:author="ERCOT" w:date="2019-11-18T13:36:00Z">
            <w:rPr>
              <w:rFonts w:ascii="Cambria Math" w:hAnsi="Cambria Math"/>
            </w:rPr>
            <m:t>HSL-</m:t>
          </w:ins>
        </m:r>
        <m:r>
          <w:ins w:id="143" w:author="ERCOT" w:date="2019-11-18T13:36:00Z">
            <m:rPr>
              <m:nor/>
            </m:rPr>
            <w:rPr>
              <w:rFonts w:ascii="Cambria Math" w:hAnsi="Cambria Math"/>
            </w:rPr>
            <m:t>ESR-Gen</m:t>
          </w:ins>
        </m:r>
        <m:r>
          <w:ins w:id="144" w:author="ERCOT" w:date="2019-11-18T13:36:00Z">
            <w:rPr>
              <w:rFonts w:ascii="Cambria Math" w:hAnsi="Cambria Math"/>
            </w:rPr>
            <m:t xml:space="preserve"> Base Point,</m:t>
          </w:ins>
        </m:r>
        <m:f>
          <m:fPr>
            <m:ctrlPr>
              <w:ins w:id="145" w:author="ERCOT" w:date="2019-11-18T13:36:00Z">
                <w:rPr>
                  <w:rFonts w:ascii="Cambria Math" w:hAnsi="Cambria Math"/>
                  <w:i/>
                </w:rPr>
              </w:ins>
            </m:ctrlPr>
          </m:fPr>
          <m:num>
            <m:sSubSup>
              <m:sSubSupPr>
                <m:ctrlPr>
                  <w:ins w:id="146" w:author="ERCOT" w:date="2019-11-18T13:36:00Z">
                    <w:rPr>
                      <w:rFonts w:ascii="Cambria Math" w:hAnsi="Cambria Math"/>
                      <w:i/>
                    </w:rPr>
                  </w:ins>
                </m:ctrlPr>
              </m:sSubSupPr>
              <m:e>
                <m:r>
                  <w:ins w:id="147" w:author="ERCOT" w:date="2019-11-18T13:36:00Z">
                    <w:rPr>
                      <w:rFonts w:ascii="Cambria Math" w:hAnsi="Cambria Math"/>
                    </w:rPr>
                    <m:t>SOC</m:t>
                  </w:ins>
                </m:r>
              </m:e>
              <m:sub>
                <m:r>
                  <w:ins w:id="148" w:author="ERCOT" w:date="2019-11-18T13:36:00Z">
                    <w:rPr>
                      <w:rFonts w:ascii="Cambria Math" w:hAnsi="Cambria Math"/>
                    </w:rPr>
                    <m:t>s</m:t>
                  </w:ins>
                </m:r>
              </m:sub>
              <m:sup>
                <m:r>
                  <w:ins w:id="149" w:author="ERCOT" w:date="2019-11-18T13:36:00Z">
                    <w:rPr>
                      <w:rFonts w:ascii="Cambria Math" w:hAnsi="Cambria Math"/>
                    </w:rPr>
                    <m:t>Telem</m:t>
                  </w:ins>
                </m:r>
              </m:sup>
            </m:sSubSup>
            <m:r>
              <w:ins w:id="150" w:author="ERCOT" w:date="2019-11-18T13:36:00Z">
                <w:rPr>
                  <w:rFonts w:ascii="Cambria Math" w:hAnsi="Cambria Math"/>
                </w:rPr>
                <m:t>-</m:t>
              </w:ins>
            </m:r>
            <m:sSubSup>
              <m:sSubSupPr>
                <m:ctrlPr>
                  <w:ins w:id="151" w:author="ERCOT" w:date="2019-11-18T13:36:00Z">
                    <w:rPr>
                      <w:rFonts w:ascii="Cambria Math" w:hAnsi="Cambria Math"/>
                      <w:i/>
                    </w:rPr>
                  </w:ins>
                </m:ctrlPr>
              </m:sSubSupPr>
              <m:e>
                <m:r>
                  <w:ins w:id="152" w:author="ERCOT" w:date="2019-11-18T13:36:00Z">
                    <w:rPr>
                      <w:rFonts w:ascii="Cambria Math" w:hAnsi="Cambria Math"/>
                    </w:rPr>
                    <m:t>SOC</m:t>
                  </w:ins>
                </m:r>
              </m:e>
              <m:sub>
                <m:r>
                  <w:ins w:id="153" w:author="ERCOT" w:date="2019-11-18T13:36:00Z">
                    <w:rPr>
                      <w:rFonts w:ascii="Cambria Math" w:hAnsi="Cambria Math"/>
                    </w:rPr>
                    <m:t>s</m:t>
                  </w:ins>
                </m:r>
              </m:sub>
              <m:sup>
                <m:r>
                  <w:ins w:id="154" w:author="ERCOT" w:date="2019-11-18T13:36:00Z">
                    <w:rPr>
                      <w:rFonts w:ascii="Cambria Math" w:hAnsi="Cambria Math"/>
                    </w:rPr>
                    <m:t>OperMin</m:t>
                  </w:ins>
                </m:r>
              </m:sup>
            </m:sSubSup>
          </m:num>
          <m:den>
            <m:r>
              <w:ins w:id="155" w:author="ERCOT" w:date="2019-11-18T13:36:00Z">
                <w:rPr>
                  <w:rFonts w:ascii="Cambria Math" w:hAnsi="Cambria Math"/>
                </w:rPr>
                <m:t>∆t</m:t>
              </w:ins>
            </m:r>
          </m:den>
        </m:f>
        <m:r>
          <w:ins w:id="156" w:author="ERCOT" w:date="2019-11-18T13:36:00Z">
            <w:rPr>
              <w:rFonts w:ascii="Cambria Math" w:hAnsi="Cambria Math"/>
            </w:rPr>
            <m:t>)</m:t>
          </w:ins>
        </m:r>
        <m:r>
          <w:ins w:id="157" w:author="ERCOT 022520" w:date="2020-02-20T12:29:00Z">
            <w:rPr>
              <w:rFonts w:ascii="Cambria Math" w:hAnsi="Cambria Math"/>
            </w:rPr>
            <m:t>+</m:t>
          </w:ins>
        </m:r>
        <m:r>
          <w:ins w:id="158" w:author="ERCOT 022520" w:date="2020-02-20T12:29:00Z">
            <m:rPr>
              <m:sty m:val="p"/>
            </m:rPr>
            <w:rPr>
              <w:rFonts w:ascii="Cambria Math" w:hAnsi="Cambria Math"/>
            </w:rPr>
            <m:t>ESR­CLR</m:t>
          </w:ins>
        </m:r>
        <m:r>
          <w:ins w:id="159" w:author="ERCOT 022520" w:date="2020-02-20T12:29:00Z">
            <w:rPr>
              <w:rFonts w:ascii="Cambria Math" w:hAnsi="Cambria Math"/>
            </w:rPr>
            <m:t xml:space="preserve"> Base Point</m:t>
          </w:ins>
        </m:r>
      </m:oMath>
    </w:p>
    <w:p w14:paraId="370CF55B" w14:textId="77777777" w:rsidR="007D34EE" w:rsidDel="007D34EE" w:rsidRDefault="007D34EE" w:rsidP="000E3D39">
      <w:pPr>
        <w:spacing w:before="120" w:after="120"/>
        <w:rPr>
          <w:ins w:id="160" w:author="ERCOT" w:date="2019-11-18T13:36:00Z"/>
          <w:del w:id="161" w:author="ERCOT 022520" w:date="2020-02-20T12:29:00Z"/>
          <w:rFonts w:cs="Arial"/>
          <w:iCs/>
        </w:rPr>
      </w:pPr>
      <w:ins w:id="162" w:author="ERCOT" w:date="2019-11-18T13:36:00Z">
        <w:del w:id="163" w:author="ERCOT 022520" w:date="2020-02-20T12:29:00Z">
          <w:r w:rsidDel="007D34EE">
            <w:rPr>
              <w:rFonts w:cs="Arial"/>
              <w:iCs/>
            </w:rPr>
            <w:delText xml:space="preserve">For </w:delText>
          </w:r>
        </w:del>
      </w:ins>
      <w:ins w:id="164" w:author="ERCOT" w:date="2019-11-18T13:37:00Z">
        <w:del w:id="165" w:author="ERCOT 022520" w:date="2020-02-20T12:29:00Z">
          <w:r w:rsidDel="007D34EE">
            <w:rPr>
              <w:rFonts w:cs="Arial"/>
              <w:iCs/>
            </w:rPr>
            <w:delText>ESRs</w:delText>
          </w:r>
        </w:del>
      </w:ins>
      <w:ins w:id="166" w:author="ERCOT" w:date="2019-11-18T13:36:00Z">
        <w:del w:id="167" w:author="ERCOT 022520" w:date="2020-02-20T12:29:00Z">
          <w:r w:rsidDel="007D34EE">
            <w:rPr>
              <w:rFonts w:cs="Arial"/>
              <w:iCs/>
            </w:rPr>
            <w:delText xml:space="preserve"> w</w:delText>
          </w:r>
          <w:r w:rsidRPr="00334D15" w:rsidDel="007D34EE">
            <w:rPr>
              <w:rFonts w:cs="Arial"/>
              <w:iCs/>
            </w:rPr>
            <w:delText xml:space="preserve">hen </w:delText>
          </w:r>
        </w:del>
      </w:ins>
      <w:ins w:id="168" w:author="ERCOT" w:date="2019-11-18T13:37:00Z">
        <w:del w:id="169" w:author="ERCOT 022520" w:date="2020-02-20T12:29:00Z">
          <w:r w:rsidDel="007D34EE">
            <w:rPr>
              <w:rFonts w:cs="Arial"/>
              <w:iCs/>
            </w:rPr>
            <w:delText>c</w:delText>
          </w:r>
        </w:del>
      </w:ins>
      <w:ins w:id="170" w:author="ERCOT" w:date="2019-11-18T13:36:00Z">
        <w:del w:id="171" w:author="ERCOT 022520" w:date="2020-02-20T12:29:00Z">
          <w:r w:rsidRPr="00334D15" w:rsidDel="007D34EE">
            <w:rPr>
              <w:rFonts w:cs="Arial"/>
              <w:iCs/>
            </w:rPr>
            <w:delText>harging;</w:delText>
          </w:r>
        </w:del>
      </w:ins>
    </w:p>
    <w:p w14:paraId="072D6C71" w14:textId="77777777" w:rsidR="007D34EE" w:rsidDel="007D34EE" w:rsidRDefault="007D34EE" w:rsidP="000E3D39">
      <w:pPr>
        <w:spacing w:before="120" w:after="120"/>
        <w:ind w:left="720"/>
        <w:rPr>
          <w:ins w:id="172" w:author="ERCOT" w:date="2019-11-18T13:36:00Z"/>
          <w:del w:id="173" w:author="ERCOT 022520" w:date="2020-02-20T12:29:00Z"/>
          <w:i/>
        </w:rPr>
      </w:pPr>
      <w:ins w:id="174" w:author="ERCOT" w:date="2019-11-18T13:36:00Z">
        <w:del w:id="175" w:author="ERCOT 022520" w:date="2020-02-20T12:29:00Z">
          <w:r w:rsidDel="007D34EE">
            <w:rPr>
              <w:i/>
            </w:rPr>
            <w:delText>RTESRCAP =M</w:delText>
          </w:r>
          <m:oMath>
            <m:r>
              <w:rPr>
                <w:rFonts w:ascii="Cambria Math" w:hAnsi="Cambria Math"/>
              </w:rPr>
              <m:t>in(HSL+</m:t>
            </m:r>
            <m:r>
              <m:rPr>
                <m:nor/>
              </m:rPr>
              <w:rPr>
                <w:rFonts w:ascii="Cambria Math" w:hAnsi="Cambria Math"/>
              </w:rPr>
              <m:t>ESR-CLR Base Point</m:t>
            </m:r>
            <m:r>
              <w:rPr>
                <w:rFonts w:ascii="Cambria Math" w:hAnsi="Cambria Math"/>
              </w:rPr>
              <m:t xml:space="preserve">,  </m:t>
            </m:r>
            <m:r>
              <m:rPr>
                <m:nor/>
              </m:rPr>
              <w:rPr>
                <w:rFonts w:ascii="Cambria Math" w:hAnsi="Cambria Math"/>
              </w:rPr>
              <m:t>ESR-CLR Base Point</m:t>
            </m:r>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oMath>
        </w:del>
      </w:ins>
    </w:p>
    <w:p w14:paraId="74A5F05B" w14:textId="77777777" w:rsidR="007D34EE" w:rsidRPr="000E3D39" w:rsidRDefault="007D34EE" w:rsidP="000E3D39">
      <w:pPr>
        <w:pStyle w:val="ListParagraph"/>
        <w:spacing w:before="120" w:after="120"/>
        <w:ind w:left="360"/>
        <w:contextualSpacing w:val="0"/>
        <w:rPr>
          <w:i/>
        </w:rPr>
      </w:pPr>
      <m:oMath>
        <m:r>
          <w:ins w:id="176" w:author="ERCOT" w:date="2019-11-18T13:36:00Z">
            <w:rPr>
              <w:rFonts w:ascii="Cambria Math" w:hAnsi="Cambria Math"/>
            </w:rPr>
            <m:t>Where ∆t=</m:t>
          </w:ins>
        </m:r>
        <m:f>
          <m:fPr>
            <m:ctrlPr>
              <w:ins w:id="177" w:author="ERCOT" w:date="2019-11-18T13:36:00Z">
                <w:rPr>
                  <w:rFonts w:ascii="Cambria Math" w:hAnsi="Cambria Math"/>
                  <w:i/>
                </w:rPr>
              </w:ins>
            </m:ctrlPr>
          </m:fPr>
          <m:num>
            <m:r>
              <w:ins w:id="178" w:author="ERCOT" w:date="2019-11-18T13:36:00Z">
                <w:rPr>
                  <w:rFonts w:ascii="Cambria Math" w:hAnsi="Cambria Math"/>
                </w:rPr>
                <m:t>1</m:t>
              </w:ins>
            </m:r>
          </m:num>
          <m:den>
            <m:r>
              <w:ins w:id="179" w:author="ERCOT" w:date="2019-11-18T13:36:00Z">
                <w:rPr>
                  <w:rFonts w:ascii="Cambria Math" w:hAnsi="Cambria Math"/>
                </w:rPr>
                <m:t>4</m:t>
              </w:ins>
            </m:r>
          </m:den>
        </m:f>
        <m:r>
          <w:ins w:id="180" w:author="ERCOT" w:date="2019-11-18T13:36:00Z">
            <w:rPr>
              <w:rFonts w:ascii="Cambria Math" w:hAnsi="Cambria Math"/>
            </w:rPr>
            <m:t xml:space="preserve"> hour</m:t>
          </w:ins>
        </m:r>
      </m:oMath>
      <w:ins w:id="181" w:author="ERCOT" w:date="2019-11-18T13:36:00Z">
        <w:r w:rsidRPr="000F3C50">
          <w:rPr>
            <w:rFonts w:cs="Arial"/>
            <w:i/>
            <w:iCs/>
            <w:sz w:val="22"/>
          </w:rPr>
          <w:t xml:space="preserve">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D34EE" w14:paraId="017B9C80" w14:textId="77777777" w:rsidTr="000E3D39">
        <w:tc>
          <w:tcPr>
            <w:tcW w:w="9242" w:type="dxa"/>
            <w:tcBorders>
              <w:top w:val="single" w:sz="4" w:space="0" w:color="auto"/>
              <w:left w:val="single" w:sz="4" w:space="0" w:color="auto"/>
              <w:bottom w:val="single" w:sz="4" w:space="0" w:color="auto"/>
              <w:right w:val="single" w:sz="4" w:space="0" w:color="auto"/>
            </w:tcBorders>
            <w:shd w:val="clear" w:color="auto" w:fill="D9D9D9"/>
          </w:tcPr>
          <w:p w14:paraId="1D02D3F0" w14:textId="77777777" w:rsidR="007D34EE" w:rsidRDefault="007D34EE" w:rsidP="005366B2">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108961DA" w14:textId="77777777" w:rsidR="007D34EE" w:rsidRPr="00B05699" w:rsidRDefault="007D34EE" w:rsidP="005366B2">
            <w:pPr>
              <w:pStyle w:val="ColorfulList-Accent11"/>
              <w:spacing w:after="120"/>
              <w:ind w:left="139"/>
              <w:jc w:val="both"/>
              <w:rPr>
                <w:bCs/>
                <w:i/>
              </w:rPr>
            </w:pPr>
            <w:r>
              <w:rPr>
                <w:bCs/>
                <w:i/>
              </w:rPr>
              <w:t>RTCDCTF = RTCDCTICL + RTCDCTICE – RTCDCTI + RTCDCTE – RTCDCTEC</w:t>
            </w:r>
          </w:p>
        </w:tc>
      </w:tr>
    </w:tbl>
    <w:p w14:paraId="7E2F85BB" w14:textId="77777777" w:rsidR="007D34EE" w:rsidRPr="008301DF" w:rsidRDefault="007D34EE" w:rsidP="009B5D80">
      <w:pPr>
        <w:spacing w:before="120"/>
        <w:jc w:val="both"/>
        <w:rPr>
          <w:bCs/>
        </w:rPr>
      </w:pPr>
      <w:r w:rsidRPr="008301DF">
        <w:rPr>
          <w:bCs/>
        </w:rPr>
        <w:t xml:space="preserve">Where </w:t>
      </w:r>
    </w:p>
    <w:p w14:paraId="002A4FB9" w14:textId="77777777" w:rsidR="007D34EE" w:rsidRDefault="007D34EE" w:rsidP="001876F2">
      <w:pPr>
        <w:numPr>
          <w:ilvl w:val="0"/>
          <w:numId w:val="24"/>
        </w:numPr>
        <w:ind w:left="1080"/>
        <w:contextualSpacing/>
        <w:jc w:val="both"/>
      </w:pPr>
      <w:r w:rsidRPr="008301DF">
        <w:rPr>
          <w:i/>
        </w:rPr>
        <w:t>RTOLCAP</w:t>
      </w:r>
      <w:r>
        <w:t xml:space="preserve"> is the system total Real-Time On-Line reserve capacity of all On-Line Resources for the SCED interval.</w:t>
      </w:r>
    </w:p>
    <w:p w14:paraId="724123BA" w14:textId="77777777" w:rsidR="007D34EE" w:rsidRDefault="007D34EE" w:rsidP="001876F2">
      <w:pPr>
        <w:numPr>
          <w:ilvl w:val="0"/>
          <w:numId w:val="24"/>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Pr="008B1C76">
        <w:t xml:space="preserve"> </w:t>
      </w:r>
      <w:r>
        <w:t>available to SCED for the SCED interval,</w:t>
      </w:r>
      <w:r w:rsidRPr="00AE7971">
        <w:t xml:space="preserve"> discounted by the </w:t>
      </w:r>
      <w:r>
        <w:t xml:space="preserve">system-wide </w:t>
      </w:r>
      <w:r w:rsidRPr="00AE7971">
        <w:t>discount factor</w:t>
      </w:r>
      <w:r>
        <w:t>, except for the following: n</w:t>
      </w:r>
      <w:r w:rsidRPr="00DE0734">
        <w:t>uclear</w:t>
      </w:r>
      <w:r>
        <w:t xml:space="preserve"> Resources; </w:t>
      </w:r>
      <w:ins w:id="182" w:author="ERCOT" w:date="2019-11-18T13:37:00Z">
        <w:r>
          <w:t xml:space="preserve">ESRs, </w:t>
        </w:r>
      </w:ins>
      <w:r w:rsidRPr="00025388">
        <w:t xml:space="preserve">Resources with </w:t>
      </w:r>
      <w:r>
        <w:t xml:space="preserve">an </w:t>
      </w:r>
      <w:r w:rsidRPr="00025388">
        <w:t>ONTEST</w:t>
      </w:r>
      <w:r>
        <w:t xml:space="preserve"> Resource Status;</w:t>
      </w:r>
      <w:r w:rsidRPr="00877EAD">
        <w:t xml:space="preserve"> </w:t>
      </w:r>
      <w:r>
        <w:t xml:space="preserve">Resources with an ONRUC Resource Status,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 xml:space="preserve">; Resources with a </w:t>
      </w:r>
      <w:r w:rsidRPr="00877EAD">
        <w:t>STARTUP</w:t>
      </w:r>
      <w:r>
        <w:t xml:space="preserve"> Resource Status, except for Resources with Non-Spin Ancillary Service Resource Responsibility greater than zero;</w:t>
      </w:r>
      <w:r w:rsidRPr="00877EAD">
        <w:t xml:space="preserve"> </w:t>
      </w:r>
      <w:r>
        <w:t xml:space="preserve">Resources with a </w:t>
      </w:r>
      <w:r w:rsidRPr="00877EAD">
        <w:t>SHUTDOWN</w:t>
      </w:r>
      <w:r w:rsidRPr="00025388">
        <w:t xml:space="preserve"> Resource Status</w:t>
      </w:r>
      <w:r>
        <w:t>;</w:t>
      </w:r>
      <w:r w:rsidRPr="00025388">
        <w:t xml:space="preserve"> and Resources with telemetered </w:t>
      </w:r>
      <w:r>
        <w:t>n</w:t>
      </w:r>
      <w:r w:rsidRPr="00025388">
        <w:t>et real power (in MW) less than 95% of their telemetered LSL</w:t>
      </w:r>
      <w:r>
        <w:t xml:space="preserve">. </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D34EE" w14:paraId="030F17E3" w14:textId="77777777" w:rsidTr="005366B2">
        <w:tc>
          <w:tcPr>
            <w:tcW w:w="9630" w:type="dxa"/>
            <w:tcBorders>
              <w:top w:val="single" w:sz="4" w:space="0" w:color="auto"/>
              <w:left w:val="single" w:sz="4" w:space="0" w:color="auto"/>
              <w:bottom w:val="single" w:sz="4" w:space="0" w:color="auto"/>
              <w:right w:val="single" w:sz="4" w:space="0" w:color="auto"/>
            </w:tcBorders>
            <w:shd w:val="clear" w:color="auto" w:fill="D9D9D9"/>
          </w:tcPr>
          <w:p w14:paraId="48048744" w14:textId="77777777" w:rsidR="007D34EE" w:rsidRDefault="007D34EE" w:rsidP="005366B2">
            <w:pPr>
              <w:spacing w:before="120" w:after="240"/>
              <w:ind w:hanging="18"/>
              <w:rPr>
                <w:b/>
                <w:i/>
              </w:rPr>
            </w:pPr>
            <w:r>
              <w:rPr>
                <w:b/>
                <w:i/>
              </w:rPr>
              <w:t>[OBDRR006</w:t>
            </w:r>
            <w:r w:rsidRPr="004B0726">
              <w:rPr>
                <w:b/>
                <w:i/>
              </w:rPr>
              <w:t xml:space="preserve">: </w:t>
            </w:r>
            <w:r>
              <w:rPr>
                <w:b/>
                <w:i/>
              </w:rPr>
              <w:t xml:space="preserve"> Replace the variable “</w:t>
            </w:r>
            <w:r w:rsidRPr="007A7976">
              <w:rPr>
                <w:b/>
                <w:i/>
              </w:rPr>
              <w:t>RTOLHSL</w:t>
            </w:r>
            <w:r>
              <w:rPr>
                <w:b/>
                <w:i/>
              </w:rPr>
              <w:t>” above with the following upon system implementation:</w:t>
            </w:r>
            <w:r w:rsidRPr="004B0726">
              <w:rPr>
                <w:b/>
                <w:i/>
              </w:rPr>
              <w:t>]</w:t>
            </w:r>
          </w:p>
          <w:p w14:paraId="70C604C1" w14:textId="77777777" w:rsidR="007D34EE" w:rsidRDefault="007D34EE" w:rsidP="001876F2">
            <w:pPr>
              <w:numPr>
                <w:ilvl w:val="0"/>
                <w:numId w:val="24"/>
              </w:numPr>
              <w:ind w:left="1080"/>
              <w:contextualSpacing/>
              <w:jc w:val="both"/>
            </w:pPr>
            <w:r w:rsidRPr="008301DF">
              <w:rPr>
                <w:i/>
              </w:rPr>
              <w:lastRenderedPageBreak/>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77B16422" w14:textId="77777777" w:rsidR="007D34EE" w:rsidRDefault="007D34EE" w:rsidP="001876F2">
            <w:pPr>
              <w:numPr>
                <w:ilvl w:val="1"/>
                <w:numId w:val="24"/>
              </w:numPr>
              <w:ind w:left="1440"/>
              <w:contextualSpacing/>
              <w:jc w:val="both"/>
              <w:rPr>
                <w:ins w:id="183" w:author="ERCOT" w:date="2019-11-18T13:41:00Z"/>
              </w:rPr>
            </w:pPr>
            <w:r>
              <w:t xml:space="preserve">Nuclear Resources; </w:t>
            </w:r>
          </w:p>
          <w:p w14:paraId="6B5B6EA6" w14:textId="77777777" w:rsidR="007D34EE" w:rsidRDefault="007D34EE" w:rsidP="001876F2">
            <w:pPr>
              <w:numPr>
                <w:ilvl w:val="1"/>
                <w:numId w:val="24"/>
              </w:numPr>
              <w:ind w:left="1440"/>
              <w:contextualSpacing/>
              <w:jc w:val="both"/>
            </w:pPr>
            <w:ins w:id="184" w:author="ERCOT" w:date="2019-11-18T13:41:00Z">
              <w:r>
                <w:t>ESRs;</w:t>
              </w:r>
            </w:ins>
          </w:p>
          <w:p w14:paraId="2DB0D1B7" w14:textId="77777777" w:rsidR="007D34EE" w:rsidRDefault="007D34EE" w:rsidP="001876F2">
            <w:pPr>
              <w:numPr>
                <w:ilvl w:val="1"/>
                <w:numId w:val="24"/>
              </w:numPr>
              <w:ind w:left="1440"/>
              <w:contextualSpacing/>
              <w:jc w:val="both"/>
            </w:pPr>
            <w:r w:rsidRPr="00025388">
              <w:t xml:space="preserve">Resources with telemetered </w:t>
            </w:r>
            <w:r>
              <w:t>n</w:t>
            </w:r>
            <w:r w:rsidRPr="00025388">
              <w:t>et real power (in MW) less than 95% of their telemetered LSL</w:t>
            </w:r>
            <w:r>
              <w:t>; and</w:t>
            </w:r>
          </w:p>
          <w:p w14:paraId="736A133F" w14:textId="77777777" w:rsidR="007D34EE" w:rsidRDefault="007D34EE" w:rsidP="001876F2">
            <w:pPr>
              <w:numPr>
                <w:ilvl w:val="1"/>
                <w:numId w:val="24"/>
              </w:numPr>
              <w:ind w:left="1440"/>
              <w:contextualSpacing/>
              <w:jc w:val="both"/>
            </w:pPr>
            <w:r w:rsidRPr="00025388">
              <w:t xml:space="preserve">Resources with </w:t>
            </w:r>
            <w:r>
              <w:t xml:space="preserve">a </w:t>
            </w:r>
            <w:r w:rsidRPr="00025388">
              <w:t xml:space="preserve">telemetered </w:t>
            </w:r>
            <w:r>
              <w:t>Resource Status of:</w:t>
            </w:r>
          </w:p>
          <w:p w14:paraId="477159D0" w14:textId="77777777" w:rsidR="007D34EE" w:rsidRDefault="007D34EE" w:rsidP="001876F2">
            <w:pPr>
              <w:numPr>
                <w:ilvl w:val="2"/>
                <w:numId w:val="24"/>
              </w:numPr>
              <w:ind w:left="2160"/>
              <w:contextualSpacing/>
              <w:jc w:val="both"/>
            </w:pPr>
            <w:r w:rsidRPr="00025388">
              <w:t>ONTEST</w:t>
            </w:r>
            <w:r>
              <w:t>;</w:t>
            </w:r>
            <w:r w:rsidRPr="00877EAD">
              <w:t xml:space="preserve"> </w:t>
            </w:r>
          </w:p>
          <w:p w14:paraId="628F5933" w14:textId="77777777" w:rsidR="007D34EE" w:rsidRDefault="007D34EE" w:rsidP="001876F2">
            <w:pPr>
              <w:numPr>
                <w:ilvl w:val="2"/>
                <w:numId w:val="24"/>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305DF529" w14:textId="77777777" w:rsidR="007D34EE" w:rsidRDefault="007D34EE" w:rsidP="001876F2">
            <w:pPr>
              <w:numPr>
                <w:ilvl w:val="3"/>
                <w:numId w:val="24"/>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1F92F47F" w14:textId="77777777" w:rsidR="007D34EE" w:rsidRDefault="007D34EE" w:rsidP="001876F2">
            <w:pPr>
              <w:numPr>
                <w:ilvl w:val="2"/>
                <w:numId w:val="24"/>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63BA745E" w14:textId="77777777" w:rsidR="007D34EE" w:rsidRPr="00DF7080" w:rsidRDefault="007D34EE" w:rsidP="001876F2">
            <w:pPr>
              <w:numPr>
                <w:ilvl w:val="2"/>
                <w:numId w:val="24"/>
              </w:numPr>
              <w:spacing w:after="120"/>
              <w:ind w:left="2160"/>
              <w:contextualSpacing/>
              <w:jc w:val="both"/>
            </w:pPr>
            <w:r w:rsidRPr="00877EAD">
              <w:t>SHUTDOWN</w:t>
            </w:r>
            <w:r>
              <w:t>.</w:t>
            </w:r>
          </w:p>
        </w:tc>
      </w:tr>
    </w:tbl>
    <w:p w14:paraId="75141BDB" w14:textId="77777777" w:rsidR="007D34EE" w:rsidRPr="009B5D80" w:rsidRDefault="007D34EE" w:rsidP="001876F2">
      <w:pPr>
        <w:numPr>
          <w:ilvl w:val="0"/>
          <w:numId w:val="24"/>
        </w:numPr>
        <w:spacing w:before="120"/>
        <w:ind w:left="1080"/>
        <w:jc w:val="both"/>
        <w:rPr>
          <w:i/>
        </w:rPr>
      </w:pPr>
      <w:r w:rsidRPr="009B5D80">
        <w:rPr>
          <w:i/>
        </w:rPr>
        <w:lastRenderedPageBreak/>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ins w:id="185" w:author="ERCOT" w:date="2019-11-18T13:41:00Z">
        <w:r>
          <w:t xml:space="preserve">ESRs, </w:t>
        </w:r>
      </w:ins>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p w14:paraId="1F7D89D6" w14:textId="77777777" w:rsidR="007D34EE" w:rsidRPr="00E607B9" w:rsidRDefault="007D34EE" w:rsidP="001876F2">
      <w:pPr>
        <w:numPr>
          <w:ilvl w:val="0"/>
          <w:numId w:val="24"/>
        </w:numPr>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ins w:id="186" w:author="ERCOT" w:date="2019-11-18T13:42:00Z">
        <w:r>
          <w:t xml:space="preserve"> excluding ESRs</w:t>
        </w:r>
      </w:ins>
      <w:r>
        <w:t>.</w:t>
      </w:r>
    </w:p>
    <w:p w14:paraId="2E1DA917" w14:textId="77777777" w:rsidR="007D34EE" w:rsidRDefault="007D34EE" w:rsidP="001876F2">
      <w:pPr>
        <w:numPr>
          <w:ilvl w:val="0"/>
          <w:numId w:val="24"/>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42ECA2BC" w14:textId="77777777" w:rsidR="007D34EE" w:rsidRPr="006A7375" w:rsidRDefault="007D34EE" w:rsidP="001876F2">
      <w:pPr>
        <w:numPr>
          <w:ilvl w:val="0"/>
          <w:numId w:val="24"/>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0B2BD5CD" w14:textId="77777777" w:rsidR="007D34EE" w:rsidRPr="001D1746" w:rsidRDefault="007D34EE" w:rsidP="001876F2">
      <w:pPr>
        <w:numPr>
          <w:ilvl w:val="0"/>
          <w:numId w:val="24"/>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2BB5C23C" w14:textId="77777777" w:rsidR="007D34EE" w:rsidRDefault="007D34EE" w:rsidP="001876F2">
      <w:pPr>
        <w:numPr>
          <w:ilvl w:val="0"/>
          <w:numId w:val="24"/>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76E94A71" w14:textId="77777777" w:rsidR="007D34EE" w:rsidRPr="005F275A" w:rsidRDefault="007D34EE" w:rsidP="001876F2">
      <w:pPr>
        <w:numPr>
          <w:ilvl w:val="0"/>
          <w:numId w:val="24"/>
        </w:numPr>
        <w:spacing w:after="240"/>
        <w:ind w:left="1080"/>
        <w:contextualSpacing/>
        <w:jc w:val="both"/>
      </w:pPr>
      <w:r w:rsidRPr="003B6AD6">
        <w:rPr>
          <w:i/>
        </w:rPr>
        <w:lastRenderedPageBreak/>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6ED9B84D" w14:textId="77777777" w:rsidR="007D34EE" w:rsidRPr="00D00E53" w:rsidRDefault="007D34EE" w:rsidP="001876F2">
      <w:pPr>
        <w:numPr>
          <w:ilvl w:val="0"/>
          <w:numId w:val="24"/>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p w14:paraId="31804780" w14:textId="77777777" w:rsidR="007D34EE" w:rsidRPr="008301DF" w:rsidRDefault="007D34EE" w:rsidP="001876F2">
      <w:pPr>
        <w:numPr>
          <w:ilvl w:val="0"/>
          <w:numId w:val="24"/>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w:t>
      </w:r>
      <w:ins w:id="187" w:author="ERCOT" w:date="2019-11-18T13:40:00Z">
        <w:r>
          <w:t>,</w:t>
        </w:r>
        <w:r w:rsidRPr="003F7CD8">
          <w:t xml:space="preserve"> </w:t>
        </w:r>
        <w:r>
          <w:t>excluding ESRs,</w:t>
        </w:r>
      </w:ins>
      <w:r>
        <w:t xml:space="preserve"> </w:t>
      </w:r>
      <w:r w:rsidRPr="00AE7971">
        <w:t xml:space="preserve">discounted by the </w:t>
      </w:r>
      <w:r>
        <w:t xml:space="preserve">system-wide </w:t>
      </w:r>
      <w:r w:rsidRPr="00AE7971">
        <w:t>discount factor</w:t>
      </w:r>
      <w:r>
        <w:t>.</w:t>
      </w:r>
    </w:p>
    <w:p w14:paraId="2143D823" w14:textId="77777777" w:rsidR="007D34EE" w:rsidRPr="00B3782B" w:rsidRDefault="007D34EE" w:rsidP="001876F2">
      <w:pPr>
        <w:numPr>
          <w:ilvl w:val="0"/>
          <w:numId w:val="24"/>
        </w:numPr>
        <w:ind w:left="1080"/>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Low Power Consumption</w:t>
      </w:r>
      <w:r w:rsidRPr="009A722A">
        <w:t xml:space="preserve"> from Controllable Load Resources for the SCED interval</w:t>
      </w:r>
      <w:ins w:id="188" w:author="ERCOT" w:date="2019-11-18T13:40:00Z">
        <w:r>
          <w:t>,</w:t>
        </w:r>
        <w:r w:rsidRPr="003F7CD8">
          <w:t xml:space="preserve"> </w:t>
        </w:r>
        <w:r>
          <w:t>excluding ESRs,</w:t>
        </w:r>
      </w:ins>
      <w:r>
        <w:t xml:space="preserve"> </w:t>
      </w:r>
      <w:r w:rsidRPr="00AE7971">
        <w:t xml:space="preserve">discounted by the </w:t>
      </w:r>
      <w:r>
        <w:t xml:space="preserve">system-wide </w:t>
      </w:r>
      <w:r w:rsidRPr="00AE7971">
        <w:t>discount factor</w:t>
      </w:r>
      <w:r w:rsidRPr="009A722A">
        <w:t>.</w:t>
      </w:r>
    </w:p>
    <w:p w14:paraId="42C77A00" w14:textId="77777777" w:rsidR="007D34EE" w:rsidRPr="00B3782B" w:rsidRDefault="007D34EE" w:rsidP="001876F2">
      <w:pPr>
        <w:numPr>
          <w:ilvl w:val="0"/>
          <w:numId w:val="24"/>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w:t>
      </w:r>
      <w:ins w:id="189" w:author="ERCOT" w:date="2019-11-18T13:39:00Z">
        <w:r>
          <w:t>,</w:t>
        </w:r>
        <w:r w:rsidRPr="003F7CD8">
          <w:t xml:space="preserve"> </w:t>
        </w:r>
        <w:r>
          <w:t>excluding ESRs,</w:t>
        </w:r>
      </w:ins>
      <w:r w:rsidRPr="00B3782B">
        <w:t xml:space="preserve"> Regulation-Up </w:t>
      </w:r>
      <w:r>
        <w:t xml:space="preserve">Ancillary Service </w:t>
      </w:r>
      <w:r w:rsidRPr="00B3782B">
        <w:t>Schedule discounted by the system</w:t>
      </w:r>
      <w:r>
        <w:t>-</w:t>
      </w:r>
      <w:r w:rsidRPr="00B3782B">
        <w:t>wide discount factor.</w:t>
      </w:r>
    </w:p>
    <w:p w14:paraId="79A0302F" w14:textId="77777777" w:rsidR="007D34EE" w:rsidRDefault="007D34EE" w:rsidP="001876F2">
      <w:pPr>
        <w:numPr>
          <w:ilvl w:val="0"/>
          <w:numId w:val="24"/>
        </w:numPr>
        <w:ind w:left="1080"/>
        <w:jc w:val="both"/>
        <w:rPr>
          <w:ins w:id="190" w:author="ERCOT" w:date="2019-11-18T13:38:00Z"/>
        </w:rPr>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p w14:paraId="11656148" w14:textId="77777777" w:rsidR="007D34EE" w:rsidRPr="00701742" w:rsidRDefault="007D34EE" w:rsidP="001876F2">
      <w:pPr>
        <w:numPr>
          <w:ilvl w:val="0"/>
          <w:numId w:val="24"/>
        </w:numPr>
        <w:ind w:left="1080"/>
        <w:jc w:val="both"/>
        <w:rPr>
          <w:ins w:id="191" w:author="ERCOT" w:date="2019-11-18T13:38:00Z"/>
        </w:rPr>
      </w:pPr>
      <w:ins w:id="192" w:author="ERCOT" w:date="2019-11-18T13:38:00Z">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ins>
    </w:p>
    <w:p w14:paraId="7951B156" w14:textId="77777777" w:rsidR="007D34EE" w:rsidRPr="000E3D39" w:rsidRDefault="007D34EE" w:rsidP="001876F2">
      <w:pPr>
        <w:pStyle w:val="ListParagraph"/>
        <w:numPr>
          <w:ilvl w:val="0"/>
          <w:numId w:val="24"/>
        </w:numPr>
        <w:ind w:left="1080"/>
        <w:contextualSpacing w:val="0"/>
        <w:rPr>
          <w:ins w:id="193" w:author="ERCOT" w:date="2019-11-18T13:38:00Z"/>
          <w:i/>
        </w:rPr>
      </w:pPr>
      <w:ins w:id="194" w:author="ERCOT" w:date="2019-11-18T13:38:00Z">
        <w:r w:rsidRPr="000E3D39">
          <w:rPr>
            <w:i/>
          </w:rPr>
          <w:t>ESR-Gen</w:t>
        </w:r>
        <w:r>
          <w:rPr>
            <w:i/>
          </w:rPr>
          <w:t xml:space="preserve"> </w:t>
        </w:r>
        <w:r w:rsidRPr="000E3D39">
          <w:t>is the Energy Storage Resource modeled as Generation Resource</w:t>
        </w:r>
        <w:r>
          <w:t xml:space="preserve"> when generating or idle. </w:t>
        </w:r>
      </w:ins>
    </w:p>
    <w:p w14:paraId="4E0D3A8F" w14:textId="77777777" w:rsidR="007D34EE" w:rsidRPr="000E3D39" w:rsidRDefault="007D34EE" w:rsidP="001876F2">
      <w:pPr>
        <w:pStyle w:val="ListParagraph"/>
        <w:numPr>
          <w:ilvl w:val="0"/>
          <w:numId w:val="24"/>
        </w:numPr>
        <w:ind w:left="1080"/>
        <w:contextualSpacing w:val="0"/>
        <w:rPr>
          <w:ins w:id="195" w:author="ERCOT" w:date="2019-11-18T13:38:00Z"/>
          <w:i/>
        </w:rPr>
      </w:pPr>
      <w:ins w:id="196" w:author="ERCOT" w:date="2019-11-18T13:38:00Z">
        <w:r w:rsidRPr="000E3D39">
          <w:rPr>
            <w:i/>
          </w:rPr>
          <w:t>ESR-CLR</w:t>
        </w:r>
        <w:r>
          <w:rPr>
            <w:i/>
          </w:rPr>
          <w:t xml:space="preserve"> </w:t>
        </w:r>
        <w:r w:rsidRPr="000E3D39">
          <w:t>is the Energy Storage Resource modeled as Controllable Load Resource (CLR) when charging.</w:t>
        </w:r>
      </w:ins>
    </w:p>
    <w:p w14:paraId="6C8C65C6" w14:textId="77777777" w:rsidR="007D34EE" w:rsidRPr="000E3D39" w:rsidRDefault="007D34EE" w:rsidP="001876F2">
      <w:pPr>
        <w:numPr>
          <w:ilvl w:val="0"/>
          <w:numId w:val="24"/>
        </w:numPr>
        <w:spacing w:after="240"/>
        <w:ind w:left="1080"/>
        <w:jc w:val="both"/>
      </w:pPr>
      <w:ins w:id="197" w:author="ERCOT" w:date="2019-11-18T13:38:00Z">
        <w:r w:rsidRPr="000E3D39">
          <w:rPr>
            <w:i/>
          </w:rPr>
          <w:t>SOC</w:t>
        </w:r>
        <w:r>
          <w:rPr>
            <w:i/>
          </w:rPr>
          <w:t xml:space="preserve"> </w:t>
        </w:r>
        <w:r w:rsidRPr="000E3D39">
          <w:t>is the</w:t>
        </w:r>
        <w:r>
          <w:t xml:space="preserve"> state of c</w:t>
        </w:r>
        <w:r w:rsidRPr="000E3D39">
          <w:t>harge</w:t>
        </w:r>
        <w:r>
          <w:t>.</w:t>
        </w:r>
      </w:ins>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D34EE" w14:paraId="7B84CC6C" w14:textId="77777777" w:rsidTr="005366B2">
        <w:tc>
          <w:tcPr>
            <w:tcW w:w="9630" w:type="dxa"/>
            <w:tcBorders>
              <w:top w:val="single" w:sz="4" w:space="0" w:color="auto"/>
              <w:left w:val="single" w:sz="4" w:space="0" w:color="auto"/>
              <w:bottom w:val="single" w:sz="4" w:space="0" w:color="auto"/>
              <w:right w:val="single" w:sz="4" w:space="0" w:color="auto"/>
            </w:tcBorders>
            <w:shd w:val="clear" w:color="auto" w:fill="D9D9D9"/>
          </w:tcPr>
          <w:p w14:paraId="6129575C" w14:textId="77777777" w:rsidR="007D34EE" w:rsidRDefault="007D34EE" w:rsidP="005366B2">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0A095D23" w14:textId="77777777" w:rsidR="007D34EE" w:rsidRDefault="007D34EE" w:rsidP="001876F2">
            <w:pPr>
              <w:numPr>
                <w:ilvl w:val="0"/>
                <w:numId w:val="24"/>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2446ACBB" w14:textId="77777777" w:rsidR="007D34EE" w:rsidRDefault="007D34EE" w:rsidP="001876F2">
            <w:pPr>
              <w:numPr>
                <w:ilvl w:val="1"/>
                <w:numId w:val="24"/>
              </w:numPr>
              <w:ind w:left="1440" w:hanging="310"/>
              <w:contextualSpacing/>
              <w:jc w:val="both"/>
            </w:pPr>
            <w:r w:rsidRPr="003667D0">
              <w:t xml:space="preserve">RTCDCTI is the ERCOT-directed </w:t>
            </w:r>
            <w:r w:rsidRPr="00276111">
              <w:t>DC Tie imports during an EEA</w:t>
            </w:r>
            <w:r>
              <w:t xml:space="preserve"> or transmission emergency; </w:t>
            </w:r>
          </w:p>
          <w:p w14:paraId="465D516F" w14:textId="77777777" w:rsidR="007D34EE" w:rsidRDefault="007D34EE" w:rsidP="001876F2">
            <w:pPr>
              <w:numPr>
                <w:ilvl w:val="1"/>
                <w:numId w:val="24"/>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0509DE74" w14:textId="77777777" w:rsidR="007D34EE" w:rsidRDefault="007D34EE" w:rsidP="001876F2">
            <w:pPr>
              <w:numPr>
                <w:ilvl w:val="1"/>
                <w:numId w:val="24"/>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66A7B46C" w14:textId="77777777" w:rsidR="007D34EE" w:rsidRDefault="007D34EE" w:rsidP="001876F2">
            <w:pPr>
              <w:numPr>
                <w:ilvl w:val="1"/>
                <w:numId w:val="24"/>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4AC17A7C" w14:textId="77777777" w:rsidR="007D34EE" w:rsidRPr="00C11807" w:rsidRDefault="007D34EE" w:rsidP="001876F2">
            <w:pPr>
              <w:numPr>
                <w:ilvl w:val="1"/>
                <w:numId w:val="24"/>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30A34239" w14:textId="77777777" w:rsidR="007D34EE" w:rsidRPr="008B0152" w:rsidRDefault="007D34EE" w:rsidP="009B5D80">
      <w:pPr>
        <w:jc w:val="both"/>
        <w:rPr>
          <w:bCs/>
        </w:rPr>
      </w:pPr>
    </w:p>
    <w:p w14:paraId="02304945" w14:textId="77777777" w:rsidR="007D34EE" w:rsidRPr="008301DF" w:rsidRDefault="007D34EE" w:rsidP="009B5D80">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5366B2">
        <w:rPr>
          <w:rFonts w:ascii="Cambria Math" w:hAnsi="Cambria Math"/>
        </w:rPr>
        <w:instrText>RSNS</w:instrText>
      </w:r>
      <w:r w:rsidRPr="009B5D80">
        <w:rPr>
          <w:rFonts w:ascii="Cambria Math" w:hAnsi="Cambria Math" w:hint="cs"/>
        </w:rPr>
        <w:instrText> </w:instrText>
      </w:r>
      <w:r w:rsidRPr="008301DF">
        <w:rPr>
          <w:bCs/>
        </w:rPr>
        <w:instrText xml:space="preserve"> </w:instrText>
      </w:r>
      <w:r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p>
    <w:p w14:paraId="11779743" w14:textId="77777777" w:rsidR="007D34EE" w:rsidRDefault="007D34EE" w:rsidP="009B5D80">
      <w:pPr>
        <w:ind w:left="360"/>
        <w:jc w:val="both"/>
      </w:pPr>
    </w:p>
    <w:p w14:paraId="33F2ABDA" w14:textId="77777777" w:rsidR="007D34EE" w:rsidRDefault="007D34EE" w:rsidP="009B5D80">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7FB791C0" w14:textId="77777777" w:rsidR="007D34EE" w:rsidRDefault="007D34EE" w:rsidP="009B5D80">
      <w:pPr>
        <w:ind w:left="360"/>
        <w:contextualSpacing/>
        <w:jc w:val="both"/>
        <w:rPr>
          <w:bCs/>
          <w:i/>
        </w:rPr>
      </w:pPr>
    </w:p>
    <w:p w14:paraId="405F5E7F" w14:textId="77777777" w:rsidR="007D34EE" w:rsidRDefault="007D34EE" w:rsidP="009B5D80">
      <w:pPr>
        <w:ind w:left="360"/>
        <w:contextualSpacing/>
        <w:jc w:val="both"/>
        <w:rPr>
          <w:bCs/>
          <w:i/>
        </w:rPr>
      </w:pPr>
      <w:r w:rsidRPr="00BD0277">
        <w:rPr>
          <w:bCs/>
          <w:i/>
        </w:rPr>
        <w:t xml:space="preserve">RTOFFCAP = </w:t>
      </w:r>
      <w:r>
        <w:rPr>
          <w:bCs/>
          <w:i/>
        </w:rPr>
        <w:tab/>
      </w:r>
      <w:r w:rsidRPr="00BD0277">
        <w:rPr>
          <w:bCs/>
          <w:i/>
        </w:rPr>
        <w:t xml:space="preserve">RTCST30HSL + RTOFFNSHSL </w:t>
      </w:r>
      <w:r>
        <w:rPr>
          <w:bCs/>
          <w:i/>
        </w:rPr>
        <w:t>+</w:t>
      </w:r>
      <w:r w:rsidRPr="00BD0277">
        <w:rPr>
          <w:bCs/>
          <w:i/>
        </w:rPr>
        <w:t>RTCLRNS + RTOLNSRS</w:t>
      </w:r>
      <w:r>
        <w:rPr>
          <w:bCs/>
          <w:i/>
        </w:rPr>
        <w:t xml:space="preserve"> + </w:t>
      </w:r>
    </w:p>
    <w:p w14:paraId="25B90FC5" w14:textId="77777777" w:rsidR="007D34EE" w:rsidRPr="00BD0277" w:rsidRDefault="007D34EE" w:rsidP="009B5D80">
      <w:pPr>
        <w:ind w:left="1800" w:firstLine="360"/>
        <w:jc w:val="both"/>
        <w:rPr>
          <w:bCs/>
          <w:i/>
          <w:iCs/>
        </w:rPr>
      </w:pPr>
      <w:r>
        <w:rPr>
          <w:bCs/>
          <w:i/>
        </w:rPr>
        <w:t>RTRUCCST30HSL</w:t>
      </w:r>
    </w:p>
    <w:p w14:paraId="479EC60B" w14:textId="77777777" w:rsidR="007D34EE" w:rsidRPr="008301DF" w:rsidRDefault="007D34EE" w:rsidP="009B5D80">
      <w:pPr>
        <w:spacing w:before="240"/>
        <w:jc w:val="both"/>
        <w:rPr>
          <w:bCs/>
        </w:rPr>
      </w:pPr>
      <w:r w:rsidRPr="008301DF">
        <w:rPr>
          <w:bCs/>
        </w:rPr>
        <w:t xml:space="preserve">Where </w:t>
      </w:r>
    </w:p>
    <w:p w14:paraId="312066CB" w14:textId="77777777" w:rsidR="007D34EE" w:rsidRPr="00F53298" w:rsidRDefault="007D34EE" w:rsidP="001876F2">
      <w:pPr>
        <w:numPr>
          <w:ilvl w:val="0"/>
          <w:numId w:val="24"/>
        </w:numPr>
        <w:ind w:left="1080"/>
        <w:contextualSpacing/>
        <w:jc w:val="both"/>
      </w:pPr>
      <w:r w:rsidRPr="008301DF">
        <w:rPr>
          <w:i/>
        </w:rPr>
        <w:t>RTOLCAP</w:t>
      </w:r>
      <w:r>
        <w:t xml:space="preserve"> is the system total Real-Time On-Line reserve capacity of all On-Line Resources for the SCED interval.</w:t>
      </w:r>
    </w:p>
    <w:p w14:paraId="43144892" w14:textId="77777777" w:rsidR="007D34EE" w:rsidRDefault="007D34EE" w:rsidP="001876F2">
      <w:pPr>
        <w:numPr>
          <w:ilvl w:val="0"/>
          <w:numId w:val="24"/>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7C30E62C" w14:textId="77777777" w:rsidR="007D34EE" w:rsidRDefault="007D34EE" w:rsidP="001876F2">
      <w:pPr>
        <w:numPr>
          <w:ilvl w:val="0"/>
          <w:numId w:val="24"/>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p w14:paraId="7AFB1DB7" w14:textId="77777777" w:rsidR="007D34EE" w:rsidRDefault="007D34EE" w:rsidP="001876F2">
      <w:pPr>
        <w:numPr>
          <w:ilvl w:val="0"/>
          <w:numId w:val="24"/>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 xml:space="preserve">system-wide </w:t>
      </w:r>
      <w:r w:rsidRPr="00AE7971">
        <w:t>discount factor</w:t>
      </w:r>
      <w:r w:rsidRPr="00F53298">
        <w:t>.</w:t>
      </w:r>
    </w:p>
    <w:p w14:paraId="0EAFFFE0" w14:textId="77777777" w:rsidR="007D34EE" w:rsidRDefault="007D34EE" w:rsidP="001876F2">
      <w:pPr>
        <w:numPr>
          <w:ilvl w:val="0"/>
          <w:numId w:val="24"/>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p w14:paraId="10F7FABC" w14:textId="77777777" w:rsidR="007D34EE" w:rsidRDefault="007D34EE" w:rsidP="001876F2">
      <w:pPr>
        <w:numPr>
          <w:ilvl w:val="0"/>
          <w:numId w:val="24"/>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system-wide</w:t>
      </w:r>
      <w:r w:rsidRPr="0072763F">
        <w:t xml:space="preserve"> discount factor</w:t>
      </w:r>
      <w:r>
        <w:t>.</w:t>
      </w:r>
    </w:p>
    <w:p w14:paraId="145AC748" w14:textId="77777777" w:rsidR="007D34EE" w:rsidRDefault="007D34EE" w:rsidP="001876F2">
      <w:pPr>
        <w:numPr>
          <w:ilvl w:val="0"/>
          <w:numId w:val="24"/>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99BC57B" w14:textId="77777777" w:rsidR="007D34EE" w:rsidRPr="0080555B" w:rsidRDefault="007D34EE" w:rsidP="009B5D80">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67F405F4" w14:textId="77777777" w:rsidR="007D34EE" w:rsidRPr="00B312A4" w:rsidRDefault="007D34EE" w:rsidP="009B5D80">
      <w:pPr>
        <w:pStyle w:val="Heading2"/>
        <w:numPr>
          <w:ilvl w:val="0"/>
          <w:numId w:val="0"/>
        </w:numPr>
        <w:rPr>
          <w:i/>
        </w:rPr>
      </w:pPr>
      <w:bookmarkStart w:id="198" w:name="_Toc366244941"/>
      <w:bookmarkStart w:id="199" w:name="_Toc369177582"/>
      <w:bookmarkStart w:id="200" w:name="_Toc370806872"/>
      <w:bookmarkStart w:id="201" w:name="_Toc370985110"/>
      <w:bookmarkStart w:id="202" w:name="_Toc371343049"/>
      <w:bookmarkStart w:id="203" w:name="_Toc371347082"/>
      <w:bookmarkStart w:id="204" w:name="_Toc371665256"/>
      <w:bookmarkStart w:id="205" w:name="_Toc418158662"/>
      <w:bookmarkStart w:id="206" w:name="_Toc10032979"/>
      <w:r w:rsidRPr="00B312A4">
        <w:rPr>
          <w:i/>
        </w:rPr>
        <w:t>2.2.2</w:t>
      </w:r>
      <w:r w:rsidRPr="00B312A4">
        <w:rPr>
          <w:i/>
        </w:rPr>
        <w:tab/>
        <w:t xml:space="preserve">Calculation of </w:t>
      </w:r>
      <w:r w:rsidRPr="00B312A4">
        <w:rPr>
          <w:i/>
          <w:position w:val="-12"/>
        </w:rPr>
        <w:object w:dxaOrig="765" w:dyaOrig="360" w14:anchorId="1D0CBB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9.4pt" o:ole="">
            <v:imagedata r:id="rId9" o:title=""/>
          </v:shape>
          <o:OLEObject Type="Embed" ProgID="Equation.3" ShapeID="_x0000_i1025" DrawAspect="Content" ObjectID="_1644125595" r:id="rId10"/>
        </w:object>
      </w:r>
      <w:r w:rsidRPr="00B312A4">
        <w:rPr>
          <w:i/>
        </w:rPr>
        <w:fldChar w:fldCharType="begin"/>
      </w:r>
      <w:r w:rsidRPr="00B312A4">
        <w:rPr>
          <w:i/>
        </w:rPr>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B312A4">
        <w:rPr>
          <w:i/>
        </w:rPr>
        <w:instrText xml:space="preserve"> </w:instrText>
      </w:r>
      <w:r w:rsidRPr="00B312A4">
        <w:rPr>
          <w:i/>
        </w:rPr>
        <w:fldChar w:fldCharType="end"/>
      </w:r>
      <w:bookmarkEnd w:id="198"/>
      <w:bookmarkEnd w:id="199"/>
      <w:bookmarkEnd w:id="200"/>
      <w:bookmarkEnd w:id="201"/>
      <w:bookmarkEnd w:id="202"/>
      <w:bookmarkEnd w:id="203"/>
      <w:bookmarkEnd w:id="204"/>
      <w:bookmarkEnd w:id="205"/>
      <w:bookmarkEnd w:id="206"/>
      <w:r w:rsidRPr="00B312A4">
        <w:rPr>
          <w:i/>
          <w:position w:val="-12"/>
        </w:rPr>
        <w:object w:dxaOrig="1020" w:dyaOrig="360" w14:anchorId="0C76037F">
          <v:shape id="_x0000_i1026" type="#_x0000_t75" style="width:50.7pt;height:19.4pt" o:ole="">
            <v:imagedata r:id="rId11" o:title=""/>
          </v:shape>
          <o:OLEObject Type="Embed" ProgID="Equation.3" ShapeID="_x0000_i1026" DrawAspect="Content" ObjectID="_1644125596" r:id="rId12"/>
        </w:object>
      </w:r>
    </w:p>
    <w:p w14:paraId="17954EAA" w14:textId="77777777" w:rsidR="007D34EE" w:rsidRPr="008B0152" w:rsidRDefault="007D34EE" w:rsidP="009B5D80">
      <w:pPr>
        <w:jc w:val="both"/>
      </w:pP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670D78F">
          <v:shape id="_x0000_i1027" type="#_x0000_t75" style="width:35.7pt;height:17.55pt" o:ole="">
            <v:imagedata r:id="rId13" o:title=""/>
          </v:shape>
          <o:OLEObject Type="Embed" ProgID="Equation.3" ShapeID="_x0000_i1027" DrawAspect="Content" ObjectID="_1644125597" r:id="rId14"/>
        </w:object>
      </w:r>
      <w:r w:rsidRPr="00B1420A">
        <w:t xml:space="preserve"> and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520A5A2C">
          <v:shape id="_x0000_i1028" type="#_x0000_t75" style="width:50.7pt;height:19.4pt" o:ole="">
            <v:imagedata r:id="rId15" o:title=""/>
          </v:shape>
          <o:OLEObject Type="Embed" ProgID="Equation.3" ShapeID="_x0000_i1028" DrawAspect="Content" ObjectID="_1644125598" r:id="rId16"/>
        </w:object>
      </w:r>
      <w:r w:rsidRPr="00B1420A">
        <w:t xml:space="preserve"> are functions that describe the </w:t>
      </w:r>
      <w:r>
        <w:t>PBMCL</w:t>
      </w:r>
      <w:r w:rsidRPr="008B0152">
        <w:t xml:space="preserve"> at various reserve levels. </w:t>
      </w:r>
    </w:p>
    <w:p w14:paraId="55F78E3F" w14:textId="77777777" w:rsidR="007D34EE" w:rsidRPr="008B0152" w:rsidRDefault="007D34EE" w:rsidP="009B5D80">
      <w:pPr>
        <w:ind w:left="360"/>
        <w:jc w:val="both"/>
      </w:pPr>
    </w:p>
    <w:p w14:paraId="1518F376" w14:textId="77777777" w:rsidR="007D34EE" w:rsidRPr="008B0152" w:rsidRDefault="007D34EE" w:rsidP="009B5D80">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72321FED">
          <v:shape id="_x0000_i1029" type="#_x0000_t75" style="width:35.7pt;height:17.55pt" o:ole="">
            <v:imagedata r:id="rId13" o:title=""/>
          </v:shape>
          <o:OLEObject Type="Embed" ProgID="Equation.3" ShapeID="_x0000_i1029" DrawAspect="Content" ObjectID="_1644125599" r:id="rId17"/>
        </w:object>
      </w:r>
      <w:r w:rsidRPr="008B0152">
        <w:t>:</w:t>
      </w:r>
    </w:p>
    <w:p w14:paraId="7940B0E8" w14:textId="77777777" w:rsidR="007D34EE" w:rsidRPr="008B0152" w:rsidRDefault="007D34EE" w:rsidP="009B5D80">
      <w:pPr>
        <w:ind w:left="360"/>
        <w:jc w:val="both"/>
      </w:pPr>
    </w:p>
    <w:p w14:paraId="41CFB994" w14:textId="77777777" w:rsidR="007D34EE" w:rsidRDefault="007D34EE" w:rsidP="009B5D80">
      <w:pPr>
        <w:jc w:val="both"/>
        <w:rPr>
          <w:bCs/>
        </w:rPr>
      </w:pP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7FFAE0E">
          <v:shape id="_x0000_i1030" type="#_x0000_t75" style="width:35.7pt;height:17.55pt" o:ole="">
            <v:imagedata r:id="rId13" o:title=""/>
          </v:shape>
          <o:OLEObject Type="Embed" ProgID="Equation.3" ShapeID="_x0000_i1030" DrawAspect="Content" ObjectID="_1644125600" r:id="rId18"/>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76C4F260">
          <v:shape id="_x0000_i1031" type="#_x0000_t75" style="width:35.7pt;height:17.55pt" o:ole="">
            <v:imagedata r:id="rId13" o:title=""/>
          </v:shape>
          <o:OLEObject Type="Embed" ProgID="Equation.3" ShapeID="_x0000_i1031" DrawAspect="Content" ObjectID="_1644125601" r:id="rId19"/>
        </w:object>
      </w:r>
      <w:r>
        <w:t xml:space="preserve"> </w:t>
      </w:r>
      <w:r w:rsidRPr="008B0152">
        <w:rPr>
          <w:bCs/>
        </w:rPr>
        <w:t>is:</w:t>
      </w:r>
    </w:p>
    <w:p w14:paraId="590F4200" w14:textId="77777777" w:rsidR="007D34EE" w:rsidRPr="0008225B" w:rsidRDefault="00886B86" w:rsidP="009B5D80">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963CEAB" w14:textId="77777777" w:rsidR="007D34EE" w:rsidRPr="00B1420A" w:rsidRDefault="007D34EE" w:rsidP="009B5D80">
      <w:pPr>
        <w:ind w:left="1080"/>
        <w:jc w:val="center"/>
      </w:pPr>
    </w:p>
    <w:p w14:paraId="44FC59B3" w14:textId="77777777" w:rsidR="007D34EE" w:rsidRPr="008B0152" w:rsidRDefault="007D34EE" w:rsidP="009B5D80">
      <w:pPr>
        <w:jc w:val="both"/>
      </w:pPr>
      <w:r w:rsidRPr="008B0152">
        <w:t>Where</w:t>
      </w:r>
    </w:p>
    <w:p w14:paraId="200A113B" w14:textId="77777777" w:rsidR="007D34EE" w:rsidRPr="0081403C" w:rsidRDefault="007D34EE" w:rsidP="001876F2">
      <w:pPr>
        <w:numPr>
          <w:ilvl w:val="0"/>
          <w:numId w:val="24"/>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D43B8CF" w14:textId="77777777" w:rsidR="007D34EE" w:rsidRPr="0081403C" w:rsidRDefault="007D34EE" w:rsidP="001876F2">
      <w:pPr>
        <w:numPr>
          <w:ilvl w:val="0"/>
          <w:numId w:val="24"/>
        </w:numPr>
        <w:spacing w:after="240"/>
        <w:ind w:left="1080"/>
        <w:contextualSpacing/>
        <w:jc w:val="both"/>
        <w:rPr>
          <w:i/>
        </w:rPr>
      </w:pPr>
      <w:r>
        <w:rPr>
          <w:i/>
        </w:rPr>
        <w:t>S</w:t>
      </w:r>
      <w:r w:rsidRPr="0081403C">
        <w:rPr>
          <w:i/>
        </w:rPr>
        <w:fldChar w:fldCharType="begin"/>
      </w:r>
      <w:r w:rsidRPr="0081403C">
        <w:rPr>
          <w:i/>
        </w:rPr>
        <w:instrText xml:space="preserve"> QUOTE </w:instrText>
      </w:r>
      <w:r w:rsidRPr="005366B2">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9B5D80">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6A15B5C3" w14:textId="77777777" w:rsidR="007D34EE" w:rsidRPr="008B0152" w:rsidRDefault="007D34EE" w:rsidP="009B5D80">
      <w:pPr>
        <w:ind w:left="360"/>
        <w:jc w:val="both"/>
        <w:rPr>
          <w:bCs/>
        </w:rPr>
      </w:pPr>
    </w:p>
    <w:p w14:paraId="5DEAEE80" w14:textId="77777777" w:rsidR="007D34EE" w:rsidRDefault="007D34EE" w:rsidP="009B5D80">
      <w:pPr>
        <w:jc w:val="both"/>
        <w:rPr>
          <w:bCs/>
        </w:rPr>
      </w:pPr>
      <w:r>
        <w:rPr>
          <w:i/>
        </w:rPr>
        <w:t>S</w:t>
      </w:r>
      <w:r w:rsidRPr="008B0152">
        <w:fldChar w:fldCharType="begin"/>
      </w:r>
      <w:r w:rsidRPr="008B0152">
        <w:instrText xml:space="preserve"> QUOTE </w:instrText>
      </w:r>
      <w:r w:rsidRPr="005366B2">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9B5D80">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5366B2">
        <w:rPr>
          <w:rFonts w:ascii="Cambria Math" w:hAnsi="Cambria Math"/>
        </w:rPr>
        <w:instrText>πS</w:instrText>
      </w:r>
      <w:r w:rsidRPr="009B5D80">
        <w:rPr>
          <w:rFonts w:ascii="Cambria Math" w:hAnsi="Cambria Math" w:hint="eastAsia"/>
        </w:rPr>
        <w:instrText>(</w:instrText>
      </w:r>
      <w:r w:rsidRPr="005366B2">
        <w:rPr>
          <w:rFonts w:ascii="Cambria Math" w:hAnsi="Cambria Math"/>
        </w:rPr>
        <w:instrText>RS</w:instrText>
      </w:r>
      <w:r w:rsidRPr="009B5D80">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7C933BEA">
          <v:shape id="_x0000_i1032" type="#_x0000_t75" style="width:33.8pt;height:17.55pt" o:ole="">
            <v:imagedata r:id="rId20" o:title=""/>
          </v:shape>
          <o:OLEObject Type="Embed" ProgID="Equation.3" ShapeID="_x0000_i1032" DrawAspect="Content" ObjectID="_1644125602" r:id="rId21"/>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9B5D80">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376E87B4">
          <v:shape id="_x0000_i1033" type="#_x0000_t75" style="width:35.7pt;height:13.75pt" o:ole="">
            <v:imagedata r:id="rId22" o:title=""/>
          </v:shape>
          <o:OLEObject Type="Embed" ProgID="Equation.3" ShapeID="_x0000_i1033" DrawAspect="Content" ObjectID="_1644125603" r:id="rId23"/>
        </w:object>
      </w:r>
      <w:r>
        <w:t xml:space="preserve"> </w:t>
      </w:r>
      <w:r>
        <w:rPr>
          <w:bCs/>
        </w:rPr>
        <w:t>hour</w:t>
      </w:r>
      <w:r w:rsidRPr="00B1420A">
        <w:rPr>
          <w:bCs/>
        </w:rPr>
        <w:t>:</w:t>
      </w:r>
    </w:p>
    <w:p w14:paraId="18CC9D96" w14:textId="77777777" w:rsidR="007D34EE" w:rsidRDefault="007D34EE" w:rsidP="009B5D80">
      <w:pPr>
        <w:jc w:val="both"/>
        <w:rPr>
          <w:bCs/>
        </w:rPr>
      </w:pPr>
    </w:p>
    <w:p w14:paraId="7CC64B58" w14:textId="77777777" w:rsidR="007D34EE" w:rsidRPr="0008225B" w:rsidRDefault="00886B86" w:rsidP="009B5D80">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5E457696" w14:textId="77777777" w:rsidR="007D34EE" w:rsidRPr="00B1420A" w:rsidRDefault="007D34EE" w:rsidP="009B5D80">
      <w:pPr>
        <w:ind w:left="1440"/>
        <w:jc w:val="center"/>
      </w:pPr>
    </w:p>
    <w:p w14:paraId="29E35001" w14:textId="77777777" w:rsidR="007D34EE" w:rsidRDefault="007D34EE" w:rsidP="009B5D80">
      <w:pPr>
        <w:ind w:left="1440"/>
        <w:jc w:val="center"/>
      </w:pPr>
      <w:r w:rsidRPr="006A6D5F">
        <w:rPr>
          <w:position w:val="-38"/>
        </w:rPr>
        <w:object w:dxaOrig="3285" w:dyaOrig="765" w14:anchorId="2658DC6F">
          <v:shape id="_x0000_i1034" type="#_x0000_t75" style="width:165.3pt;height:35.7pt" o:ole="">
            <v:imagedata r:id="rId24" o:title=""/>
          </v:shape>
          <o:OLEObject Type="Embed" ProgID="Equation.3" ShapeID="_x0000_i1034" DrawAspect="Content" ObjectID="_1644125604" r:id="rId25"/>
        </w:object>
      </w:r>
    </w:p>
    <w:p w14:paraId="10810557" w14:textId="77777777" w:rsidR="007D34EE" w:rsidRPr="008B0152" w:rsidRDefault="007D34EE" w:rsidP="009B5D80">
      <w:pPr>
        <w:ind w:left="1440"/>
        <w:jc w:val="center"/>
      </w:pPr>
    </w:p>
    <w:p w14:paraId="40B69F51" w14:textId="77777777" w:rsidR="007D34EE" w:rsidRDefault="007D34EE" w:rsidP="009B5D80">
      <w:pPr>
        <w:jc w:val="both"/>
      </w:pPr>
      <w:r w:rsidRPr="008B0152">
        <w:t xml:space="preserve">So the </w:t>
      </w:r>
      <w:r>
        <w:rPr>
          <w:i/>
        </w:rPr>
        <w:t>S</w:t>
      </w:r>
      <w:r w:rsidRPr="008B0152">
        <w:fldChar w:fldCharType="begin"/>
      </w:r>
      <w:r w:rsidRPr="008B0152">
        <w:instrText xml:space="preserve"> QUOTE </w:instrText>
      </w:r>
      <w:r w:rsidRPr="005366B2">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9B5D80">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390AAF8E" w14:textId="77777777" w:rsidR="007D34EE" w:rsidRPr="00B1420A" w:rsidRDefault="007D34EE" w:rsidP="009B5D80">
      <w:pPr>
        <w:jc w:val="both"/>
      </w:pPr>
    </w:p>
    <w:p w14:paraId="69FDBF36" w14:textId="77777777" w:rsidR="007D34EE" w:rsidRPr="0008225B" w:rsidRDefault="00886B86" w:rsidP="009B5D80">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69D78A6" w14:textId="77777777" w:rsidR="007D34EE" w:rsidRDefault="007D34EE" w:rsidP="009B5D80">
      <w:pPr>
        <w:ind w:left="360"/>
        <w:jc w:val="center"/>
      </w:pPr>
    </w:p>
    <w:p w14:paraId="222A3FB7" w14:textId="77777777" w:rsidR="007D34EE" w:rsidRPr="008B0152" w:rsidRDefault="007D34EE" w:rsidP="009B5D80">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A0D5236">
          <v:shape id="_x0000_i1035" type="#_x0000_t75" style="width:50.7pt;height:17.55pt" o:ole="">
            <v:imagedata r:id="rId26" o:title=""/>
          </v:shape>
          <o:OLEObject Type="Embed" ProgID="Equation.3" ShapeID="_x0000_i1035" DrawAspect="Content" ObjectID="_1644125605" r:id="rId27"/>
        </w:object>
      </w:r>
      <w:r w:rsidRPr="008B0152">
        <w:t>:</w:t>
      </w:r>
    </w:p>
    <w:p w14:paraId="49DB06ED" w14:textId="77777777" w:rsidR="007D34EE" w:rsidRPr="008B0152" w:rsidRDefault="007D34EE" w:rsidP="009B5D80">
      <w:pPr>
        <w:jc w:val="both"/>
      </w:pPr>
    </w:p>
    <w:p w14:paraId="72A59BD2" w14:textId="77777777" w:rsidR="007D34EE" w:rsidRDefault="007D34EE" w:rsidP="009B5D80">
      <w:pPr>
        <w:jc w:val="both"/>
        <w:rPr>
          <w:bCs/>
        </w:rPr>
      </w:pP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C17AAD3">
          <v:shape id="_x0000_i1036" type="#_x0000_t75" style="width:50.7pt;height:19.4pt" o:ole="">
            <v:imagedata r:id="rId26" o:title=""/>
          </v:shape>
          <o:OLEObject Type="Embed" ProgID="Equation.3" ShapeID="_x0000_i1036" DrawAspect="Content" ObjectID="_1644125606" r:id="rId28"/>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30125E3">
          <v:shape id="_x0000_i1037" type="#_x0000_t75" style="width:50.7pt;height:17.55pt" o:ole="">
            <v:imagedata r:id="rId26" o:title=""/>
          </v:shape>
          <o:OLEObject Type="Embed" ProgID="Equation.3" ShapeID="_x0000_i1037" DrawAspect="Content" ObjectID="_1644125607" r:id="rId29"/>
        </w:object>
      </w:r>
      <w:r>
        <w:t xml:space="preserve"> </w:t>
      </w:r>
      <w:r w:rsidRPr="008B0152">
        <w:rPr>
          <w:bCs/>
        </w:rPr>
        <w:t>is:</w:t>
      </w:r>
    </w:p>
    <w:p w14:paraId="5657AC71" w14:textId="77777777" w:rsidR="007D34EE" w:rsidRDefault="007D34EE" w:rsidP="009B5D80">
      <w:pPr>
        <w:jc w:val="both"/>
        <w:rPr>
          <w:bCs/>
        </w:rPr>
      </w:pPr>
    </w:p>
    <w:p w14:paraId="7C7F4D47" w14:textId="77777777" w:rsidR="007D34EE" w:rsidRPr="0008225B" w:rsidRDefault="00886B86" w:rsidP="009B5D80">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3AC4A204" w14:textId="77777777" w:rsidR="007D34EE" w:rsidRPr="008B0152" w:rsidRDefault="007D34EE" w:rsidP="009B5D80">
      <w:pPr>
        <w:jc w:val="both"/>
      </w:pPr>
    </w:p>
    <w:p w14:paraId="24884BCC" w14:textId="77777777" w:rsidR="007D34EE" w:rsidRPr="00B1420A" w:rsidRDefault="007D34EE" w:rsidP="009B5D80">
      <w:pPr>
        <w:jc w:val="both"/>
      </w:pPr>
      <w:r w:rsidRPr="008B0152">
        <w:rPr>
          <w:bCs/>
        </w:rPr>
        <w:t xml:space="preserve">This is similar to </w:t>
      </w:r>
      <w:r w:rsidRPr="00B1420A">
        <w:rPr>
          <w:bCs/>
        </w:rPr>
        <w:fldChar w:fldCharType="begin"/>
      </w:r>
      <w:r w:rsidRPr="008B0152">
        <w:rPr>
          <w:bCs/>
        </w:rPr>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9B5D80">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1BD08A82" w14:textId="77777777" w:rsidR="007D34EE" w:rsidRPr="0081403C" w:rsidRDefault="007D34EE" w:rsidP="001876F2">
      <w:pPr>
        <w:numPr>
          <w:ilvl w:val="0"/>
          <w:numId w:val="24"/>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w:r w:rsidRPr="009B5D80">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E174902">
          <v:shape id="_x0000_i1038" type="#_x0000_t75" style="width:50.7pt;height:17.55pt" o:ole="">
            <v:imagedata r:id="rId30" o:title=""/>
          </v:shape>
          <o:OLEObject Type="Embed" ProgID="Equation.3" ShapeID="_x0000_i1038" DrawAspect="Content" ObjectID="_1644125608" r:id="rId31"/>
        </w:object>
      </w:r>
      <w:r w:rsidRPr="0081403C">
        <w:rPr>
          <w:i/>
        </w:rPr>
        <w:t xml:space="preserve"> calculations</w:t>
      </w:r>
      <w:r>
        <w:rPr>
          <w:i/>
        </w:rPr>
        <w:t xml:space="preserve"> to account for timeframe differences</w:t>
      </w:r>
    </w:p>
    <w:p w14:paraId="2A5E55F3" w14:textId="77777777" w:rsidR="007D34EE" w:rsidRPr="008B0152" w:rsidRDefault="007D34EE" w:rsidP="001876F2">
      <w:pPr>
        <w:numPr>
          <w:ilvl w:val="0"/>
          <w:numId w:val="24"/>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00141204" w14:textId="77777777" w:rsidR="007D34EE" w:rsidRPr="008B0152" w:rsidRDefault="007D34EE" w:rsidP="009B5D80">
      <w:pPr>
        <w:pStyle w:val="Heading2"/>
        <w:numPr>
          <w:ilvl w:val="0"/>
          <w:numId w:val="0"/>
        </w:numPr>
      </w:pPr>
      <w:bookmarkStart w:id="207" w:name="_Toc369177583"/>
      <w:bookmarkStart w:id="208" w:name="_Toc370806873"/>
      <w:bookmarkStart w:id="209" w:name="_Toc370985111"/>
      <w:bookmarkStart w:id="210" w:name="_Toc371343050"/>
      <w:bookmarkStart w:id="211" w:name="_Toc371347083"/>
      <w:bookmarkStart w:id="212" w:name="_Toc371665257"/>
      <w:bookmarkStart w:id="213" w:name="_Toc418158663"/>
      <w:bookmarkStart w:id="214" w:name="_Toc10032980"/>
      <w:r>
        <w:lastRenderedPageBreak/>
        <w:t>2.3</w:t>
      </w:r>
      <w:r>
        <w:tab/>
      </w:r>
      <w:r w:rsidRPr="008B0152">
        <w:t>Determination of Price Adder</w:t>
      </w:r>
      <w:r>
        <w:t>s</w:t>
      </w:r>
      <w:r w:rsidRPr="008B0152">
        <w:t xml:space="preserve"> </w:t>
      </w:r>
      <w:r>
        <w:t>(</w:t>
      </w:r>
      <w:bookmarkEnd w:id="207"/>
      <w:r>
        <w:t>RTORPA and RTOFFPA)</w:t>
      </w:r>
      <w:bookmarkEnd w:id="208"/>
      <w:bookmarkEnd w:id="209"/>
      <w:bookmarkEnd w:id="210"/>
      <w:bookmarkEnd w:id="211"/>
      <w:bookmarkEnd w:id="212"/>
      <w:bookmarkEnd w:id="213"/>
      <w:bookmarkEnd w:id="214"/>
    </w:p>
    <w:p w14:paraId="1D03C28D" w14:textId="77777777" w:rsidR="007D34EE" w:rsidRDefault="007D34EE" w:rsidP="009B5D80">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5366B2">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5366B2">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344B5D50" w14:textId="77777777" w:rsidR="007D34EE" w:rsidRDefault="007D34EE" w:rsidP="009B5D80">
      <w:pPr>
        <w:jc w:val="center"/>
      </w:pPr>
      <w:r w:rsidRPr="009A722A">
        <w:rPr>
          <w:position w:val="-30"/>
        </w:rPr>
        <w:object w:dxaOrig="4155" w:dyaOrig="720" w14:anchorId="5E58BFDF">
          <v:shape id="_x0000_i1039" type="#_x0000_t75" style="width:208.5pt;height:36.3pt" o:ole="">
            <v:imagedata r:id="rId32" o:title=""/>
          </v:shape>
          <o:OLEObject Type="Embed" ProgID="Equation.3" ShapeID="_x0000_i1039" DrawAspect="Content" ObjectID="_1644125609" r:id="rId33"/>
        </w:object>
      </w:r>
    </w:p>
    <w:p w14:paraId="4A478F1E" w14:textId="77777777" w:rsidR="007D34EE" w:rsidRPr="00B1420A" w:rsidRDefault="007D34EE" w:rsidP="009B5D80">
      <w:r w:rsidRPr="009A722A">
        <w:rPr>
          <w:position w:val="-64"/>
        </w:rPr>
        <w:object w:dxaOrig="3480" w:dyaOrig="1395" w14:anchorId="0DC5A874">
          <v:shape id="_x0000_i1040" type="#_x0000_t75" style="width:170.9pt;height:1in" o:ole="">
            <v:imagedata r:id="rId34" o:title=""/>
          </v:shape>
          <o:OLEObject Type="Embed" ProgID="Equation.3" ShapeID="_x0000_i1040" DrawAspect="Content" ObjectID="_1644125610" r:id="rId35"/>
        </w:object>
      </w:r>
    </w:p>
    <w:p w14:paraId="364A4F8F" w14:textId="77777777" w:rsidR="007D34EE" w:rsidRPr="008B0152" w:rsidRDefault="007D34EE" w:rsidP="009B5D80">
      <w:pPr>
        <w:jc w:val="center"/>
      </w:pPr>
    </w:p>
    <w:p w14:paraId="5BDAFCBC" w14:textId="77777777" w:rsidR="007D34EE" w:rsidRPr="008B0152" w:rsidRDefault="007D34EE" w:rsidP="009B5D80">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7B1EA5B0" w14:textId="77777777" w:rsidR="007D34EE" w:rsidRPr="00F130DC" w:rsidRDefault="007D34EE" w:rsidP="009B5D80">
      <w:pPr>
        <w:pStyle w:val="Heading1"/>
        <w:numPr>
          <w:ilvl w:val="0"/>
          <w:numId w:val="0"/>
        </w:numPr>
        <w:spacing w:before="480"/>
      </w:pPr>
      <w:bookmarkStart w:id="215" w:name="_Toc325445907"/>
      <w:bookmarkStart w:id="216" w:name="_Toc367344185"/>
      <w:bookmarkStart w:id="217" w:name="_Toc369177584"/>
      <w:bookmarkStart w:id="218" w:name="_Toc370806874"/>
      <w:bookmarkStart w:id="219" w:name="_Toc370985112"/>
      <w:bookmarkStart w:id="220" w:name="_Toc371343051"/>
      <w:bookmarkStart w:id="221" w:name="_Toc371347084"/>
      <w:bookmarkStart w:id="222" w:name="_Toc371665258"/>
      <w:bookmarkStart w:id="223" w:name="_Toc418158664"/>
      <w:bookmarkStart w:id="224" w:name="_Toc10032981"/>
      <w:r>
        <w:t>3.</w:t>
      </w:r>
      <w:r>
        <w:tab/>
      </w:r>
      <w:r w:rsidRPr="0095191D">
        <w:t xml:space="preserve">Methodology </w:t>
      </w:r>
      <w:r w:rsidRPr="00F130DC">
        <w:t>Revision Process</w:t>
      </w:r>
      <w:bookmarkEnd w:id="215"/>
      <w:bookmarkEnd w:id="216"/>
      <w:bookmarkEnd w:id="217"/>
      <w:bookmarkEnd w:id="218"/>
      <w:bookmarkEnd w:id="219"/>
      <w:bookmarkEnd w:id="220"/>
      <w:bookmarkEnd w:id="221"/>
      <w:bookmarkEnd w:id="222"/>
      <w:bookmarkEnd w:id="223"/>
      <w:bookmarkEnd w:id="224"/>
    </w:p>
    <w:p w14:paraId="61C758A2" w14:textId="77777777" w:rsidR="007D34EE" w:rsidRPr="008B0152" w:rsidRDefault="007D34EE" w:rsidP="009B5D80">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37A016E5" w14:textId="77777777" w:rsidR="007D34EE" w:rsidRPr="009F3F48" w:rsidRDefault="007D34EE" w:rsidP="009B5D80">
      <w:pPr>
        <w:pStyle w:val="Heading1"/>
        <w:numPr>
          <w:ilvl w:val="0"/>
          <w:numId w:val="0"/>
        </w:numPr>
        <w:spacing w:before="480"/>
      </w:pPr>
      <w:bookmarkStart w:id="225" w:name="_Toc369177585"/>
      <w:bookmarkStart w:id="226" w:name="_Toc370806875"/>
      <w:bookmarkStart w:id="227" w:name="_Toc370985113"/>
      <w:bookmarkStart w:id="228" w:name="_Toc371343052"/>
      <w:bookmarkStart w:id="229" w:name="_Toc371347085"/>
      <w:bookmarkStart w:id="230" w:name="_Toc371665259"/>
      <w:bookmarkStart w:id="231" w:name="_Toc418158665"/>
      <w:bookmarkStart w:id="232" w:name="_Toc10032982"/>
      <w:bookmarkStart w:id="233" w:name="_Toc302383758"/>
      <w:r>
        <w:t xml:space="preserve">4.  </w:t>
      </w:r>
      <w:r>
        <w:tab/>
        <w:t xml:space="preserve">Additional </w:t>
      </w:r>
      <w:r w:rsidRPr="009F3F48">
        <w:t>Parameters for Implementing ORDC</w:t>
      </w:r>
      <w:bookmarkEnd w:id="225"/>
      <w:bookmarkEnd w:id="226"/>
      <w:bookmarkEnd w:id="227"/>
      <w:bookmarkEnd w:id="228"/>
      <w:bookmarkEnd w:id="229"/>
      <w:bookmarkEnd w:id="230"/>
      <w:bookmarkEnd w:id="231"/>
      <w:bookmarkEnd w:id="232"/>
    </w:p>
    <w:p w14:paraId="139B1314" w14:textId="77777777" w:rsidR="007D34EE" w:rsidRPr="008B0152" w:rsidRDefault="007D34EE" w:rsidP="009B5D80">
      <w:r w:rsidRPr="008B0152">
        <w:t xml:space="preserve">The values of the </w:t>
      </w:r>
      <w:r>
        <w:t xml:space="preserve">additional </w:t>
      </w:r>
      <w:r w:rsidRPr="008B0152">
        <w:t>parameters used in implementing ORDC are as follows:</w:t>
      </w:r>
    </w:p>
    <w:p w14:paraId="3F37AF79" w14:textId="77777777" w:rsidR="007D34EE" w:rsidRDefault="007D34EE" w:rsidP="009B5D80">
      <w:pPr>
        <w:pStyle w:val="Heading2"/>
        <w:numPr>
          <w:ilvl w:val="0"/>
          <w:numId w:val="0"/>
        </w:numPr>
      </w:pPr>
      <w:bookmarkStart w:id="234" w:name="_Toc10032983"/>
      <w:r>
        <w:t>4.1</w:t>
      </w:r>
      <w:r>
        <w:tab/>
        <w:t>Minimum Contingency Level</w:t>
      </w:r>
      <w:bookmarkEnd w:id="234"/>
    </w:p>
    <w:p w14:paraId="56537A31" w14:textId="77777777" w:rsidR="007D34EE" w:rsidRDefault="007D34EE" w:rsidP="009B5D80">
      <w:pPr>
        <w:pStyle w:val="BodyText"/>
        <w:spacing w:after="0"/>
      </w:pPr>
      <w:r>
        <w:t>The minimum contingency level (X) is 2,000 MW.</w:t>
      </w:r>
    </w:p>
    <w:p w14:paraId="5B837D58" w14:textId="77777777" w:rsidR="007D34EE" w:rsidRDefault="007D34EE" w:rsidP="009B5D80">
      <w:pPr>
        <w:pStyle w:val="Heading2"/>
        <w:numPr>
          <w:ilvl w:val="0"/>
          <w:numId w:val="0"/>
        </w:numPr>
      </w:pPr>
      <w:bookmarkStart w:id="235" w:name="_Toc10032984"/>
      <w:r>
        <w:t>4.2</w:t>
      </w:r>
      <w:r>
        <w:tab/>
        <w:t>SLOLP Distribution Shift Parameter</w:t>
      </w:r>
      <w:bookmarkEnd w:id="235"/>
    </w:p>
    <w:p w14:paraId="5E6C871D" w14:textId="77777777" w:rsidR="007D34EE" w:rsidRPr="008B0152" w:rsidRDefault="007D34EE" w:rsidP="009B5D80">
      <w:r>
        <w:t xml:space="preserve">The SLOLP distribution shift parameter (S) is 0.25. </w:t>
      </w:r>
    </w:p>
    <w:p w14:paraId="04883DD4" w14:textId="77777777" w:rsidR="007D34EE" w:rsidRPr="008B0152" w:rsidRDefault="007D34EE" w:rsidP="009B5D80">
      <w:pPr>
        <w:spacing w:line="276" w:lineRule="auto"/>
        <w:jc w:val="both"/>
      </w:pPr>
    </w:p>
    <w:tbl>
      <w:tblPr>
        <w:tblW w:w="96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7D34EE" w14:paraId="06B34FC5" w14:textId="77777777" w:rsidTr="005366B2">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bookmarkEnd w:id="233"/>
          <w:p w14:paraId="79B89CC5" w14:textId="77777777" w:rsidR="007D34EE" w:rsidRDefault="007D34EE" w:rsidP="005366B2">
            <w:pPr>
              <w:spacing w:before="120" w:after="240"/>
              <w:ind w:hanging="18"/>
              <w:rPr>
                <w:b/>
                <w:i/>
              </w:rPr>
            </w:pPr>
            <w:r>
              <w:rPr>
                <w:b/>
                <w:i/>
              </w:rPr>
              <w:lastRenderedPageBreak/>
              <w:t>[OBDRR011</w:t>
            </w:r>
            <w:r w:rsidRPr="004B0726">
              <w:rPr>
                <w:b/>
                <w:i/>
              </w:rPr>
              <w:t xml:space="preserve">: </w:t>
            </w:r>
            <w:r>
              <w:rPr>
                <w:b/>
                <w:i/>
              </w:rPr>
              <w:t xml:space="preserve"> Replace the sentence above with the following on March 1, 2020:</w:t>
            </w:r>
            <w:r w:rsidRPr="004B0726">
              <w:rPr>
                <w:b/>
                <w:i/>
              </w:rPr>
              <w:t>]</w:t>
            </w:r>
          </w:p>
          <w:p w14:paraId="3A631898" w14:textId="77777777" w:rsidR="007D34EE" w:rsidRPr="009878A8" w:rsidRDefault="007D34EE" w:rsidP="005366B2">
            <w:pPr>
              <w:spacing w:before="120" w:after="240"/>
              <w:ind w:hanging="18"/>
              <w:rPr>
                <w:b/>
                <w:i/>
              </w:rPr>
            </w:pPr>
            <w:r>
              <w:t>The SLOLP distribution shift parameter (S) is 0.5.</w:t>
            </w:r>
          </w:p>
        </w:tc>
      </w:tr>
    </w:tbl>
    <w:p w14:paraId="2807F629" w14:textId="77777777" w:rsidR="007D34EE" w:rsidRPr="007C4254" w:rsidRDefault="007D34EE" w:rsidP="009B5D80">
      <w:pPr>
        <w:jc w:val="both"/>
      </w:pPr>
    </w:p>
    <w:p w14:paraId="547B4235" w14:textId="77777777" w:rsidR="007D34EE" w:rsidRDefault="007D34EE"/>
    <w:p w14:paraId="17A7D7C1" w14:textId="77777777" w:rsidR="00152993" w:rsidRDefault="00152993">
      <w:pPr>
        <w:pStyle w:val="BodyText"/>
      </w:pPr>
    </w:p>
    <w:sectPr w:rsidR="00152993" w:rsidSect="0074209E">
      <w:headerReference w:type="default" r:id="rId36"/>
      <w:footerReference w:type="default" r:id="rId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25F86" w14:textId="77777777" w:rsidR="00FB4A3E" w:rsidRDefault="00FB4A3E">
      <w:r>
        <w:separator/>
      </w:r>
    </w:p>
  </w:endnote>
  <w:endnote w:type="continuationSeparator" w:id="0">
    <w:p w14:paraId="2F0F9A20" w14:textId="77777777" w:rsidR="00FB4A3E" w:rsidRDefault="00FB4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1AAE2" w14:textId="7FFDD208" w:rsidR="00EE6681" w:rsidRDefault="00A61B59" w:rsidP="0074209E">
    <w:pPr>
      <w:pStyle w:val="Footer"/>
      <w:tabs>
        <w:tab w:val="clear" w:pos="4320"/>
        <w:tab w:val="clear" w:pos="8640"/>
        <w:tab w:val="right" w:pos="9360"/>
      </w:tabs>
      <w:rPr>
        <w:rFonts w:ascii="Arial" w:hAnsi="Arial"/>
        <w:sz w:val="18"/>
      </w:rPr>
    </w:pPr>
    <w:r>
      <w:rPr>
        <w:rFonts w:ascii="Arial" w:hAnsi="Arial"/>
        <w:sz w:val="18"/>
      </w:rPr>
      <w:t>017</w:t>
    </w:r>
    <w:r w:rsidR="00416696">
      <w:rPr>
        <w:rFonts w:ascii="Arial" w:hAnsi="Arial"/>
        <w:sz w:val="18"/>
      </w:rPr>
      <w:t>OBDRR</w:t>
    </w:r>
    <w:r w:rsidR="002360EF">
      <w:rPr>
        <w:rFonts w:ascii="Arial" w:hAnsi="Arial"/>
        <w:sz w:val="18"/>
      </w:rPr>
      <w:t>-04 ERCOT Comments 0225</w:t>
    </w:r>
    <w:r>
      <w:rPr>
        <w:rFonts w:ascii="Arial" w:hAnsi="Arial"/>
        <w:sz w:val="18"/>
      </w:rPr>
      <w:t>20</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886B86">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886B86">
      <w:rPr>
        <w:rFonts w:ascii="Arial" w:hAnsi="Arial"/>
        <w:noProof/>
        <w:sz w:val="18"/>
      </w:rPr>
      <w:t>11</w:t>
    </w:r>
    <w:r w:rsidR="00EE6681">
      <w:rPr>
        <w:rFonts w:ascii="Arial" w:hAnsi="Arial"/>
        <w:sz w:val="18"/>
      </w:rPr>
      <w:fldChar w:fldCharType="end"/>
    </w:r>
  </w:p>
  <w:p w14:paraId="75255B3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9EB61" w14:textId="77777777" w:rsidR="00FB4A3E" w:rsidRDefault="00FB4A3E">
      <w:r>
        <w:separator/>
      </w:r>
    </w:p>
  </w:footnote>
  <w:footnote w:type="continuationSeparator" w:id="0">
    <w:p w14:paraId="22D464DC" w14:textId="77777777" w:rsidR="00FB4A3E" w:rsidRDefault="00FB4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648D2" w14:textId="77777777" w:rsidR="00EE6681" w:rsidRDefault="00416696">
    <w:pPr>
      <w:pStyle w:val="Header"/>
      <w:jc w:val="center"/>
      <w:rPr>
        <w:sz w:val="32"/>
      </w:rPr>
    </w:pPr>
    <w:r>
      <w:rPr>
        <w:sz w:val="32"/>
      </w:rPr>
      <w:t>OBDRR</w:t>
    </w:r>
    <w:r w:rsidR="00EE6681">
      <w:rPr>
        <w:sz w:val="32"/>
      </w:rPr>
      <w:t xml:space="preserve"> Comments</w:t>
    </w:r>
  </w:p>
  <w:p w14:paraId="02447962" w14:textId="77777777" w:rsidR="00EE6681" w:rsidRDefault="00EE6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0984C31"/>
    <w:multiLevelType w:val="hybridMultilevel"/>
    <w:tmpl w:val="890616D0"/>
    <w:lvl w:ilvl="0" w:tplc="50F4171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8"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EEC45B5"/>
    <w:multiLevelType w:val="hybridMultilevel"/>
    <w:tmpl w:val="09484DF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6"/>
  </w:num>
  <w:num w:numId="3">
    <w:abstractNumId w:val="27"/>
  </w:num>
  <w:num w:numId="4">
    <w:abstractNumId w:val="5"/>
  </w:num>
  <w:num w:numId="5">
    <w:abstractNumId w:val="21"/>
  </w:num>
  <w:num w:numId="6">
    <w:abstractNumId w:val="9"/>
  </w:num>
  <w:num w:numId="7">
    <w:abstractNumId w:val="20"/>
  </w:num>
  <w:num w:numId="8">
    <w:abstractNumId w:val="22"/>
  </w:num>
  <w:num w:numId="9">
    <w:abstractNumId w:val="23"/>
  </w:num>
  <w:num w:numId="10">
    <w:abstractNumId w:val="11"/>
  </w:num>
  <w:num w:numId="11">
    <w:abstractNumId w:val="8"/>
  </w:num>
  <w:num w:numId="12">
    <w:abstractNumId w:val="16"/>
  </w:num>
  <w:num w:numId="13">
    <w:abstractNumId w:val="7"/>
  </w:num>
  <w:num w:numId="14">
    <w:abstractNumId w:val="24"/>
  </w:num>
  <w:num w:numId="15">
    <w:abstractNumId w:val="6"/>
  </w:num>
  <w:num w:numId="16">
    <w:abstractNumId w:val="3"/>
  </w:num>
  <w:num w:numId="17">
    <w:abstractNumId w:val="12"/>
  </w:num>
  <w:num w:numId="18">
    <w:abstractNumId w:val="2"/>
  </w:num>
  <w:num w:numId="19">
    <w:abstractNumId w:val="1"/>
  </w:num>
  <w:num w:numId="20">
    <w:abstractNumId w:val="0"/>
  </w:num>
  <w:num w:numId="21">
    <w:abstractNumId w:val="17"/>
    <w:lvlOverride w:ilvl="0">
      <w:startOverride w:val="1"/>
    </w:lvlOverride>
  </w:num>
  <w:num w:numId="22">
    <w:abstractNumId w:val="25"/>
  </w:num>
  <w:num w:numId="23">
    <w:abstractNumId w:val="10"/>
  </w:num>
  <w:num w:numId="24">
    <w:abstractNumId w:val="15"/>
  </w:num>
  <w:num w:numId="25">
    <w:abstractNumId w:val="14"/>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32E9"/>
    <w:rsid w:val="00037668"/>
    <w:rsid w:val="00043D25"/>
    <w:rsid w:val="000653C4"/>
    <w:rsid w:val="00075A94"/>
    <w:rsid w:val="00086E28"/>
    <w:rsid w:val="0011340D"/>
    <w:rsid w:val="00132855"/>
    <w:rsid w:val="00152993"/>
    <w:rsid w:val="00170297"/>
    <w:rsid w:val="001765E0"/>
    <w:rsid w:val="001A227D"/>
    <w:rsid w:val="001E2032"/>
    <w:rsid w:val="002360EF"/>
    <w:rsid w:val="003010C0"/>
    <w:rsid w:val="00332A97"/>
    <w:rsid w:val="00350C00"/>
    <w:rsid w:val="00366113"/>
    <w:rsid w:val="003C270C"/>
    <w:rsid w:val="003D0994"/>
    <w:rsid w:val="00416696"/>
    <w:rsid w:val="00423824"/>
    <w:rsid w:val="0043567D"/>
    <w:rsid w:val="004B7B90"/>
    <w:rsid w:val="004E2C19"/>
    <w:rsid w:val="00517C48"/>
    <w:rsid w:val="005D284C"/>
    <w:rsid w:val="00600560"/>
    <w:rsid w:val="00613E97"/>
    <w:rsid w:val="00633E23"/>
    <w:rsid w:val="00673B94"/>
    <w:rsid w:val="00680AC6"/>
    <w:rsid w:val="006835D8"/>
    <w:rsid w:val="006B71AF"/>
    <w:rsid w:val="006C316E"/>
    <w:rsid w:val="006D0F7C"/>
    <w:rsid w:val="00715D38"/>
    <w:rsid w:val="00717913"/>
    <w:rsid w:val="007269C4"/>
    <w:rsid w:val="0074209E"/>
    <w:rsid w:val="007B2820"/>
    <w:rsid w:val="007C1923"/>
    <w:rsid w:val="007D34EE"/>
    <w:rsid w:val="007F2CA8"/>
    <w:rsid w:val="007F7161"/>
    <w:rsid w:val="0085559E"/>
    <w:rsid w:val="00882A03"/>
    <w:rsid w:val="00886B86"/>
    <w:rsid w:val="00896B1B"/>
    <w:rsid w:val="008B4F61"/>
    <w:rsid w:val="008E559E"/>
    <w:rsid w:val="00916080"/>
    <w:rsid w:val="00921A68"/>
    <w:rsid w:val="009E64A3"/>
    <w:rsid w:val="00A015C4"/>
    <w:rsid w:val="00A15172"/>
    <w:rsid w:val="00A3627D"/>
    <w:rsid w:val="00A61B59"/>
    <w:rsid w:val="00AB1DF4"/>
    <w:rsid w:val="00B943AE"/>
    <w:rsid w:val="00BB033C"/>
    <w:rsid w:val="00C017CA"/>
    <w:rsid w:val="00C0598D"/>
    <w:rsid w:val="00C11956"/>
    <w:rsid w:val="00C602E5"/>
    <w:rsid w:val="00C748FD"/>
    <w:rsid w:val="00D312D5"/>
    <w:rsid w:val="00D4046E"/>
    <w:rsid w:val="00D4362F"/>
    <w:rsid w:val="00DC3FE4"/>
    <w:rsid w:val="00DD2007"/>
    <w:rsid w:val="00DD4739"/>
    <w:rsid w:val="00DE5F33"/>
    <w:rsid w:val="00E07B54"/>
    <w:rsid w:val="00E11F78"/>
    <w:rsid w:val="00E621E1"/>
    <w:rsid w:val="00E67AB5"/>
    <w:rsid w:val="00EC55B3"/>
    <w:rsid w:val="00EE6681"/>
    <w:rsid w:val="00F24BB4"/>
    <w:rsid w:val="00F96FB2"/>
    <w:rsid w:val="00FB4A3E"/>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903E62B"/>
  <w15:chartTrackingRefBased/>
  <w15:docId w15:val="{39802176-ED21-46EC-91ED-1F2D97364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table" w:customStyle="1" w:styleId="BoxedLanguage">
    <w:name w:val="Boxed Language"/>
    <w:basedOn w:val="TableNormal"/>
    <w:rsid w:val="00AB1DF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B1DF4"/>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B1DF4"/>
    <w:rPr>
      <w:sz w:val="18"/>
      <w:szCs w:val="20"/>
    </w:rPr>
  </w:style>
  <w:style w:type="character" w:customStyle="1" w:styleId="FootnoteTextChar">
    <w:name w:val="Footnote Text Char"/>
    <w:basedOn w:val="DefaultParagraphFont"/>
    <w:link w:val="FootnoteText"/>
    <w:rsid w:val="00AB1DF4"/>
    <w:rPr>
      <w:sz w:val="18"/>
    </w:rPr>
  </w:style>
  <w:style w:type="paragraph" w:customStyle="1" w:styleId="Formula">
    <w:name w:val="Formula"/>
    <w:basedOn w:val="Normal"/>
    <w:autoRedefine/>
    <w:rsid w:val="00AB1DF4"/>
    <w:pPr>
      <w:tabs>
        <w:tab w:val="left" w:pos="2340"/>
        <w:tab w:val="left" w:pos="3420"/>
      </w:tabs>
      <w:spacing w:after="240"/>
      <w:ind w:left="3420" w:hanging="2700"/>
    </w:pPr>
    <w:rPr>
      <w:bCs/>
    </w:rPr>
  </w:style>
  <w:style w:type="paragraph" w:customStyle="1" w:styleId="FormulaBold">
    <w:name w:val="Formula Bold"/>
    <w:basedOn w:val="Normal"/>
    <w:autoRedefine/>
    <w:rsid w:val="00AB1DF4"/>
    <w:pPr>
      <w:tabs>
        <w:tab w:val="left" w:pos="2340"/>
        <w:tab w:val="left" w:pos="3420"/>
      </w:tabs>
      <w:spacing w:after="240"/>
      <w:ind w:left="3420" w:hanging="2700"/>
    </w:pPr>
    <w:rPr>
      <w:b/>
      <w:bCs/>
    </w:rPr>
  </w:style>
  <w:style w:type="table" w:customStyle="1" w:styleId="FormulaVariableTable">
    <w:name w:val="Formula Variable Table"/>
    <w:basedOn w:val="TableNormal"/>
    <w:rsid w:val="00AB1DF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B1DF4"/>
    <w:pPr>
      <w:numPr>
        <w:ilvl w:val="0"/>
        <w:numId w:val="0"/>
      </w:numPr>
      <w:tabs>
        <w:tab w:val="left" w:pos="900"/>
      </w:tabs>
      <w:ind w:left="900" w:hanging="900"/>
    </w:pPr>
  </w:style>
  <w:style w:type="paragraph" w:customStyle="1" w:styleId="H3">
    <w:name w:val="H3"/>
    <w:basedOn w:val="Heading3"/>
    <w:next w:val="BodyText"/>
    <w:rsid w:val="00AB1DF4"/>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AB1DF4"/>
    <w:pPr>
      <w:numPr>
        <w:ilvl w:val="0"/>
        <w:numId w:val="0"/>
      </w:numPr>
      <w:tabs>
        <w:tab w:val="left" w:pos="1260"/>
      </w:tabs>
      <w:spacing w:before="240"/>
      <w:ind w:left="1260" w:hanging="1260"/>
    </w:pPr>
  </w:style>
  <w:style w:type="paragraph" w:customStyle="1" w:styleId="H5">
    <w:name w:val="H5"/>
    <w:basedOn w:val="Heading5"/>
    <w:next w:val="BodyText"/>
    <w:link w:val="H5Char"/>
    <w:rsid w:val="00AB1DF4"/>
    <w:pPr>
      <w:keepNext/>
      <w:tabs>
        <w:tab w:val="left" w:pos="1620"/>
      </w:tabs>
      <w:spacing w:after="240"/>
      <w:ind w:left="1620" w:hanging="1620"/>
    </w:pPr>
    <w:rPr>
      <w:bCs/>
      <w:iCs/>
      <w:sz w:val="24"/>
      <w:szCs w:val="26"/>
    </w:rPr>
  </w:style>
  <w:style w:type="paragraph" w:customStyle="1" w:styleId="H6">
    <w:name w:val="H6"/>
    <w:basedOn w:val="Heading6"/>
    <w:next w:val="BodyText"/>
    <w:rsid w:val="00AB1DF4"/>
    <w:pPr>
      <w:keepNext/>
      <w:tabs>
        <w:tab w:val="left" w:pos="1800"/>
      </w:tabs>
      <w:spacing w:after="240"/>
      <w:ind w:left="1800" w:hanging="1800"/>
    </w:pPr>
    <w:rPr>
      <w:bCs/>
      <w:sz w:val="24"/>
      <w:szCs w:val="22"/>
    </w:rPr>
  </w:style>
  <w:style w:type="paragraph" w:customStyle="1" w:styleId="H7">
    <w:name w:val="H7"/>
    <w:basedOn w:val="Heading7"/>
    <w:next w:val="BodyText"/>
    <w:rsid w:val="00AB1DF4"/>
    <w:pPr>
      <w:keepNext/>
      <w:tabs>
        <w:tab w:val="left" w:pos="1980"/>
      </w:tabs>
      <w:spacing w:after="240"/>
      <w:ind w:left="1980" w:hanging="1980"/>
    </w:pPr>
    <w:rPr>
      <w:b/>
      <w:i/>
      <w:szCs w:val="24"/>
    </w:rPr>
  </w:style>
  <w:style w:type="paragraph" w:customStyle="1" w:styleId="H8">
    <w:name w:val="H8"/>
    <w:basedOn w:val="Heading8"/>
    <w:next w:val="BodyText"/>
    <w:rsid w:val="00AB1DF4"/>
    <w:pPr>
      <w:keepNext/>
      <w:tabs>
        <w:tab w:val="left" w:pos="2160"/>
      </w:tabs>
      <w:spacing w:after="240"/>
      <w:ind w:left="2160" w:hanging="2160"/>
    </w:pPr>
    <w:rPr>
      <w:b/>
      <w:i w:val="0"/>
      <w:iCs/>
      <w:szCs w:val="24"/>
    </w:rPr>
  </w:style>
  <w:style w:type="paragraph" w:customStyle="1" w:styleId="H9">
    <w:name w:val="H9"/>
    <w:basedOn w:val="Heading9"/>
    <w:next w:val="BodyText"/>
    <w:rsid w:val="00AB1DF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B1DF4"/>
    <w:pPr>
      <w:keepNext/>
      <w:spacing w:before="240" w:after="240"/>
    </w:pPr>
    <w:rPr>
      <w:b/>
      <w:iCs/>
      <w:szCs w:val="20"/>
    </w:rPr>
  </w:style>
  <w:style w:type="paragraph" w:customStyle="1" w:styleId="Instructions">
    <w:name w:val="Instructions"/>
    <w:basedOn w:val="BodyText"/>
    <w:link w:val="InstructionsChar"/>
    <w:rsid w:val="00AB1DF4"/>
    <w:pPr>
      <w:spacing w:before="0" w:after="240"/>
    </w:pPr>
    <w:rPr>
      <w:b/>
      <w:i/>
      <w:iCs/>
    </w:rPr>
  </w:style>
  <w:style w:type="paragraph" w:styleId="List">
    <w:name w:val="List"/>
    <w:basedOn w:val="Normal"/>
    <w:rsid w:val="00AB1DF4"/>
    <w:pPr>
      <w:spacing w:after="240"/>
      <w:ind w:left="720" w:hanging="720"/>
    </w:pPr>
    <w:rPr>
      <w:szCs w:val="20"/>
    </w:rPr>
  </w:style>
  <w:style w:type="paragraph" w:styleId="List2">
    <w:name w:val="List 2"/>
    <w:basedOn w:val="Normal"/>
    <w:rsid w:val="00AB1DF4"/>
    <w:pPr>
      <w:spacing w:after="240"/>
      <w:ind w:left="1440" w:hanging="720"/>
    </w:pPr>
    <w:rPr>
      <w:szCs w:val="20"/>
    </w:rPr>
  </w:style>
  <w:style w:type="paragraph" w:styleId="List3">
    <w:name w:val="List 3"/>
    <w:basedOn w:val="Normal"/>
    <w:rsid w:val="00AB1DF4"/>
    <w:pPr>
      <w:spacing w:after="240"/>
      <w:ind w:left="2160" w:hanging="720"/>
    </w:pPr>
    <w:rPr>
      <w:szCs w:val="20"/>
    </w:rPr>
  </w:style>
  <w:style w:type="paragraph" w:customStyle="1" w:styleId="ListIntroduction">
    <w:name w:val="List Introduction"/>
    <w:basedOn w:val="BodyText"/>
    <w:rsid w:val="00AB1DF4"/>
    <w:pPr>
      <w:keepNext/>
      <w:spacing w:before="0" w:after="240"/>
    </w:pPr>
    <w:rPr>
      <w:iCs/>
      <w:szCs w:val="20"/>
    </w:rPr>
  </w:style>
  <w:style w:type="paragraph" w:customStyle="1" w:styleId="ListSub">
    <w:name w:val="List Sub"/>
    <w:basedOn w:val="List"/>
    <w:rsid w:val="00AB1DF4"/>
    <w:pPr>
      <w:ind w:firstLine="0"/>
    </w:pPr>
  </w:style>
  <w:style w:type="character" w:styleId="PageNumber">
    <w:name w:val="page number"/>
    <w:rsid w:val="00AB1DF4"/>
  </w:style>
  <w:style w:type="paragraph" w:customStyle="1" w:styleId="Spaceafterbox">
    <w:name w:val="Space after box"/>
    <w:basedOn w:val="Normal"/>
    <w:rsid w:val="00AB1DF4"/>
    <w:rPr>
      <w:szCs w:val="20"/>
    </w:rPr>
  </w:style>
  <w:style w:type="paragraph" w:customStyle="1" w:styleId="TableBody">
    <w:name w:val="Table Body"/>
    <w:basedOn w:val="BodyText"/>
    <w:rsid w:val="00AB1DF4"/>
    <w:pPr>
      <w:spacing w:before="0" w:after="60"/>
    </w:pPr>
    <w:rPr>
      <w:iCs/>
      <w:sz w:val="20"/>
      <w:szCs w:val="20"/>
    </w:rPr>
  </w:style>
  <w:style w:type="paragraph" w:customStyle="1" w:styleId="TableBullet">
    <w:name w:val="Table Bullet"/>
    <w:basedOn w:val="TableBody"/>
    <w:rsid w:val="00AB1DF4"/>
    <w:pPr>
      <w:numPr>
        <w:numId w:val="6"/>
      </w:numPr>
      <w:ind w:left="0" w:firstLine="0"/>
    </w:pPr>
  </w:style>
  <w:style w:type="paragraph" w:customStyle="1" w:styleId="TableHead">
    <w:name w:val="Table Head"/>
    <w:basedOn w:val="BodyText"/>
    <w:rsid w:val="00AB1DF4"/>
    <w:pPr>
      <w:spacing w:before="0" w:after="240"/>
    </w:pPr>
    <w:rPr>
      <w:b/>
      <w:iCs/>
      <w:sz w:val="20"/>
      <w:szCs w:val="20"/>
    </w:rPr>
  </w:style>
  <w:style w:type="paragraph" w:styleId="TOC1">
    <w:name w:val="toc 1"/>
    <w:basedOn w:val="Normal"/>
    <w:next w:val="Normal"/>
    <w:link w:val="TOC1Char"/>
    <w:autoRedefine/>
    <w:uiPriority w:val="39"/>
    <w:rsid w:val="00AB1DF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B1DF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AB1DF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B1DF4"/>
    <w:pPr>
      <w:tabs>
        <w:tab w:val="left" w:pos="2700"/>
        <w:tab w:val="right" w:leader="dot" w:pos="9360"/>
      </w:tabs>
      <w:ind w:left="2700" w:right="720" w:hanging="1080"/>
    </w:pPr>
    <w:rPr>
      <w:sz w:val="18"/>
      <w:szCs w:val="18"/>
    </w:rPr>
  </w:style>
  <w:style w:type="paragraph" w:styleId="TOC5">
    <w:name w:val="toc 5"/>
    <w:basedOn w:val="Normal"/>
    <w:next w:val="Normal"/>
    <w:autoRedefine/>
    <w:rsid w:val="00AB1DF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B1DF4"/>
    <w:pPr>
      <w:tabs>
        <w:tab w:val="left" w:pos="4500"/>
        <w:tab w:val="right" w:leader="dot" w:pos="9360"/>
      </w:tabs>
      <w:ind w:left="4500" w:right="720" w:hanging="1440"/>
    </w:pPr>
    <w:rPr>
      <w:sz w:val="18"/>
      <w:szCs w:val="18"/>
    </w:rPr>
  </w:style>
  <w:style w:type="paragraph" w:styleId="TOC7">
    <w:name w:val="toc 7"/>
    <w:basedOn w:val="Normal"/>
    <w:next w:val="Normal"/>
    <w:autoRedefine/>
    <w:rsid w:val="00AB1DF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B1DF4"/>
    <w:pPr>
      <w:ind w:left="1680"/>
    </w:pPr>
    <w:rPr>
      <w:sz w:val="18"/>
      <w:szCs w:val="18"/>
    </w:rPr>
  </w:style>
  <w:style w:type="paragraph" w:styleId="TOC9">
    <w:name w:val="toc 9"/>
    <w:basedOn w:val="Normal"/>
    <w:next w:val="Normal"/>
    <w:autoRedefine/>
    <w:rsid w:val="00AB1DF4"/>
    <w:pPr>
      <w:ind w:left="1920"/>
    </w:pPr>
    <w:rPr>
      <w:sz w:val="18"/>
      <w:szCs w:val="18"/>
    </w:rPr>
  </w:style>
  <w:style w:type="paragraph" w:customStyle="1" w:styleId="VariableDefinition">
    <w:name w:val="Variable Definition"/>
    <w:basedOn w:val="BodyTextIndent"/>
    <w:rsid w:val="00AB1DF4"/>
    <w:pPr>
      <w:tabs>
        <w:tab w:val="left" w:pos="2160"/>
      </w:tabs>
      <w:spacing w:before="0" w:after="240"/>
      <w:ind w:left="2160" w:hanging="1440"/>
      <w:contextualSpacing/>
    </w:pPr>
    <w:rPr>
      <w:iCs/>
      <w:szCs w:val="20"/>
    </w:rPr>
  </w:style>
  <w:style w:type="table" w:customStyle="1" w:styleId="VariableTable">
    <w:name w:val="Variable Table"/>
    <w:basedOn w:val="TableNormal"/>
    <w:rsid w:val="00AB1DF4"/>
    <w:tblPr/>
  </w:style>
  <w:style w:type="character" w:customStyle="1" w:styleId="NormalArialChar">
    <w:name w:val="Normal+Arial Char"/>
    <w:link w:val="NormalArial"/>
    <w:rsid w:val="00AB1DF4"/>
    <w:rPr>
      <w:rFonts w:ascii="Arial" w:hAnsi="Arial"/>
      <w:sz w:val="24"/>
      <w:szCs w:val="24"/>
    </w:rPr>
  </w:style>
  <w:style w:type="paragraph" w:styleId="NormalWeb">
    <w:name w:val="Normal (Web)"/>
    <w:basedOn w:val="Normal"/>
    <w:unhideWhenUsed/>
    <w:rsid w:val="00AB1DF4"/>
    <w:pPr>
      <w:spacing w:before="100" w:beforeAutospacing="1" w:after="100" w:afterAutospacing="1"/>
    </w:pPr>
  </w:style>
  <w:style w:type="character" w:customStyle="1" w:styleId="HeaderChar">
    <w:name w:val="Header Char"/>
    <w:link w:val="Header"/>
    <w:locked/>
    <w:rsid w:val="00AB1DF4"/>
    <w:rPr>
      <w:rFonts w:ascii="Arial" w:hAnsi="Arial"/>
      <w:b/>
      <w:bCs/>
      <w:sz w:val="24"/>
      <w:szCs w:val="24"/>
    </w:rPr>
  </w:style>
  <w:style w:type="character" w:styleId="FollowedHyperlink">
    <w:name w:val="FollowedHyperlink"/>
    <w:rsid w:val="00AB1DF4"/>
    <w:rPr>
      <w:color w:val="954F72"/>
      <w:u w:val="single"/>
    </w:rPr>
  </w:style>
  <w:style w:type="character" w:customStyle="1" w:styleId="Heading1Char">
    <w:name w:val="Heading 1 Char"/>
    <w:aliases w:val="h1 Char"/>
    <w:link w:val="Heading1"/>
    <w:locked/>
    <w:rsid w:val="00AB1DF4"/>
    <w:rPr>
      <w:b/>
      <w:caps/>
      <w:sz w:val="24"/>
    </w:rPr>
  </w:style>
  <w:style w:type="character" w:customStyle="1" w:styleId="Heading2Char">
    <w:name w:val="Heading 2 Char"/>
    <w:aliases w:val="h2 Char"/>
    <w:link w:val="Heading2"/>
    <w:locked/>
    <w:rsid w:val="00AB1DF4"/>
    <w:rPr>
      <w:b/>
      <w:sz w:val="24"/>
    </w:rPr>
  </w:style>
  <w:style w:type="character" w:customStyle="1" w:styleId="Heading3Char">
    <w:name w:val="Heading 3 Char"/>
    <w:aliases w:val="h3 Char"/>
    <w:link w:val="Heading3"/>
    <w:locked/>
    <w:rsid w:val="00AB1DF4"/>
    <w:rPr>
      <w:b/>
      <w:bCs/>
      <w:i/>
      <w:iCs/>
      <w:sz w:val="24"/>
    </w:rPr>
  </w:style>
  <w:style w:type="character" w:customStyle="1" w:styleId="Heading4Char">
    <w:name w:val="Heading 4 Char"/>
    <w:aliases w:val="h4 Char"/>
    <w:link w:val="Heading4"/>
    <w:locked/>
    <w:rsid w:val="00AB1DF4"/>
    <w:rPr>
      <w:b/>
      <w:bCs/>
      <w:snapToGrid w:val="0"/>
      <w:sz w:val="24"/>
    </w:rPr>
  </w:style>
  <w:style w:type="character" w:customStyle="1" w:styleId="Heading5Char">
    <w:name w:val="Heading 5 Char"/>
    <w:aliases w:val="h5 Char"/>
    <w:link w:val="Heading5"/>
    <w:locked/>
    <w:rsid w:val="00AB1DF4"/>
    <w:rPr>
      <w:b/>
      <w:i/>
      <w:sz w:val="26"/>
    </w:rPr>
  </w:style>
  <w:style w:type="character" w:customStyle="1" w:styleId="Heading6Char">
    <w:name w:val="Heading 6 Char"/>
    <w:aliases w:val="h6 Char"/>
    <w:link w:val="Heading6"/>
    <w:locked/>
    <w:rsid w:val="00AB1DF4"/>
    <w:rPr>
      <w:b/>
      <w:sz w:val="22"/>
    </w:rPr>
  </w:style>
  <w:style w:type="character" w:customStyle="1" w:styleId="Heading7Char">
    <w:name w:val="Heading 7 Char"/>
    <w:link w:val="Heading7"/>
    <w:locked/>
    <w:rsid w:val="00AB1DF4"/>
    <w:rPr>
      <w:sz w:val="24"/>
    </w:rPr>
  </w:style>
  <w:style w:type="character" w:customStyle="1" w:styleId="Heading8Char">
    <w:name w:val="Heading 8 Char"/>
    <w:link w:val="Heading8"/>
    <w:locked/>
    <w:rsid w:val="00AB1DF4"/>
    <w:rPr>
      <w:i/>
      <w:sz w:val="24"/>
    </w:rPr>
  </w:style>
  <w:style w:type="character" w:customStyle="1" w:styleId="Heading9Char">
    <w:name w:val="Heading 9 Char"/>
    <w:link w:val="Heading9"/>
    <w:locked/>
    <w:rsid w:val="00AB1DF4"/>
    <w:rPr>
      <w:rFonts w:ascii="Arial" w:hAnsi="Arial"/>
      <w:sz w:val="22"/>
    </w:rPr>
  </w:style>
  <w:style w:type="character" w:styleId="FootnoteReference">
    <w:name w:val="footnote reference"/>
    <w:rsid w:val="00AB1DF4"/>
    <w:rPr>
      <w:rFonts w:ascii="Times New Roman" w:hAnsi="Times New Roman" w:cs="Times New Roman"/>
      <w:sz w:val="18"/>
      <w:vertAlign w:val="superscript"/>
    </w:rPr>
  </w:style>
  <w:style w:type="paragraph" w:customStyle="1" w:styleId="cutline">
    <w:name w:val="cutline"/>
    <w:basedOn w:val="Normal"/>
    <w:rsid w:val="00AB1DF4"/>
    <w:pPr>
      <w:spacing w:before="40" w:after="160"/>
      <w:jc w:val="center"/>
    </w:pPr>
    <w:rPr>
      <w:rFonts w:ascii="Arial" w:hAnsi="Arial"/>
      <w:sz w:val="18"/>
    </w:rPr>
  </w:style>
  <w:style w:type="character" w:customStyle="1" w:styleId="BalloonTextChar">
    <w:name w:val="Balloon Text Char"/>
    <w:link w:val="BalloonText"/>
    <w:locked/>
    <w:rsid w:val="00AB1DF4"/>
    <w:rPr>
      <w:rFonts w:ascii="Tahoma" w:hAnsi="Tahoma" w:cs="Tahoma"/>
      <w:sz w:val="16"/>
      <w:szCs w:val="16"/>
    </w:rPr>
  </w:style>
  <w:style w:type="paragraph" w:customStyle="1" w:styleId="bulletlevel1">
    <w:name w:val="bullet level 1"/>
    <w:basedOn w:val="BodyText"/>
    <w:link w:val="bulletlevel1Char1"/>
    <w:rsid w:val="00AB1DF4"/>
    <w:pPr>
      <w:numPr>
        <w:numId w:val="11"/>
      </w:numPr>
      <w:tabs>
        <w:tab w:val="left" w:pos="576"/>
      </w:tabs>
      <w:spacing w:before="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AB1DF4"/>
    <w:rPr>
      <w:sz w:val="24"/>
      <w:szCs w:val="24"/>
    </w:rPr>
  </w:style>
  <w:style w:type="character" w:customStyle="1" w:styleId="bulletlevel1Char1">
    <w:name w:val="bullet level 1 Char1"/>
    <w:link w:val="bulletlevel1"/>
    <w:locked/>
    <w:rsid w:val="00AB1DF4"/>
    <w:rPr>
      <w:sz w:val="24"/>
      <w:szCs w:val="24"/>
    </w:rPr>
  </w:style>
  <w:style w:type="paragraph" w:customStyle="1" w:styleId="bulletlevel2">
    <w:name w:val="bullet level 2"/>
    <w:basedOn w:val="bulletlevel1"/>
    <w:link w:val="bulletlevel2Char"/>
    <w:rsid w:val="00AB1DF4"/>
    <w:pPr>
      <w:numPr>
        <w:numId w:val="0"/>
      </w:numPr>
      <w:tabs>
        <w:tab w:val="clear" w:pos="576"/>
        <w:tab w:val="left" w:pos="864"/>
      </w:tabs>
      <w:ind w:left="864" w:hanging="288"/>
    </w:pPr>
  </w:style>
  <w:style w:type="character" w:customStyle="1" w:styleId="bulletlevel2Char">
    <w:name w:val="bullet level 2 Char"/>
    <w:link w:val="bulletlevel2"/>
    <w:locked/>
    <w:rsid w:val="00AB1DF4"/>
    <w:rPr>
      <w:sz w:val="24"/>
      <w:szCs w:val="24"/>
    </w:rPr>
  </w:style>
  <w:style w:type="character" w:customStyle="1" w:styleId="FooterChar">
    <w:name w:val="Footer Char"/>
    <w:link w:val="Footer"/>
    <w:uiPriority w:val="99"/>
    <w:locked/>
    <w:rsid w:val="00AB1DF4"/>
    <w:rPr>
      <w:sz w:val="24"/>
      <w:szCs w:val="24"/>
    </w:rPr>
  </w:style>
  <w:style w:type="paragraph" w:customStyle="1" w:styleId="label">
    <w:name w:val="label"/>
    <w:basedOn w:val="Normal"/>
    <w:rsid w:val="00AB1DF4"/>
    <w:pPr>
      <w:jc w:val="center"/>
    </w:pPr>
    <w:rPr>
      <w:rFonts w:ascii="Arial" w:hAnsi="Arial" w:cs="Arial"/>
      <w:sz w:val="20"/>
      <w:szCs w:val="20"/>
    </w:rPr>
  </w:style>
  <w:style w:type="paragraph" w:customStyle="1" w:styleId="tablehead0">
    <w:name w:val="table head"/>
    <w:basedOn w:val="BodyText"/>
    <w:rsid w:val="00AB1DF4"/>
    <w:pPr>
      <w:spacing w:before="20" w:after="20" w:line="240" w:lineRule="exact"/>
    </w:pPr>
    <w:rPr>
      <w:rFonts w:ascii="Arial" w:hAnsi="Arial"/>
      <w:b/>
      <w:sz w:val="18"/>
    </w:rPr>
  </w:style>
  <w:style w:type="paragraph" w:customStyle="1" w:styleId="table">
    <w:name w:val="table"/>
    <w:basedOn w:val="BodyText"/>
    <w:rsid w:val="00AB1DF4"/>
    <w:pPr>
      <w:spacing w:before="20" w:after="20" w:line="240" w:lineRule="exact"/>
    </w:pPr>
    <w:rPr>
      <w:rFonts w:ascii="Arial" w:hAnsi="Arial"/>
      <w:sz w:val="18"/>
    </w:rPr>
  </w:style>
  <w:style w:type="paragraph" w:customStyle="1" w:styleId="Normal1">
    <w:name w:val="Normal1"/>
    <w:basedOn w:val="Normal"/>
    <w:rsid w:val="00AB1DF4"/>
    <w:pPr>
      <w:spacing w:after="120"/>
      <w:ind w:left="576"/>
    </w:pPr>
    <w:rPr>
      <w:sz w:val="22"/>
    </w:rPr>
  </w:style>
  <w:style w:type="paragraph" w:customStyle="1" w:styleId="spacer">
    <w:name w:val="spacer"/>
    <w:rsid w:val="00AB1DF4"/>
    <w:pPr>
      <w:spacing w:before="7200"/>
    </w:pPr>
    <w:rPr>
      <w:rFonts w:ascii="Arial" w:hAnsi="Arial" w:cs="Arial"/>
      <w:bCs/>
      <w:kern w:val="32"/>
      <w:sz w:val="32"/>
      <w:szCs w:val="32"/>
    </w:rPr>
  </w:style>
  <w:style w:type="paragraph" w:customStyle="1" w:styleId="TOCHead">
    <w:name w:val="TOC Head"/>
    <w:rsid w:val="00AB1DF4"/>
    <w:pPr>
      <w:spacing w:before="320" w:after="240"/>
    </w:pPr>
    <w:rPr>
      <w:rFonts w:ascii="Arial" w:hAnsi="Arial" w:cs="Arial"/>
      <w:b/>
      <w:bCs/>
      <w:kern w:val="32"/>
      <w:sz w:val="28"/>
      <w:szCs w:val="32"/>
    </w:rPr>
  </w:style>
  <w:style w:type="paragraph" w:customStyle="1" w:styleId="Normal2">
    <w:name w:val="Normal2"/>
    <w:basedOn w:val="Normal"/>
    <w:rsid w:val="00AB1DF4"/>
    <w:pPr>
      <w:spacing w:before="60" w:after="120"/>
      <w:ind w:left="1440"/>
    </w:pPr>
    <w:rPr>
      <w:sz w:val="22"/>
    </w:rPr>
  </w:style>
  <w:style w:type="paragraph" w:customStyle="1" w:styleId="Normal3">
    <w:name w:val="Normal3"/>
    <w:basedOn w:val="Normal"/>
    <w:rsid w:val="00AB1DF4"/>
    <w:pPr>
      <w:spacing w:after="120"/>
      <w:ind w:left="1728"/>
    </w:pPr>
    <w:rPr>
      <w:sz w:val="22"/>
    </w:rPr>
  </w:style>
  <w:style w:type="paragraph" w:customStyle="1" w:styleId="bulletlevel3">
    <w:name w:val="bullet level 3"/>
    <w:basedOn w:val="Normal"/>
    <w:rsid w:val="00AB1DF4"/>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AB1DF4"/>
    <w:pPr>
      <w:tabs>
        <w:tab w:val="left" w:pos="648"/>
      </w:tabs>
      <w:spacing w:before="0" w:line="260" w:lineRule="exact"/>
      <w:ind w:left="648" w:hanging="288"/>
    </w:pPr>
  </w:style>
  <w:style w:type="character" w:customStyle="1" w:styleId="numberChar">
    <w:name w:val="number Char"/>
    <w:link w:val="number"/>
    <w:locked/>
    <w:rsid w:val="00AB1DF4"/>
    <w:rPr>
      <w:sz w:val="24"/>
      <w:szCs w:val="24"/>
    </w:rPr>
  </w:style>
  <w:style w:type="paragraph" w:customStyle="1" w:styleId="body2">
    <w:name w:val="body2"/>
    <w:basedOn w:val="BodyText"/>
    <w:link w:val="body2Char"/>
    <w:rsid w:val="00AB1DF4"/>
    <w:pPr>
      <w:spacing w:before="0" w:line="260" w:lineRule="exact"/>
      <w:ind w:left="1260"/>
    </w:pPr>
  </w:style>
  <w:style w:type="character" w:customStyle="1" w:styleId="body2Char">
    <w:name w:val="body2 Char"/>
    <w:link w:val="body2"/>
    <w:locked/>
    <w:rsid w:val="00AB1DF4"/>
    <w:rPr>
      <w:sz w:val="24"/>
      <w:szCs w:val="24"/>
    </w:rPr>
  </w:style>
  <w:style w:type="paragraph" w:customStyle="1" w:styleId="bullet2level1">
    <w:name w:val="bullet2 level1"/>
    <w:basedOn w:val="bulletlevel1"/>
    <w:rsid w:val="00AB1DF4"/>
    <w:pPr>
      <w:tabs>
        <w:tab w:val="clear" w:pos="576"/>
        <w:tab w:val="clear" w:pos="1872"/>
        <w:tab w:val="left" w:pos="1620"/>
      </w:tabs>
      <w:ind w:left="1620"/>
    </w:pPr>
  </w:style>
  <w:style w:type="paragraph" w:customStyle="1" w:styleId="body3">
    <w:name w:val="body3"/>
    <w:basedOn w:val="body2"/>
    <w:rsid w:val="00AB1DF4"/>
    <w:pPr>
      <w:ind w:left="1980"/>
    </w:pPr>
  </w:style>
  <w:style w:type="character" w:customStyle="1" w:styleId="number3Char">
    <w:name w:val="number 3 Char"/>
    <w:link w:val="number3"/>
    <w:locked/>
    <w:rsid w:val="00AB1DF4"/>
    <w:rPr>
      <w:sz w:val="24"/>
      <w:szCs w:val="24"/>
    </w:rPr>
  </w:style>
  <w:style w:type="paragraph" w:customStyle="1" w:styleId="number3">
    <w:name w:val="number 3"/>
    <w:basedOn w:val="BodyText"/>
    <w:link w:val="number3Char"/>
    <w:rsid w:val="00AB1DF4"/>
    <w:pPr>
      <w:spacing w:before="0" w:line="260" w:lineRule="exact"/>
      <w:ind w:left="1980" w:hanging="360"/>
    </w:pPr>
  </w:style>
  <w:style w:type="paragraph" w:customStyle="1" w:styleId="number1">
    <w:name w:val="number 1"/>
    <w:basedOn w:val="BodyText"/>
    <w:rsid w:val="00AB1DF4"/>
    <w:pPr>
      <w:spacing w:before="0" w:line="260" w:lineRule="exact"/>
      <w:ind w:left="1440" w:hanging="360"/>
    </w:pPr>
  </w:style>
  <w:style w:type="paragraph" w:customStyle="1" w:styleId="number2">
    <w:name w:val="number 2"/>
    <w:basedOn w:val="BodyText"/>
    <w:link w:val="number2Char"/>
    <w:rsid w:val="00AB1DF4"/>
    <w:pPr>
      <w:spacing w:before="0" w:line="260" w:lineRule="exact"/>
      <w:ind w:left="1800" w:hanging="360"/>
    </w:pPr>
  </w:style>
  <w:style w:type="character" w:customStyle="1" w:styleId="number2Char">
    <w:name w:val="number 2 Char"/>
    <w:link w:val="number2"/>
    <w:locked/>
    <w:rsid w:val="00AB1DF4"/>
    <w:rPr>
      <w:sz w:val="24"/>
      <w:szCs w:val="24"/>
    </w:rPr>
  </w:style>
  <w:style w:type="paragraph" w:customStyle="1" w:styleId="bullet3level1">
    <w:name w:val="bullet3 level1"/>
    <w:basedOn w:val="bullet2level1"/>
    <w:rsid w:val="00AB1DF4"/>
    <w:pPr>
      <w:tabs>
        <w:tab w:val="left" w:pos="2160"/>
      </w:tabs>
      <w:ind w:left="2160" w:hanging="180"/>
    </w:pPr>
  </w:style>
  <w:style w:type="paragraph" w:customStyle="1" w:styleId="Style1">
    <w:name w:val="Style1"/>
    <w:basedOn w:val="Normal"/>
    <w:rsid w:val="00AB1DF4"/>
    <w:pPr>
      <w:spacing w:beforeLines="40" w:afterLines="40"/>
      <w:jc w:val="center"/>
    </w:pPr>
    <w:rPr>
      <w:rFonts w:ascii="Wingdings 2" w:hAnsi="Wingdings 2"/>
    </w:rPr>
  </w:style>
  <w:style w:type="paragraph" w:customStyle="1" w:styleId="box">
    <w:name w:val="box"/>
    <w:basedOn w:val="Normal"/>
    <w:rsid w:val="00AB1DF4"/>
    <w:pPr>
      <w:spacing w:beforeLines="40" w:afterLines="40"/>
      <w:jc w:val="center"/>
    </w:pPr>
    <w:rPr>
      <w:rFonts w:ascii="Wingdings 2" w:hAnsi="Wingdings 2"/>
    </w:rPr>
  </w:style>
  <w:style w:type="paragraph" w:customStyle="1" w:styleId="Level4">
    <w:name w:val="Level 4"/>
    <w:basedOn w:val="Heading3"/>
    <w:rsid w:val="00AB1DF4"/>
    <w:pPr>
      <w:numPr>
        <w:ilvl w:val="0"/>
        <w:numId w:val="0"/>
      </w:numPr>
      <w:spacing w:before="160" w:after="160"/>
    </w:pPr>
    <w:rPr>
      <w:i w:val="0"/>
      <w:iCs w:val="0"/>
      <w:smallCaps/>
      <w:sz w:val="19"/>
      <w:szCs w:val="19"/>
    </w:rPr>
  </w:style>
  <w:style w:type="paragraph" w:customStyle="1" w:styleId="Level2">
    <w:name w:val="Level 2"/>
    <w:basedOn w:val="Heading2"/>
    <w:link w:val="Level2Char"/>
    <w:rsid w:val="00AB1DF4"/>
    <w:pPr>
      <w:numPr>
        <w:ilvl w:val="0"/>
        <w:numId w:val="0"/>
      </w:numPr>
      <w:spacing w:before="160" w:after="160"/>
    </w:pPr>
    <w:rPr>
      <w:rFonts w:ascii="Arial" w:hAnsi="Arial"/>
      <w:bCs/>
      <w:iCs/>
      <w:sz w:val="28"/>
      <w:szCs w:val="28"/>
    </w:rPr>
  </w:style>
  <w:style w:type="character" w:customStyle="1" w:styleId="Level2Char">
    <w:name w:val="Level 2 Char"/>
    <w:link w:val="Level2"/>
    <w:locked/>
    <w:rsid w:val="00AB1DF4"/>
    <w:rPr>
      <w:rFonts w:ascii="Arial" w:hAnsi="Arial"/>
      <w:b/>
      <w:bCs/>
      <w:iCs/>
      <w:sz w:val="28"/>
      <w:szCs w:val="28"/>
    </w:rPr>
  </w:style>
  <w:style w:type="paragraph" w:customStyle="1" w:styleId="Table0">
    <w:name w:val="Table"/>
    <w:basedOn w:val="BodyText"/>
    <w:rsid w:val="00AB1DF4"/>
    <w:pPr>
      <w:spacing w:before="60" w:after="0"/>
    </w:pPr>
    <w:rPr>
      <w:rFonts w:ascii="Arial" w:hAnsi="Arial"/>
      <w:szCs w:val="20"/>
    </w:rPr>
  </w:style>
  <w:style w:type="paragraph" w:customStyle="1" w:styleId="TableHeading">
    <w:name w:val="Table Heading"/>
    <w:basedOn w:val="BodyText"/>
    <w:next w:val="Table0"/>
    <w:rsid w:val="00AB1DF4"/>
    <w:pPr>
      <w:spacing w:before="60" w:after="0"/>
      <w:jc w:val="center"/>
    </w:pPr>
    <w:rPr>
      <w:rFonts w:ascii="Arial" w:hAnsi="Arial"/>
      <w:b/>
      <w:szCs w:val="20"/>
    </w:rPr>
  </w:style>
  <w:style w:type="character" w:customStyle="1" w:styleId="CommentTextChar">
    <w:name w:val="Comment Text Char"/>
    <w:link w:val="CommentText"/>
    <w:locked/>
    <w:rsid w:val="00AB1DF4"/>
  </w:style>
  <w:style w:type="character" w:customStyle="1" w:styleId="CommentSubjectChar">
    <w:name w:val="Comment Subject Char"/>
    <w:link w:val="CommentSubject"/>
    <w:locked/>
    <w:rsid w:val="00AB1DF4"/>
    <w:rPr>
      <w:b/>
      <w:bCs/>
    </w:rPr>
  </w:style>
  <w:style w:type="character" w:customStyle="1" w:styleId="Style">
    <w:name w:val="Style"/>
    <w:rsid w:val="00AB1DF4"/>
    <w:rPr>
      <w:rFonts w:ascii="Arial" w:hAnsi="Arial" w:cs="Times New Roman"/>
      <w:sz w:val="18"/>
    </w:rPr>
  </w:style>
  <w:style w:type="paragraph" w:customStyle="1" w:styleId="instruction">
    <w:name w:val="instruction"/>
    <w:basedOn w:val="BodyText"/>
    <w:rsid w:val="00AB1DF4"/>
    <w:pPr>
      <w:pBdr>
        <w:top w:val="dashSmallGap" w:sz="4" w:space="1" w:color="auto"/>
        <w:left w:val="dashSmallGap" w:sz="4" w:space="4" w:color="auto"/>
        <w:bottom w:val="dashSmallGap" w:sz="4" w:space="1" w:color="auto"/>
        <w:right w:val="dashSmallGap" w:sz="4" w:space="4" w:color="auto"/>
      </w:pBdr>
      <w:shd w:val="clear" w:color="auto" w:fill="FFFF99"/>
      <w:spacing w:before="0" w:line="260" w:lineRule="exact"/>
    </w:pPr>
    <w:rPr>
      <w:rFonts w:ascii="Arial" w:hAnsi="Arial"/>
      <w:sz w:val="16"/>
      <w:szCs w:val="20"/>
    </w:rPr>
  </w:style>
  <w:style w:type="paragraph" w:customStyle="1" w:styleId="body4">
    <w:name w:val="body4"/>
    <w:basedOn w:val="body3"/>
    <w:rsid w:val="00AB1DF4"/>
    <w:pPr>
      <w:ind w:left="2700"/>
    </w:pPr>
  </w:style>
  <w:style w:type="paragraph" w:customStyle="1" w:styleId="bullet4level1">
    <w:name w:val="bullet4 level1"/>
    <w:basedOn w:val="bullet3level1"/>
    <w:rsid w:val="00AB1DF4"/>
    <w:pPr>
      <w:tabs>
        <w:tab w:val="clear" w:pos="1620"/>
        <w:tab w:val="clear" w:pos="2160"/>
        <w:tab w:val="left" w:pos="3060"/>
      </w:tabs>
      <w:ind w:left="3060"/>
    </w:pPr>
  </w:style>
  <w:style w:type="paragraph" w:styleId="EndnoteText">
    <w:name w:val="endnote text"/>
    <w:basedOn w:val="Normal"/>
    <w:link w:val="EndnoteTextChar"/>
    <w:rsid w:val="00AB1DF4"/>
    <w:rPr>
      <w:sz w:val="20"/>
      <w:szCs w:val="20"/>
    </w:rPr>
  </w:style>
  <w:style w:type="character" w:customStyle="1" w:styleId="EndnoteTextChar">
    <w:name w:val="Endnote Text Char"/>
    <w:basedOn w:val="DefaultParagraphFont"/>
    <w:link w:val="EndnoteText"/>
    <w:rsid w:val="00AB1DF4"/>
  </w:style>
  <w:style w:type="character" w:styleId="EndnoteReference">
    <w:name w:val="endnote reference"/>
    <w:rsid w:val="00AB1DF4"/>
    <w:rPr>
      <w:rFonts w:cs="Times New Roman"/>
      <w:vertAlign w:val="superscript"/>
    </w:rPr>
  </w:style>
  <w:style w:type="paragraph" w:customStyle="1" w:styleId="bullet4level2">
    <w:name w:val="bullet4 level2"/>
    <w:basedOn w:val="bullet4level1"/>
    <w:rsid w:val="00AB1DF4"/>
    <w:pPr>
      <w:numPr>
        <w:numId w:val="12"/>
      </w:numPr>
      <w:tabs>
        <w:tab w:val="clear" w:pos="720"/>
        <w:tab w:val="num" w:pos="360"/>
        <w:tab w:val="num" w:pos="432"/>
        <w:tab w:val="num" w:pos="1080"/>
        <w:tab w:val="left" w:pos="2880"/>
      </w:tabs>
      <w:ind w:left="2880" w:hanging="432"/>
    </w:pPr>
  </w:style>
  <w:style w:type="paragraph" w:customStyle="1" w:styleId="Title1">
    <w:name w:val="Title1"/>
    <w:rsid w:val="00AB1DF4"/>
    <w:pPr>
      <w:spacing w:before="120" w:after="240"/>
    </w:pPr>
    <w:rPr>
      <w:rFonts w:ascii="Arial" w:hAnsi="Arial" w:cs="Arial"/>
      <w:b/>
      <w:bCs/>
      <w:iCs/>
      <w:szCs w:val="28"/>
    </w:rPr>
  </w:style>
  <w:style w:type="table" w:styleId="TableGrid1">
    <w:name w:val="Table Grid 1"/>
    <w:basedOn w:val="TableNormal"/>
    <w:rsid w:val="00AB1DF4"/>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AB1DF4"/>
    <w:rPr>
      <w:iCs/>
      <w:sz w:val="24"/>
    </w:rPr>
  </w:style>
  <w:style w:type="paragraph" w:customStyle="1" w:styleId="BodyTextNumbered">
    <w:name w:val="Body Text Numbered"/>
    <w:basedOn w:val="BodyText"/>
    <w:link w:val="BodyTextNumberedChar1"/>
    <w:rsid w:val="00AB1DF4"/>
    <w:pPr>
      <w:spacing w:before="0" w:after="240"/>
      <w:ind w:left="720" w:hanging="720"/>
    </w:pPr>
    <w:rPr>
      <w:iCs/>
      <w:szCs w:val="20"/>
    </w:rPr>
  </w:style>
  <w:style w:type="character" w:customStyle="1" w:styleId="H2Char">
    <w:name w:val="H2 Char"/>
    <w:link w:val="H2"/>
    <w:locked/>
    <w:rsid w:val="00AB1DF4"/>
    <w:rPr>
      <w:b/>
      <w:sz w:val="24"/>
    </w:rPr>
  </w:style>
  <w:style w:type="table" w:customStyle="1" w:styleId="TableGrid10">
    <w:name w:val="Table Grid1"/>
    <w:rsid w:val="00AB1DF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AB1DF4"/>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AB1DF4"/>
    <w:rPr>
      <w:sz w:val="24"/>
      <w:szCs w:val="24"/>
    </w:rPr>
  </w:style>
  <w:style w:type="character" w:customStyle="1" w:styleId="BodyTextNumberedChar">
    <w:name w:val="Body Text Numbered Char"/>
    <w:rsid w:val="00AB1DF4"/>
    <w:rPr>
      <w:rFonts w:cs="Times New Roman"/>
      <w:iCs/>
      <w:sz w:val="24"/>
      <w:lang w:val="en-US" w:eastAsia="en-US" w:bidi="ar-SA"/>
    </w:rPr>
  </w:style>
  <w:style w:type="character" w:customStyle="1" w:styleId="MediumGrid11">
    <w:name w:val="Medium Grid 11"/>
    <w:rsid w:val="00AB1DF4"/>
    <w:rPr>
      <w:rFonts w:cs="Times New Roman"/>
      <w:color w:val="808080"/>
    </w:rPr>
  </w:style>
  <w:style w:type="character" w:styleId="Emphasis">
    <w:name w:val="Emphasis"/>
    <w:qFormat/>
    <w:rsid w:val="00AB1DF4"/>
    <w:rPr>
      <w:rFonts w:cs="Times New Roman"/>
      <w:i/>
      <w:iCs/>
    </w:rPr>
  </w:style>
  <w:style w:type="character" w:customStyle="1" w:styleId="H5Char">
    <w:name w:val="H5 Char"/>
    <w:link w:val="H5"/>
    <w:locked/>
    <w:rsid w:val="00AB1DF4"/>
    <w:rPr>
      <w:b/>
      <w:bCs/>
      <w:i/>
      <w:iCs/>
      <w:sz w:val="24"/>
      <w:szCs w:val="26"/>
    </w:rPr>
  </w:style>
  <w:style w:type="paragraph" w:styleId="Caption">
    <w:name w:val="caption"/>
    <w:basedOn w:val="Normal"/>
    <w:next w:val="Normal"/>
    <w:qFormat/>
    <w:rsid w:val="00AB1DF4"/>
    <w:pPr>
      <w:spacing w:after="200"/>
    </w:pPr>
    <w:rPr>
      <w:b/>
      <w:bCs/>
      <w:color w:val="4F81BD"/>
      <w:sz w:val="18"/>
      <w:szCs w:val="18"/>
    </w:rPr>
  </w:style>
  <w:style w:type="paragraph" w:styleId="PlainText">
    <w:name w:val="Plain Text"/>
    <w:basedOn w:val="Normal"/>
    <w:link w:val="PlainTextChar"/>
    <w:rsid w:val="00AB1DF4"/>
    <w:rPr>
      <w:rFonts w:eastAsia="Calibri"/>
    </w:rPr>
  </w:style>
  <w:style w:type="character" w:customStyle="1" w:styleId="PlainTextChar">
    <w:name w:val="Plain Text Char"/>
    <w:basedOn w:val="DefaultParagraphFont"/>
    <w:link w:val="PlainText"/>
    <w:rsid w:val="00AB1DF4"/>
    <w:rPr>
      <w:rFonts w:eastAsia="Calibri"/>
      <w:sz w:val="24"/>
      <w:szCs w:val="24"/>
    </w:rPr>
  </w:style>
  <w:style w:type="paragraph" w:customStyle="1" w:styleId="Default">
    <w:name w:val="Default"/>
    <w:rsid w:val="00AB1DF4"/>
    <w:pPr>
      <w:autoSpaceDE w:val="0"/>
      <w:autoSpaceDN w:val="0"/>
      <w:adjustRightInd w:val="0"/>
    </w:pPr>
    <w:rPr>
      <w:rFonts w:eastAsia="Calibri"/>
      <w:color w:val="000000"/>
      <w:sz w:val="24"/>
      <w:szCs w:val="24"/>
    </w:rPr>
  </w:style>
  <w:style w:type="numbering" w:customStyle="1" w:styleId="Style2">
    <w:name w:val="Style2"/>
    <w:rsid w:val="00AB1DF4"/>
    <w:pPr>
      <w:numPr>
        <w:numId w:val="13"/>
      </w:numPr>
    </w:pPr>
  </w:style>
  <w:style w:type="character" w:customStyle="1" w:styleId="Heading1CharChar">
    <w:name w:val="Heading 1 Char Char"/>
    <w:rsid w:val="00AB1DF4"/>
    <w:rPr>
      <w:rFonts w:ascii="Arial" w:hAnsi="Arial" w:cs="Arial"/>
      <w:b/>
      <w:bCs/>
      <w:kern w:val="32"/>
      <w:sz w:val="28"/>
      <w:szCs w:val="32"/>
      <w:lang w:val="en-US" w:eastAsia="en-US" w:bidi="ar-SA"/>
    </w:rPr>
  </w:style>
  <w:style w:type="character" w:customStyle="1" w:styleId="Heading2CharChar">
    <w:name w:val="Heading 2 Char Char"/>
    <w:rsid w:val="00AB1DF4"/>
    <w:rPr>
      <w:rFonts w:ascii="Arial" w:hAnsi="Arial" w:cs="Arial"/>
      <w:b/>
      <w:bCs/>
      <w:iCs/>
      <w:sz w:val="22"/>
      <w:szCs w:val="28"/>
      <w:lang w:val="en-US" w:eastAsia="en-US" w:bidi="ar-SA"/>
    </w:rPr>
  </w:style>
  <w:style w:type="paragraph" w:styleId="BodyTextIndent2">
    <w:name w:val="Body Text Indent 2"/>
    <w:basedOn w:val="Normal"/>
    <w:link w:val="BodyTextIndent2Char"/>
    <w:rsid w:val="00AB1DF4"/>
    <w:pPr>
      <w:spacing w:after="120" w:line="480" w:lineRule="auto"/>
      <w:ind w:left="360"/>
    </w:pPr>
    <w:rPr>
      <w:rFonts w:eastAsia="SimSun"/>
    </w:rPr>
  </w:style>
  <w:style w:type="character" w:customStyle="1" w:styleId="BodyTextIndent2Char">
    <w:name w:val="Body Text Indent 2 Char"/>
    <w:basedOn w:val="DefaultParagraphFont"/>
    <w:link w:val="BodyTextIndent2"/>
    <w:rsid w:val="00AB1DF4"/>
    <w:rPr>
      <w:rFonts w:eastAsia="SimSun"/>
      <w:sz w:val="24"/>
      <w:szCs w:val="24"/>
    </w:rPr>
  </w:style>
  <w:style w:type="paragraph" w:customStyle="1" w:styleId="InfoBlue">
    <w:name w:val="InfoBlue"/>
    <w:basedOn w:val="Normal"/>
    <w:next w:val="BodyText"/>
    <w:autoRedefine/>
    <w:rsid w:val="00AB1DF4"/>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AB1DF4"/>
    <w:pPr>
      <w:numPr>
        <w:numId w:val="23"/>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AB1DF4"/>
    <w:pPr>
      <w:widowControl w:val="0"/>
      <w:jc w:val="center"/>
    </w:pPr>
    <w:rPr>
      <w:rFonts w:ascii="Arial" w:eastAsia="SimSun" w:hAnsi="Arial"/>
      <w:b/>
      <w:sz w:val="36"/>
      <w:szCs w:val="20"/>
    </w:rPr>
  </w:style>
  <w:style w:type="character" w:customStyle="1" w:styleId="TitleChar">
    <w:name w:val="Title Char"/>
    <w:basedOn w:val="DefaultParagraphFont"/>
    <w:link w:val="Title"/>
    <w:rsid w:val="00AB1DF4"/>
    <w:rPr>
      <w:rFonts w:ascii="Arial" w:eastAsia="SimSun" w:hAnsi="Arial"/>
      <w:b/>
      <w:sz w:val="36"/>
    </w:rPr>
  </w:style>
  <w:style w:type="paragraph" w:styleId="ListNumber">
    <w:name w:val="List Number"/>
    <w:basedOn w:val="Normal"/>
    <w:rsid w:val="00AB1DF4"/>
    <w:pPr>
      <w:numPr>
        <w:numId w:val="16"/>
      </w:numPr>
    </w:pPr>
    <w:rPr>
      <w:rFonts w:eastAsia="SimSun"/>
    </w:rPr>
  </w:style>
  <w:style w:type="paragraph" w:customStyle="1" w:styleId="Body">
    <w:name w:val="Body"/>
    <w:link w:val="BodyChar1"/>
    <w:rsid w:val="00AB1DF4"/>
    <w:pPr>
      <w:spacing w:after="120"/>
    </w:pPr>
    <w:rPr>
      <w:rFonts w:ascii="Arial" w:eastAsia="SimSun" w:hAnsi="Arial"/>
    </w:rPr>
  </w:style>
  <w:style w:type="paragraph" w:customStyle="1" w:styleId="ABBBullets">
    <w:name w:val="ABB Bullets"/>
    <w:basedOn w:val="Normal"/>
    <w:rsid w:val="00AB1DF4"/>
    <w:pPr>
      <w:tabs>
        <w:tab w:val="num" w:pos="720"/>
      </w:tabs>
      <w:ind w:left="720" w:hanging="360"/>
    </w:pPr>
    <w:rPr>
      <w:rFonts w:ascii="Arial" w:eastAsia="SimSun" w:hAnsi="Arial"/>
      <w:sz w:val="22"/>
      <w:szCs w:val="20"/>
    </w:rPr>
  </w:style>
  <w:style w:type="paragraph" w:customStyle="1" w:styleId="StyleBodyBlue">
    <w:name w:val="Style Body + Blue"/>
    <w:basedOn w:val="Body"/>
    <w:rsid w:val="00AB1DF4"/>
    <w:pPr>
      <w:jc w:val="both"/>
    </w:pPr>
    <w:rPr>
      <w:color w:val="0000FF"/>
      <w:sz w:val="22"/>
    </w:rPr>
  </w:style>
  <w:style w:type="paragraph" w:customStyle="1" w:styleId="TableText">
    <w:name w:val="Table Text"/>
    <w:rsid w:val="00AB1DF4"/>
    <w:pPr>
      <w:spacing w:before="40" w:after="40"/>
    </w:pPr>
    <w:rPr>
      <w:rFonts w:ascii="Arial" w:eastAsia="SimSun" w:hAnsi="Arial"/>
    </w:rPr>
  </w:style>
  <w:style w:type="paragraph" w:styleId="DocumentMap">
    <w:name w:val="Document Map"/>
    <w:basedOn w:val="Normal"/>
    <w:link w:val="DocumentMapChar"/>
    <w:rsid w:val="00AB1DF4"/>
    <w:pPr>
      <w:shd w:val="clear" w:color="auto" w:fill="000080"/>
    </w:pPr>
    <w:rPr>
      <w:rFonts w:ascii="Tahoma" w:eastAsia="SimSun" w:hAnsi="Tahoma"/>
    </w:rPr>
  </w:style>
  <w:style w:type="character" w:customStyle="1" w:styleId="DocumentMapChar">
    <w:name w:val="Document Map Char"/>
    <w:basedOn w:val="DefaultParagraphFont"/>
    <w:link w:val="DocumentMap"/>
    <w:rsid w:val="00AB1DF4"/>
    <w:rPr>
      <w:rFonts w:ascii="Tahoma" w:eastAsia="SimSun" w:hAnsi="Tahoma"/>
      <w:sz w:val="24"/>
      <w:szCs w:val="24"/>
      <w:shd w:val="clear" w:color="auto" w:fill="000080"/>
    </w:rPr>
  </w:style>
  <w:style w:type="paragraph" w:styleId="Index8">
    <w:name w:val="index 8"/>
    <w:basedOn w:val="Index1"/>
    <w:next w:val="Body"/>
    <w:autoRedefine/>
    <w:rsid w:val="00AB1DF4"/>
    <w:pPr>
      <w:ind w:left="1985" w:firstLine="0"/>
    </w:pPr>
    <w:rPr>
      <w:rFonts w:ascii="Arial" w:hAnsi="Arial"/>
      <w:sz w:val="22"/>
      <w:szCs w:val="20"/>
    </w:rPr>
  </w:style>
  <w:style w:type="paragraph" w:styleId="Index1">
    <w:name w:val="index 1"/>
    <w:basedOn w:val="Normal"/>
    <w:next w:val="Normal"/>
    <w:autoRedefine/>
    <w:rsid w:val="00AB1DF4"/>
    <w:pPr>
      <w:ind w:left="240" w:hanging="240"/>
    </w:pPr>
    <w:rPr>
      <w:rFonts w:eastAsia="SimSun"/>
    </w:rPr>
  </w:style>
  <w:style w:type="paragraph" w:customStyle="1" w:styleId="Apphead1">
    <w:name w:val="Apphead 1"/>
    <w:basedOn w:val="Heading1"/>
    <w:next w:val="Body"/>
    <w:autoRedefine/>
    <w:rsid w:val="00AB1DF4"/>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AB1DF4"/>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B1DF4"/>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B1DF4"/>
    <w:pPr>
      <w:tabs>
        <w:tab w:val="clear" w:pos="3024"/>
        <w:tab w:val="num" w:pos="3744"/>
      </w:tabs>
      <w:ind w:left="3744"/>
      <w:outlineLvl w:val="3"/>
    </w:pPr>
    <w:rPr>
      <w:sz w:val="23"/>
    </w:rPr>
  </w:style>
  <w:style w:type="paragraph" w:customStyle="1" w:styleId="Apphead5">
    <w:name w:val="Apphead 5"/>
    <w:basedOn w:val="Apphead4"/>
    <w:next w:val="Body"/>
    <w:rsid w:val="00AB1DF4"/>
    <w:pPr>
      <w:tabs>
        <w:tab w:val="clear" w:pos="3744"/>
        <w:tab w:val="num" w:pos="4464"/>
      </w:tabs>
      <w:ind w:left="4464"/>
      <w:outlineLvl w:val="4"/>
    </w:pPr>
    <w:rPr>
      <w:rFonts w:ascii="Arial" w:hAnsi="Arial"/>
      <w:kern w:val="28"/>
      <w:sz w:val="22"/>
    </w:rPr>
  </w:style>
  <w:style w:type="paragraph" w:customStyle="1" w:styleId="ListBullet1">
    <w:name w:val="List Bullet 1"/>
    <w:rsid w:val="00AB1DF4"/>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AB1DF4"/>
    <w:pPr>
      <w:keepLines/>
      <w:widowControl w:val="0"/>
      <w:numPr>
        <w:numId w:val="17"/>
      </w:numPr>
      <w:spacing w:before="120" w:line="240" w:lineRule="atLeast"/>
    </w:pPr>
    <w:rPr>
      <w:rFonts w:ascii="Arial" w:eastAsia="SimSun" w:hAnsi="Arial"/>
      <w:sz w:val="20"/>
      <w:szCs w:val="20"/>
    </w:rPr>
  </w:style>
  <w:style w:type="character" w:customStyle="1" w:styleId="TablebulletChar">
    <w:name w:val="Table bullet Char"/>
    <w:rsid w:val="00AB1DF4"/>
    <w:rPr>
      <w:rFonts w:ascii="Arial" w:hAnsi="Arial"/>
      <w:lang w:val="en-US" w:eastAsia="en-US" w:bidi="ar-SA"/>
    </w:rPr>
  </w:style>
  <w:style w:type="paragraph" w:customStyle="1" w:styleId="StyleBodyTextNumberedArial10pt">
    <w:name w:val="Style Body Text Numbered + Arial 10 pt"/>
    <w:basedOn w:val="Normal"/>
    <w:rsid w:val="00AB1DF4"/>
    <w:pPr>
      <w:spacing w:before="60" w:after="60"/>
      <w:ind w:left="720" w:hanging="720"/>
    </w:pPr>
    <w:rPr>
      <w:rFonts w:ascii="Arial" w:eastAsia="SimSun" w:hAnsi="Arial"/>
      <w:sz w:val="20"/>
    </w:rPr>
  </w:style>
  <w:style w:type="paragraph" w:styleId="ListBullet2">
    <w:name w:val="List Bullet 2"/>
    <w:basedOn w:val="Normal"/>
    <w:rsid w:val="00AB1DF4"/>
    <w:pPr>
      <w:numPr>
        <w:numId w:val="18"/>
      </w:numPr>
    </w:pPr>
    <w:rPr>
      <w:rFonts w:eastAsia="SimSun"/>
    </w:rPr>
  </w:style>
  <w:style w:type="paragraph" w:customStyle="1" w:styleId="StyleBodyTextIndent3ArialLeft049Firstline0">
    <w:name w:val="Style Body Text Indent 3 + Arial Left:  0.49&quot; First line:  0&quot;"/>
    <w:basedOn w:val="BodyTextIndent3"/>
    <w:rsid w:val="00AB1DF4"/>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AB1DF4"/>
    <w:pPr>
      <w:spacing w:after="120"/>
      <w:ind w:left="360"/>
    </w:pPr>
    <w:rPr>
      <w:rFonts w:eastAsia="SimSun"/>
      <w:sz w:val="16"/>
      <w:szCs w:val="16"/>
    </w:rPr>
  </w:style>
  <w:style w:type="character" w:customStyle="1" w:styleId="BodyTextIndent3Char">
    <w:name w:val="Body Text Indent 3 Char"/>
    <w:basedOn w:val="DefaultParagraphFont"/>
    <w:link w:val="BodyTextIndent3"/>
    <w:rsid w:val="00AB1DF4"/>
    <w:rPr>
      <w:rFonts w:eastAsia="SimSun"/>
      <w:sz w:val="16"/>
      <w:szCs w:val="16"/>
    </w:rPr>
  </w:style>
  <w:style w:type="paragraph" w:customStyle="1" w:styleId="Char2">
    <w:name w:val="Char2"/>
    <w:basedOn w:val="Normal"/>
    <w:rsid w:val="00AB1DF4"/>
    <w:pPr>
      <w:spacing w:after="160" w:line="240" w:lineRule="exact"/>
    </w:pPr>
    <w:rPr>
      <w:rFonts w:ascii="Verdana" w:eastAsia="SimSun" w:hAnsi="Verdana"/>
      <w:sz w:val="16"/>
      <w:szCs w:val="20"/>
    </w:rPr>
  </w:style>
  <w:style w:type="character" w:customStyle="1" w:styleId="TableTextChar1">
    <w:name w:val="Table Text Char1"/>
    <w:rsid w:val="00AB1DF4"/>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B1DF4"/>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AB1DF4"/>
    <w:rPr>
      <w:rFonts w:ascii="Arial" w:hAnsi="Arial" w:cs="Arial"/>
      <w:i/>
      <w:lang w:val="en-US" w:eastAsia="en-US" w:bidi="ar-SA"/>
    </w:rPr>
  </w:style>
  <w:style w:type="character" w:customStyle="1" w:styleId="BodyChar">
    <w:name w:val="Body Char"/>
    <w:rsid w:val="00AB1DF4"/>
    <w:rPr>
      <w:rFonts w:ascii="Arial" w:hAnsi="Arial"/>
      <w:lang w:val="en-US" w:eastAsia="en-US" w:bidi="ar-SA"/>
    </w:rPr>
  </w:style>
  <w:style w:type="character" w:customStyle="1" w:styleId="ResmiSurendran">
    <w:name w:val="Resmi Surendran"/>
    <w:rsid w:val="00AB1DF4"/>
    <w:rPr>
      <w:rFonts w:ascii="Arial" w:hAnsi="Arial" w:cs="Arial"/>
      <w:color w:val="auto"/>
      <w:sz w:val="20"/>
      <w:szCs w:val="20"/>
    </w:rPr>
  </w:style>
  <w:style w:type="paragraph" w:styleId="ListNumber2">
    <w:name w:val="List Number 2"/>
    <w:basedOn w:val="Normal"/>
    <w:rsid w:val="00AB1DF4"/>
    <w:pPr>
      <w:numPr>
        <w:numId w:val="19"/>
      </w:numPr>
    </w:pPr>
    <w:rPr>
      <w:rFonts w:ascii="Arial" w:eastAsia="SimSun" w:hAnsi="Arial" w:cs="Arial"/>
      <w:sz w:val="20"/>
      <w:szCs w:val="20"/>
    </w:rPr>
  </w:style>
  <w:style w:type="paragraph" w:styleId="ListNumber3">
    <w:name w:val="List Number 3"/>
    <w:basedOn w:val="Normal"/>
    <w:rsid w:val="00AB1DF4"/>
    <w:pPr>
      <w:numPr>
        <w:numId w:val="20"/>
      </w:numPr>
    </w:pPr>
    <w:rPr>
      <w:rFonts w:ascii="Arial" w:eastAsia="SimSun" w:hAnsi="Arial" w:cs="Arial"/>
      <w:sz w:val="20"/>
      <w:szCs w:val="20"/>
    </w:rPr>
  </w:style>
  <w:style w:type="paragraph" w:customStyle="1" w:styleId="BodyIndent">
    <w:name w:val="Body Indent"/>
    <w:basedOn w:val="Normal"/>
    <w:next w:val="Body"/>
    <w:rsid w:val="00AB1DF4"/>
    <w:pPr>
      <w:spacing w:after="120"/>
      <w:ind w:left="720"/>
    </w:pPr>
    <w:rPr>
      <w:rFonts w:ascii="Arial" w:eastAsia="SimSun" w:hAnsi="Arial"/>
      <w:sz w:val="20"/>
      <w:szCs w:val="20"/>
      <w:lang w:val="en-IE"/>
    </w:rPr>
  </w:style>
  <w:style w:type="character" w:customStyle="1" w:styleId="CaptionChar">
    <w:name w:val="Caption Char"/>
    <w:rsid w:val="00AB1DF4"/>
    <w:rPr>
      <w:b/>
      <w:bCs/>
      <w:lang w:val="en-US" w:eastAsia="en-US" w:bidi="ar-SA"/>
    </w:rPr>
  </w:style>
  <w:style w:type="paragraph" w:customStyle="1" w:styleId="TableNumbers2">
    <w:name w:val="Table Numbers 2"/>
    <w:basedOn w:val="Normal"/>
    <w:rsid w:val="00AB1DF4"/>
    <w:pPr>
      <w:numPr>
        <w:numId w:val="21"/>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AB1DF4"/>
    <w:rPr>
      <w:rFonts w:ascii="Arial" w:hAnsi="Arial"/>
      <w:lang w:val="en-IE" w:eastAsia="en-US" w:bidi="ar-SA"/>
    </w:rPr>
  </w:style>
  <w:style w:type="paragraph" w:customStyle="1" w:styleId="ListNum">
    <w:name w:val="List Num"/>
    <w:basedOn w:val="Normal"/>
    <w:rsid w:val="00AB1DF4"/>
    <w:pPr>
      <w:widowControl w:val="0"/>
      <w:numPr>
        <w:numId w:val="22"/>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AB1DF4"/>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AB1DF4"/>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AB1DF4"/>
    <w:rPr>
      <w:rFonts w:ascii="Arial" w:hAnsi="Arial"/>
      <w:lang w:val="en-US" w:eastAsia="en-US" w:bidi="ar-SA"/>
    </w:rPr>
  </w:style>
  <w:style w:type="paragraph" w:customStyle="1" w:styleId="ProposalBody">
    <w:name w:val="Proposal Body"/>
    <w:basedOn w:val="Body"/>
    <w:rsid w:val="00AB1DF4"/>
    <w:pPr>
      <w:jc w:val="both"/>
    </w:pPr>
    <w:rPr>
      <w:sz w:val="22"/>
    </w:rPr>
  </w:style>
  <w:style w:type="paragraph" w:customStyle="1" w:styleId="xl24">
    <w:name w:val="xl24"/>
    <w:basedOn w:val="Normal"/>
    <w:rsid w:val="00AB1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B1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B1DF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B1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B1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B1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B1DF4"/>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B1DF4"/>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B1DF4"/>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B1DF4"/>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B1DF4"/>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AB1DF4"/>
    <w:pPr>
      <w:spacing w:after="160" w:line="240" w:lineRule="exact"/>
    </w:pPr>
    <w:rPr>
      <w:rFonts w:ascii="Verdana" w:eastAsia="SimSun" w:hAnsi="Verdana"/>
      <w:sz w:val="16"/>
      <w:szCs w:val="20"/>
    </w:rPr>
  </w:style>
  <w:style w:type="paragraph" w:customStyle="1" w:styleId="tabletext0">
    <w:name w:val="table text"/>
    <w:basedOn w:val="Normal"/>
    <w:rsid w:val="00AB1DF4"/>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AB1DF4"/>
    <w:pPr>
      <w:spacing w:after="160" w:line="240" w:lineRule="exact"/>
    </w:pPr>
    <w:rPr>
      <w:rFonts w:ascii="Verdana" w:hAnsi="Verdana"/>
      <w:sz w:val="16"/>
      <w:szCs w:val="20"/>
    </w:rPr>
  </w:style>
  <w:style w:type="paragraph" w:customStyle="1" w:styleId="EmailStyle94">
    <w:name w:val="EmailStyle94"/>
    <w:basedOn w:val="Normal"/>
    <w:rsid w:val="00AB1DF4"/>
    <w:pPr>
      <w:spacing w:after="160" w:line="240" w:lineRule="exact"/>
    </w:pPr>
    <w:rPr>
      <w:rFonts w:ascii="Verdana" w:hAnsi="Verdana"/>
      <w:sz w:val="16"/>
      <w:szCs w:val="20"/>
    </w:rPr>
  </w:style>
  <w:style w:type="character" w:customStyle="1" w:styleId="BodyChar1">
    <w:name w:val="Body Char1"/>
    <w:link w:val="Body"/>
    <w:rsid w:val="00AB1DF4"/>
    <w:rPr>
      <w:rFonts w:ascii="Arial" w:eastAsia="SimSun" w:hAnsi="Arial"/>
    </w:rPr>
  </w:style>
  <w:style w:type="paragraph" w:styleId="TableofFigures">
    <w:name w:val="table of figures"/>
    <w:basedOn w:val="Normal"/>
    <w:next w:val="Normal"/>
    <w:rsid w:val="00AB1DF4"/>
    <w:rPr>
      <w:rFonts w:eastAsia="SimSun"/>
    </w:rPr>
  </w:style>
  <w:style w:type="character" w:customStyle="1" w:styleId="TOC1Char">
    <w:name w:val="TOC 1 Char"/>
    <w:link w:val="TOC1"/>
    <w:uiPriority w:val="39"/>
    <w:rsid w:val="00AB1DF4"/>
    <w:rPr>
      <w:b/>
      <w:bCs/>
      <w:i/>
      <w:sz w:val="24"/>
      <w:szCs w:val="24"/>
    </w:rPr>
  </w:style>
  <w:style w:type="character" w:customStyle="1" w:styleId="Style2Char">
    <w:name w:val="Style2 Char"/>
    <w:rsid w:val="00AB1DF4"/>
    <w:rPr>
      <w:rFonts w:ascii="Arial" w:hAnsi="Arial" w:cs="Times New Roman"/>
      <w:noProof/>
      <w:sz w:val="24"/>
      <w:szCs w:val="24"/>
    </w:rPr>
  </w:style>
  <w:style w:type="paragraph" w:customStyle="1" w:styleId="ColorfulList-Accent11">
    <w:name w:val="Colorful List - Accent 11"/>
    <w:basedOn w:val="Normal"/>
    <w:qFormat/>
    <w:rsid w:val="00AB1DF4"/>
    <w:pPr>
      <w:ind w:left="720"/>
      <w:contextualSpacing/>
    </w:pPr>
  </w:style>
  <w:style w:type="paragraph" w:styleId="Revision">
    <w:name w:val="Revision"/>
    <w:hidden/>
    <w:rsid w:val="00AB1DF4"/>
    <w:rPr>
      <w:sz w:val="24"/>
      <w:szCs w:val="24"/>
    </w:rPr>
  </w:style>
  <w:style w:type="paragraph" w:styleId="ListParagraph">
    <w:name w:val="List Paragraph"/>
    <w:basedOn w:val="Normal"/>
    <w:uiPriority w:val="34"/>
    <w:qFormat/>
    <w:rsid w:val="00AB1DF4"/>
    <w:pPr>
      <w:ind w:left="720"/>
      <w:contextualSpacing/>
    </w:pPr>
  </w:style>
  <w:style w:type="character" w:customStyle="1" w:styleId="InstructionsChar">
    <w:name w:val="Instructions Char"/>
    <w:link w:val="Instructions"/>
    <w:rsid w:val="00AB1DF4"/>
    <w:rPr>
      <w:b/>
      <w:i/>
      <w:iCs/>
      <w:sz w:val="24"/>
      <w:szCs w:val="24"/>
    </w:rPr>
  </w:style>
  <w:style w:type="character" w:styleId="PlaceholderText">
    <w:name w:val="Placeholder Text"/>
    <w:basedOn w:val="DefaultParagraphFont"/>
    <w:uiPriority w:val="99"/>
    <w:semiHidden/>
    <w:rsid w:val="000032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image" Target="media/image8.wmf"/><Relationship Id="rId39" Type="http://schemas.microsoft.com/office/2011/relationships/people" Target="people.xml"/><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1.wmf"/><Relationship Id="rId7" Type="http://schemas.openxmlformats.org/officeDocument/2006/relationships/hyperlink" Target="http://www.ercot.com/mktrules/issues/obdrr017" TargetMode="Externa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5.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5.wmf"/><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image" Target="media/image7.wmf"/><Relationship Id="rId32" Type="http://schemas.openxmlformats.org/officeDocument/2006/relationships/image" Target="media/image10.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6.wmf"/><Relationship Id="rId27" Type="http://schemas.openxmlformats.org/officeDocument/2006/relationships/oleObject" Target="embeddings/oleObject11.bin"/><Relationship Id="rId30" Type="http://schemas.openxmlformats.org/officeDocument/2006/relationships/image" Target="media/image9.wmf"/><Relationship Id="rId35"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3118</Words>
  <Characters>18948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02XX20</cp:lastModifiedBy>
  <cp:revision>2</cp:revision>
  <cp:lastPrinted>2001-06-20T17:28:00Z</cp:lastPrinted>
  <dcterms:created xsi:type="dcterms:W3CDTF">2020-02-25T14:47:00Z</dcterms:created>
  <dcterms:modified xsi:type="dcterms:W3CDTF">2020-02-25T14:47:00Z</dcterms:modified>
</cp:coreProperties>
</file>