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605ED06D" w:rsidR="00BF524C" w:rsidRPr="00BF524C" w:rsidRDefault="00BF524C" w:rsidP="00BF524C">
      <w:pPr>
        <w:jc w:val="center"/>
        <w:rPr>
          <w:rFonts w:ascii="Arial" w:hAnsi="Arial"/>
          <w:b/>
          <w:u w:val="single"/>
        </w:rPr>
      </w:pPr>
      <w:r>
        <w:rPr>
          <w:rFonts w:ascii="Arial" w:hAnsi="Arial"/>
          <w:b/>
          <w:u w:val="single"/>
        </w:rPr>
        <w:t>Proposed Bylaws Amendment</w:t>
      </w:r>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77777777"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058FB02F" w14:textId="3B7D4C6F" w:rsidR="008E2F95" w:rsidRPr="00E773FA" w:rsidRDefault="008E2F95" w:rsidP="008E2F95">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0" w:author="ERCOT" w:date="2020-05-20T07:10:00Z">
        <w:r w:rsidRPr="00E773FA" w:rsidDel="008E2F95">
          <w:rPr>
            <w:rFonts w:ascii="Arial" w:hAnsi="Arial"/>
          </w:rPr>
          <w:delText xml:space="preserve"> by means of which all</w:delText>
        </w:r>
      </w:del>
      <w:ins w:id="1" w:author="ERCOT" w:date="2020-05-20T07:10:00Z">
        <w:r w:rsidRPr="00784EAA">
          <w:rPr>
            <w:rFonts w:ascii="Arial" w:hAnsi="Arial"/>
          </w:rPr>
          <w:t xml:space="preserve">, or another suitable electronic communications system, including videoconferencing technology or the Internet, or any combination, if the telephone or other equipment </w:t>
        </w:r>
        <w:r w:rsidRPr="00784EAA">
          <w:rPr>
            <w:rFonts w:ascii="Arial" w:hAnsi="Arial"/>
          </w:rPr>
          <w:lastRenderedPageBreak/>
          <w:t>or system permits</w:t>
        </w:r>
        <w:r>
          <w:rPr>
            <w:rFonts w:ascii="Arial" w:hAnsi="Arial"/>
          </w:rPr>
          <w:t xml:space="preserve"> each</w:t>
        </w:r>
      </w:ins>
      <w:r w:rsidRPr="00E773FA">
        <w:rPr>
          <w:rFonts w:ascii="Arial" w:hAnsi="Arial"/>
        </w:rPr>
        <w:t xml:space="preserve"> person</w:t>
      </w:r>
      <w:del w:id="2" w:author="ERCOT" w:date="2020-05-20T07:10:00Z">
        <w:r w:rsidRPr="00E773FA" w:rsidDel="008E2F95">
          <w:rPr>
            <w:rFonts w:ascii="Arial" w:hAnsi="Arial"/>
          </w:rPr>
          <w:delText>s</w:delText>
        </w:r>
      </w:del>
      <w:r w:rsidRPr="00E773FA">
        <w:rPr>
          <w:rFonts w:ascii="Arial" w:hAnsi="Arial"/>
        </w:rPr>
        <w:t xml:space="preserve"> participating in the meeting </w:t>
      </w:r>
      <w:del w:id="3" w:author="ERCOT" w:date="2020-05-20T07:11:00Z">
        <w:r w:rsidRPr="00E773FA" w:rsidDel="008E2F95">
          <w:rPr>
            <w:rFonts w:ascii="Arial" w:hAnsi="Arial"/>
          </w:rPr>
          <w:delText>can hear each other</w:delText>
        </w:r>
      </w:del>
      <w:ins w:id="4"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1CAE2EE7" w14:textId="77777777" w:rsidR="008E2F95" w:rsidRDefault="008E2F95" w:rsidP="00DA5C7A">
      <w:pPr>
        <w:jc w:val="both"/>
        <w:rPr>
          <w:rFonts w:ascii="Arial" w:hAnsi="Arial"/>
          <w:u w:val="single"/>
        </w:rPr>
      </w:pP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515BE622"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as may from time to time be determined by the Board. Special meetings of the Board </w:t>
      </w:r>
      <w:ins w:id="5" w:author="ERCOT" w:date="2020-05-19T16:26:00Z">
        <w:r w:rsidR="002A270E">
          <w:rPr>
            <w:rFonts w:ascii="Arial" w:hAnsi="Arial"/>
          </w:rPr>
          <w:t xml:space="preserve">or any subcommittee having at least one Director </w:t>
        </w:r>
      </w:ins>
      <w:r w:rsidRPr="00E773FA">
        <w:rPr>
          <w:rFonts w:ascii="Arial" w:hAnsi="Arial"/>
        </w:rPr>
        <w:t>may be called by the Chair</w:t>
      </w:r>
      <w:del w:id="6" w:author="ERCOT" w:date="2020-05-19T16:27:00Z">
        <w:r w:rsidRPr="00E773FA" w:rsidDel="002A270E">
          <w:rPr>
            <w:rFonts w:ascii="Arial" w:hAnsi="Arial"/>
          </w:rPr>
          <w:delText>,</w:delText>
        </w:r>
      </w:del>
      <w:ins w:id="7" w:author="ERCOT" w:date="2020-05-19T16:27:00Z">
        <w:r w:rsidR="002A270E">
          <w:rPr>
            <w:rFonts w:ascii="Arial" w:hAnsi="Arial"/>
          </w:rPr>
          <w:t xml:space="preserve"> or</w:t>
        </w:r>
      </w:ins>
      <w:r w:rsidRPr="00E773FA">
        <w:rPr>
          <w:rFonts w:ascii="Arial" w:hAnsi="Arial"/>
        </w:rPr>
        <w:t xml:space="preserve"> Vice Chair</w:t>
      </w:r>
      <w:ins w:id="8" w:author="ERCOT" w:date="2020-05-19T16:27:00Z">
        <w:r w:rsidR="002A270E">
          <w:rPr>
            <w:rFonts w:ascii="Arial" w:hAnsi="Arial"/>
          </w:rPr>
          <w:t xml:space="preserve"> of the Board or subcommittee</w:t>
        </w:r>
      </w:ins>
      <w:r w:rsidRPr="00E773FA">
        <w:rPr>
          <w:rFonts w:ascii="Arial" w:hAnsi="Arial"/>
        </w:rPr>
        <w:t>, or the CEO or his designee.</w:t>
      </w:r>
    </w:p>
    <w:p w14:paraId="38657483" w14:textId="77777777" w:rsidR="00DA5C7A" w:rsidRPr="00E773FA" w:rsidRDefault="00DA5C7A" w:rsidP="00DA5C7A">
      <w:pPr>
        <w:jc w:val="both"/>
        <w:rPr>
          <w:rFonts w:ascii="Arial" w:hAnsi="Arial"/>
        </w:rPr>
      </w:pPr>
    </w:p>
    <w:p w14:paraId="27339BC2" w14:textId="30FE9C14" w:rsidR="00DA5C7A" w:rsidRDefault="00DA5C7A" w:rsidP="008B57BF">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9" w:author="ERCOT" w:date="2020-05-19T20:52:00Z">
        <w:r w:rsidR="00F93CE3">
          <w:rPr>
            <w:rFonts w:ascii="Arial" w:hAnsi="Arial"/>
          </w:rPr>
          <w:t xml:space="preserve">or any </w:t>
        </w:r>
      </w:ins>
      <w:ins w:id="10"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11" w:author="ERCOT" w:date="2020-05-19T16:18:00Z">
        <w:r w:rsidRPr="00E773FA" w:rsidDel="008B57BF">
          <w:rPr>
            <w:rFonts w:ascii="Arial" w:hAnsi="Arial"/>
          </w:rPr>
          <w:delText>2</w:delText>
        </w:r>
      </w:del>
      <w:ins w:id="12" w:author="ERCOT" w:date="2020-05-19T16:18:00Z">
        <w:r w:rsidR="008B57BF">
          <w:rPr>
            <w:rFonts w:ascii="Arial" w:hAnsi="Arial"/>
          </w:rPr>
          <w:t>1</w:t>
        </w:r>
      </w:ins>
      <w:r w:rsidRPr="00E773FA">
        <w:rPr>
          <w:rFonts w:ascii="Arial" w:hAnsi="Arial"/>
        </w:rPr>
        <w:t xml:space="preserve"> hour</w:t>
      </w:r>
      <w:del w:id="13"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14" w:author="ERCOT" w:date="2020-05-19T16:07:00Z">
        <w:r w:rsidR="00C43494">
          <w:rPr>
            <w:rFonts w:ascii="Arial" w:hAnsi="Arial"/>
          </w:rPr>
          <w:t>.</w:t>
        </w:r>
      </w:ins>
      <w:r w:rsidRPr="00E773FA">
        <w:rPr>
          <w:rFonts w:ascii="Arial" w:hAnsi="Arial"/>
        </w:rPr>
        <w:t xml:space="preserve"> </w:t>
      </w:r>
      <w:del w:id="15" w:author="ERCOT" w:date="2020-05-19T16:07:00Z">
        <w:r w:rsidRPr="00E773FA" w:rsidDel="00C43494">
          <w:rPr>
            <w:rFonts w:ascii="Arial" w:hAnsi="Arial"/>
          </w:rPr>
          <w:delText>(</w:delText>
        </w:r>
      </w:del>
      <w:ins w:id="16"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17" w:author="ERCOT" w:date="2020-05-19T16:10:00Z">
        <w:r w:rsidRPr="00E773FA" w:rsidDel="008B57BF">
          <w:rPr>
            <w:rFonts w:ascii="Arial" w:hAnsi="Arial"/>
          </w:rPr>
          <w:delText>condition</w:delText>
        </w:r>
      </w:del>
      <w:del w:id="18" w:author="ERCOT" w:date="2020-05-19T16:08:00Z">
        <w:r w:rsidRPr="00E773FA" w:rsidDel="00C43494">
          <w:rPr>
            <w:rFonts w:ascii="Arial" w:hAnsi="Arial"/>
          </w:rPr>
          <w:delText>s</w:delText>
        </w:r>
      </w:del>
      <w:del w:id="19" w:author="ERCOT" w:date="2020-05-19T16:10:00Z">
        <w:r w:rsidRPr="00E773FA" w:rsidDel="008B57BF">
          <w:rPr>
            <w:rFonts w:ascii="Arial" w:hAnsi="Arial"/>
          </w:rPr>
          <w:delText xml:space="preserve"> threatening public health or safety</w:delText>
        </w:r>
      </w:del>
      <w:ins w:id="20" w:author="ERCOT" w:date="2020-05-19T16:10:00Z">
        <w:r w:rsidR="008B57BF">
          <w:rPr>
            <w:rFonts w:ascii="Arial" w:hAnsi="Arial"/>
          </w:rPr>
          <w:t xml:space="preserve">or </w:t>
        </w:r>
        <w:r w:rsidR="008B57BF" w:rsidRPr="00DA5C7A">
          <w:rPr>
            <w:rFonts w:ascii="Arial" w:hAnsi="Arial"/>
          </w:rPr>
          <w:t>public necessity</w:t>
        </w:r>
      </w:ins>
      <w:ins w:id="21"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22" w:author="ERCOT" w:date="2020-05-20T14:07:00Z">
        <w:r w:rsidR="009B3C5B">
          <w:rPr>
            <w:rFonts w:ascii="Arial" w:hAnsi="Arial"/>
          </w:rPr>
          <w:t xml:space="preserve"> or to the ERCOT market or system</w:t>
        </w:r>
      </w:ins>
      <w:ins w:id="23" w:author="ERCOT" w:date="2020-05-19T16:13:00Z">
        <w:r w:rsidR="008B57BF">
          <w:rPr>
            <w:rFonts w:ascii="Arial" w:hAnsi="Arial"/>
          </w:rPr>
          <w:t>)</w:t>
        </w:r>
      </w:ins>
      <w:r w:rsidRPr="00E773FA">
        <w:rPr>
          <w:rFonts w:ascii="Arial" w:hAnsi="Arial"/>
        </w:rPr>
        <w:t>, or a reasonably unforeseen situation</w:t>
      </w:r>
      <w:ins w:id="24" w:author="ERCOT" w:date="2020-05-19T16:08:00Z">
        <w:r w:rsidR="00C43494">
          <w:rPr>
            <w:rFonts w:ascii="Arial" w:hAnsi="Arial"/>
          </w:rPr>
          <w:t xml:space="preserve">. </w:t>
        </w:r>
      </w:ins>
      <w:ins w:id="25" w:author="ERCOT" w:date="2020-05-19T16:03:00Z">
        <w:r w:rsidR="00C43494">
          <w:rPr>
            <w:rFonts w:ascii="Arial" w:hAnsi="Arial"/>
          </w:rPr>
          <w:t xml:space="preserve"> </w:t>
        </w:r>
      </w:ins>
      <w:ins w:id="26" w:author="ERCOT" w:date="2020-05-19T16:09:00Z">
        <w:r w:rsidR="00C43494">
          <w:rPr>
            <w:rFonts w:ascii="Arial" w:hAnsi="Arial"/>
          </w:rPr>
          <w:t xml:space="preserve">A </w:t>
        </w:r>
      </w:ins>
      <w:ins w:id="27" w:author="ERCOT" w:date="2020-05-19T16:03:00Z">
        <w:r w:rsidR="00C43494">
          <w:rPr>
            <w:rFonts w:ascii="Arial" w:hAnsi="Arial"/>
          </w:rPr>
          <w:t xml:space="preserve">matter </w:t>
        </w:r>
      </w:ins>
      <w:ins w:id="28" w:author="ERCOT" w:date="2020-05-20T14:08:00Z">
        <w:r w:rsidR="009B3C5B">
          <w:rPr>
            <w:rFonts w:ascii="Arial" w:hAnsi="Arial"/>
          </w:rPr>
          <w:t>sha</w:t>
        </w:r>
      </w:ins>
      <w:bookmarkStart w:id="29" w:name="_GoBack"/>
      <w:bookmarkEnd w:id="29"/>
      <w:ins w:id="30" w:author="ERCOT" w:date="2020-05-19T16:03:00Z">
        <w:r w:rsidR="00C43494">
          <w:rPr>
            <w:rFonts w:ascii="Arial" w:hAnsi="Arial"/>
          </w:rPr>
          <w:t xml:space="preserve">ll be considered </w:t>
        </w:r>
      </w:ins>
      <w:ins w:id="31" w:author="ERCOT" w:date="2020-05-19T16:09:00Z">
        <w:r w:rsidR="00C43494">
          <w:rPr>
            <w:rFonts w:ascii="Arial" w:hAnsi="Arial"/>
          </w:rPr>
          <w:t xml:space="preserve">an </w:t>
        </w:r>
      </w:ins>
      <w:ins w:id="32" w:author="ERCOT" w:date="2020-05-19T16:03:00Z">
        <w:r w:rsidR="00C43494">
          <w:rPr>
            <w:rFonts w:ascii="Arial" w:hAnsi="Arial"/>
          </w:rPr>
          <w:t xml:space="preserve">urgent matter </w:t>
        </w:r>
      </w:ins>
      <w:ins w:id="33" w:author="ERCOT" w:date="2020-05-19T19:53:00Z">
        <w:r w:rsidR="00EB5E93">
          <w:rPr>
            <w:rFonts w:ascii="Arial" w:hAnsi="Arial"/>
          </w:rPr>
          <w:t>if</w:t>
        </w:r>
      </w:ins>
      <w:ins w:id="34" w:author="ERCOT" w:date="2020-05-19T16:03:00Z">
        <w:r w:rsidR="00C43494">
          <w:rPr>
            <w:rFonts w:ascii="Arial" w:hAnsi="Arial"/>
          </w:rPr>
          <w:t xml:space="preserve"> </w:t>
        </w:r>
      </w:ins>
      <w:ins w:id="35" w:author="ERCOT" w:date="2020-05-19T16:04:00Z">
        <w:r w:rsidR="00C43494">
          <w:rPr>
            <w:rFonts w:ascii="Arial" w:hAnsi="Arial"/>
          </w:rPr>
          <w:t xml:space="preserve">it would be difficult or impossible for a quorum </w:t>
        </w:r>
      </w:ins>
      <w:ins w:id="36" w:author="ERCOT" w:date="2020-05-19T16:15:00Z">
        <w:r w:rsidR="008B57BF">
          <w:rPr>
            <w:rFonts w:ascii="Arial" w:hAnsi="Arial"/>
          </w:rPr>
          <w:t xml:space="preserve">of Directors or subcommittee members </w:t>
        </w:r>
      </w:ins>
      <w:ins w:id="37" w:author="ERCOT" w:date="2020-05-19T16:04:00Z">
        <w:r w:rsidR="00C43494">
          <w:rPr>
            <w:rFonts w:ascii="Arial" w:hAnsi="Arial"/>
          </w:rPr>
          <w:t xml:space="preserve">to </w:t>
        </w:r>
      </w:ins>
      <w:ins w:id="38" w:author="ERCOT" w:date="2020-05-20T14:07:00Z">
        <w:r w:rsidR="009B3C5B">
          <w:rPr>
            <w:rFonts w:ascii="Arial" w:hAnsi="Arial"/>
          </w:rPr>
          <w:t xml:space="preserve">physically </w:t>
        </w:r>
      </w:ins>
      <w:ins w:id="39" w:author="ERCOT" w:date="2020-05-19T16:04:00Z">
        <w:r w:rsidR="00C43494">
          <w:rPr>
            <w:rFonts w:ascii="Arial" w:hAnsi="Arial"/>
          </w:rPr>
          <w:t xml:space="preserve">convene in one location and failure to consider the matter without delay </w:t>
        </w:r>
      </w:ins>
      <w:ins w:id="40" w:author="ERCOT" w:date="2020-05-19T19:16:00Z">
        <w:r w:rsidR="00A31BF0">
          <w:rPr>
            <w:rFonts w:ascii="Arial" w:hAnsi="Arial"/>
          </w:rPr>
          <w:t>may</w:t>
        </w:r>
      </w:ins>
      <w:ins w:id="41" w:author="ERCOT" w:date="2020-05-19T16:04:00Z">
        <w:r w:rsidR="00C43494">
          <w:rPr>
            <w:rFonts w:ascii="Arial" w:hAnsi="Arial"/>
          </w:rPr>
          <w:t xml:space="preserve"> result in operational, regulatory, legal, organizational or governance risk</w:t>
        </w:r>
      </w:ins>
      <w:del w:id="42"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5BB1D70D"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meet by teleconference to consider urgent matters in accordance with Section 4.7(e)</w:t>
      </w:r>
      <w:r w:rsidRPr="005C65E9">
        <w:rPr>
          <w:rFonts w:ascii="Arial" w:hAnsi="Arial"/>
        </w:rPr>
        <w:t xml:space="preserve">. </w:t>
      </w:r>
      <w:r w:rsidRPr="00E773FA">
        <w:rPr>
          <w:rFonts w:ascii="Arial" w:hAnsi="Arial"/>
        </w:rPr>
        <w:t>The Board must ratify any action taken on notice of less than one week or by teleconference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lastRenderedPageBreak/>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Pr="00E773F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43"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44" w:author="ERCOT" w:date="2020-05-20T06:58:00Z">
        <w:r w:rsidRPr="00E773FA" w:rsidDel="00784EAA">
          <w:rPr>
            <w:rFonts w:ascii="Arial" w:hAnsi="Arial"/>
          </w:rPr>
          <w:delText xml:space="preserve"> by means of which all</w:delText>
        </w:r>
      </w:del>
      <w:ins w:id="45" w:author="ERCOT" w:date="2020-05-20T06:59:00Z">
        <w:r w:rsidR="00784EAA" w:rsidRPr="00784EAA">
          <w:rPr>
            <w:rFonts w:ascii="Arial" w:hAnsi="Arial"/>
          </w:rPr>
          <w:t xml:space="preserve">, or another suitable electronic </w:t>
        </w:r>
        <w:r w:rsidR="00784EAA" w:rsidRPr="00784EAA">
          <w:rPr>
            <w:rFonts w:ascii="Arial" w:hAnsi="Arial"/>
          </w:rPr>
          <w:lastRenderedPageBreak/>
          <w:t>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46" w:author="ERCOT" w:date="2020-05-20T06:59:00Z">
        <w:r w:rsidRPr="00E773FA" w:rsidDel="00784EAA">
          <w:rPr>
            <w:rFonts w:ascii="Arial" w:hAnsi="Arial"/>
          </w:rPr>
          <w:delText>s</w:delText>
        </w:r>
      </w:del>
      <w:r w:rsidRPr="00E773FA">
        <w:rPr>
          <w:rFonts w:ascii="Arial" w:hAnsi="Arial"/>
        </w:rPr>
        <w:t xml:space="preserve"> participating in the meeting </w:t>
      </w:r>
      <w:del w:id="47" w:author="ERCOT" w:date="2020-05-20T06:59:00Z">
        <w:r w:rsidRPr="00E773FA" w:rsidDel="00784EAA">
          <w:rPr>
            <w:rFonts w:ascii="Arial" w:hAnsi="Arial"/>
          </w:rPr>
          <w:delText>can hear each other</w:delText>
        </w:r>
      </w:del>
      <w:ins w:id="48"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49" w:author="ERCOT" w:date="2020-05-20T07:11:00Z">
        <w:r w:rsidRPr="00E773FA" w:rsidDel="008E2F95">
          <w:rPr>
            <w:rFonts w:ascii="Arial" w:hAnsi="Arial"/>
          </w:rPr>
          <w:delText xml:space="preserve"> by means of which all</w:delText>
        </w:r>
      </w:del>
      <w:ins w:id="50"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51" w:author="ERCOT" w:date="2020-05-20T07:12:00Z">
        <w:r w:rsidRPr="00E773FA" w:rsidDel="008E2F95">
          <w:rPr>
            <w:rFonts w:ascii="Arial" w:hAnsi="Arial"/>
          </w:rPr>
          <w:delText>s</w:delText>
        </w:r>
      </w:del>
      <w:r w:rsidRPr="00E773FA">
        <w:rPr>
          <w:rFonts w:ascii="Arial" w:hAnsi="Arial"/>
        </w:rPr>
        <w:t xml:space="preserve"> participating in the meeting </w:t>
      </w:r>
      <w:del w:id="52" w:author="ERCOT" w:date="2020-05-20T07:12:00Z">
        <w:r w:rsidRPr="00E773FA" w:rsidDel="008E2F95">
          <w:rPr>
            <w:rFonts w:ascii="Arial" w:hAnsi="Arial"/>
          </w:rPr>
          <w:delText>can hear each other</w:delText>
        </w:r>
      </w:del>
      <w:ins w:id="53"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t xml:space="preserve">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w:t>
      </w:r>
      <w:r w:rsidRPr="00E773FA">
        <w:rPr>
          <w:rFonts w:ascii="Arial" w:hAnsi="Arial"/>
        </w:rPr>
        <w:lastRenderedPageBreak/>
        <w:t>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2A81" w14:textId="3EECAE19" w:rsidR="00BF524C" w:rsidRPr="00BF524C" w:rsidRDefault="00BF524C">
    <w:pPr>
      <w:pStyle w:val="Footer"/>
      <w:rPr>
        <w:rFonts w:ascii="Arial" w:hAnsi="Arial"/>
        <w:sz w:val="20"/>
      </w:rPr>
    </w:pPr>
    <w:r w:rsidRPr="00BF524C">
      <w:rPr>
        <w:rFonts w:ascii="Arial" w:hAnsi="Arial"/>
        <w:sz w:val="20"/>
      </w:rPr>
      <w:t>Item 4</w:t>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 Arabic  \* MERGEFORMAT </w:instrText>
    </w:r>
    <w:r>
      <w:rPr>
        <w:rFonts w:ascii="Arial" w:hAnsi="Arial"/>
        <w:sz w:val="20"/>
      </w:rPr>
      <w:fldChar w:fldCharType="separate"/>
    </w:r>
    <w:r w:rsidR="002E5574">
      <w:rPr>
        <w:rFonts w:ascii="Arial" w:hAnsi="Arial"/>
        <w:noProof/>
        <w:sz w:val="20"/>
      </w:rPr>
      <w:t>6</w:t>
    </w:r>
    <w:r>
      <w:rPr>
        <w:rFonts w:ascii="Arial" w:hAnsi="Arial"/>
        <w:sz w:val="20"/>
      </w:rPr>
      <w:fldChar w:fldCharType="end"/>
    </w:r>
  </w:p>
  <w:p w14:paraId="5879B862" w14:textId="4913FA74" w:rsidR="00BF524C" w:rsidRPr="00BF524C" w:rsidRDefault="00BF524C">
    <w:pPr>
      <w:pStyle w:val="Footer"/>
      <w:rPr>
        <w:rFonts w:ascii="Arial" w:hAnsi="Arial"/>
        <w:sz w:val="20"/>
      </w:rPr>
    </w:pPr>
    <w:r w:rsidRPr="00BF524C">
      <w:rP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5ECD" w14:textId="64852680" w:rsidR="006E55DA" w:rsidRPr="00BF524C" w:rsidRDefault="00BF524C" w:rsidP="00BF524C">
    <w:pPr>
      <w:pStyle w:val="Header"/>
      <w:jc w:val="right"/>
      <w:rPr>
        <w:rFonts w:ascii="Arial" w:hAnsi="Arial"/>
        <w:b/>
        <w:color w:val="FF0000"/>
      </w:rPr>
    </w:pPr>
    <w:r w:rsidRPr="00BF524C">
      <w:rPr>
        <w:rFonts w:ascii="Arial" w:hAnsi="Arial"/>
        <w:b/>
        <w:color w:val="FF0000"/>
      </w:rPr>
      <w:t>Attachment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7"/>
  </w:num>
  <w:num w:numId="3">
    <w:abstractNumId w:val="0"/>
  </w:num>
  <w:num w:numId="4">
    <w:abstractNumId w:val="4"/>
  </w:num>
  <w:num w:numId="5">
    <w:abstractNumId w:val="6"/>
  </w:num>
  <w:num w:numId="6">
    <w:abstractNumId w:val="8"/>
  </w:num>
  <w:num w:numId="7">
    <w:abstractNumId w:val="9"/>
  </w:num>
  <w:num w:numId="8">
    <w:abstractNumId w:val="5"/>
  </w:num>
  <w:num w:numId="9">
    <w:abstractNumId w:val="3"/>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1657EA"/>
    <w:rsid w:val="001A75E4"/>
    <w:rsid w:val="001C04E8"/>
    <w:rsid w:val="001D454F"/>
    <w:rsid w:val="001F479A"/>
    <w:rsid w:val="002A270E"/>
    <w:rsid w:val="002B340D"/>
    <w:rsid w:val="002E5574"/>
    <w:rsid w:val="00337574"/>
    <w:rsid w:val="003644EF"/>
    <w:rsid w:val="003D5673"/>
    <w:rsid w:val="004303F3"/>
    <w:rsid w:val="004330D8"/>
    <w:rsid w:val="0044785D"/>
    <w:rsid w:val="004A5308"/>
    <w:rsid w:val="004A60B2"/>
    <w:rsid w:val="004B7669"/>
    <w:rsid w:val="00547264"/>
    <w:rsid w:val="00555590"/>
    <w:rsid w:val="005C34CD"/>
    <w:rsid w:val="005C4D78"/>
    <w:rsid w:val="005C65E9"/>
    <w:rsid w:val="00606E97"/>
    <w:rsid w:val="006914DB"/>
    <w:rsid w:val="006B21E7"/>
    <w:rsid w:val="006B3E3D"/>
    <w:rsid w:val="006E55DA"/>
    <w:rsid w:val="006F4D91"/>
    <w:rsid w:val="00705A9A"/>
    <w:rsid w:val="00735F65"/>
    <w:rsid w:val="00784EAA"/>
    <w:rsid w:val="007948EC"/>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B43E8"/>
    <w:rsid w:val="00CD22DF"/>
    <w:rsid w:val="00D20307"/>
    <w:rsid w:val="00D20E4F"/>
    <w:rsid w:val="00D43F3D"/>
    <w:rsid w:val="00DA5C7A"/>
    <w:rsid w:val="00E50FF4"/>
    <w:rsid w:val="00EA2477"/>
    <w:rsid w:val="00EB5E93"/>
    <w:rsid w:val="00F040BD"/>
    <w:rsid w:val="00F45AE7"/>
    <w:rsid w:val="00F64FC9"/>
    <w:rsid w:val="00F7594D"/>
    <w:rsid w:val="00F9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65516-F249-4E49-8326-4CD706DC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2335</Words>
  <Characters>13314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Levine, Jonathan</cp:lastModifiedBy>
  <cp:revision>5</cp:revision>
  <dcterms:created xsi:type="dcterms:W3CDTF">2020-05-20T12:23:00Z</dcterms:created>
  <dcterms:modified xsi:type="dcterms:W3CDTF">2020-05-20T19:10:00Z</dcterms:modified>
</cp:coreProperties>
</file>