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31B8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531B8F">
                <w:rPr>
                  <w:rStyle w:val="Hyperlink"/>
                </w:rPr>
                <w:t>975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482B6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82B69">
              <w:rPr>
                <w:szCs w:val="23"/>
              </w:rPr>
              <w:t>Load Forecast Model Transparency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31B8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31,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482B69" w:rsidRDefault="00482B69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82B69">
              <w:rPr>
                <w:rFonts w:ascii="Arial" w:hAnsi="Arial" w:cs="Arial"/>
              </w:rPr>
              <w:t>Between $75k and $100k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482B69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82B69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482B69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82B69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482B69" w:rsidRDefault="00482B69" w:rsidP="00482B69">
            <w:pPr>
              <w:pStyle w:val="NormalArial"/>
              <w:numPr>
                <w:ilvl w:val="0"/>
                <w:numId w:val="7"/>
              </w:numPr>
            </w:pPr>
            <w:r w:rsidRPr="00482B69">
              <w:t>Energy Management System (EMS)</w:t>
            </w:r>
            <w:r>
              <w:t xml:space="preserve">      58%</w:t>
            </w:r>
          </w:p>
          <w:p w:rsidR="00482B69" w:rsidRPr="00482B69" w:rsidRDefault="00482B69" w:rsidP="00482B69">
            <w:pPr>
              <w:pStyle w:val="NormalArial"/>
              <w:numPr>
                <w:ilvl w:val="0"/>
                <w:numId w:val="7"/>
              </w:numPr>
            </w:pPr>
            <w:r w:rsidRPr="00482B69">
              <w:t>Data and Information Products (DAIP)</w:t>
            </w:r>
            <w:r>
              <w:t xml:space="preserve">   35%</w:t>
            </w:r>
          </w:p>
          <w:p w:rsidR="00482B69" w:rsidRPr="00482B69" w:rsidRDefault="00482B69" w:rsidP="00482B69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82B69">
              <w:t>BI &amp; Data Analytics</w:t>
            </w:r>
            <w:r>
              <w:t xml:space="preserve">                                   7%</w:t>
            </w:r>
          </w:p>
          <w:p w:rsidR="00482B69" w:rsidRPr="00FE71C0" w:rsidRDefault="00482B69" w:rsidP="00482B69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482B69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482B69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4457A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975NPRR-12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033120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FE2D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B65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528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2EC5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C0AA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527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5635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805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3A7E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637DE2"/>
    <w:multiLevelType w:val="multilevel"/>
    <w:tmpl w:val="3DCACC2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0AF5AFD"/>
    <w:multiLevelType w:val="hybridMultilevel"/>
    <w:tmpl w:val="D72EB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6888AB4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9CEB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D808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0C2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D61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40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A29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4F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D818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03A65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7A8"/>
    <w:rsid w:val="00451032"/>
    <w:rsid w:val="0045119E"/>
    <w:rsid w:val="00460D3A"/>
    <w:rsid w:val="00471A6A"/>
    <w:rsid w:val="00472F10"/>
    <w:rsid w:val="0047741B"/>
    <w:rsid w:val="00482234"/>
    <w:rsid w:val="00482B69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1B8F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46BF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4964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7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c34af464-7aa1-4edd-9be4-83dffc1cb92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2020-03-31T16:14:00Z</dcterms:created>
  <dcterms:modified xsi:type="dcterms:W3CDTF">2020-03-31T16:14:00Z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