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6A9" w:rsidRDefault="00BF56A9" w:rsidP="00BF56A9">
      <w:pPr>
        <w:rPr>
          <w:b/>
        </w:rPr>
      </w:pPr>
      <w:bookmarkStart w:id="0" w:name="book29"/>
      <w:bookmarkStart w:id="1" w:name="_GoBack"/>
      <w:bookmarkEnd w:id="0"/>
      <w:bookmarkEnd w:id="1"/>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BF56A9" w:rsidRPr="006E1495" w:rsidTr="00865203">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BF56A9" w:rsidRPr="006E1495" w:rsidRDefault="00BF56A9" w:rsidP="00865203">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rsidR="00BF56A9" w:rsidRPr="006E1495" w:rsidRDefault="00BF56A9" w:rsidP="00865203">
            <w:pPr>
              <w:rPr>
                <w:b/>
                <w:sz w:val="12"/>
                <w:szCs w:val="12"/>
              </w:rPr>
            </w:pPr>
          </w:p>
          <w:p w:rsidR="00BF56A9" w:rsidRPr="006E1495" w:rsidRDefault="00BF56A9" w:rsidP="00865203">
            <w:pPr>
              <w:jc w:val="right"/>
              <w:rPr>
                <w:b/>
              </w:rPr>
            </w:pPr>
            <w:r w:rsidRPr="006E1495">
              <w:rPr>
                <w:b/>
              </w:rPr>
              <w:t xml:space="preserve">   Change Control Number:   </w:t>
            </w:r>
            <w:r w:rsidR="009A72C5">
              <w:rPr>
                <w:b/>
              </w:rPr>
              <w:t>2020</w:t>
            </w:r>
            <w:r w:rsidRPr="006E1495">
              <w:rPr>
                <w:b/>
              </w:rPr>
              <w:t>-</w:t>
            </w:r>
            <w:r w:rsidR="00870D66">
              <w:rPr>
                <w:b/>
              </w:rPr>
              <w:t>822</w:t>
            </w:r>
          </w:p>
          <w:p w:rsidR="00BF56A9" w:rsidRPr="006E1495" w:rsidRDefault="00BF56A9" w:rsidP="00865203">
            <w:pPr>
              <w:jc w:val="right"/>
              <w:rPr>
                <w:b/>
              </w:rPr>
            </w:pPr>
            <w:r w:rsidRPr="006E1495">
              <w:rPr>
                <w:b/>
              </w:rPr>
              <w:t xml:space="preserve">   Implementation Version:     Future</w:t>
            </w:r>
            <w:r w:rsidRPr="006E1495">
              <w:rPr>
                <w:b/>
              </w:rPr>
              <w:tab/>
            </w:r>
          </w:p>
          <w:p w:rsidR="00BF56A9" w:rsidRPr="006E1495" w:rsidRDefault="00BF56A9" w:rsidP="00865203">
            <w:pPr>
              <w:jc w:val="right"/>
              <w:rPr>
                <w:b/>
                <w:sz w:val="12"/>
                <w:szCs w:val="12"/>
              </w:rPr>
            </w:pPr>
          </w:p>
        </w:tc>
      </w:tr>
    </w:tbl>
    <w:p w:rsidR="00BF56A9" w:rsidRDefault="00BF56A9" w:rsidP="00BF56A9">
      <w:pPr>
        <w:rPr>
          <w:b/>
        </w:rPr>
      </w:pPr>
    </w:p>
    <w:p w:rsidR="00BF56A9" w:rsidRPr="007A003D" w:rsidRDefault="00BF56A9" w:rsidP="00BF56A9">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BF56A9" w:rsidTr="00865203">
        <w:tc>
          <w:tcPr>
            <w:tcW w:w="2898" w:type="dxa"/>
            <w:tcBorders>
              <w:top w:val="single" w:sz="12" w:space="0" w:color="auto"/>
              <w:bottom w:val="single" w:sz="12" w:space="0" w:color="auto"/>
              <w:right w:val="single" w:sz="12" w:space="0" w:color="auto"/>
            </w:tcBorders>
            <w:shd w:val="clear" w:color="auto" w:fill="E6E6E6"/>
          </w:tcPr>
          <w:p w:rsidR="00BF56A9" w:rsidRPr="005B145A" w:rsidRDefault="00BF56A9" w:rsidP="00865203">
            <w:pPr>
              <w:rPr>
                <w:b/>
              </w:rPr>
            </w:pPr>
            <w:r w:rsidRPr="005B145A">
              <w:rPr>
                <w:b/>
              </w:rPr>
              <w:t xml:space="preserve">Submitter Name: </w:t>
            </w:r>
          </w:p>
          <w:p w:rsidR="00BF56A9" w:rsidRPr="005B145A" w:rsidRDefault="009A72C5" w:rsidP="00865203">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rsidR="00BF56A9" w:rsidRPr="005B145A" w:rsidRDefault="00BF56A9" w:rsidP="00865203">
            <w:pPr>
              <w:rPr>
                <w:b/>
              </w:rPr>
            </w:pPr>
            <w:r w:rsidRPr="005B145A">
              <w:rPr>
                <w:b/>
              </w:rPr>
              <w:t xml:space="preserve">Submitting Company Name:  </w:t>
            </w:r>
          </w:p>
          <w:p w:rsidR="00BF56A9" w:rsidRPr="005B145A" w:rsidRDefault="009A72C5" w:rsidP="00865203">
            <w:r>
              <w:t>CenterPoint Energy</w:t>
            </w:r>
          </w:p>
        </w:tc>
        <w:tc>
          <w:tcPr>
            <w:tcW w:w="3060" w:type="dxa"/>
            <w:tcBorders>
              <w:top w:val="single" w:sz="12" w:space="0" w:color="auto"/>
              <w:left w:val="single" w:sz="12" w:space="0" w:color="auto"/>
              <w:bottom w:val="single" w:sz="12" w:space="0" w:color="auto"/>
            </w:tcBorders>
            <w:shd w:val="clear" w:color="auto" w:fill="E6E6E6"/>
          </w:tcPr>
          <w:p w:rsidR="00BF56A9" w:rsidRPr="005B145A" w:rsidRDefault="00BF56A9" w:rsidP="00865203">
            <w:pPr>
              <w:rPr>
                <w:b/>
              </w:rPr>
            </w:pPr>
            <w:r w:rsidRPr="005B145A">
              <w:rPr>
                <w:b/>
              </w:rPr>
              <w:t xml:space="preserve">Phone Number:  </w:t>
            </w:r>
          </w:p>
          <w:p w:rsidR="00BF56A9" w:rsidRPr="005B145A" w:rsidRDefault="009A72C5" w:rsidP="00865203">
            <w:r>
              <w:t>713-582-8654</w:t>
            </w:r>
          </w:p>
        </w:tc>
      </w:tr>
      <w:tr w:rsidR="00BF56A9" w:rsidTr="00865203">
        <w:tc>
          <w:tcPr>
            <w:tcW w:w="2898" w:type="dxa"/>
            <w:tcBorders>
              <w:top w:val="single" w:sz="12" w:space="0" w:color="auto"/>
              <w:bottom w:val="single" w:sz="12" w:space="0" w:color="auto"/>
              <w:right w:val="single" w:sz="12" w:space="0" w:color="auto"/>
            </w:tcBorders>
            <w:shd w:val="clear" w:color="auto" w:fill="E6E6E6"/>
          </w:tcPr>
          <w:p w:rsidR="00BF56A9" w:rsidRPr="005B145A" w:rsidRDefault="00BF56A9" w:rsidP="00865203">
            <w:pPr>
              <w:rPr>
                <w:b/>
              </w:rPr>
            </w:pPr>
            <w:r w:rsidRPr="005B145A">
              <w:rPr>
                <w:b/>
              </w:rPr>
              <w:t>Date of Submission:</w:t>
            </w:r>
          </w:p>
          <w:p w:rsidR="00BF56A9" w:rsidRPr="005B145A" w:rsidRDefault="009A72C5" w:rsidP="00865203">
            <w:r>
              <w:t>05-07-2020</w:t>
            </w:r>
          </w:p>
        </w:tc>
        <w:tc>
          <w:tcPr>
            <w:tcW w:w="3420" w:type="dxa"/>
            <w:vMerge w:val="restart"/>
            <w:tcBorders>
              <w:top w:val="single" w:sz="12" w:space="0" w:color="auto"/>
              <w:left w:val="single" w:sz="12" w:space="0" w:color="auto"/>
              <w:right w:val="single" w:sz="12" w:space="0" w:color="auto"/>
            </w:tcBorders>
            <w:shd w:val="clear" w:color="auto" w:fill="E6E6E6"/>
          </w:tcPr>
          <w:p w:rsidR="00BF56A9" w:rsidRDefault="00BF56A9" w:rsidP="00865203">
            <w:pPr>
              <w:rPr>
                <w:b/>
              </w:rPr>
            </w:pPr>
            <w:r w:rsidRPr="005B145A">
              <w:rPr>
                <w:b/>
              </w:rPr>
              <w:t xml:space="preserve">Affected TX SET Transaction(s): </w:t>
            </w:r>
          </w:p>
          <w:p w:rsidR="00BF56A9" w:rsidRDefault="00BF56A9" w:rsidP="009A72C5">
            <w:pPr>
              <w:jc w:val="center"/>
            </w:pPr>
          </w:p>
          <w:p w:rsidR="009A72C5" w:rsidRPr="005B145A" w:rsidRDefault="00870D66" w:rsidP="009A72C5">
            <w:pPr>
              <w:jc w:val="center"/>
            </w:pPr>
            <w:r>
              <w:t>814_</w:t>
            </w:r>
            <w:r w:rsidR="009A72C5">
              <w:t>20</w:t>
            </w:r>
          </w:p>
        </w:tc>
        <w:tc>
          <w:tcPr>
            <w:tcW w:w="3060" w:type="dxa"/>
            <w:tcBorders>
              <w:top w:val="single" w:sz="12" w:space="0" w:color="auto"/>
              <w:left w:val="single" w:sz="12" w:space="0" w:color="auto"/>
              <w:bottom w:val="single" w:sz="12" w:space="0" w:color="auto"/>
            </w:tcBorders>
            <w:shd w:val="clear" w:color="auto" w:fill="E6E6E6"/>
          </w:tcPr>
          <w:p w:rsidR="00BF56A9" w:rsidRPr="005B145A" w:rsidRDefault="00BF56A9" w:rsidP="00865203">
            <w:pPr>
              <w:rPr>
                <w:b/>
              </w:rPr>
            </w:pPr>
            <w:r w:rsidRPr="005B145A">
              <w:rPr>
                <w:b/>
              </w:rPr>
              <w:t xml:space="preserve">Submitter’s E-Mail Address: </w:t>
            </w:r>
          </w:p>
          <w:p w:rsidR="00BF56A9" w:rsidRPr="005B145A" w:rsidRDefault="009A72C5" w:rsidP="00865203">
            <w:r>
              <w:t>Kathy.Scott@CenterPointEnergy.com</w:t>
            </w:r>
          </w:p>
        </w:tc>
      </w:tr>
      <w:tr w:rsidR="00BF56A9" w:rsidTr="00865203">
        <w:trPr>
          <w:trHeight w:val="807"/>
        </w:trPr>
        <w:tc>
          <w:tcPr>
            <w:tcW w:w="2898" w:type="dxa"/>
            <w:tcBorders>
              <w:top w:val="single" w:sz="12" w:space="0" w:color="auto"/>
              <w:bottom w:val="single" w:sz="12" w:space="0" w:color="auto"/>
              <w:right w:val="single" w:sz="12" w:space="0" w:color="auto"/>
            </w:tcBorders>
            <w:shd w:val="clear" w:color="auto" w:fill="E6E6E6"/>
          </w:tcPr>
          <w:p w:rsidR="00BF56A9" w:rsidRPr="005B145A" w:rsidRDefault="00BF56A9" w:rsidP="00865203">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rsidR="00BF56A9" w:rsidRPr="005B145A" w:rsidRDefault="009A72C5" w:rsidP="00865203">
            <w:r>
              <w:t>None</w:t>
            </w:r>
          </w:p>
        </w:tc>
        <w:tc>
          <w:tcPr>
            <w:tcW w:w="3420" w:type="dxa"/>
            <w:vMerge/>
            <w:tcBorders>
              <w:left w:val="single" w:sz="12" w:space="0" w:color="auto"/>
              <w:bottom w:val="single" w:sz="12" w:space="0" w:color="auto"/>
              <w:right w:val="single" w:sz="12" w:space="0" w:color="auto"/>
            </w:tcBorders>
            <w:shd w:val="clear" w:color="auto" w:fill="E6E6E6"/>
          </w:tcPr>
          <w:p w:rsidR="00BF56A9" w:rsidRPr="005B145A" w:rsidRDefault="00BF56A9" w:rsidP="00865203"/>
        </w:tc>
        <w:tc>
          <w:tcPr>
            <w:tcW w:w="3060" w:type="dxa"/>
            <w:tcBorders>
              <w:top w:val="single" w:sz="12" w:space="0" w:color="auto"/>
              <w:left w:val="single" w:sz="12" w:space="0" w:color="auto"/>
              <w:bottom w:val="single" w:sz="12" w:space="0" w:color="auto"/>
            </w:tcBorders>
            <w:shd w:val="clear" w:color="auto" w:fill="E6E6E6"/>
          </w:tcPr>
          <w:p w:rsidR="00BF56A9" w:rsidRDefault="00BF56A9" w:rsidP="00865203">
            <w:pPr>
              <w:pStyle w:val="TOC1"/>
              <w:spacing w:before="0"/>
              <w:rPr>
                <w:rFonts w:ascii="Times New Roman" w:hAnsi="Times New Roman"/>
                <w:noProof w:val="0"/>
              </w:rPr>
            </w:pPr>
            <w:r w:rsidRPr="005B145A">
              <w:rPr>
                <w:rFonts w:ascii="Times New Roman" w:hAnsi="Times New Roman"/>
                <w:noProof w:val="0"/>
              </w:rPr>
              <w:t>Protocol Impact (Y/N):</w:t>
            </w:r>
          </w:p>
          <w:p w:rsidR="00BF56A9" w:rsidRPr="005B145A" w:rsidRDefault="003B2602" w:rsidP="00865203">
            <w:r>
              <w:t>N</w:t>
            </w:r>
          </w:p>
        </w:tc>
      </w:tr>
      <w:tr w:rsidR="00BF56A9" w:rsidTr="00865203">
        <w:trPr>
          <w:trHeight w:val="543"/>
        </w:trPr>
        <w:tc>
          <w:tcPr>
            <w:tcW w:w="9378" w:type="dxa"/>
            <w:gridSpan w:val="3"/>
            <w:tcBorders>
              <w:top w:val="single" w:sz="12" w:space="0" w:color="auto"/>
              <w:bottom w:val="single" w:sz="12" w:space="0" w:color="auto"/>
            </w:tcBorders>
            <w:shd w:val="clear" w:color="auto" w:fill="E6E6E6"/>
          </w:tcPr>
          <w:p w:rsidR="00BF56A9" w:rsidRDefault="00BF56A9" w:rsidP="00865203">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rsidR="00DB4782" w:rsidRDefault="00DB4782" w:rsidP="00865203">
            <w:pPr>
              <w:pBdr>
                <w:top w:val="single" w:sz="6" w:space="1" w:color="auto"/>
                <w:left w:val="single" w:sz="6" w:space="3" w:color="auto"/>
                <w:bottom w:val="single" w:sz="6" w:space="0" w:color="auto"/>
                <w:right w:val="single" w:sz="6" w:space="4" w:color="auto"/>
              </w:pBdr>
              <w:rPr>
                <w:sz w:val="22"/>
              </w:rPr>
            </w:pPr>
          </w:p>
          <w:p w:rsidR="009A72C5" w:rsidRDefault="00DB4782" w:rsidP="00865203">
            <w:pPr>
              <w:pBdr>
                <w:top w:val="single" w:sz="6" w:space="1" w:color="auto"/>
                <w:left w:val="single" w:sz="6" w:space="3" w:color="auto"/>
                <w:bottom w:val="single" w:sz="6" w:space="0" w:color="auto"/>
                <w:right w:val="single" w:sz="6" w:space="4" w:color="auto"/>
              </w:pBdr>
              <w:rPr>
                <w:sz w:val="22"/>
              </w:rPr>
            </w:pPr>
            <w:r>
              <w:rPr>
                <w:sz w:val="22"/>
              </w:rPr>
              <w:t xml:space="preserve">Below is the email received from </w:t>
            </w:r>
            <w:r w:rsidR="00CC3198">
              <w:rPr>
                <w:sz w:val="22"/>
              </w:rPr>
              <w:t>Kathryn Thurman (</w:t>
            </w:r>
            <w:r w:rsidR="009A72C5">
              <w:rPr>
                <w:sz w:val="22"/>
              </w:rPr>
              <w:t>ERCOT</w:t>
            </w:r>
            <w:r w:rsidR="00CC3198">
              <w:rPr>
                <w:sz w:val="22"/>
              </w:rPr>
              <w:t xml:space="preserve">) </w:t>
            </w:r>
            <w:r w:rsidR="009A72C5">
              <w:rPr>
                <w:sz w:val="22"/>
              </w:rPr>
              <w:t xml:space="preserve">on April 27, 2020: </w:t>
            </w:r>
          </w:p>
          <w:p w:rsidR="009A72C5" w:rsidRDefault="009A72C5" w:rsidP="00865203">
            <w:pPr>
              <w:pBdr>
                <w:top w:val="single" w:sz="6" w:space="1" w:color="auto"/>
                <w:left w:val="single" w:sz="6" w:space="3" w:color="auto"/>
                <w:bottom w:val="single" w:sz="6" w:space="0" w:color="auto"/>
                <w:right w:val="single" w:sz="6" w:space="4" w:color="auto"/>
              </w:pBdr>
              <w:rPr>
                <w:sz w:val="22"/>
              </w:rPr>
            </w:pPr>
          </w:p>
          <w:p w:rsidR="009A72C5" w:rsidRPr="00DB4782" w:rsidRDefault="009A72C5" w:rsidP="009A72C5">
            <w:pPr>
              <w:pBdr>
                <w:top w:val="single" w:sz="6" w:space="1" w:color="auto"/>
                <w:left w:val="single" w:sz="6" w:space="3" w:color="auto"/>
                <w:bottom w:val="single" w:sz="6" w:space="0" w:color="auto"/>
                <w:right w:val="single" w:sz="6" w:space="4" w:color="auto"/>
              </w:pBdr>
              <w:rPr>
                <w:i/>
                <w:sz w:val="22"/>
              </w:rPr>
            </w:pPr>
            <w:r w:rsidRPr="00DB4782">
              <w:rPr>
                <w:i/>
                <w:sz w:val="22"/>
              </w:rPr>
              <w:t xml:space="preserve">“The current logic at ERCOT is validating against the NM101 of MX regardless of the meter type.  </w:t>
            </w:r>
            <w:r w:rsidR="00E22E33" w:rsidRPr="00DB4782">
              <w:rPr>
                <w:i/>
                <w:sz w:val="22"/>
              </w:rPr>
              <w:t>So,</w:t>
            </w:r>
            <w:r w:rsidRPr="00DB4782">
              <w:rPr>
                <w:i/>
                <w:sz w:val="22"/>
              </w:rPr>
              <w:t xml:space="preserve"> in the case below, even though the NM108 = 93 and the NM101= NONE we were expecting the REF~4P since the NM101 = MX.</w:t>
            </w:r>
          </w:p>
          <w:p w:rsidR="00DB4782" w:rsidRPr="00DB4782" w:rsidRDefault="00DB4782" w:rsidP="009A72C5">
            <w:pPr>
              <w:pBdr>
                <w:top w:val="single" w:sz="6" w:space="1" w:color="auto"/>
                <w:left w:val="single" w:sz="6" w:space="3" w:color="auto"/>
                <w:bottom w:val="single" w:sz="6" w:space="0" w:color="auto"/>
                <w:right w:val="single" w:sz="6" w:space="4" w:color="auto"/>
              </w:pBdr>
              <w:rPr>
                <w:i/>
                <w:sz w:val="22"/>
              </w:rPr>
            </w:pP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rPr>
              <w:t>NM101 = MA (Meter Addition): Required</w:t>
            </w: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highlight w:val="yellow"/>
              </w:rPr>
              <w:t>NM101 = MX (Meter Exchange): Required</w:t>
            </w: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rPr>
              <w:t>NM101 = MR (Meter Removal): Not Used</w:t>
            </w: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rPr>
              <w:t>NM101 = MQ (Meter Information): Required when changing the Load Profile (REF~TD~REFLO) and Meter Information is known (NM108 = 32 and NM109 = 123456789 (Meter Number)).</w:t>
            </w: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rPr>
              <w:t>REF~4P is not sent when the NM108 = 93 and NM109 = 'NONE' or 'UNMETERED'.</w:t>
            </w:r>
          </w:p>
          <w:p w:rsidR="00DB4782" w:rsidRPr="00DB4782" w:rsidRDefault="00DB4782" w:rsidP="00DB4782">
            <w:pPr>
              <w:pBdr>
                <w:top w:val="single" w:sz="6" w:space="1" w:color="auto"/>
                <w:left w:val="single" w:sz="6" w:space="3" w:color="auto"/>
                <w:bottom w:val="single" w:sz="6" w:space="0" w:color="auto"/>
                <w:right w:val="single" w:sz="6" w:space="4" w:color="auto"/>
              </w:pBdr>
              <w:rPr>
                <w:i/>
                <w:sz w:val="22"/>
              </w:rPr>
            </w:pPr>
            <w:r w:rsidRPr="00DB4782">
              <w:rPr>
                <w:i/>
                <w:sz w:val="22"/>
              </w:rPr>
              <w:t>Required when changing the Meter Multiplier (REF~TD~REF4P).</w:t>
            </w:r>
          </w:p>
          <w:p w:rsidR="00DB4782" w:rsidRPr="00DB4782" w:rsidRDefault="00DB4782" w:rsidP="009A72C5">
            <w:pPr>
              <w:pBdr>
                <w:top w:val="single" w:sz="6" w:space="1" w:color="auto"/>
                <w:left w:val="single" w:sz="6" w:space="3" w:color="auto"/>
                <w:bottom w:val="single" w:sz="6" w:space="0" w:color="auto"/>
                <w:right w:val="single" w:sz="6" w:space="4" w:color="auto"/>
              </w:pBdr>
              <w:rPr>
                <w:i/>
                <w:sz w:val="22"/>
              </w:rPr>
            </w:pPr>
          </w:p>
          <w:p w:rsidR="009A72C5" w:rsidRPr="00DB4782" w:rsidRDefault="009A72C5" w:rsidP="009A72C5">
            <w:pPr>
              <w:pBdr>
                <w:top w:val="single" w:sz="6" w:space="1" w:color="auto"/>
                <w:left w:val="single" w:sz="6" w:space="3" w:color="auto"/>
                <w:bottom w:val="single" w:sz="6" w:space="0" w:color="auto"/>
                <w:right w:val="single" w:sz="6" w:space="4" w:color="auto"/>
              </w:pBdr>
              <w:rPr>
                <w:i/>
                <w:sz w:val="22"/>
              </w:rPr>
            </w:pPr>
            <w:r w:rsidRPr="00DB4782">
              <w:rPr>
                <w:i/>
                <w:sz w:val="22"/>
              </w:rPr>
              <w:t>I passed the below language from the guide around to a few people, and they were unsure which we should be going by, the NM101 = MX is required or the NM108 = 93 and the NM101= NONE.</w:t>
            </w:r>
            <w:r w:rsidR="00DB4782" w:rsidRPr="00DB4782">
              <w:rPr>
                <w:i/>
                <w:sz w:val="22"/>
              </w:rPr>
              <w:t>”</w:t>
            </w:r>
          </w:p>
          <w:p w:rsidR="00DB4782" w:rsidRDefault="00DB4782" w:rsidP="00865203">
            <w:pPr>
              <w:pBdr>
                <w:top w:val="single" w:sz="6" w:space="1" w:color="auto"/>
                <w:left w:val="single" w:sz="6" w:space="3" w:color="auto"/>
                <w:bottom w:val="single" w:sz="6" w:space="0" w:color="auto"/>
                <w:right w:val="single" w:sz="6" w:space="4" w:color="auto"/>
              </w:pBdr>
              <w:rPr>
                <w:sz w:val="22"/>
              </w:rPr>
            </w:pPr>
          </w:p>
          <w:p w:rsidR="009A72C5" w:rsidRPr="009A72C5" w:rsidRDefault="009A72C5" w:rsidP="00865203">
            <w:pPr>
              <w:pBdr>
                <w:top w:val="single" w:sz="6" w:space="1" w:color="auto"/>
                <w:left w:val="single" w:sz="6" w:space="3" w:color="auto"/>
                <w:bottom w:val="single" w:sz="6" w:space="0" w:color="auto"/>
                <w:right w:val="single" w:sz="6" w:space="4" w:color="auto"/>
              </w:pBdr>
              <w:rPr>
                <w:sz w:val="22"/>
              </w:rPr>
            </w:pPr>
            <w:r>
              <w:rPr>
                <w:sz w:val="22"/>
              </w:rPr>
              <w:t xml:space="preserve">This change control </w:t>
            </w:r>
            <w:r w:rsidR="00CC3198">
              <w:rPr>
                <w:sz w:val="22"/>
              </w:rPr>
              <w:t>was</w:t>
            </w:r>
            <w:r w:rsidR="00DB4782">
              <w:rPr>
                <w:sz w:val="22"/>
              </w:rPr>
              <w:t xml:space="preserve"> written to correct/clarify </w:t>
            </w:r>
            <w:r>
              <w:rPr>
                <w:sz w:val="22"/>
              </w:rPr>
              <w:t>the 814_20 REF~4P segment</w:t>
            </w:r>
            <w:r w:rsidR="00CC3198">
              <w:rPr>
                <w:sz w:val="22"/>
              </w:rPr>
              <w:t xml:space="preserve"> </w:t>
            </w:r>
            <w:r w:rsidR="00DB4782">
              <w:rPr>
                <w:sz w:val="22"/>
              </w:rPr>
              <w:t>from ‘</w:t>
            </w:r>
            <w:r w:rsidR="00DB4782" w:rsidRPr="0010310E">
              <w:rPr>
                <w:b/>
                <w:sz w:val="22"/>
              </w:rPr>
              <w:t>Required</w:t>
            </w:r>
            <w:r w:rsidR="00DB4782">
              <w:rPr>
                <w:sz w:val="22"/>
              </w:rPr>
              <w:t>’ to ‘</w:t>
            </w:r>
            <w:r w:rsidR="00DB4782" w:rsidRPr="0010310E">
              <w:rPr>
                <w:b/>
                <w:sz w:val="22"/>
              </w:rPr>
              <w:t>Optional</w:t>
            </w:r>
            <w:r w:rsidR="00DB4782">
              <w:rPr>
                <w:sz w:val="22"/>
              </w:rPr>
              <w:t xml:space="preserve">’ when </w:t>
            </w:r>
            <w:r w:rsidR="00CC3198">
              <w:rPr>
                <w:sz w:val="22"/>
              </w:rPr>
              <w:t>N</w:t>
            </w:r>
            <w:r w:rsidR="00DB4782">
              <w:rPr>
                <w:sz w:val="22"/>
              </w:rPr>
              <w:t xml:space="preserve">M101=MX (Meter Exchange) </w:t>
            </w:r>
            <w:r w:rsidR="00D72535">
              <w:rPr>
                <w:sz w:val="22"/>
              </w:rPr>
              <w:t xml:space="preserve">and when NM101= MQ (Meter Information) </w:t>
            </w:r>
            <w:r w:rsidR="00DB4782">
              <w:rPr>
                <w:sz w:val="22"/>
              </w:rPr>
              <w:t xml:space="preserve">because </w:t>
            </w:r>
            <w:r w:rsidR="0010310E">
              <w:rPr>
                <w:sz w:val="22"/>
              </w:rPr>
              <w:t>th</w:t>
            </w:r>
            <w:r w:rsidR="00D72535">
              <w:rPr>
                <w:sz w:val="22"/>
              </w:rPr>
              <w:t xml:space="preserve">ese processes are </w:t>
            </w:r>
            <w:r w:rsidR="0010310E">
              <w:rPr>
                <w:sz w:val="22"/>
              </w:rPr>
              <w:t>conditional based</w:t>
            </w:r>
            <w:r w:rsidR="00CC3198">
              <w:rPr>
                <w:sz w:val="22"/>
              </w:rPr>
              <w:t xml:space="preserve"> upon the meter</w:t>
            </w:r>
            <w:r w:rsidR="00D72535">
              <w:rPr>
                <w:sz w:val="22"/>
              </w:rPr>
              <w:t xml:space="preserve">/unmetered </w:t>
            </w:r>
            <w:r w:rsidR="00CC3198">
              <w:rPr>
                <w:sz w:val="22"/>
              </w:rPr>
              <w:t>level data element</w:t>
            </w:r>
            <w:r w:rsidR="00D72535">
              <w:rPr>
                <w:sz w:val="22"/>
              </w:rPr>
              <w:t>s found in the NM1 loop</w:t>
            </w:r>
            <w:r w:rsidR="00DB4782">
              <w:rPr>
                <w:sz w:val="22"/>
              </w:rPr>
              <w:t xml:space="preserve">.   Hopefully this Change Control </w:t>
            </w:r>
            <w:r w:rsidR="00CC3198">
              <w:rPr>
                <w:sz w:val="22"/>
              </w:rPr>
              <w:t>can be incorporated into</w:t>
            </w:r>
            <w:r w:rsidR="00DB4782">
              <w:rPr>
                <w:sz w:val="22"/>
              </w:rPr>
              <w:t xml:space="preserve"> ERCOT’s </w:t>
            </w:r>
            <w:r w:rsidR="007F5AC6">
              <w:rPr>
                <w:sz w:val="22"/>
              </w:rPr>
              <w:t xml:space="preserve">2020 </w:t>
            </w:r>
            <w:r w:rsidR="00DB4782">
              <w:rPr>
                <w:sz w:val="22"/>
              </w:rPr>
              <w:t xml:space="preserve">EDI translator changes and </w:t>
            </w:r>
            <w:r w:rsidR="0010310E">
              <w:rPr>
                <w:sz w:val="22"/>
              </w:rPr>
              <w:t xml:space="preserve">can be </w:t>
            </w:r>
            <w:r w:rsidR="00CC3198">
              <w:rPr>
                <w:sz w:val="22"/>
              </w:rPr>
              <w:t xml:space="preserve">included </w:t>
            </w:r>
            <w:r w:rsidR="007F5AC6">
              <w:rPr>
                <w:sz w:val="22"/>
              </w:rPr>
              <w:t>in</w:t>
            </w:r>
            <w:r w:rsidR="00CC3198">
              <w:rPr>
                <w:sz w:val="22"/>
              </w:rPr>
              <w:t xml:space="preserve"> </w:t>
            </w:r>
            <w:r w:rsidR="00DB4782">
              <w:rPr>
                <w:sz w:val="22"/>
              </w:rPr>
              <w:t>TX SET’s v4.0A implementation</w:t>
            </w:r>
            <w:r w:rsidR="0010310E">
              <w:rPr>
                <w:sz w:val="22"/>
              </w:rPr>
              <w:t xml:space="preserve"> </w:t>
            </w:r>
            <w:r w:rsidR="00E22E33">
              <w:rPr>
                <w:sz w:val="22"/>
              </w:rPr>
              <w:t>for</w:t>
            </w:r>
            <w:r w:rsidR="0010310E">
              <w:rPr>
                <w:sz w:val="22"/>
              </w:rPr>
              <w:t xml:space="preserve"> ERCOT to </w:t>
            </w:r>
            <w:r w:rsidR="007F5AC6">
              <w:rPr>
                <w:sz w:val="22"/>
              </w:rPr>
              <w:t xml:space="preserve">systematically </w:t>
            </w:r>
            <w:r w:rsidR="0010310E">
              <w:rPr>
                <w:sz w:val="22"/>
              </w:rPr>
              <w:t xml:space="preserve">accept these 814_20 transaction types.   </w:t>
            </w:r>
          </w:p>
          <w:p w:rsidR="00BF56A9"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tc>
      </w:tr>
      <w:tr w:rsidR="00BF56A9" w:rsidTr="00865203">
        <w:trPr>
          <w:trHeight w:val="315"/>
        </w:trPr>
        <w:tc>
          <w:tcPr>
            <w:tcW w:w="9378" w:type="dxa"/>
            <w:gridSpan w:val="3"/>
            <w:tcBorders>
              <w:top w:val="single" w:sz="12" w:space="0" w:color="auto"/>
              <w:bottom w:val="single" w:sz="12" w:space="0" w:color="auto"/>
            </w:tcBorders>
            <w:shd w:val="clear" w:color="auto" w:fill="E0E0E0"/>
          </w:tcPr>
          <w:p w:rsidR="00BF56A9" w:rsidRPr="00BA1D26" w:rsidRDefault="00BF56A9" w:rsidP="00865203">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rsidR="00BF56A9" w:rsidRPr="000D364E" w:rsidRDefault="00BF56A9" w:rsidP="00865203">
            <w:pPr>
              <w:rPr>
                <w:color w:val="FF0000"/>
                <w:sz w:val="6"/>
                <w:szCs w:val="6"/>
              </w:rPr>
            </w:pPr>
          </w:p>
          <w:p w:rsidR="00BF56A9" w:rsidRPr="00EF65BD" w:rsidRDefault="00BF56A9" w:rsidP="00865203">
            <w:pPr>
              <w:jc w:val="center"/>
              <w:rPr>
                <w:b/>
                <w:i/>
              </w:rPr>
            </w:pPr>
            <w:r w:rsidRPr="00EF65BD">
              <w:rPr>
                <w:b/>
              </w:rPr>
              <w:t>Please submit this completed form via e-mail to</w:t>
            </w:r>
            <w:r w:rsidRPr="00EF65BD">
              <w:rPr>
                <w:b/>
                <w:i/>
              </w:rPr>
              <w:t xml:space="preserve"> </w:t>
            </w:r>
            <w:hyperlink r:id="rId7" w:history="1">
              <w:r w:rsidRPr="00EF65BD">
                <w:rPr>
                  <w:rStyle w:val="Hyperlink"/>
                </w:rPr>
                <w:t>txsetchangecontrol@ercot.com</w:t>
              </w:r>
            </w:hyperlink>
            <w:r>
              <w:t xml:space="preserve"> and RMS Chair</w:t>
            </w:r>
            <w:r w:rsidRPr="00EF65BD">
              <w:rPr>
                <w:b/>
                <w:i/>
              </w:rPr>
              <w:t>.</w:t>
            </w:r>
          </w:p>
        </w:tc>
      </w:tr>
    </w:tbl>
    <w:p w:rsidR="00BF56A9" w:rsidRPr="007A003D" w:rsidRDefault="00BF56A9" w:rsidP="00BF56A9">
      <w:pPr>
        <w:rPr>
          <w:b/>
        </w:rPr>
      </w:pPr>
    </w:p>
    <w:p w:rsidR="00BF56A9" w:rsidRDefault="00BF56A9" w:rsidP="00BF56A9">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BF56A9" w:rsidTr="00865203">
        <w:trPr>
          <w:trHeight w:val="933"/>
        </w:trPr>
        <w:tc>
          <w:tcPr>
            <w:tcW w:w="3078" w:type="dxa"/>
            <w:tcBorders>
              <w:top w:val="single" w:sz="12" w:space="0" w:color="auto"/>
              <w:bottom w:val="single" w:sz="12" w:space="0" w:color="auto"/>
              <w:right w:val="single" w:sz="12" w:space="0" w:color="auto"/>
            </w:tcBorders>
            <w:shd w:val="clear" w:color="auto" w:fill="BFBFBF"/>
          </w:tcPr>
          <w:p w:rsidR="00BF56A9" w:rsidRDefault="00BF56A9" w:rsidP="00865203">
            <w:r>
              <w:rPr>
                <w:b/>
              </w:rPr>
              <w:t>Texas SET Recommendation:</w:t>
            </w:r>
          </w:p>
          <w:p w:rsidR="00BF56A9" w:rsidRPr="0039423C" w:rsidRDefault="0039423C" w:rsidP="00865203">
            <w:pPr>
              <w:jc w:val="both"/>
            </w:pPr>
            <w:r>
              <w:t>Recommend Approval for 4.0A</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BF56A9" w:rsidRPr="005B145A" w:rsidRDefault="00BF56A9" w:rsidP="00865203">
            <w:pPr>
              <w:rPr>
                <w:b/>
              </w:rPr>
            </w:pPr>
            <w:r>
              <w:rPr>
                <w:b/>
              </w:rPr>
              <w:t>Recommendation for Emergency (Y/N):</w:t>
            </w:r>
          </w:p>
          <w:p w:rsidR="00BF56A9" w:rsidRPr="0039423C" w:rsidRDefault="0039423C" w:rsidP="00865203">
            <w:r>
              <w:t>N</w:t>
            </w:r>
          </w:p>
        </w:tc>
        <w:tc>
          <w:tcPr>
            <w:tcW w:w="3330" w:type="dxa"/>
            <w:tcBorders>
              <w:top w:val="single" w:sz="12" w:space="0" w:color="auto"/>
              <w:left w:val="single" w:sz="12" w:space="0" w:color="auto"/>
              <w:bottom w:val="single" w:sz="12" w:space="0" w:color="auto"/>
            </w:tcBorders>
            <w:shd w:val="clear" w:color="auto" w:fill="BFBFBF"/>
          </w:tcPr>
          <w:p w:rsidR="00BF56A9" w:rsidRDefault="00BF56A9" w:rsidP="00865203">
            <w:r>
              <w:rPr>
                <w:b/>
              </w:rPr>
              <w:t>Date of TX SET Recommendation:</w:t>
            </w:r>
          </w:p>
          <w:p w:rsidR="00BF56A9" w:rsidRPr="0039423C" w:rsidRDefault="0039423C" w:rsidP="00865203">
            <w:r>
              <w:t>05.20.2020</w:t>
            </w:r>
          </w:p>
        </w:tc>
      </w:tr>
      <w:tr w:rsidR="00BF56A9" w:rsidTr="00865203">
        <w:trPr>
          <w:trHeight w:val="543"/>
        </w:trPr>
        <w:tc>
          <w:tcPr>
            <w:tcW w:w="9378" w:type="dxa"/>
            <w:gridSpan w:val="3"/>
            <w:tcBorders>
              <w:top w:val="single" w:sz="12" w:space="0" w:color="auto"/>
              <w:bottom w:val="single" w:sz="12" w:space="0" w:color="auto"/>
            </w:tcBorders>
            <w:shd w:val="clear" w:color="auto" w:fill="BFBFBF"/>
          </w:tcPr>
          <w:p w:rsidR="00BF56A9" w:rsidRPr="005F2175" w:rsidRDefault="00BF56A9" w:rsidP="00865203">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rsidR="00BF56A9" w:rsidRDefault="00BF56A9" w:rsidP="00865203">
            <w:pPr>
              <w:pBdr>
                <w:top w:val="single" w:sz="6" w:space="1" w:color="auto"/>
                <w:left w:val="single" w:sz="6" w:space="3" w:color="auto"/>
                <w:bottom w:val="single" w:sz="6" w:space="0" w:color="auto"/>
                <w:right w:val="single" w:sz="6" w:space="4" w:color="auto"/>
              </w:pBdr>
            </w:pPr>
          </w:p>
          <w:p w:rsidR="009E3E27" w:rsidRDefault="009E3E27" w:rsidP="009E3E27">
            <w:pPr>
              <w:pBdr>
                <w:top w:val="single" w:sz="6" w:space="1" w:color="auto"/>
                <w:left w:val="single" w:sz="6" w:space="3" w:color="auto"/>
                <w:bottom w:val="single" w:sz="6" w:space="0" w:color="auto"/>
                <w:right w:val="single" w:sz="6" w:space="4" w:color="auto"/>
              </w:pBdr>
            </w:pPr>
            <w:r>
              <w:t>05.20.2020 - Recommend Approval for TX SET 4.0A</w:t>
            </w: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tc>
      </w:tr>
      <w:tr w:rsidR="00BF56A9" w:rsidTr="00865203">
        <w:trPr>
          <w:trHeight w:val="816"/>
        </w:trPr>
        <w:tc>
          <w:tcPr>
            <w:tcW w:w="3078" w:type="dxa"/>
            <w:tcBorders>
              <w:top w:val="single" w:sz="12" w:space="0" w:color="auto"/>
              <w:bottom w:val="single" w:sz="12" w:space="0" w:color="auto"/>
              <w:right w:val="single" w:sz="12" w:space="0" w:color="auto"/>
            </w:tcBorders>
            <w:shd w:val="clear" w:color="auto" w:fill="BFBFBF"/>
          </w:tcPr>
          <w:p w:rsidR="00BF56A9" w:rsidRDefault="00BF56A9" w:rsidP="00865203">
            <w:r>
              <w:rPr>
                <w:b/>
              </w:rPr>
              <w:lastRenderedPageBreak/>
              <w:t>RMS Decision:</w:t>
            </w:r>
          </w:p>
          <w:p w:rsidR="00BF56A9" w:rsidRPr="00471710" w:rsidRDefault="00BF56A9" w:rsidP="00865203">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BF56A9" w:rsidRPr="005B145A" w:rsidRDefault="00BF56A9" w:rsidP="00865203">
            <w:pPr>
              <w:rPr>
                <w:b/>
              </w:rPr>
            </w:pPr>
            <w:r>
              <w:rPr>
                <w:b/>
              </w:rPr>
              <w:t>Emergency (Y/N):</w:t>
            </w:r>
          </w:p>
          <w:p w:rsidR="00BF56A9" w:rsidRPr="00471710" w:rsidRDefault="00BF56A9" w:rsidP="00865203">
            <w:pPr>
              <w:rPr>
                <w:b/>
              </w:rPr>
            </w:pPr>
          </w:p>
        </w:tc>
        <w:tc>
          <w:tcPr>
            <w:tcW w:w="3330" w:type="dxa"/>
            <w:tcBorders>
              <w:top w:val="single" w:sz="12" w:space="0" w:color="auto"/>
              <w:left w:val="single" w:sz="12" w:space="0" w:color="auto"/>
              <w:bottom w:val="single" w:sz="12" w:space="0" w:color="auto"/>
            </w:tcBorders>
            <w:shd w:val="clear" w:color="auto" w:fill="BFBFBF"/>
          </w:tcPr>
          <w:p w:rsidR="00BF56A9" w:rsidRDefault="00BF56A9" w:rsidP="00865203">
            <w:r>
              <w:rPr>
                <w:b/>
              </w:rPr>
              <w:t>Date of RMS Decision:</w:t>
            </w:r>
          </w:p>
          <w:p w:rsidR="00BF56A9" w:rsidRPr="00471710" w:rsidRDefault="00BF56A9" w:rsidP="00865203">
            <w:pPr>
              <w:rPr>
                <w:b/>
              </w:rPr>
            </w:pPr>
          </w:p>
        </w:tc>
      </w:tr>
      <w:tr w:rsidR="00BF56A9" w:rsidTr="00865203">
        <w:trPr>
          <w:trHeight w:val="543"/>
        </w:trPr>
        <w:tc>
          <w:tcPr>
            <w:tcW w:w="9378" w:type="dxa"/>
            <w:gridSpan w:val="3"/>
            <w:tcBorders>
              <w:top w:val="single" w:sz="12" w:space="0" w:color="auto"/>
              <w:bottom w:val="single" w:sz="12" w:space="0" w:color="auto"/>
            </w:tcBorders>
            <w:shd w:val="clear" w:color="auto" w:fill="BFBFBF"/>
          </w:tcPr>
          <w:p w:rsidR="00BF56A9" w:rsidRPr="005F2175" w:rsidRDefault="00BF56A9" w:rsidP="00865203">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rsidR="00BF56A9"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p w:rsidR="00BF56A9" w:rsidRPr="005B145A" w:rsidRDefault="00BF56A9" w:rsidP="00865203">
            <w:pPr>
              <w:pBdr>
                <w:top w:val="single" w:sz="6" w:space="1" w:color="auto"/>
                <w:left w:val="single" w:sz="6" w:space="3" w:color="auto"/>
                <w:bottom w:val="single" w:sz="6" w:space="0" w:color="auto"/>
                <w:right w:val="single" w:sz="6" w:space="4" w:color="auto"/>
              </w:pBdr>
            </w:pPr>
          </w:p>
        </w:tc>
      </w:tr>
    </w:tbl>
    <w:p w:rsidR="00BF56A9" w:rsidRDefault="00BF56A9" w:rsidP="00BF56A9">
      <w:pPr>
        <w:rPr>
          <w:b/>
        </w:rPr>
      </w:pPr>
    </w:p>
    <w:p w:rsidR="00BF56A9" w:rsidRDefault="00BF56A9" w:rsidP="00BF56A9">
      <w:pPr>
        <w:rPr>
          <w:sz w:val="16"/>
        </w:rPr>
      </w:pPr>
    </w:p>
    <w:p w:rsidR="00BF56A9" w:rsidRDefault="00BF56A9" w:rsidP="00BF56A9">
      <w:pPr>
        <w:rPr>
          <w:sz w:val="16"/>
        </w:rPr>
      </w:pPr>
    </w:p>
    <w:p w:rsidR="006E33DE" w:rsidRDefault="0062352C">
      <w:pPr>
        <w:tabs>
          <w:tab w:val="right" w:pos="1800"/>
          <w:tab w:val="left" w:pos="2160"/>
        </w:tabs>
        <w:adjustRightInd w:val="0"/>
        <w:ind w:left="2160" w:hanging="2160"/>
        <w:rPr>
          <w:b/>
          <w:szCs w:val="24"/>
        </w:rPr>
      </w:pPr>
      <w:r>
        <w:rPr>
          <w:b/>
          <w:szCs w:val="24"/>
        </w:rPr>
        <w:br w:type="page"/>
      </w:r>
      <w:r>
        <w:rPr>
          <w:b/>
          <w:szCs w:val="24"/>
        </w:rPr>
        <w:lastRenderedPageBreak/>
        <w:t>814_20:  ESI ID Maintenance Request</w:t>
      </w:r>
      <w:r w:rsidR="009A72C5">
        <w:rPr>
          <w:b/>
          <w:szCs w:val="24"/>
        </w:rPr>
        <w:t xml:space="preserve">ed for </w:t>
      </w:r>
      <w:r>
        <w:rPr>
          <w:b/>
          <w:szCs w:val="24"/>
        </w:rPr>
        <w:t>Version 4.0A</w:t>
      </w:r>
    </w:p>
    <w:p w:rsidR="0062352C" w:rsidRDefault="0062352C">
      <w:pPr>
        <w:tabs>
          <w:tab w:val="right" w:pos="1800"/>
          <w:tab w:val="left" w:pos="2160"/>
        </w:tabs>
        <w:adjustRightInd w:val="0"/>
        <w:ind w:left="2160" w:hanging="2160"/>
        <w:rPr>
          <w:b/>
          <w:szCs w:val="24"/>
        </w:rPr>
      </w:pPr>
    </w:p>
    <w:p w:rsidR="0062352C" w:rsidRDefault="0062352C">
      <w:pPr>
        <w:tabs>
          <w:tab w:val="right" w:pos="1800"/>
          <w:tab w:val="left" w:pos="2160"/>
        </w:tabs>
        <w:adjustRightInd w:val="0"/>
        <w:ind w:left="2160" w:hanging="2160"/>
        <w:rPr>
          <w:b/>
          <w:szCs w:val="24"/>
        </w:rPr>
      </w:pPr>
    </w:p>
    <w:p w:rsidR="00821BE3" w:rsidRDefault="00821BE3">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(Meter Multiplier)</w:t>
      </w:r>
    </w:p>
    <w:p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&gt;1</w:t>
      </w:r>
    </w:p>
    <w:p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tc>
          <w:tcPr>
            <w:tcW w:w="1944" w:type="dxa"/>
            <w:tcBorders>
              <w:top w:val="nil"/>
              <w:left w:val="nil"/>
              <w:bottom w:val="nil"/>
              <w:right w:val="nil"/>
            </w:tcBorders>
          </w:tcPr>
          <w:p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rsidR="00821BE3" w:rsidRDefault="00821BE3">
            <w:pPr>
              <w:adjustRightInd w:val="0"/>
              <w:ind w:right="144"/>
              <w:rPr>
                <w:szCs w:val="24"/>
              </w:rPr>
            </w:pPr>
            <w:r>
              <w:rPr>
                <w:szCs w:val="24"/>
              </w:rPr>
              <w:t>There will be one REF~4P segment for each Meter Type, creating the potential for more than one REF~4P segment per NM1 Loop.</w:t>
            </w:r>
          </w:p>
          <w:p w:rsidR="00821BE3" w:rsidRDefault="00821BE3">
            <w:pPr>
              <w:adjustRightInd w:val="0"/>
              <w:ind w:right="144"/>
              <w:rPr>
                <w:szCs w:val="24"/>
              </w:rPr>
            </w:pPr>
          </w:p>
          <w:p w:rsidR="00821BE3" w:rsidRDefault="00821BE3">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rsidR="00821BE3" w:rsidRDefault="00821BE3">
            <w:pPr>
              <w:adjustRightInd w:val="0"/>
              <w:ind w:right="144"/>
              <w:rPr>
                <w:szCs w:val="24"/>
              </w:rPr>
            </w:pPr>
          </w:p>
          <w:p w:rsidR="00821BE3" w:rsidRDefault="00821BE3">
            <w:pPr>
              <w:adjustRightInd w:val="0"/>
              <w:ind w:right="144"/>
              <w:rPr>
                <w:szCs w:val="24"/>
              </w:rPr>
            </w:pPr>
            <w:r>
              <w:rPr>
                <w:szCs w:val="24"/>
              </w:rPr>
              <w:t xml:space="preserve">   NM1~MQ~3~~~~~~32~1234568MG</w:t>
            </w:r>
          </w:p>
          <w:p w:rsidR="00821BE3" w:rsidRDefault="00821BE3">
            <w:pPr>
              <w:adjustRightInd w:val="0"/>
              <w:ind w:right="144"/>
              <w:rPr>
                <w:szCs w:val="24"/>
              </w:rPr>
            </w:pPr>
            <w:r>
              <w:rPr>
                <w:szCs w:val="24"/>
              </w:rPr>
              <w:t xml:space="preserve">   REF~MT~COMBO</w:t>
            </w:r>
          </w:p>
          <w:p w:rsidR="00821BE3" w:rsidRDefault="00821BE3">
            <w:pPr>
              <w:adjustRightInd w:val="0"/>
              <w:ind w:right="144"/>
              <w:rPr>
                <w:szCs w:val="24"/>
              </w:rPr>
            </w:pPr>
            <w:r>
              <w:rPr>
                <w:szCs w:val="24"/>
              </w:rPr>
              <w:t xml:space="preserve">   REF~4P~1200~K1015~TU^41</w:t>
            </w:r>
          </w:p>
          <w:p w:rsidR="00821BE3" w:rsidRDefault="00821BE3">
            <w:pPr>
              <w:adjustRightInd w:val="0"/>
              <w:ind w:right="144"/>
              <w:rPr>
                <w:szCs w:val="24"/>
              </w:rPr>
            </w:pPr>
            <w:r>
              <w:rPr>
                <w:szCs w:val="24"/>
              </w:rPr>
              <w:t xml:space="preserve">   REF~4P~1~KH015~TU^41</w:t>
            </w:r>
          </w:p>
          <w:p w:rsidR="00821BE3" w:rsidRDefault="00821BE3">
            <w:pPr>
              <w:adjustRightInd w:val="0"/>
              <w:ind w:right="144"/>
              <w:rPr>
                <w:szCs w:val="24"/>
              </w:rPr>
            </w:pPr>
          </w:p>
          <w:p w:rsidR="00821BE3" w:rsidRDefault="00821BE3">
            <w:pPr>
              <w:adjustRightInd w:val="0"/>
              <w:ind w:right="144"/>
              <w:rPr>
                <w:szCs w:val="24"/>
              </w:rPr>
            </w:pPr>
            <w:r>
              <w:rPr>
                <w:szCs w:val="24"/>
              </w:rPr>
              <w:t>Note:  Format of the multiplier could be in the form of a fraction (e.g. 48.78432)</w:t>
            </w:r>
          </w:p>
          <w:p w:rsidR="00821BE3" w:rsidRDefault="00821BE3">
            <w:pPr>
              <w:adjustRightInd w:val="0"/>
              <w:ind w:right="144"/>
              <w:rPr>
                <w:szCs w:val="24"/>
              </w:rPr>
            </w:pPr>
          </w:p>
          <w:p w:rsidR="00821BE3" w:rsidRDefault="00821BE3">
            <w:pPr>
              <w:adjustRightInd w:val="0"/>
              <w:ind w:right="144"/>
              <w:rPr>
                <w:szCs w:val="24"/>
              </w:rPr>
            </w:pPr>
            <w:r>
              <w:rPr>
                <w:szCs w:val="24"/>
              </w:rPr>
              <w:t>Also note that since the Meter Multiplier is required for each Time of Use, this segment is also used to determine which Time of Use will be sent on the 867 transaction.</w:t>
            </w:r>
          </w:p>
          <w:p w:rsidR="00821BE3" w:rsidRDefault="00821BE3">
            <w:pPr>
              <w:adjustRightInd w:val="0"/>
              <w:ind w:right="144"/>
              <w:rPr>
                <w:sz w:val="24"/>
                <w:szCs w:val="24"/>
              </w:rPr>
            </w:pPr>
          </w:p>
        </w:tc>
      </w:tr>
      <w:tr w:rsidR="00821BE3">
        <w:tc>
          <w:tcPr>
            <w:tcW w:w="1944" w:type="dxa"/>
            <w:tcBorders>
              <w:top w:val="nil"/>
              <w:left w:val="nil"/>
              <w:bottom w:val="nil"/>
              <w:right w:val="nil"/>
            </w:tcBorders>
          </w:tcPr>
          <w:p w:rsidR="00821BE3" w:rsidRDefault="00821BE3">
            <w:pPr>
              <w:adjustRightInd w:val="0"/>
              <w:ind w:right="144"/>
              <w:rPr>
                <w:sz w:val="24"/>
                <w:szCs w:val="24"/>
              </w:rPr>
            </w:pPr>
          </w:p>
        </w:tc>
        <w:tc>
          <w:tcPr>
            <w:tcW w:w="216" w:type="dxa"/>
            <w:tcBorders>
              <w:top w:val="nil"/>
              <w:left w:val="nil"/>
              <w:bottom w:val="nil"/>
              <w:right w:val="nil"/>
            </w:tcBorders>
          </w:tcPr>
          <w:p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rsidR="00821BE3" w:rsidRDefault="00821BE3">
            <w:pPr>
              <w:adjustRightInd w:val="0"/>
              <w:ind w:right="144"/>
              <w:rPr>
                <w:szCs w:val="24"/>
              </w:rPr>
            </w:pPr>
            <w:r>
              <w:rPr>
                <w:szCs w:val="24"/>
              </w:rPr>
              <w:t>Conversion/Create ESI ID Request: Not Used</w:t>
            </w:r>
          </w:p>
          <w:p w:rsidR="00821BE3" w:rsidRDefault="00821BE3">
            <w:pPr>
              <w:adjustRightInd w:val="0"/>
              <w:ind w:right="144"/>
              <w:rPr>
                <w:szCs w:val="24"/>
              </w:rPr>
            </w:pPr>
            <w:r>
              <w:rPr>
                <w:szCs w:val="24"/>
              </w:rPr>
              <w:t>Change ESI ID Information Request: Required if changing this item</w:t>
            </w:r>
          </w:p>
          <w:p w:rsidR="00821BE3" w:rsidRDefault="00821BE3">
            <w:pPr>
              <w:adjustRightInd w:val="0"/>
              <w:ind w:right="144"/>
              <w:rPr>
                <w:szCs w:val="24"/>
              </w:rPr>
            </w:pPr>
            <w:r>
              <w:rPr>
                <w:szCs w:val="24"/>
              </w:rPr>
              <w:t>Retire ESI ID Request: Not Used</w:t>
            </w:r>
          </w:p>
          <w:p w:rsidR="00821BE3" w:rsidDel="00010281" w:rsidRDefault="00821BE3">
            <w:pPr>
              <w:adjustRightInd w:val="0"/>
              <w:ind w:right="144"/>
              <w:rPr>
                <w:del w:id="2" w:author="Scott, Kathy D." w:date="2020-05-03T22:33:00Z"/>
                <w:szCs w:val="24"/>
              </w:rPr>
            </w:pPr>
            <w:del w:id="3" w:author="Scott, Kathy D." w:date="2020-05-03T22:33:00Z">
              <w:r w:rsidRPr="00BB5046" w:rsidDel="00010281">
                <w:rPr>
                  <w:szCs w:val="24"/>
                  <w:highlight w:val="yellow"/>
                </w:rPr>
                <w:delText xml:space="preserve">This </w:delText>
              </w:r>
              <w:r w:rsidRPr="0062352C" w:rsidDel="00010281">
                <w:rPr>
                  <w:szCs w:val="24"/>
                  <w:highlight w:val="yellow"/>
                </w:rPr>
                <w:delText>segment will not be provided in the NM1 loop for UNMETERED Services.</w:delText>
              </w:r>
            </w:del>
          </w:p>
          <w:p w:rsidR="00821BE3" w:rsidRDefault="00821BE3">
            <w:pPr>
              <w:adjustRightInd w:val="0"/>
              <w:ind w:right="144"/>
              <w:rPr>
                <w:szCs w:val="24"/>
              </w:rPr>
            </w:pPr>
          </w:p>
          <w:p w:rsidR="00821BE3" w:rsidRDefault="00821BE3">
            <w:pPr>
              <w:adjustRightInd w:val="0"/>
              <w:ind w:right="144"/>
              <w:rPr>
                <w:szCs w:val="24"/>
              </w:rPr>
            </w:pPr>
            <w:r>
              <w:rPr>
                <w:szCs w:val="24"/>
              </w:rPr>
              <w:t>NM101 = MA (Meter Addition): Required</w:t>
            </w:r>
          </w:p>
          <w:p w:rsidR="00821BE3" w:rsidRPr="00010281" w:rsidRDefault="00821BE3">
            <w:pPr>
              <w:adjustRightInd w:val="0"/>
              <w:ind w:right="144"/>
              <w:rPr>
                <w:ins w:id="4" w:author="Scott, Kathy D." w:date="2020-05-03T21:47:00Z"/>
                <w:szCs w:val="24"/>
                <w:highlight w:val="yellow"/>
              </w:rPr>
            </w:pPr>
            <w:r>
              <w:rPr>
                <w:szCs w:val="24"/>
              </w:rPr>
              <w:t xml:space="preserve">NM101 = MX (Meter Exchange): </w:t>
            </w:r>
            <w:del w:id="5" w:author="Scott, Kathy D." w:date="2020-05-03T21:46:00Z">
              <w:r w:rsidDel="002468B8">
                <w:rPr>
                  <w:szCs w:val="24"/>
                </w:rPr>
                <w:delText>Required</w:delText>
              </w:r>
            </w:del>
            <w:ins w:id="6" w:author="Scott, Kathy D." w:date="2020-05-03T21:46:00Z">
              <w:r w:rsidR="002468B8">
                <w:rPr>
                  <w:szCs w:val="24"/>
                </w:rPr>
                <w:t xml:space="preserve"> </w:t>
              </w:r>
              <w:r w:rsidR="002468B8" w:rsidRPr="00010281">
                <w:rPr>
                  <w:szCs w:val="24"/>
                  <w:highlight w:val="yellow"/>
                </w:rPr>
                <w:t xml:space="preserve">Optional </w:t>
              </w:r>
            </w:ins>
          </w:p>
          <w:p w:rsidR="002468B8" w:rsidRPr="00010281" w:rsidRDefault="00C6723C" w:rsidP="00253D2C">
            <w:pPr>
              <w:numPr>
                <w:ilvl w:val="0"/>
                <w:numId w:val="48"/>
              </w:numPr>
              <w:adjustRightInd w:val="0"/>
              <w:ind w:right="144"/>
              <w:rPr>
                <w:ins w:id="7" w:author="Scott, Kathy D." w:date="2020-05-03T21:48:00Z"/>
                <w:szCs w:val="24"/>
                <w:highlight w:val="yellow"/>
              </w:rPr>
            </w:pPr>
            <w:ins w:id="8" w:author="Scott, Kathy D." w:date="2020-05-03T21:52:00Z">
              <w:r w:rsidRPr="00010281">
                <w:rPr>
                  <w:szCs w:val="24"/>
                  <w:highlight w:val="yellow"/>
                </w:rPr>
                <w:t xml:space="preserve">REF~4P </w:t>
              </w:r>
            </w:ins>
            <w:ins w:id="9" w:author="Scott, Kathy D." w:date="2020-05-03T21:47:00Z">
              <w:r w:rsidR="002468B8" w:rsidRPr="00010281">
                <w:rPr>
                  <w:szCs w:val="24"/>
                  <w:highlight w:val="yellow"/>
                </w:rPr>
                <w:t xml:space="preserve">Required when changing the </w:t>
              </w:r>
            </w:ins>
            <w:ins w:id="10" w:author="Scott, Kathy D." w:date="2020-05-03T21:53:00Z">
              <w:r w:rsidRPr="00010281">
                <w:rPr>
                  <w:szCs w:val="24"/>
                  <w:highlight w:val="yellow"/>
                </w:rPr>
                <w:t>M</w:t>
              </w:r>
            </w:ins>
            <w:ins w:id="11" w:author="Scott, Kathy D." w:date="2020-05-03T21:47:00Z">
              <w:r w:rsidR="002468B8" w:rsidRPr="00010281">
                <w:rPr>
                  <w:szCs w:val="24"/>
                  <w:highlight w:val="yellow"/>
                </w:rPr>
                <w:t xml:space="preserve">eter </w:t>
              </w:r>
            </w:ins>
            <w:ins w:id="12" w:author="Scott, Kathy D." w:date="2020-05-03T21:53:00Z">
              <w:r w:rsidRPr="00010281">
                <w:rPr>
                  <w:szCs w:val="24"/>
                  <w:highlight w:val="yellow"/>
                </w:rPr>
                <w:t>Multiplier</w:t>
              </w:r>
            </w:ins>
            <w:ins w:id="13" w:author="Scott, Kathy D." w:date="2020-05-03T21:47:00Z">
              <w:r w:rsidR="002468B8" w:rsidRPr="00010281">
                <w:rPr>
                  <w:szCs w:val="24"/>
                  <w:highlight w:val="yellow"/>
                </w:rPr>
                <w:t xml:space="preserve"> (REF~TD~RE</w:t>
              </w:r>
            </w:ins>
            <w:ins w:id="14" w:author="Scott, Kathy D." w:date="2020-05-03T21:48:00Z">
              <w:r w:rsidR="002468B8" w:rsidRPr="00010281">
                <w:rPr>
                  <w:szCs w:val="24"/>
                  <w:highlight w:val="yellow"/>
                </w:rPr>
                <w:t>F4P)</w:t>
              </w:r>
            </w:ins>
          </w:p>
          <w:p w:rsidR="002468B8" w:rsidRPr="00010281" w:rsidRDefault="002468B8" w:rsidP="00253D2C">
            <w:pPr>
              <w:numPr>
                <w:ilvl w:val="0"/>
                <w:numId w:val="48"/>
              </w:numPr>
              <w:adjustRightInd w:val="0"/>
              <w:ind w:right="144"/>
              <w:rPr>
                <w:ins w:id="15" w:author="Scott, Kathy D." w:date="2020-05-03T22:33:00Z"/>
                <w:szCs w:val="24"/>
                <w:highlight w:val="yellow"/>
              </w:rPr>
            </w:pPr>
            <w:ins w:id="16" w:author="Scott, Kathy D." w:date="2020-05-03T21:48:00Z">
              <w:r w:rsidRPr="00010281">
                <w:rPr>
                  <w:szCs w:val="24"/>
                  <w:highlight w:val="yellow"/>
                </w:rPr>
                <w:t>REF~4P</w:t>
              </w:r>
            </w:ins>
            <w:ins w:id="17" w:author="Scott, Kathy D." w:date="2020-05-03T21:52:00Z">
              <w:r w:rsidR="00C6723C" w:rsidRPr="00010281">
                <w:rPr>
                  <w:szCs w:val="24"/>
                  <w:highlight w:val="yellow"/>
                </w:rPr>
                <w:t xml:space="preserve"> NOT Required </w:t>
              </w:r>
            </w:ins>
            <w:ins w:id="18" w:author="Scott, Kathy D." w:date="2020-05-03T21:48:00Z">
              <w:r w:rsidRPr="00010281">
                <w:rPr>
                  <w:szCs w:val="24"/>
                  <w:highlight w:val="yellow"/>
                </w:rPr>
                <w:t xml:space="preserve">when NM108 </w:t>
              </w:r>
            </w:ins>
            <w:ins w:id="19" w:author="Scott, Kathy D." w:date="2020-05-03T21:49:00Z">
              <w:r w:rsidRPr="00010281">
                <w:rPr>
                  <w:szCs w:val="24"/>
                  <w:highlight w:val="yellow"/>
                </w:rPr>
                <w:t xml:space="preserve">= ‘93’ and NM109 = ‘NONE’ OR </w:t>
              </w:r>
            </w:ins>
            <w:ins w:id="20" w:author="Scott, Kathy D." w:date="2020-05-03T21:50:00Z">
              <w:r w:rsidRPr="00010281">
                <w:rPr>
                  <w:szCs w:val="24"/>
                  <w:highlight w:val="yellow"/>
                </w:rPr>
                <w:t>‘</w:t>
              </w:r>
            </w:ins>
            <w:ins w:id="21" w:author="Scott, Kathy D." w:date="2020-05-03T21:49:00Z">
              <w:r w:rsidRPr="00010281">
                <w:rPr>
                  <w:szCs w:val="24"/>
                  <w:highlight w:val="yellow"/>
                </w:rPr>
                <w:t>UNMETERED’</w:t>
              </w:r>
            </w:ins>
          </w:p>
          <w:p w:rsidR="00010281" w:rsidRDefault="00010281" w:rsidP="00253D2C">
            <w:pPr>
              <w:numPr>
                <w:ilvl w:val="0"/>
                <w:numId w:val="48"/>
              </w:numPr>
              <w:adjustRightInd w:val="0"/>
              <w:ind w:right="144"/>
              <w:rPr>
                <w:ins w:id="22" w:author="Scott, Kathy D." w:date="2020-05-03T22:33:00Z"/>
                <w:szCs w:val="24"/>
              </w:rPr>
            </w:pPr>
            <w:ins w:id="23" w:author="Scott, Kathy D." w:date="2020-05-03T22:33:00Z">
              <w:r w:rsidRPr="00010281">
                <w:rPr>
                  <w:szCs w:val="24"/>
                  <w:highlight w:val="yellow"/>
                </w:rPr>
                <w:t>This segment will not be provided in the NM1 loop for UNMETERED Services.</w:t>
              </w:r>
            </w:ins>
          </w:p>
          <w:p w:rsidR="00010281" w:rsidRDefault="00010281" w:rsidP="00010281">
            <w:pPr>
              <w:adjustRightInd w:val="0"/>
              <w:ind w:left="360" w:right="144"/>
              <w:rPr>
                <w:szCs w:val="24"/>
              </w:rPr>
            </w:pPr>
          </w:p>
          <w:p w:rsidR="00821BE3" w:rsidRDefault="00821BE3">
            <w:pPr>
              <w:adjustRightInd w:val="0"/>
              <w:ind w:right="144"/>
              <w:rPr>
                <w:szCs w:val="24"/>
              </w:rPr>
            </w:pPr>
            <w:r>
              <w:rPr>
                <w:szCs w:val="24"/>
              </w:rPr>
              <w:t>NM101 = MR (Meter Removal): Not Used</w:t>
            </w:r>
          </w:p>
          <w:p w:rsidR="00253D2C" w:rsidRDefault="00821BE3">
            <w:pPr>
              <w:adjustRightInd w:val="0"/>
              <w:ind w:right="144"/>
              <w:rPr>
                <w:ins w:id="24" w:author="Scott, Kathy D." w:date="2020-05-04T12:34:00Z"/>
                <w:szCs w:val="24"/>
              </w:rPr>
            </w:pPr>
            <w:r>
              <w:rPr>
                <w:szCs w:val="24"/>
              </w:rPr>
              <w:t xml:space="preserve">NM101 = MQ (Meter Information): </w:t>
            </w:r>
            <w:del w:id="25" w:author="Scott, Kathy D." w:date="2020-05-04T12:34:00Z">
              <w:r w:rsidDel="00253D2C">
                <w:rPr>
                  <w:szCs w:val="24"/>
                </w:rPr>
                <w:delText xml:space="preserve">Required </w:delText>
              </w:r>
            </w:del>
            <w:ins w:id="26" w:author="Scott, Kathy D." w:date="2020-05-04T12:34:00Z">
              <w:r w:rsidR="00253D2C" w:rsidRPr="00253D2C">
                <w:rPr>
                  <w:szCs w:val="24"/>
                  <w:highlight w:val="yellow"/>
                </w:rPr>
                <w:t>Optional</w:t>
              </w:r>
              <w:r w:rsidR="00253D2C">
                <w:rPr>
                  <w:szCs w:val="24"/>
                </w:rPr>
                <w:t xml:space="preserve"> </w:t>
              </w:r>
            </w:ins>
          </w:p>
          <w:p w:rsidR="00821BE3" w:rsidRDefault="00253D2C" w:rsidP="00253D2C">
            <w:pPr>
              <w:numPr>
                <w:ilvl w:val="0"/>
                <w:numId w:val="47"/>
              </w:numPr>
              <w:adjustRightInd w:val="0"/>
              <w:ind w:right="144"/>
              <w:rPr>
                <w:szCs w:val="24"/>
              </w:rPr>
            </w:pPr>
            <w:ins w:id="27" w:author="Scott, Kathy D." w:date="2020-05-04T12:34:00Z">
              <w:r w:rsidRPr="00253D2C">
                <w:rPr>
                  <w:szCs w:val="24"/>
                  <w:highlight w:val="yellow"/>
                </w:rPr>
                <w:t xml:space="preserve">REF~4P </w:t>
              </w:r>
              <w:proofErr w:type="gramStart"/>
              <w:r w:rsidRPr="00253D2C">
                <w:rPr>
                  <w:szCs w:val="24"/>
                  <w:highlight w:val="yellow"/>
                </w:rPr>
                <w:t>Required</w:t>
              </w:r>
              <w:proofErr w:type="gramEnd"/>
              <w:r>
                <w:rPr>
                  <w:szCs w:val="24"/>
                </w:rPr>
                <w:t xml:space="preserve"> </w:t>
              </w:r>
            </w:ins>
            <w:r w:rsidR="00821BE3">
              <w:rPr>
                <w:szCs w:val="24"/>
              </w:rPr>
              <w:t>when changing the Load Profile (REF~TD~REFLO) and Meter</w:t>
            </w:r>
            <w:del w:id="28" w:author="Scott, Kathy D." w:date="2020-05-04T12:36:00Z">
              <w:r w:rsidR="00821BE3" w:rsidDel="00253D2C">
                <w:rPr>
                  <w:szCs w:val="24"/>
                </w:rPr>
                <w:delText xml:space="preserve"> </w:delText>
              </w:r>
            </w:del>
            <w:ins w:id="29" w:author="Scott, Kathy D." w:date="2020-05-04T12:34:00Z">
              <w:r>
                <w:rPr>
                  <w:szCs w:val="24"/>
                </w:rPr>
                <w:t xml:space="preserve"> </w:t>
              </w:r>
            </w:ins>
            <w:r w:rsidR="00821BE3">
              <w:rPr>
                <w:szCs w:val="24"/>
              </w:rPr>
              <w:t>Information is known (NM108 = 32 and NM109 = 123456789 (Meter Number)).</w:t>
            </w:r>
          </w:p>
          <w:p w:rsidR="00821BE3" w:rsidRPr="0062352C" w:rsidDel="002468B8" w:rsidRDefault="00821BE3">
            <w:pPr>
              <w:adjustRightInd w:val="0"/>
              <w:ind w:right="144"/>
              <w:rPr>
                <w:del w:id="30" w:author="Scott, Kathy D." w:date="2020-05-03T21:47:00Z"/>
                <w:szCs w:val="24"/>
                <w:highlight w:val="yellow"/>
              </w:rPr>
            </w:pPr>
            <w:del w:id="31" w:author="Scott, Kathy D." w:date="2020-05-03T21:47:00Z">
              <w:r w:rsidRPr="0062352C" w:rsidDel="002468B8">
                <w:rPr>
                  <w:szCs w:val="24"/>
                  <w:highlight w:val="yellow"/>
                </w:rPr>
                <w:delText>REF~4P is not sent when the NM108 = 93 and NM109 = 'NONE' or 'UNMETERED'.</w:delText>
              </w:r>
            </w:del>
          </w:p>
          <w:p w:rsidR="00821BE3" w:rsidDel="002468B8" w:rsidRDefault="00821BE3">
            <w:pPr>
              <w:adjustRightInd w:val="0"/>
              <w:ind w:right="144"/>
              <w:rPr>
                <w:del w:id="32" w:author="Scott, Kathy D." w:date="2020-05-03T21:47:00Z"/>
                <w:szCs w:val="24"/>
              </w:rPr>
            </w:pPr>
            <w:del w:id="33" w:author="Scott, Kathy D." w:date="2020-05-03T21:47:00Z">
              <w:r w:rsidRPr="0062352C" w:rsidDel="002468B8">
                <w:rPr>
                  <w:szCs w:val="24"/>
                  <w:highlight w:val="yellow"/>
                </w:rPr>
                <w:delText>Required when changing the Meter Multiplier (REF~TD~REF4P).</w:delText>
              </w:r>
            </w:del>
          </w:p>
          <w:p w:rsidR="00821BE3" w:rsidRDefault="00821BE3" w:rsidP="002468B8">
            <w:pPr>
              <w:adjustRightInd w:val="0"/>
              <w:ind w:right="144"/>
              <w:rPr>
                <w:sz w:val="24"/>
                <w:szCs w:val="24"/>
              </w:rPr>
            </w:pPr>
          </w:p>
        </w:tc>
      </w:tr>
      <w:tr w:rsidR="00821BE3">
        <w:tc>
          <w:tcPr>
            <w:tcW w:w="1944" w:type="dxa"/>
            <w:tcBorders>
              <w:top w:val="nil"/>
              <w:left w:val="nil"/>
              <w:bottom w:val="nil"/>
              <w:right w:val="nil"/>
            </w:tcBorders>
          </w:tcPr>
          <w:p w:rsidR="00821BE3" w:rsidRDefault="00821BE3">
            <w:pPr>
              <w:adjustRightInd w:val="0"/>
              <w:ind w:right="144"/>
              <w:rPr>
                <w:sz w:val="24"/>
                <w:szCs w:val="24"/>
              </w:rPr>
            </w:pPr>
          </w:p>
        </w:tc>
        <w:tc>
          <w:tcPr>
            <w:tcW w:w="216" w:type="dxa"/>
            <w:tcBorders>
              <w:top w:val="nil"/>
              <w:left w:val="nil"/>
              <w:bottom w:val="nil"/>
              <w:right w:val="nil"/>
            </w:tcBorders>
          </w:tcPr>
          <w:p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rsidR="00821BE3" w:rsidRDefault="00821BE3">
            <w:pPr>
              <w:adjustRightInd w:val="0"/>
              <w:ind w:right="144"/>
              <w:rPr>
                <w:szCs w:val="24"/>
              </w:rPr>
            </w:pPr>
            <w:r>
              <w:rPr>
                <w:szCs w:val="24"/>
              </w:rPr>
              <w:t>REF~4P~10~KHMON~TU^41</w:t>
            </w:r>
          </w:p>
          <w:p w:rsidR="00821BE3" w:rsidRDefault="00821BE3">
            <w:pPr>
              <w:adjustRightInd w:val="0"/>
              <w:ind w:right="144"/>
              <w:rPr>
                <w:szCs w:val="24"/>
              </w:rPr>
            </w:pPr>
            <w:r>
              <w:rPr>
                <w:szCs w:val="24"/>
              </w:rPr>
              <w:t>REF~4P~1~K1MON~TU^41</w:t>
            </w:r>
          </w:p>
          <w:p w:rsidR="00821BE3" w:rsidRDefault="00821BE3">
            <w:pPr>
              <w:adjustRightInd w:val="0"/>
              <w:ind w:right="144"/>
              <w:rPr>
                <w:sz w:val="24"/>
                <w:szCs w:val="24"/>
              </w:rPr>
            </w:pPr>
            <w:r>
              <w:rPr>
                <w:szCs w:val="24"/>
              </w:rPr>
              <w:t>REF~4P~1.5~K1MON~TU^41</w:t>
            </w:r>
          </w:p>
        </w:tc>
      </w:tr>
    </w:tbl>
    <w:p w:rsidR="00821BE3" w:rsidRDefault="00821BE3">
      <w:pPr>
        <w:adjustRightInd w:val="0"/>
        <w:rPr>
          <w:szCs w:val="24"/>
        </w:rPr>
      </w:pPr>
    </w:p>
    <w:p w:rsidR="00821BE3" w:rsidRDefault="00821BE3">
      <w:pPr>
        <w:adjustRightInd w:val="0"/>
        <w:jc w:val="center"/>
        <w:rPr>
          <w:b/>
          <w:szCs w:val="24"/>
        </w:rPr>
      </w:pPr>
      <w:r>
        <w:rPr>
          <w:b/>
          <w:szCs w:val="24"/>
        </w:rPr>
        <w:t>Data Element Summary</w:t>
      </w:r>
    </w:p>
    <w:p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tc>
          <w:tcPr>
            <w:tcW w:w="1007" w:type="dxa"/>
            <w:tcBorders>
              <w:top w:val="nil"/>
              <w:left w:val="nil"/>
              <w:bottom w:val="nil"/>
              <w:right w:val="nil"/>
            </w:tcBorders>
          </w:tcPr>
          <w:p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REF01</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r>
              <w:rPr>
                <w:b/>
                <w:szCs w:val="24"/>
              </w:rPr>
              <w:t>ID 2/3</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Code qualifying the Reference Identification</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4P</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Affiliation Number</w:t>
            </w:r>
          </w:p>
        </w:tc>
      </w:tr>
      <w:tr w:rsidR="00821BE3">
        <w:trPr>
          <w:gridAfter w:val="2"/>
          <w:wAfter w:w="473" w:type="dxa"/>
        </w:trPr>
        <w:tc>
          <w:tcPr>
            <w:tcW w:w="4680" w:type="dxa"/>
            <w:gridSpan w:val="6"/>
            <w:tcBorders>
              <w:top w:val="nil"/>
              <w:left w:val="nil"/>
              <w:bottom w:val="nil"/>
              <w:right w:val="nil"/>
            </w:tcBorders>
          </w:tcPr>
          <w:p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rsidR="00821BE3" w:rsidRDefault="00821BE3">
            <w:pPr>
              <w:adjustRightInd w:val="0"/>
              <w:ind w:right="144"/>
              <w:rPr>
                <w:szCs w:val="24"/>
              </w:rPr>
            </w:pPr>
            <w:r>
              <w:rPr>
                <w:szCs w:val="24"/>
              </w:rPr>
              <w:t>Meter Multiplier</w:t>
            </w:r>
          </w:p>
          <w:p w:rsidR="00821BE3" w:rsidRDefault="00821BE3">
            <w:pPr>
              <w:adjustRightInd w:val="0"/>
              <w:ind w:right="144"/>
              <w:rPr>
                <w:sz w:val="24"/>
                <w:szCs w:val="24"/>
              </w:rPr>
            </w:pPr>
            <w:r>
              <w:rPr>
                <w:szCs w:val="24"/>
              </w:rPr>
              <w:t>(Ending Reading - Beginning Reading) * Meter Multiplier = Billed Usage</w:t>
            </w:r>
          </w:p>
        </w:tc>
      </w:tr>
      <w:tr w:rsidR="00821BE3">
        <w:tc>
          <w:tcPr>
            <w:tcW w:w="1007" w:type="dxa"/>
            <w:tcBorders>
              <w:top w:val="nil"/>
              <w:left w:val="nil"/>
              <w:bottom w:val="nil"/>
              <w:right w:val="nil"/>
            </w:tcBorders>
          </w:tcPr>
          <w:p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REF02</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r>
              <w:rPr>
                <w:b/>
                <w:szCs w:val="24"/>
              </w:rPr>
              <w:t>AN 1/30</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rsidR="00821BE3" w:rsidRDefault="00821BE3">
            <w:pPr>
              <w:adjustRightInd w:val="0"/>
              <w:ind w:right="144"/>
              <w:rPr>
                <w:sz w:val="24"/>
                <w:szCs w:val="24"/>
              </w:rPr>
            </w:pPr>
            <w:r>
              <w:rPr>
                <w:szCs w:val="24"/>
              </w:rPr>
              <w:t>Meter Multiplier</w:t>
            </w:r>
          </w:p>
        </w:tc>
      </w:tr>
      <w:tr w:rsidR="00821BE3">
        <w:tc>
          <w:tcPr>
            <w:tcW w:w="1007" w:type="dxa"/>
            <w:tcBorders>
              <w:top w:val="nil"/>
              <w:left w:val="nil"/>
              <w:bottom w:val="nil"/>
              <w:right w:val="nil"/>
            </w:tcBorders>
          </w:tcPr>
          <w:p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REF03</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Description</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r>
              <w:rPr>
                <w:b/>
                <w:szCs w:val="24"/>
              </w:rPr>
              <w:t>AN 1/80</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A free-form description to clarify the related data elements and their content</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rsidR="00821BE3" w:rsidRDefault="00821BE3">
            <w:pPr>
              <w:adjustRightInd w:val="0"/>
              <w:ind w:right="144"/>
              <w:rPr>
                <w:sz w:val="24"/>
                <w:szCs w:val="24"/>
              </w:rPr>
            </w:pPr>
            <w:r>
              <w:rPr>
                <w:szCs w:val="24"/>
              </w:rPr>
              <w:t>Meter Type (see REF~MT for valid codes).  "COMBO" is not a valid code for this element.</w:t>
            </w:r>
          </w:p>
        </w:tc>
      </w:tr>
      <w:tr w:rsidR="00821BE3">
        <w:tc>
          <w:tcPr>
            <w:tcW w:w="1007" w:type="dxa"/>
            <w:tcBorders>
              <w:top w:val="nil"/>
              <w:left w:val="nil"/>
              <w:bottom w:val="nil"/>
              <w:right w:val="nil"/>
            </w:tcBorders>
          </w:tcPr>
          <w:p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REF04</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Reference Identifier</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O</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To identify one or more reference numbers or identification numbers as specified by the Reference Qualifier</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rsidR="00821BE3" w:rsidRDefault="00821BE3">
            <w:pPr>
              <w:adjustRightInd w:val="0"/>
              <w:ind w:right="144"/>
              <w:rPr>
                <w:sz w:val="24"/>
                <w:szCs w:val="24"/>
              </w:rPr>
            </w:pPr>
            <w:r>
              <w:rPr>
                <w:szCs w:val="24"/>
              </w:rPr>
              <w:t>Note this is a composite data element.  Populate C04001 &amp; C04002.</w:t>
            </w:r>
          </w:p>
        </w:tc>
      </w:tr>
      <w:tr w:rsidR="00821BE3">
        <w:tc>
          <w:tcPr>
            <w:tcW w:w="1007" w:type="dxa"/>
            <w:tcBorders>
              <w:top w:val="nil"/>
              <w:left w:val="nil"/>
              <w:bottom w:val="nil"/>
              <w:right w:val="nil"/>
            </w:tcBorders>
          </w:tcPr>
          <w:p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C04001</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r>
              <w:rPr>
                <w:b/>
                <w:szCs w:val="24"/>
              </w:rPr>
              <w:t>ID 2/3</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Code qualifying the Reference Identification</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TU</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Trial Location Code</w:t>
            </w:r>
          </w:p>
        </w:tc>
      </w:tr>
      <w:tr w:rsidR="00821BE3">
        <w:trPr>
          <w:gridAfter w:val="2"/>
          <w:wAfter w:w="473" w:type="dxa"/>
        </w:trPr>
        <w:tc>
          <w:tcPr>
            <w:tcW w:w="4680" w:type="dxa"/>
            <w:gridSpan w:val="6"/>
            <w:tcBorders>
              <w:top w:val="nil"/>
              <w:left w:val="nil"/>
              <w:bottom w:val="nil"/>
              <w:right w:val="nil"/>
            </w:tcBorders>
          </w:tcPr>
          <w:p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rsidR="00821BE3" w:rsidRDefault="00821BE3">
            <w:pPr>
              <w:adjustRightInd w:val="0"/>
              <w:ind w:right="144"/>
              <w:rPr>
                <w:sz w:val="24"/>
                <w:szCs w:val="24"/>
              </w:rPr>
            </w:pPr>
            <w:r>
              <w:rPr>
                <w:szCs w:val="24"/>
              </w:rPr>
              <w:t>Time of Use</w:t>
            </w:r>
          </w:p>
        </w:tc>
      </w:tr>
      <w:tr w:rsidR="00821BE3">
        <w:tc>
          <w:tcPr>
            <w:tcW w:w="1007" w:type="dxa"/>
            <w:tcBorders>
              <w:top w:val="nil"/>
              <w:left w:val="nil"/>
              <w:bottom w:val="nil"/>
              <w:right w:val="nil"/>
            </w:tcBorders>
          </w:tcPr>
          <w:p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rsidR="00821BE3" w:rsidRDefault="00821BE3">
            <w:pPr>
              <w:adjustRightInd w:val="0"/>
              <w:ind w:right="144"/>
              <w:jc w:val="center"/>
              <w:rPr>
                <w:sz w:val="24"/>
                <w:szCs w:val="24"/>
              </w:rPr>
            </w:pPr>
            <w:r>
              <w:rPr>
                <w:b/>
                <w:szCs w:val="24"/>
              </w:rPr>
              <w:t>C04002</w:t>
            </w:r>
          </w:p>
        </w:tc>
        <w:tc>
          <w:tcPr>
            <w:tcW w:w="892" w:type="dxa"/>
            <w:tcBorders>
              <w:top w:val="nil"/>
              <w:left w:val="nil"/>
              <w:bottom w:val="nil"/>
              <w:right w:val="nil"/>
            </w:tcBorders>
          </w:tcPr>
          <w:p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rsidR="00821BE3" w:rsidRDefault="00821BE3">
            <w:pPr>
              <w:adjustRightInd w:val="0"/>
              <w:ind w:right="144"/>
              <w:jc w:val="center"/>
              <w:rPr>
                <w:sz w:val="24"/>
                <w:szCs w:val="24"/>
              </w:rPr>
            </w:pPr>
          </w:p>
        </w:tc>
        <w:tc>
          <w:tcPr>
            <w:tcW w:w="1440" w:type="dxa"/>
            <w:gridSpan w:val="3"/>
            <w:tcBorders>
              <w:top w:val="nil"/>
              <w:left w:val="nil"/>
              <w:bottom w:val="nil"/>
              <w:right w:val="nil"/>
            </w:tcBorders>
          </w:tcPr>
          <w:p w:rsidR="00821BE3" w:rsidRDefault="00821BE3">
            <w:pPr>
              <w:adjustRightInd w:val="0"/>
              <w:ind w:right="144"/>
              <w:rPr>
                <w:sz w:val="24"/>
                <w:szCs w:val="24"/>
              </w:rPr>
            </w:pPr>
            <w:r>
              <w:rPr>
                <w:b/>
                <w:szCs w:val="24"/>
              </w:rPr>
              <w:t>AN 1/30</w:t>
            </w:r>
          </w:p>
        </w:tc>
      </w:tr>
      <w:tr w:rsidR="00821BE3">
        <w:trPr>
          <w:gridAfter w:val="1"/>
          <w:wAfter w:w="330" w:type="dxa"/>
        </w:trPr>
        <w:tc>
          <w:tcPr>
            <w:tcW w:w="2980" w:type="dxa"/>
            <w:gridSpan w:val="3"/>
            <w:tcBorders>
              <w:top w:val="nil"/>
              <w:left w:val="nil"/>
              <w:bottom w:val="nil"/>
              <w:right w:val="nil"/>
            </w:tcBorders>
          </w:tcPr>
          <w:p w:rsidR="00821BE3" w:rsidRDefault="00821BE3">
            <w:pPr>
              <w:adjustRightInd w:val="0"/>
              <w:ind w:right="144"/>
              <w:rPr>
                <w:sz w:val="24"/>
                <w:szCs w:val="24"/>
              </w:rPr>
            </w:pPr>
          </w:p>
        </w:tc>
        <w:tc>
          <w:tcPr>
            <w:tcW w:w="6523" w:type="dxa"/>
            <w:gridSpan w:val="8"/>
            <w:tcBorders>
              <w:top w:val="nil"/>
              <w:left w:val="nil"/>
              <w:bottom w:val="nil"/>
              <w:right w:val="nil"/>
            </w:tcBorders>
          </w:tcPr>
          <w:p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41</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Off Peak</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42</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On Peak</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43</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Intermediate Peak</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51</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Totalizer</w:t>
            </w:r>
          </w:p>
        </w:tc>
      </w:tr>
      <w:tr w:rsidR="00821BE3">
        <w:trPr>
          <w:gridAfter w:val="2"/>
          <w:wAfter w:w="473" w:type="dxa"/>
        </w:trPr>
        <w:tc>
          <w:tcPr>
            <w:tcW w:w="4680" w:type="dxa"/>
            <w:gridSpan w:val="6"/>
            <w:tcBorders>
              <w:top w:val="nil"/>
              <w:left w:val="nil"/>
              <w:bottom w:val="nil"/>
              <w:right w:val="nil"/>
            </w:tcBorders>
          </w:tcPr>
          <w:p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rsidR="00821BE3" w:rsidRDefault="00821BE3">
            <w:pPr>
              <w:adjustRightInd w:val="0"/>
              <w:ind w:right="144"/>
              <w:rPr>
                <w:sz w:val="24"/>
                <w:szCs w:val="24"/>
              </w:rPr>
            </w:pPr>
            <w:r>
              <w:rPr>
                <w:szCs w:val="24"/>
              </w:rPr>
              <w:t>Totalizer/Total/Max (Demand)</w:t>
            </w:r>
          </w:p>
        </w:tc>
      </w:tr>
      <w:tr w:rsidR="00821BE3">
        <w:trPr>
          <w:gridAfter w:val="1"/>
          <w:wAfter w:w="331" w:type="dxa"/>
        </w:trPr>
        <w:tc>
          <w:tcPr>
            <w:tcW w:w="3168" w:type="dxa"/>
            <w:gridSpan w:val="4"/>
            <w:tcBorders>
              <w:top w:val="nil"/>
              <w:left w:val="nil"/>
              <w:bottom w:val="nil"/>
              <w:right w:val="nil"/>
            </w:tcBorders>
          </w:tcPr>
          <w:p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rsidR="00821BE3" w:rsidRDefault="00821BE3">
            <w:pPr>
              <w:adjustRightInd w:val="0"/>
              <w:ind w:right="144"/>
              <w:rPr>
                <w:sz w:val="24"/>
                <w:szCs w:val="24"/>
              </w:rPr>
            </w:pPr>
            <w:r>
              <w:rPr>
                <w:szCs w:val="24"/>
              </w:rPr>
              <w:t>71</w:t>
            </w:r>
          </w:p>
        </w:tc>
        <w:tc>
          <w:tcPr>
            <w:tcW w:w="144" w:type="dxa"/>
            <w:tcBorders>
              <w:top w:val="nil"/>
              <w:left w:val="nil"/>
              <w:bottom w:val="nil"/>
              <w:right w:val="nil"/>
            </w:tcBorders>
          </w:tcPr>
          <w:p w:rsidR="00821BE3" w:rsidRDefault="00821BE3">
            <w:pPr>
              <w:adjustRightInd w:val="0"/>
              <w:ind w:right="144"/>
              <w:rPr>
                <w:sz w:val="24"/>
                <w:szCs w:val="24"/>
              </w:rPr>
            </w:pPr>
          </w:p>
        </w:tc>
        <w:tc>
          <w:tcPr>
            <w:tcW w:w="4823" w:type="dxa"/>
            <w:gridSpan w:val="5"/>
            <w:tcBorders>
              <w:top w:val="nil"/>
              <w:left w:val="nil"/>
              <w:bottom w:val="nil"/>
              <w:right w:val="nil"/>
            </w:tcBorders>
          </w:tcPr>
          <w:p w:rsidR="00821BE3" w:rsidRDefault="00821BE3">
            <w:pPr>
              <w:adjustRightInd w:val="0"/>
              <w:ind w:right="144"/>
              <w:rPr>
                <w:sz w:val="24"/>
                <w:szCs w:val="24"/>
              </w:rPr>
            </w:pPr>
            <w:r>
              <w:rPr>
                <w:szCs w:val="24"/>
              </w:rPr>
              <w:t>Summer Super On Peak</w:t>
            </w:r>
          </w:p>
        </w:tc>
      </w:tr>
    </w:tbl>
    <w:p w:rsidR="00821BE3" w:rsidRDefault="00821BE3" w:rsidP="004B441D">
      <w:pPr>
        <w:tabs>
          <w:tab w:val="right" w:pos="1800"/>
          <w:tab w:val="left" w:pos="2160"/>
        </w:tabs>
        <w:adjustRightInd w:val="0"/>
        <w:ind w:left="2160" w:hanging="2160"/>
      </w:pPr>
      <w:bookmarkStart w:id="34" w:name="book30"/>
      <w:bookmarkEnd w:id="34"/>
    </w:p>
    <w:sectPr w:rsidR="00821BE3">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6D5" w:rsidRDefault="00D926D5">
      <w:r>
        <w:separator/>
      </w:r>
    </w:p>
  </w:endnote>
  <w:endnote w:type="continuationSeparator" w:id="0">
    <w:p w:rsidR="00D926D5" w:rsidRDefault="00D9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6D5" w:rsidRDefault="00D926D5">
      <w:r>
        <w:separator/>
      </w:r>
    </w:p>
  </w:footnote>
  <w:footnote w:type="continuationSeparator" w:id="0">
    <w:p w:rsidR="00D926D5" w:rsidRDefault="00D9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36EA6"/>
    <w:multiLevelType w:val="hybridMultilevel"/>
    <w:tmpl w:val="2B4EB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2"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3" w15:restartNumberingAfterBreak="0">
    <w:nsid w:val="142513A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6"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C70E4F"/>
    <w:multiLevelType w:val="hybridMultilevel"/>
    <w:tmpl w:val="4D12FFA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5"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6"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7"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3"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340271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0" w15:restartNumberingAfterBreak="0">
    <w:nsid w:val="546C0995"/>
    <w:multiLevelType w:val="multilevel"/>
    <w:tmpl w:val="B3462948"/>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DD16BE9"/>
    <w:multiLevelType w:val="hybridMultilevel"/>
    <w:tmpl w:val="1720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5"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6"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7"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41"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43"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4"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5"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6"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7" w15:restartNumberingAfterBreak="0">
    <w:nsid w:val="7FC75B89"/>
    <w:multiLevelType w:val="multilevel"/>
    <w:tmpl w:val="BD68C44C"/>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7"/>
  </w:num>
  <w:num w:numId="2">
    <w:abstractNumId w:val="28"/>
  </w:num>
  <w:num w:numId="3">
    <w:abstractNumId w:val="11"/>
  </w:num>
  <w:num w:numId="4">
    <w:abstractNumId w:val="41"/>
  </w:num>
  <w:num w:numId="5">
    <w:abstractNumId w:val="39"/>
  </w:num>
  <w:num w:numId="6">
    <w:abstractNumId w:val="10"/>
  </w:num>
  <w:num w:numId="7">
    <w:abstractNumId w:val="32"/>
  </w:num>
  <w:num w:numId="8">
    <w:abstractNumId w:val="23"/>
  </w:num>
  <w:num w:numId="9">
    <w:abstractNumId w:val="37"/>
  </w:num>
  <w:num w:numId="10">
    <w:abstractNumId w:val="8"/>
  </w:num>
  <w:num w:numId="11">
    <w:abstractNumId w:val="26"/>
  </w:num>
  <w:num w:numId="12">
    <w:abstractNumId w:val="20"/>
  </w:num>
  <w:num w:numId="13">
    <w:abstractNumId w:val="17"/>
  </w:num>
  <w:num w:numId="14">
    <w:abstractNumId w:val="9"/>
  </w:num>
  <w:num w:numId="15">
    <w:abstractNumId w:val="6"/>
  </w:num>
  <w:num w:numId="16">
    <w:abstractNumId w:val="18"/>
  </w:num>
  <w:num w:numId="17">
    <w:abstractNumId w:val="27"/>
  </w:num>
  <w:num w:numId="18">
    <w:abstractNumId w:val="25"/>
  </w:num>
  <w:num w:numId="19">
    <w:abstractNumId w:val="31"/>
  </w:num>
  <w:num w:numId="20">
    <w:abstractNumId w:val="13"/>
  </w:num>
  <w:num w:numId="21">
    <w:abstractNumId w:val="47"/>
  </w:num>
  <w:num w:numId="22">
    <w:abstractNumId w:val="30"/>
  </w:num>
  <w:num w:numId="23">
    <w:abstractNumId w:val="29"/>
  </w:num>
  <w:num w:numId="24">
    <w:abstractNumId w:val="21"/>
  </w:num>
  <w:num w:numId="25">
    <w:abstractNumId w:val="24"/>
  </w:num>
  <w:num w:numId="26">
    <w:abstractNumId w:val="14"/>
  </w:num>
  <w:num w:numId="27">
    <w:abstractNumId w:val="15"/>
  </w:num>
  <w:num w:numId="28">
    <w:abstractNumId w:val="43"/>
  </w:num>
  <w:num w:numId="29">
    <w:abstractNumId w:val="22"/>
  </w:num>
  <w:num w:numId="30">
    <w:abstractNumId w:val="34"/>
  </w:num>
  <w:num w:numId="31">
    <w:abstractNumId w:val="46"/>
  </w:num>
  <w:num w:numId="32">
    <w:abstractNumId w:val="3"/>
  </w:num>
  <w:num w:numId="33">
    <w:abstractNumId w:val="12"/>
  </w:num>
  <w:num w:numId="34">
    <w:abstractNumId w:val="1"/>
  </w:num>
  <w:num w:numId="35">
    <w:abstractNumId w:val="40"/>
  </w:num>
  <w:num w:numId="36">
    <w:abstractNumId w:val="2"/>
  </w:num>
  <w:num w:numId="37">
    <w:abstractNumId w:val="35"/>
  </w:num>
  <w:num w:numId="38">
    <w:abstractNumId w:val="44"/>
  </w:num>
  <w:num w:numId="39">
    <w:abstractNumId w:val="36"/>
  </w:num>
  <w:num w:numId="40">
    <w:abstractNumId w:val="45"/>
  </w:num>
  <w:num w:numId="41">
    <w:abstractNumId w:val="16"/>
  </w:num>
  <w:num w:numId="42">
    <w:abstractNumId w:val="42"/>
  </w:num>
  <w:num w:numId="43">
    <w:abstractNumId w:val="5"/>
  </w:num>
  <w:num w:numId="44">
    <w:abstractNumId w:val="19"/>
  </w:num>
  <w:num w:numId="45">
    <w:abstractNumId w:val="38"/>
  </w:num>
  <w:num w:numId="46">
    <w:abstractNumId w:val="4"/>
  </w:num>
  <w:num w:numId="47">
    <w:abstractNumId w:val="33"/>
  </w:num>
  <w:num w:numId="48">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A"/>
    <w:rsid w:val="00007718"/>
    <w:rsid w:val="00010281"/>
    <w:rsid w:val="0004095A"/>
    <w:rsid w:val="000459B2"/>
    <w:rsid w:val="000658E1"/>
    <w:rsid w:val="00081D0E"/>
    <w:rsid w:val="0008565F"/>
    <w:rsid w:val="000D1B87"/>
    <w:rsid w:val="0010310E"/>
    <w:rsid w:val="001268D0"/>
    <w:rsid w:val="00171171"/>
    <w:rsid w:val="001911DD"/>
    <w:rsid w:val="001A11DC"/>
    <w:rsid w:val="002067A5"/>
    <w:rsid w:val="00221F11"/>
    <w:rsid w:val="002468B8"/>
    <w:rsid w:val="00253D2C"/>
    <w:rsid w:val="002C02D0"/>
    <w:rsid w:val="002E4D1E"/>
    <w:rsid w:val="002E74A0"/>
    <w:rsid w:val="00335E61"/>
    <w:rsid w:val="00347F5F"/>
    <w:rsid w:val="003756BA"/>
    <w:rsid w:val="0039423C"/>
    <w:rsid w:val="003B2602"/>
    <w:rsid w:val="00435B9B"/>
    <w:rsid w:val="00452888"/>
    <w:rsid w:val="00462E39"/>
    <w:rsid w:val="0046407D"/>
    <w:rsid w:val="004B441D"/>
    <w:rsid w:val="004F5924"/>
    <w:rsid w:val="00507C2D"/>
    <w:rsid w:val="0052209B"/>
    <w:rsid w:val="00581118"/>
    <w:rsid w:val="005A613A"/>
    <w:rsid w:val="00615AC9"/>
    <w:rsid w:val="0062352C"/>
    <w:rsid w:val="00623775"/>
    <w:rsid w:val="00645341"/>
    <w:rsid w:val="006553D5"/>
    <w:rsid w:val="0067239C"/>
    <w:rsid w:val="006A27CF"/>
    <w:rsid w:val="006D435A"/>
    <w:rsid w:val="006E33DE"/>
    <w:rsid w:val="006F3438"/>
    <w:rsid w:val="00725629"/>
    <w:rsid w:val="00733580"/>
    <w:rsid w:val="00733683"/>
    <w:rsid w:val="0079069E"/>
    <w:rsid w:val="007B019F"/>
    <w:rsid w:val="007F2A7E"/>
    <w:rsid w:val="007F5AC6"/>
    <w:rsid w:val="008073C4"/>
    <w:rsid w:val="00821BE3"/>
    <w:rsid w:val="00825800"/>
    <w:rsid w:val="00825835"/>
    <w:rsid w:val="0083702C"/>
    <w:rsid w:val="00865203"/>
    <w:rsid w:val="00870D66"/>
    <w:rsid w:val="00874580"/>
    <w:rsid w:val="008870F4"/>
    <w:rsid w:val="008B092B"/>
    <w:rsid w:val="008D48FB"/>
    <w:rsid w:val="008E5173"/>
    <w:rsid w:val="00905151"/>
    <w:rsid w:val="00915BBA"/>
    <w:rsid w:val="009215FC"/>
    <w:rsid w:val="009262C9"/>
    <w:rsid w:val="00947EFB"/>
    <w:rsid w:val="00962DBC"/>
    <w:rsid w:val="009A72C5"/>
    <w:rsid w:val="009D05B1"/>
    <w:rsid w:val="009E3E27"/>
    <w:rsid w:val="00A506A9"/>
    <w:rsid w:val="00A87D1C"/>
    <w:rsid w:val="00A92107"/>
    <w:rsid w:val="00A923D6"/>
    <w:rsid w:val="00AB2088"/>
    <w:rsid w:val="00B10CE5"/>
    <w:rsid w:val="00B37289"/>
    <w:rsid w:val="00B42D25"/>
    <w:rsid w:val="00B51859"/>
    <w:rsid w:val="00B67264"/>
    <w:rsid w:val="00B7407B"/>
    <w:rsid w:val="00B7463A"/>
    <w:rsid w:val="00B778D2"/>
    <w:rsid w:val="00BB5046"/>
    <w:rsid w:val="00BF56A9"/>
    <w:rsid w:val="00C16B34"/>
    <w:rsid w:val="00C253E8"/>
    <w:rsid w:val="00C636C3"/>
    <w:rsid w:val="00C6723C"/>
    <w:rsid w:val="00C93711"/>
    <w:rsid w:val="00C94775"/>
    <w:rsid w:val="00C9540C"/>
    <w:rsid w:val="00CA4547"/>
    <w:rsid w:val="00CB21BA"/>
    <w:rsid w:val="00CC3198"/>
    <w:rsid w:val="00CF36EF"/>
    <w:rsid w:val="00D14426"/>
    <w:rsid w:val="00D30FD4"/>
    <w:rsid w:val="00D41123"/>
    <w:rsid w:val="00D52C96"/>
    <w:rsid w:val="00D5442C"/>
    <w:rsid w:val="00D72535"/>
    <w:rsid w:val="00D926D5"/>
    <w:rsid w:val="00DB4782"/>
    <w:rsid w:val="00DC7569"/>
    <w:rsid w:val="00DF1872"/>
    <w:rsid w:val="00E22E33"/>
    <w:rsid w:val="00E4252E"/>
    <w:rsid w:val="00E47123"/>
    <w:rsid w:val="00EB1BA8"/>
    <w:rsid w:val="00EE1429"/>
    <w:rsid w:val="00F113FE"/>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77F33ED-01E4-4498-989B-A16D65BF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872"/>
    <w:pPr>
      <w:autoSpaceDE w:val="0"/>
      <w:autoSpaceDN w:val="0"/>
    </w:p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link w:val="Header"/>
    <w:uiPriority w:val="99"/>
    <w:semiHidden/>
    <w:locked/>
    <w:rPr>
      <w:rFonts w:cs="Times New Roman"/>
      <w:sz w:val="20"/>
      <w:szCs w:val="20"/>
    </w:rPr>
  </w:style>
  <w:style w:type="character" w:styleId="PageNumber">
    <w:name w:val="page number"/>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link w:val="BodyTextIndent"/>
    <w:uiPriority w:val="99"/>
    <w:semiHidden/>
    <w:locked/>
    <w:rPr>
      <w:rFonts w:cs="Times New Roman"/>
      <w:sz w:val="20"/>
      <w:szCs w:val="20"/>
    </w:rPr>
  </w:style>
  <w:style w:type="paragraph" w:styleId="TOC1">
    <w:name w:val="toc 1"/>
    <w:basedOn w:val="Normal"/>
    <w:next w:val="Normal"/>
    <w:autoRedefine/>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link w:val="BodyText2"/>
    <w:uiPriority w:val="99"/>
    <w:semiHidden/>
    <w:locked/>
    <w:rPr>
      <w:rFonts w:cs="Times New Roman"/>
      <w:sz w:val="20"/>
      <w:szCs w:val="20"/>
    </w:rPr>
  </w:style>
  <w:style w:type="character" w:styleId="FollowedHyperlink">
    <w:name w:val="FollowedHyperlink"/>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semiHidden/>
    <w:unhideWhenUsed/>
    <w:rsid w:val="00874580"/>
    <w:rPr>
      <w:rFonts w:ascii="Segoe UI" w:hAnsi="Segoe UI" w:cs="Segoe UI"/>
      <w:sz w:val="18"/>
      <w:szCs w:val="18"/>
    </w:rPr>
  </w:style>
  <w:style w:type="character" w:customStyle="1" w:styleId="BalloonTextChar">
    <w:name w:val="Balloon Text Char"/>
    <w:link w:val="BalloonText"/>
    <w:uiPriority w:val="99"/>
    <w:semiHidden/>
    <w:rsid w:val="008745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1314216460">
      <w:bodyDiv w:val="1"/>
      <w:marLeft w:val="0"/>
      <w:marRight w:val="0"/>
      <w:marTop w:val="0"/>
      <w:marBottom w:val="0"/>
      <w:divBdr>
        <w:top w:val="none" w:sz="0" w:space="0" w:color="auto"/>
        <w:left w:val="none" w:sz="0" w:space="0" w:color="auto"/>
        <w:bottom w:val="none" w:sz="0" w:space="0" w:color="auto"/>
        <w:right w:val="none" w:sz="0" w:space="0" w:color="auto"/>
      </w:divBdr>
    </w:div>
    <w:div w:id="1324819440">
      <w:bodyDiv w:val="1"/>
      <w:marLeft w:val="0"/>
      <w:marRight w:val="0"/>
      <w:marTop w:val="0"/>
      <w:marBottom w:val="0"/>
      <w:divBdr>
        <w:top w:val="none" w:sz="0" w:space="0" w:color="auto"/>
        <w:left w:val="none" w:sz="0" w:space="0" w:color="auto"/>
        <w:bottom w:val="none" w:sz="0" w:space="0" w:color="auto"/>
        <w:right w:val="none" w:sz="0" w:space="0" w:color="auto"/>
      </w:divBdr>
    </w:div>
    <w:div w:id="172394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892</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6267</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2000-07-03T23:24:00Z</cp:lastPrinted>
  <dcterms:created xsi:type="dcterms:W3CDTF">2020-05-26T18:30:00Z</dcterms:created>
  <dcterms:modified xsi:type="dcterms:W3CDTF">2020-05-26T18:30:00Z</dcterms:modified>
</cp:coreProperties>
</file>