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5778D1D9" w14:textId="77777777">
        <w:tc>
          <w:tcPr>
            <w:tcW w:w="1620" w:type="dxa"/>
            <w:tcBorders>
              <w:bottom w:val="single" w:sz="4" w:space="0" w:color="auto"/>
            </w:tcBorders>
            <w:shd w:val="clear" w:color="auto" w:fill="FFFFFF"/>
            <w:vAlign w:val="center"/>
          </w:tcPr>
          <w:p w14:paraId="7EF3CB3E" w14:textId="77777777" w:rsidR="00152993" w:rsidRDefault="00D825C5">
            <w:pPr>
              <w:pStyle w:val="Header"/>
              <w:rPr>
                <w:rFonts w:ascii="Verdana" w:hAnsi="Verdana"/>
                <w:sz w:val="22"/>
              </w:rPr>
            </w:pPr>
            <w:bookmarkStart w:id="0" w:name="_GoBack"/>
            <w:bookmarkEnd w:id="0"/>
            <w:r>
              <w:t>NOG</w:t>
            </w:r>
            <w:r w:rsidR="00C158EE">
              <w:t xml:space="preserve">RR </w:t>
            </w:r>
            <w:r w:rsidR="00152993">
              <w:t>Number</w:t>
            </w:r>
          </w:p>
        </w:tc>
        <w:tc>
          <w:tcPr>
            <w:tcW w:w="1260" w:type="dxa"/>
            <w:tcBorders>
              <w:bottom w:val="single" w:sz="4" w:space="0" w:color="auto"/>
            </w:tcBorders>
            <w:vAlign w:val="center"/>
          </w:tcPr>
          <w:p w14:paraId="69C9023B" w14:textId="77777777" w:rsidR="00152993" w:rsidRDefault="00296BE4">
            <w:pPr>
              <w:pStyle w:val="Header"/>
            </w:pPr>
            <w:hyperlink r:id="rId7" w:history="1">
              <w:r w:rsidR="004D579E" w:rsidRPr="00285147">
                <w:rPr>
                  <w:rStyle w:val="Hyperlink"/>
                </w:rPr>
                <w:t>204</w:t>
              </w:r>
            </w:hyperlink>
          </w:p>
        </w:tc>
        <w:tc>
          <w:tcPr>
            <w:tcW w:w="1440" w:type="dxa"/>
            <w:tcBorders>
              <w:bottom w:val="single" w:sz="4" w:space="0" w:color="auto"/>
            </w:tcBorders>
            <w:shd w:val="clear" w:color="auto" w:fill="FFFFFF"/>
            <w:vAlign w:val="center"/>
          </w:tcPr>
          <w:p w14:paraId="5F678340"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212304B8" w14:textId="77777777" w:rsidR="00152993" w:rsidRDefault="004D579E">
            <w:pPr>
              <w:pStyle w:val="Header"/>
            </w:pPr>
            <w:r>
              <w:t>Related to NPRR989, BESTF-1 Energy Storage Resource Technical Requirements</w:t>
            </w:r>
          </w:p>
        </w:tc>
      </w:tr>
    </w:tbl>
    <w:p w14:paraId="511744D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1639382"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4B942EE"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2494EDF" w14:textId="562641B4" w:rsidR="00152993" w:rsidRDefault="004D579E">
            <w:pPr>
              <w:pStyle w:val="NormalArial"/>
            </w:pPr>
            <w:r>
              <w:t xml:space="preserve">February </w:t>
            </w:r>
            <w:r w:rsidR="000079C7">
              <w:t>28</w:t>
            </w:r>
            <w:r>
              <w:t>, 2020</w:t>
            </w:r>
          </w:p>
        </w:tc>
      </w:tr>
    </w:tbl>
    <w:p w14:paraId="441EBB8B"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490DDFD" w14:textId="77777777">
        <w:trPr>
          <w:trHeight w:val="440"/>
        </w:trPr>
        <w:tc>
          <w:tcPr>
            <w:tcW w:w="10440" w:type="dxa"/>
            <w:gridSpan w:val="2"/>
            <w:tcBorders>
              <w:top w:val="single" w:sz="4" w:space="0" w:color="auto"/>
            </w:tcBorders>
            <w:shd w:val="clear" w:color="auto" w:fill="FFFFFF"/>
            <w:vAlign w:val="center"/>
          </w:tcPr>
          <w:p w14:paraId="6A0D8AC0" w14:textId="77777777" w:rsidR="00152993" w:rsidRDefault="00152993">
            <w:pPr>
              <w:pStyle w:val="Header"/>
              <w:jc w:val="center"/>
            </w:pPr>
            <w:r>
              <w:t>Submitter’s Information</w:t>
            </w:r>
          </w:p>
        </w:tc>
      </w:tr>
      <w:tr w:rsidR="00152993" w14:paraId="29AEB866" w14:textId="77777777">
        <w:trPr>
          <w:trHeight w:val="350"/>
        </w:trPr>
        <w:tc>
          <w:tcPr>
            <w:tcW w:w="2880" w:type="dxa"/>
            <w:shd w:val="clear" w:color="auto" w:fill="FFFFFF"/>
            <w:vAlign w:val="center"/>
          </w:tcPr>
          <w:p w14:paraId="64A0FE83" w14:textId="77777777" w:rsidR="00152993" w:rsidRPr="00EC55B3" w:rsidRDefault="00152993" w:rsidP="00EC55B3">
            <w:pPr>
              <w:pStyle w:val="Header"/>
            </w:pPr>
            <w:r w:rsidRPr="00EC55B3">
              <w:t>Name</w:t>
            </w:r>
          </w:p>
        </w:tc>
        <w:tc>
          <w:tcPr>
            <w:tcW w:w="7560" w:type="dxa"/>
            <w:vAlign w:val="center"/>
          </w:tcPr>
          <w:p w14:paraId="0F50CBFF" w14:textId="77777777" w:rsidR="00152993" w:rsidRDefault="009C76D8">
            <w:pPr>
              <w:pStyle w:val="NormalArial"/>
            </w:pPr>
            <w:r>
              <w:t>Sandip Sharma</w:t>
            </w:r>
          </w:p>
        </w:tc>
      </w:tr>
      <w:tr w:rsidR="00152993" w14:paraId="7A6C1A87" w14:textId="77777777">
        <w:trPr>
          <w:trHeight w:val="350"/>
        </w:trPr>
        <w:tc>
          <w:tcPr>
            <w:tcW w:w="2880" w:type="dxa"/>
            <w:shd w:val="clear" w:color="auto" w:fill="FFFFFF"/>
            <w:vAlign w:val="center"/>
          </w:tcPr>
          <w:p w14:paraId="2EE4F4D3" w14:textId="77777777" w:rsidR="00152993" w:rsidRPr="00EC55B3" w:rsidRDefault="00152993" w:rsidP="00EC55B3">
            <w:pPr>
              <w:pStyle w:val="Header"/>
            </w:pPr>
            <w:r w:rsidRPr="00EC55B3">
              <w:t>E-mail Address</w:t>
            </w:r>
          </w:p>
        </w:tc>
        <w:tc>
          <w:tcPr>
            <w:tcW w:w="7560" w:type="dxa"/>
            <w:vAlign w:val="center"/>
          </w:tcPr>
          <w:p w14:paraId="20911F57" w14:textId="77777777" w:rsidR="00152993" w:rsidRDefault="00296BE4">
            <w:pPr>
              <w:pStyle w:val="NormalArial"/>
            </w:pPr>
            <w:hyperlink r:id="rId8" w:history="1">
              <w:r w:rsidR="009C76D8" w:rsidRPr="0010019D">
                <w:rPr>
                  <w:rStyle w:val="Hyperlink"/>
                </w:rPr>
                <w:t>Sandip.sharma@ercot.com</w:t>
              </w:r>
            </w:hyperlink>
          </w:p>
        </w:tc>
      </w:tr>
      <w:tr w:rsidR="00152993" w14:paraId="33E61B75" w14:textId="77777777">
        <w:trPr>
          <w:trHeight w:val="350"/>
        </w:trPr>
        <w:tc>
          <w:tcPr>
            <w:tcW w:w="2880" w:type="dxa"/>
            <w:shd w:val="clear" w:color="auto" w:fill="FFFFFF"/>
            <w:vAlign w:val="center"/>
          </w:tcPr>
          <w:p w14:paraId="2042A9A7" w14:textId="77777777" w:rsidR="00152993" w:rsidRPr="00EC55B3" w:rsidRDefault="00152993" w:rsidP="00EC55B3">
            <w:pPr>
              <w:pStyle w:val="Header"/>
            </w:pPr>
            <w:r w:rsidRPr="00EC55B3">
              <w:t>Company</w:t>
            </w:r>
          </w:p>
        </w:tc>
        <w:tc>
          <w:tcPr>
            <w:tcW w:w="7560" w:type="dxa"/>
            <w:vAlign w:val="center"/>
          </w:tcPr>
          <w:p w14:paraId="387321D8" w14:textId="77777777" w:rsidR="00152993" w:rsidRDefault="009C76D8">
            <w:pPr>
              <w:pStyle w:val="NormalArial"/>
            </w:pPr>
            <w:r>
              <w:t>ERCOT</w:t>
            </w:r>
          </w:p>
        </w:tc>
      </w:tr>
      <w:tr w:rsidR="00152993" w14:paraId="6596E830" w14:textId="77777777">
        <w:trPr>
          <w:trHeight w:val="350"/>
        </w:trPr>
        <w:tc>
          <w:tcPr>
            <w:tcW w:w="2880" w:type="dxa"/>
            <w:tcBorders>
              <w:bottom w:val="single" w:sz="4" w:space="0" w:color="auto"/>
            </w:tcBorders>
            <w:shd w:val="clear" w:color="auto" w:fill="FFFFFF"/>
            <w:vAlign w:val="center"/>
          </w:tcPr>
          <w:p w14:paraId="1DB835FE"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3EFC069F" w14:textId="77777777" w:rsidR="00152993" w:rsidRDefault="009C76D8">
            <w:pPr>
              <w:pStyle w:val="NormalArial"/>
            </w:pPr>
            <w:r>
              <w:t>512-248-4298</w:t>
            </w:r>
          </w:p>
        </w:tc>
      </w:tr>
      <w:tr w:rsidR="00152993" w14:paraId="0FB277AD" w14:textId="77777777">
        <w:trPr>
          <w:trHeight w:val="350"/>
        </w:trPr>
        <w:tc>
          <w:tcPr>
            <w:tcW w:w="2880" w:type="dxa"/>
            <w:shd w:val="clear" w:color="auto" w:fill="FFFFFF"/>
            <w:vAlign w:val="center"/>
          </w:tcPr>
          <w:p w14:paraId="69565EE3"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3183286C" w14:textId="77777777" w:rsidR="00152993" w:rsidRDefault="00152993">
            <w:pPr>
              <w:pStyle w:val="NormalArial"/>
            </w:pPr>
          </w:p>
        </w:tc>
      </w:tr>
      <w:tr w:rsidR="00075A94" w14:paraId="3E9BB43C" w14:textId="77777777">
        <w:trPr>
          <w:trHeight w:val="350"/>
        </w:trPr>
        <w:tc>
          <w:tcPr>
            <w:tcW w:w="2880" w:type="dxa"/>
            <w:tcBorders>
              <w:bottom w:val="single" w:sz="4" w:space="0" w:color="auto"/>
            </w:tcBorders>
            <w:shd w:val="clear" w:color="auto" w:fill="FFFFFF"/>
            <w:vAlign w:val="center"/>
          </w:tcPr>
          <w:p w14:paraId="4CA5E36A"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131242DC" w14:textId="77777777" w:rsidR="00075A94" w:rsidRDefault="009C76D8">
            <w:pPr>
              <w:pStyle w:val="NormalArial"/>
            </w:pPr>
            <w:r>
              <w:t>Not applicable</w:t>
            </w:r>
          </w:p>
        </w:tc>
      </w:tr>
    </w:tbl>
    <w:p w14:paraId="765E321E"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50872ED0" w14:textId="77777777" w:rsidTr="004D37D7">
        <w:trPr>
          <w:trHeight w:val="422"/>
          <w:jc w:val="center"/>
        </w:trPr>
        <w:tc>
          <w:tcPr>
            <w:tcW w:w="10440" w:type="dxa"/>
            <w:vAlign w:val="center"/>
          </w:tcPr>
          <w:p w14:paraId="16B59E50" w14:textId="77777777" w:rsidR="00075A94" w:rsidRPr="00075A94" w:rsidRDefault="00075A94" w:rsidP="004D37D7">
            <w:pPr>
              <w:pStyle w:val="Header"/>
              <w:jc w:val="center"/>
            </w:pPr>
            <w:r w:rsidRPr="00075A94">
              <w:t>Comments</w:t>
            </w:r>
          </w:p>
        </w:tc>
      </w:tr>
    </w:tbl>
    <w:p w14:paraId="6D1BD3E7" w14:textId="032CB209" w:rsidR="0055032D" w:rsidRDefault="009C76D8" w:rsidP="00FC6653">
      <w:pPr>
        <w:pStyle w:val="NormalArial"/>
        <w:spacing w:before="120" w:after="120"/>
      </w:pPr>
      <w:r w:rsidRPr="008355B4">
        <w:t>ERCOT submits these comments to Nodal Operating Guide Revision Request (NOGRR) 204</w:t>
      </w:r>
      <w:r w:rsidR="00CD5F24" w:rsidRPr="008355B4">
        <w:t xml:space="preserve"> to clarify in </w:t>
      </w:r>
      <w:r w:rsidR="00FC6653">
        <w:t>paragraph (2)(c) of Section 3.3.2</w:t>
      </w:r>
      <w:r w:rsidR="008F36B2">
        <w:t>.2</w:t>
      </w:r>
      <w:r w:rsidR="00FC6653">
        <w:t xml:space="preserve">, </w:t>
      </w:r>
      <w:r w:rsidR="008F36B2" w:rsidRPr="008F36B2">
        <w:t>Reactive Testing Requirements</w:t>
      </w:r>
      <w:r w:rsidR="00FC6653">
        <w:t>,</w:t>
      </w:r>
      <w:r w:rsidR="00CD5F24" w:rsidRPr="008355B4">
        <w:t xml:space="preserve"> that lagging Reactive Test-2 can be conducted at any MW level and </w:t>
      </w:r>
      <w:r w:rsidR="00AF3029">
        <w:t xml:space="preserve">that </w:t>
      </w:r>
      <w:r w:rsidR="00CD5F24" w:rsidRPr="008355B4">
        <w:t>at least 90% of the</w:t>
      </w:r>
      <w:r w:rsidR="00AF3029">
        <w:t xml:space="preserve"> Energy Storage Resource’s</w:t>
      </w:r>
      <w:r w:rsidR="00FC6653">
        <w:t xml:space="preserve"> (ESR’s)</w:t>
      </w:r>
      <w:r w:rsidR="00AF3029">
        <w:t xml:space="preserve"> </w:t>
      </w:r>
      <w:r w:rsidR="00CD5F24" w:rsidRPr="008355B4">
        <w:t xml:space="preserve">inverters must be </w:t>
      </w:r>
      <w:r w:rsidR="00DE671C">
        <w:t>On-L</w:t>
      </w:r>
      <w:r w:rsidR="00CD5F24" w:rsidRPr="008355B4">
        <w:t>ine. Additionally, ERCOT would</w:t>
      </w:r>
      <w:r w:rsidR="00CD5F24">
        <w:t xml:space="preserve"> like to clarify that the technical requirements established through this </w:t>
      </w:r>
      <w:r w:rsidR="00AF3029">
        <w:t>R</w:t>
      </w:r>
      <w:r w:rsidR="00CD5F24">
        <w:t xml:space="preserve">evision </w:t>
      </w:r>
      <w:r w:rsidR="00AF3029">
        <w:t>R</w:t>
      </w:r>
      <w:r w:rsidR="00CD5F24">
        <w:t>equest</w:t>
      </w:r>
      <w:r w:rsidR="00FC6653">
        <w:t xml:space="preserve"> apply</w:t>
      </w:r>
      <w:r w:rsidR="00CD5F24">
        <w:t xml:space="preserve"> to </w:t>
      </w:r>
      <w:r w:rsidR="00C714D5">
        <w:t xml:space="preserve">all </w:t>
      </w:r>
      <w:r w:rsidR="00FC6653">
        <w:t>ESRs</w:t>
      </w:r>
      <w:r w:rsidR="00C714D5">
        <w:t>;</w:t>
      </w:r>
      <w:r w:rsidR="00CD5F24">
        <w:t xml:space="preserve"> any exceptions needed for ESRs that are connected to the Distribution System will be addressed through a separate </w:t>
      </w:r>
      <w:r w:rsidR="00AF3029">
        <w:t>R</w:t>
      </w:r>
      <w:r w:rsidR="00CD5F24">
        <w:t xml:space="preserve">evision </w:t>
      </w:r>
      <w:r w:rsidR="00AF3029">
        <w:t>R</w:t>
      </w:r>
      <w:r w:rsidR="00CD5F24">
        <w:t>equest</w:t>
      </w:r>
      <w:r w:rsidR="00AF3029">
        <w:t xml:space="preserve"> in the future</w:t>
      </w:r>
      <w:r w:rsidR="00CD5F24">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2ABFFE11" w14:textId="77777777" w:rsidTr="004D37D7">
        <w:trPr>
          <w:trHeight w:val="350"/>
        </w:trPr>
        <w:tc>
          <w:tcPr>
            <w:tcW w:w="10440" w:type="dxa"/>
            <w:tcBorders>
              <w:bottom w:val="single" w:sz="4" w:space="0" w:color="auto"/>
            </w:tcBorders>
            <w:shd w:val="clear" w:color="auto" w:fill="FFFFFF"/>
            <w:vAlign w:val="center"/>
          </w:tcPr>
          <w:p w14:paraId="5F9D25CC" w14:textId="77777777" w:rsidR="0055032D" w:rsidRDefault="0055032D" w:rsidP="004D37D7">
            <w:pPr>
              <w:pStyle w:val="Header"/>
              <w:jc w:val="center"/>
            </w:pPr>
            <w:r>
              <w:t>Revised Cover Page Language</w:t>
            </w:r>
          </w:p>
        </w:tc>
      </w:tr>
    </w:tbl>
    <w:p w14:paraId="2282AECA" w14:textId="77777777" w:rsidR="009C76D8" w:rsidRDefault="009C76D8" w:rsidP="00DE671C">
      <w:pPr>
        <w:tabs>
          <w:tab w:val="num" w:pos="0"/>
        </w:tabs>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E671C" w:rsidRPr="00FB509B" w14:paraId="5CCDD0BD" w14:textId="77777777" w:rsidTr="000C6487">
        <w:trPr>
          <w:trHeight w:val="518"/>
        </w:trPr>
        <w:tc>
          <w:tcPr>
            <w:tcW w:w="2880" w:type="dxa"/>
            <w:tcBorders>
              <w:bottom w:val="single" w:sz="4" w:space="0" w:color="auto"/>
            </w:tcBorders>
            <w:shd w:val="clear" w:color="auto" w:fill="FFFFFF"/>
            <w:vAlign w:val="center"/>
          </w:tcPr>
          <w:p w14:paraId="4F929FA0" w14:textId="77777777" w:rsidR="00DE671C" w:rsidRDefault="00DE671C" w:rsidP="000C6487">
            <w:pPr>
              <w:pStyle w:val="Header"/>
            </w:pPr>
            <w:r>
              <w:t>Revision Description</w:t>
            </w:r>
          </w:p>
        </w:tc>
        <w:tc>
          <w:tcPr>
            <w:tcW w:w="7560" w:type="dxa"/>
            <w:tcBorders>
              <w:bottom w:val="single" w:sz="4" w:space="0" w:color="auto"/>
            </w:tcBorders>
            <w:vAlign w:val="center"/>
          </w:tcPr>
          <w:p w14:paraId="4702AA25" w14:textId="64B6A79C" w:rsidR="00DE671C" w:rsidRDefault="00DE671C" w:rsidP="000C6487">
            <w:pPr>
              <w:pStyle w:val="NormalArial"/>
              <w:spacing w:before="120" w:after="120"/>
            </w:pPr>
            <w:r>
              <w:t>This Nodal Operating Guide Revision Request (NOGRR), together with NPRR989, codifies concepts described  in Battery Energy Storage Task Force (BESTF) Key Topics and Concepts #4 (KTC-4), which received consensus support at BESTF and were approved by the Technical Advisory Committee (TAC) at its November 20, 2019, meeting.  This NOGRR establishes technical requirements for Energy Storage Resources (ESRs) in the following areas identified in KTC-4:</w:t>
            </w:r>
          </w:p>
          <w:p w14:paraId="4C46324B" w14:textId="77777777" w:rsidR="00DE671C" w:rsidRDefault="00DE671C" w:rsidP="00DE671C">
            <w:pPr>
              <w:pStyle w:val="NormalArial"/>
              <w:numPr>
                <w:ilvl w:val="0"/>
                <w:numId w:val="16"/>
              </w:numPr>
              <w:spacing w:before="120" w:after="120"/>
              <w:ind w:left="342"/>
            </w:pPr>
            <w:r>
              <w:t>Reactive Power capability, including performance requirements during transient voltage disturbances, and testing criteria;</w:t>
            </w:r>
          </w:p>
          <w:p w14:paraId="3C0453D1" w14:textId="77777777" w:rsidR="00DE671C" w:rsidRDefault="00DE671C" w:rsidP="00DE671C">
            <w:pPr>
              <w:pStyle w:val="NormalArial"/>
              <w:numPr>
                <w:ilvl w:val="0"/>
                <w:numId w:val="16"/>
              </w:numPr>
              <w:spacing w:before="120" w:after="120"/>
              <w:ind w:left="342"/>
            </w:pPr>
            <w:r>
              <w:t>Voltage ride-through requirements;</w:t>
            </w:r>
          </w:p>
          <w:p w14:paraId="0D105A56" w14:textId="77777777" w:rsidR="00DE671C" w:rsidRDefault="00DE671C" w:rsidP="00DE671C">
            <w:pPr>
              <w:pStyle w:val="NormalArial"/>
              <w:numPr>
                <w:ilvl w:val="0"/>
                <w:numId w:val="16"/>
              </w:numPr>
              <w:spacing w:before="120" w:after="120"/>
              <w:ind w:left="342"/>
            </w:pPr>
            <w:r>
              <w:t>Frequency ride-through requirements, and</w:t>
            </w:r>
          </w:p>
          <w:p w14:paraId="47664DD0" w14:textId="77777777" w:rsidR="00DE671C" w:rsidRDefault="00DE671C" w:rsidP="00DE671C">
            <w:pPr>
              <w:pStyle w:val="NormalArial"/>
              <w:numPr>
                <w:ilvl w:val="0"/>
                <w:numId w:val="16"/>
              </w:numPr>
              <w:spacing w:before="120" w:after="120"/>
              <w:ind w:left="342"/>
            </w:pPr>
            <w:r>
              <w:t>Governor Dead-Band and droop setting requirements.</w:t>
            </w:r>
          </w:p>
          <w:p w14:paraId="3AC403B9" w14:textId="77777777" w:rsidR="00DE671C" w:rsidRDefault="00DE671C" w:rsidP="000C6487">
            <w:pPr>
              <w:pStyle w:val="NormalArial"/>
              <w:spacing w:before="120" w:after="120"/>
            </w:pPr>
            <w:r>
              <w:lastRenderedPageBreak/>
              <w:t>More specifically, this NOGRR revises the Nodal Operating Guide as follows:</w:t>
            </w:r>
          </w:p>
          <w:p w14:paraId="0CCF9DE9" w14:textId="77777777" w:rsidR="00DE671C" w:rsidRDefault="00DE671C" w:rsidP="00DE671C">
            <w:pPr>
              <w:pStyle w:val="NormalArial"/>
              <w:numPr>
                <w:ilvl w:val="0"/>
                <w:numId w:val="17"/>
              </w:numPr>
              <w:spacing w:before="120" w:after="120"/>
              <w:ind w:left="432"/>
            </w:pPr>
            <w:r>
              <w:t>Revisions to Section 2.2.5 extend Generation Resource AVR testing and performance requirements to ESRs;</w:t>
            </w:r>
          </w:p>
          <w:p w14:paraId="13E9B4FC" w14:textId="77777777" w:rsidR="00DE671C" w:rsidRDefault="00DE671C" w:rsidP="00DE671C">
            <w:pPr>
              <w:pStyle w:val="NormalArial"/>
              <w:numPr>
                <w:ilvl w:val="0"/>
                <w:numId w:val="17"/>
              </w:numPr>
              <w:spacing w:before="120" w:after="120"/>
              <w:ind w:left="432"/>
            </w:pPr>
            <w:r>
              <w:t>Revisions to Section 2.2.7 extend existing Generation Resource Primary Frequency Response requirements, including dead-band and droop setting requirements, to ESRs;</w:t>
            </w:r>
          </w:p>
          <w:p w14:paraId="07D0EA03" w14:textId="77777777" w:rsidR="00DE671C" w:rsidRDefault="00DE671C" w:rsidP="00DE671C">
            <w:pPr>
              <w:pStyle w:val="NormalArial"/>
              <w:numPr>
                <w:ilvl w:val="0"/>
                <w:numId w:val="17"/>
              </w:numPr>
              <w:spacing w:before="120" w:after="120"/>
              <w:ind w:left="432"/>
            </w:pPr>
            <w:r>
              <w:t>Revisions to Section 2.9 extend existing Generation Resource voltage ride-through requirements to ESRs and require ESRs to suspend charging during transient voltage disturbances to aid in voltage recovery;</w:t>
            </w:r>
          </w:p>
          <w:p w14:paraId="74AE2CFC" w14:textId="77777777" w:rsidR="00DE671C" w:rsidRDefault="00DE671C" w:rsidP="00DE671C">
            <w:pPr>
              <w:pStyle w:val="NormalArial"/>
              <w:numPr>
                <w:ilvl w:val="0"/>
                <w:numId w:val="17"/>
              </w:numPr>
              <w:spacing w:before="120" w:after="120"/>
              <w:ind w:left="432"/>
            </w:pPr>
            <w:r>
              <w:t>Revisions to Section 2.9.1 extend voltage ride-through performance criteria for Intermittent Renewable Resources (IRRs)—which are also inverter-based Resources—to ESRs;</w:t>
            </w:r>
          </w:p>
          <w:p w14:paraId="5900ACB7" w14:textId="77777777" w:rsidR="00DE671C" w:rsidRDefault="00DE671C" w:rsidP="00DE671C">
            <w:pPr>
              <w:pStyle w:val="NormalArial"/>
              <w:numPr>
                <w:ilvl w:val="0"/>
                <w:numId w:val="17"/>
              </w:numPr>
              <w:spacing w:before="120" w:after="120"/>
              <w:ind w:left="432"/>
            </w:pPr>
            <w:r>
              <w:t>Revisions to Section 3.3.2.2 establish reactive testing performance criteria for ESRs comparable to those already in place for Generation Resources.</w:t>
            </w:r>
          </w:p>
          <w:p w14:paraId="09EEDB59" w14:textId="77777777" w:rsidR="00DE671C" w:rsidRDefault="00DE671C" w:rsidP="00DE671C">
            <w:pPr>
              <w:pStyle w:val="NormalArial"/>
              <w:numPr>
                <w:ilvl w:val="0"/>
                <w:numId w:val="17"/>
              </w:numPr>
              <w:spacing w:before="120" w:after="120"/>
              <w:ind w:left="432"/>
            </w:pPr>
            <w:r>
              <w:t>Revisions to Section 8, Attachments C and J, establish PFR requirements and testing criteria for ESRs; and</w:t>
            </w:r>
          </w:p>
          <w:p w14:paraId="7F7D90C8" w14:textId="198B1A22" w:rsidR="00DE671C" w:rsidRDefault="00DE671C" w:rsidP="00DE671C">
            <w:pPr>
              <w:pStyle w:val="NormalArial"/>
              <w:numPr>
                <w:ilvl w:val="0"/>
                <w:numId w:val="17"/>
              </w:numPr>
              <w:spacing w:before="120" w:after="120"/>
              <w:ind w:left="432"/>
            </w:pPr>
            <w:r>
              <w:t>Revisions to other sections of the Nodal Operating Guide extend various existing Generation Resource requirements to ESRs.</w:t>
            </w:r>
          </w:p>
          <w:p w14:paraId="2B61AA45" w14:textId="3C1C1B0B" w:rsidR="004D12D5" w:rsidRPr="00FB509B" w:rsidRDefault="004D12D5" w:rsidP="004D12D5">
            <w:pPr>
              <w:pStyle w:val="NormalArial"/>
              <w:spacing w:before="120" w:after="120"/>
              <w:ind w:left="72"/>
            </w:pPr>
            <w:ins w:id="1" w:author="ERCOT 022820" w:date="2020-02-27T09:29:00Z">
              <w:r>
                <w:t>Any exceptions needed for ESRs connected to the Distribution System are not addressed within NOGRR204 and will be addressed in a future NOGRR.</w:t>
              </w:r>
            </w:ins>
          </w:p>
        </w:tc>
      </w:tr>
    </w:tbl>
    <w:p w14:paraId="4295DDF8" w14:textId="77777777" w:rsidR="00FC6653" w:rsidRPr="009C76D8" w:rsidRDefault="00FC6653" w:rsidP="00DE671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7F77A9E" w14:textId="77777777">
        <w:trPr>
          <w:trHeight w:val="350"/>
        </w:trPr>
        <w:tc>
          <w:tcPr>
            <w:tcW w:w="10440" w:type="dxa"/>
            <w:tcBorders>
              <w:bottom w:val="single" w:sz="4" w:space="0" w:color="auto"/>
            </w:tcBorders>
            <w:shd w:val="clear" w:color="auto" w:fill="FFFFFF"/>
            <w:vAlign w:val="center"/>
          </w:tcPr>
          <w:p w14:paraId="0A714F2F" w14:textId="77777777" w:rsidR="00152993" w:rsidRDefault="00152993">
            <w:pPr>
              <w:pStyle w:val="Header"/>
              <w:jc w:val="center"/>
            </w:pPr>
            <w:r>
              <w:t xml:space="preserve">Revised Proposed </w:t>
            </w:r>
            <w:r w:rsidR="00C158EE">
              <w:t xml:space="preserve">Guide </w:t>
            </w:r>
            <w:r>
              <w:t>Language</w:t>
            </w:r>
          </w:p>
        </w:tc>
      </w:tr>
    </w:tbl>
    <w:p w14:paraId="2C27D03F" w14:textId="77777777" w:rsidR="009C76D8" w:rsidRPr="00AC6D5F" w:rsidRDefault="009C76D8" w:rsidP="009C76D8">
      <w:pPr>
        <w:keepNext/>
        <w:spacing w:before="240" w:after="240"/>
        <w:outlineLvl w:val="2"/>
        <w:rPr>
          <w:rFonts w:cs="Arial"/>
          <w:b/>
          <w:bCs/>
          <w:i/>
          <w:szCs w:val="26"/>
        </w:rPr>
      </w:pPr>
      <w:bookmarkStart w:id="2" w:name="_Toc23238863"/>
      <w:r w:rsidRPr="00AC6D5F">
        <w:rPr>
          <w:rFonts w:cs="Arial"/>
          <w:b/>
          <w:bCs/>
          <w:i/>
          <w:szCs w:val="26"/>
        </w:rPr>
        <w:t>2.2.5</w:t>
      </w:r>
      <w:r w:rsidRPr="00AC6D5F">
        <w:rPr>
          <w:rFonts w:cs="Arial"/>
          <w:b/>
          <w:bCs/>
          <w:i/>
          <w:szCs w:val="26"/>
        </w:rPr>
        <w:tab/>
        <w:t>Automatic Voltage Regulators</w:t>
      </w:r>
      <w:bookmarkEnd w:id="2"/>
      <w:r w:rsidRPr="00AC6D5F">
        <w:rPr>
          <w:rFonts w:cs="Arial"/>
          <w:b/>
          <w:bCs/>
          <w:i/>
          <w:szCs w:val="26"/>
        </w:rPr>
        <w:t xml:space="preserve"> </w:t>
      </w:r>
    </w:p>
    <w:p w14:paraId="0E6CDA5B" w14:textId="77777777" w:rsidR="009C76D8" w:rsidRPr="00AC6D5F" w:rsidRDefault="009C76D8" w:rsidP="009C76D8">
      <w:pPr>
        <w:spacing w:after="240"/>
        <w:ind w:left="720" w:hanging="720"/>
        <w:rPr>
          <w:iCs/>
          <w:szCs w:val="20"/>
        </w:rPr>
      </w:pPr>
      <w:r w:rsidRPr="00AC6D5F">
        <w:rPr>
          <w:iCs/>
          <w:szCs w:val="20"/>
        </w:rPr>
        <w:t>(1)</w:t>
      </w:r>
      <w:r w:rsidRPr="00AC6D5F">
        <w:rPr>
          <w:iCs/>
          <w:szCs w:val="20"/>
        </w:rPr>
        <w:tab/>
        <w:t>A Resource Entity shall immediately notify its QSE and its interconnecting TO of any change in Automatic Voltage Regulator (AVR) status (i.e., AVR unavailability due to maintenance or failure and when the AVR returns to normal operation).  A QSE shall immediately notify ERCOT of any change in AVR status and shall supply AVR status logs to ERCOT upon request per Protocol Section 6.5.5.1, Changes in Resource Status.</w:t>
      </w:r>
    </w:p>
    <w:p w14:paraId="010183E5" w14:textId="77777777" w:rsidR="009C76D8" w:rsidRPr="00AC6D5F" w:rsidRDefault="009C76D8" w:rsidP="009C76D8">
      <w:pPr>
        <w:spacing w:after="240"/>
        <w:ind w:left="720" w:hanging="720"/>
      </w:pPr>
      <w:r w:rsidRPr="00AC6D5F">
        <w:t>(2)</w:t>
      </w:r>
      <w:r w:rsidRPr="00AC6D5F">
        <w:tab/>
        <w:t>Resource Entities shall conduct tests for the purpose of model verification on AVRs or verify AVR performance through comparison with operational data a minimum of every ten calendar years.  All new Generation Resources</w:t>
      </w:r>
      <w:r>
        <w:t xml:space="preserve"> </w:t>
      </w:r>
      <w:ins w:id="3" w:author="ERCOT" w:date="2019-11-03T20:30:00Z">
        <w:r>
          <w:t>and</w:t>
        </w:r>
        <w:r w:rsidRPr="0040797F">
          <w:t xml:space="preserve"> Energy Storage Resources</w:t>
        </w:r>
      </w:ins>
      <w:ins w:id="4" w:author="ERCOT" w:date="2019-11-10T15:48:00Z">
        <w:r>
          <w:t xml:space="preserve"> (ESRs)</w:t>
        </w:r>
      </w:ins>
      <w:r w:rsidRPr="00AC6D5F">
        <w:t xml:space="preserve"> </w:t>
      </w:r>
      <w:r w:rsidRPr="00AC6D5F">
        <w:lastRenderedPageBreak/>
        <w:t xml:space="preserve">shall conduct an AVR test as prescribed in paragraph (4) of Protocol Section </w:t>
      </w:r>
      <w:r w:rsidRPr="00AC6D5F">
        <w:rPr>
          <w:noProof/>
        </w:rPr>
        <w:t>8.1.1.2.1.4, Voltage Support Service Qualification</w:t>
      </w:r>
      <w:r w:rsidRPr="00AC6D5F">
        <w:t>, within five years of the initial AVR test approved as part of the commissioning process.  All subsequent tests shall be conducted on a ten year cycle.  Additionally, if equipment characteristics are knowingly modified, an AVR test shall be conducted within 120 days of the modification.  Industry accepted testing techniques shall be used for testing, measuring and calculating the modeling parameters.  The test report must list the test(s) conducted or include the operational data used to verify the modeling parameters.  Any models created from the test data must be a standard Power System Simulator for Engineering (PSS/E) dynamic model or ERCOT and Transmission Service Provider (TSP) approved user written model.</w:t>
      </w:r>
    </w:p>
    <w:p w14:paraId="322D8976" w14:textId="77777777" w:rsidR="009C76D8" w:rsidRPr="00AC6D5F" w:rsidRDefault="009C76D8" w:rsidP="009C76D8">
      <w:pPr>
        <w:spacing w:after="240"/>
        <w:ind w:left="1440" w:hanging="720"/>
      </w:pPr>
      <w:r w:rsidRPr="00AC6D5F">
        <w:rPr>
          <w:szCs w:val="20"/>
        </w:rPr>
        <w:t>(a)       Resource Entities will provide the test data or verified dynamic models to ERCOT by submittal to the Net Dependable Capability and Reactive Capability (NDCRC) application located on the MIS Secure Area or to the Resource Asset Registration Form respectively.</w:t>
      </w:r>
    </w:p>
    <w:p w14:paraId="17FF4039" w14:textId="77777777" w:rsidR="009C76D8" w:rsidRPr="00AC6D5F" w:rsidRDefault="009C76D8" w:rsidP="009C76D8">
      <w:pPr>
        <w:spacing w:before="240" w:after="240"/>
        <w:ind w:left="1440" w:hanging="720"/>
      </w:pPr>
      <w:r w:rsidRPr="00AC6D5F">
        <w:rPr>
          <w:szCs w:val="20"/>
        </w:rPr>
        <w:t>(b)</w:t>
      </w:r>
      <w:r w:rsidRPr="00AC6D5F">
        <w:rPr>
          <w:szCs w:val="20"/>
        </w:rPr>
        <w:tab/>
        <w:t xml:space="preserve">All devices included in the AVR control system including but not limited to synchronous condensers, static VAr compensators, static synchronous compensators (STATCOMs), and switchable shunt reactive devices required to meet Protocol Section 3.15, Voltage Support, shall be included in the AVR test and set to regulate the transmission level voltage at the </w:t>
      </w:r>
      <w:r w:rsidRPr="00AC6D5F">
        <w:t>Point of Interconnection</w:t>
      </w:r>
      <w:r w:rsidRPr="00AC6D5F">
        <w:rPr>
          <w:szCs w:val="20"/>
        </w:rPr>
        <w:t xml:space="preserve"> (POI).</w:t>
      </w:r>
    </w:p>
    <w:p w14:paraId="364F8D35" w14:textId="77777777" w:rsidR="009C76D8" w:rsidRPr="00AC6D5F" w:rsidRDefault="009C76D8" w:rsidP="009C76D8">
      <w:pPr>
        <w:spacing w:after="240"/>
        <w:ind w:left="720" w:hanging="720"/>
      </w:pPr>
      <w:r w:rsidRPr="00AC6D5F">
        <w:t>(3)</w:t>
      </w:r>
      <w:r w:rsidRPr="00AC6D5F">
        <w:tab/>
        <w:t xml:space="preserve">Resource Entities shall verify excitation systems model data upon initial installation, within 120 days of performance modifications, and a minimum of ten calendar years thereafter. </w:t>
      </w:r>
    </w:p>
    <w:p w14:paraId="24E8F8D1" w14:textId="77777777" w:rsidR="009C76D8" w:rsidRPr="00AC6D5F" w:rsidRDefault="009C76D8" w:rsidP="009C76D8">
      <w:pPr>
        <w:autoSpaceDE w:val="0"/>
        <w:autoSpaceDN w:val="0"/>
        <w:adjustRightInd w:val="0"/>
        <w:spacing w:after="240"/>
        <w:ind w:left="720" w:hanging="720"/>
        <w:rPr>
          <w:rFonts w:eastAsia="Calibri"/>
          <w:color w:val="000000"/>
        </w:rPr>
      </w:pPr>
      <w:r w:rsidRPr="00AC6D5F">
        <w:rPr>
          <w:rFonts w:eastAsia="Calibri"/>
          <w:iCs/>
          <w:color w:val="000000"/>
        </w:rPr>
        <w:t>(4)</w:t>
      </w:r>
      <w:r w:rsidRPr="00AC6D5F">
        <w:rPr>
          <w:rFonts w:eastAsia="Calibri"/>
          <w:iCs/>
          <w:color w:val="000000"/>
        </w:rPr>
        <w:tab/>
        <w:t>An exemption may be granted for t</w:t>
      </w:r>
      <w:r w:rsidRPr="00AC6D5F">
        <w:rPr>
          <w:rFonts w:eastAsia="Calibri"/>
          <w:color w:val="000000"/>
        </w:rPr>
        <w:t>he testing requirements listed in paragraphs (2) and (3) above if the Resource on which the AVR or excitation system is installed has an Annual Net Capacity Factor (ANCF) of 5% or less over the most recent three calendar years preceding the planned testing calendar year.  ANCF is calculated as follows:</w:t>
      </w:r>
    </w:p>
    <w:p w14:paraId="189E41E5" w14:textId="77777777" w:rsidR="009C76D8" w:rsidRPr="00AC6D5F" w:rsidRDefault="009C76D8" w:rsidP="009C76D8">
      <w:pPr>
        <w:spacing w:after="240"/>
        <w:ind w:left="720"/>
        <w:rPr>
          <w:b/>
          <w:szCs w:val="20"/>
        </w:rPr>
      </w:pPr>
      <w:r w:rsidRPr="00AC6D5F">
        <w:rPr>
          <w:b/>
          <w:szCs w:val="20"/>
        </w:rPr>
        <w:t>Annual Total Net Generation in MWHr/(Annual Hours * Average Seasonal Net Max Sustainable Rating) * 100%</w:t>
      </w:r>
    </w:p>
    <w:p w14:paraId="0A52AB1D" w14:textId="77777777" w:rsidR="009C76D8" w:rsidRPr="00AC6D5F" w:rsidRDefault="009C76D8" w:rsidP="009C76D8">
      <w:pPr>
        <w:spacing w:after="240"/>
        <w:ind w:firstLine="720"/>
        <w:rPr>
          <w:szCs w:val="20"/>
        </w:rPr>
      </w:pPr>
      <w:r w:rsidRPr="00AC6D5F">
        <w:rPr>
          <w:szCs w:val="20"/>
        </w:rPr>
        <w:t>Wherein:</w:t>
      </w:r>
    </w:p>
    <w:p w14:paraId="207B1E80" w14:textId="77777777" w:rsidR="009C76D8" w:rsidRPr="00AC6D5F" w:rsidRDefault="009C76D8" w:rsidP="009C76D8">
      <w:pPr>
        <w:spacing w:after="240"/>
        <w:ind w:left="720"/>
        <w:rPr>
          <w:szCs w:val="20"/>
        </w:rPr>
      </w:pPr>
      <w:r w:rsidRPr="00AC6D5F">
        <w:rPr>
          <w:szCs w:val="20"/>
        </w:rPr>
        <w:t>Annual Hours = Number of hours in the calendar year being reported.  Hours in mothball or retired status are not included in the hour total;</w:t>
      </w:r>
    </w:p>
    <w:p w14:paraId="2E4DD95C" w14:textId="77777777" w:rsidR="009C76D8" w:rsidRPr="00AC6D5F" w:rsidRDefault="009C76D8" w:rsidP="009C76D8">
      <w:pPr>
        <w:spacing w:after="240"/>
        <w:ind w:firstLine="720"/>
        <w:rPr>
          <w:szCs w:val="20"/>
        </w:rPr>
      </w:pPr>
      <w:r w:rsidRPr="00AC6D5F">
        <w:rPr>
          <w:szCs w:val="20"/>
        </w:rPr>
        <w:t>and</w:t>
      </w:r>
    </w:p>
    <w:p w14:paraId="7B98757C" w14:textId="77777777" w:rsidR="009C76D8" w:rsidRPr="00AC6D5F" w:rsidRDefault="009C76D8" w:rsidP="009C76D8">
      <w:pPr>
        <w:spacing w:after="240"/>
        <w:ind w:left="720"/>
        <w:rPr>
          <w:szCs w:val="20"/>
        </w:rPr>
      </w:pPr>
      <w:r w:rsidRPr="00AC6D5F">
        <w:rPr>
          <w:szCs w:val="20"/>
        </w:rPr>
        <w:t xml:space="preserve">Average Seasonal Net Max Sustainable Rating = Average of the Seasonal Net Max Sustainable ratings submitted via the NDCRC application located on the MIS Secure Area. </w:t>
      </w:r>
    </w:p>
    <w:p w14:paraId="22E018CD" w14:textId="77777777" w:rsidR="009C76D8" w:rsidRPr="00AC6D5F" w:rsidRDefault="009C76D8" w:rsidP="009C76D8">
      <w:pPr>
        <w:spacing w:after="240"/>
        <w:ind w:left="1440" w:hanging="720"/>
      </w:pPr>
      <w:r w:rsidRPr="00AC6D5F">
        <w:lastRenderedPageBreak/>
        <w:t>(a)</w:t>
      </w:r>
      <w:r w:rsidRPr="00AC6D5F">
        <w:tab/>
        <w:t>At the end of this ten year timeframe, the current average three year ANCF (for years eight, nine, and ten) will be examined by ERCOT to determine if the exemption can be declared for the next ten year period. If no longer eligible for exemption based on the ANCF, then model verification must be completed within 365 calendar days of the date the capacity factor exemption expired.  Under certain operating conditions, ERCOT may require a ten year test even if the current average three year ANCF is below the 5% threshold.</w:t>
      </w:r>
    </w:p>
    <w:p w14:paraId="0A24229A" w14:textId="77777777" w:rsidR="009C76D8" w:rsidRPr="00AC6D5F" w:rsidRDefault="009C76D8" w:rsidP="009C76D8">
      <w:pPr>
        <w:spacing w:after="240"/>
        <w:ind w:left="720" w:hanging="720"/>
      </w:pPr>
      <w:r w:rsidRPr="00AC6D5F">
        <w:rPr>
          <w:iCs/>
          <w:szCs w:val="20"/>
        </w:rPr>
        <w:t>(5)</w:t>
      </w:r>
      <w:r w:rsidRPr="00AC6D5F">
        <w:rPr>
          <w:iCs/>
          <w:szCs w:val="20"/>
        </w:rPr>
        <w:tab/>
        <w:t>Black Start designated units are not eligible for the ANCF exemption detailed in paragraph (4) above.  If a Resource that had been granted an exemption detailed in paragraph (4) above is accepted for Black Start Service (BSS), the Resource has 365 days from the start date of BSS to submit modeling information detailed in paragraph (2) above.</w:t>
      </w:r>
    </w:p>
    <w:p w14:paraId="27503547" w14:textId="77777777" w:rsidR="009C76D8" w:rsidRDefault="009C76D8" w:rsidP="009C76D8">
      <w:pPr>
        <w:keepNext/>
        <w:spacing w:after="240"/>
        <w:ind w:left="720" w:hanging="720"/>
        <w:rPr>
          <w:iCs/>
          <w:szCs w:val="20"/>
        </w:rPr>
      </w:pPr>
      <w:r w:rsidRPr="00AC6D5F">
        <w:rPr>
          <w:iCs/>
          <w:szCs w:val="20"/>
        </w:rPr>
        <w:t>(6)</w:t>
      </w:r>
      <w:r w:rsidRPr="00AC6D5F">
        <w:rPr>
          <w:iCs/>
          <w:szCs w:val="20"/>
        </w:rPr>
        <w:tab/>
        <w:t>Generation Resource</w:t>
      </w:r>
      <w:ins w:id="5" w:author="ERCOT" w:date="2019-11-03T20:31:00Z">
        <w:r>
          <w:rPr>
            <w:iCs/>
            <w:szCs w:val="20"/>
          </w:rPr>
          <w:t xml:space="preserve"> </w:t>
        </w:r>
        <w:r w:rsidRPr="0040797F">
          <w:t>or ESR</w:t>
        </w:r>
      </w:ins>
      <w:r w:rsidRPr="00AC6D5F">
        <w:rPr>
          <w:iCs/>
          <w:szCs w:val="20"/>
        </w:rPr>
        <w:t xml:space="preserve"> AVR modeling information required in the ERCOT Planning Criteria shall be determined from actual Generation Resource </w:t>
      </w:r>
      <w:ins w:id="6" w:author="ERCOT" w:date="2019-11-03T20:31:00Z">
        <w:r>
          <w:t xml:space="preserve">or ESR </w:t>
        </w:r>
      </w:ins>
      <w:r w:rsidRPr="00AC6D5F">
        <w:rPr>
          <w:iCs/>
          <w:szCs w:val="20"/>
        </w:rPr>
        <w:t>testing described in these Operating Guides.  Within 30 days of ERCOT’s request, the results of the latest test performed shall be supplied to ERCOT and the TSP.</w:t>
      </w:r>
    </w:p>
    <w:p w14:paraId="4B18BBA2" w14:textId="77777777" w:rsidR="009C76D8" w:rsidRPr="009C396B" w:rsidRDefault="009C76D8" w:rsidP="009C76D8">
      <w:pPr>
        <w:keepNext/>
        <w:spacing w:before="480" w:after="240"/>
        <w:outlineLvl w:val="2"/>
        <w:rPr>
          <w:b/>
          <w:bCs/>
          <w:i/>
          <w:szCs w:val="20"/>
        </w:rPr>
      </w:pPr>
      <w:bookmarkStart w:id="7" w:name="_Toc191197020"/>
      <w:bookmarkStart w:id="8" w:name="_Toc414884919"/>
      <w:bookmarkStart w:id="9" w:name="_Toc23238865"/>
      <w:r w:rsidRPr="009C396B">
        <w:rPr>
          <w:b/>
          <w:bCs/>
          <w:i/>
          <w:szCs w:val="20"/>
        </w:rPr>
        <w:t>2.2.7</w:t>
      </w:r>
      <w:r w:rsidRPr="009C396B">
        <w:rPr>
          <w:b/>
          <w:bCs/>
          <w:i/>
          <w:szCs w:val="20"/>
        </w:rPr>
        <w:tab/>
        <w:t>Turbine Speed Governors</w:t>
      </w:r>
      <w:bookmarkEnd w:id="7"/>
      <w:bookmarkEnd w:id="8"/>
      <w:bookmarkEnd w:id="9"/>
    </w:p>
    <w:p w14:paraId="0EE323B3" w14:textId="77777777" w:rsidR="009C76D8" w:rsidRPr="009C396B" w:rsidRDefault="009C76D8" w:rsidP="009C76D8">
      <w:pPr>
        <w:spacing w:after="240"/>
        <w:ind w:left="720" w:hanging="720"/>
        <w:rPr>
          <w:iCs/>
          <w:szCs w:val="20"/>
        </w:rPr>
      </w:pPr>
      <w:r w:rsidRPr="009C396B">
        <w:rPr>
          <w:iCs/>
          <w:szCs w:val="20"/>
        </w:rPr>
        <w:t>(1)</w:t>
      </w:r>
      <w:r w:rsidRPr="009C396B">
        <w:rPr>
          <w:iCs/>
          <w:szCs w:val="20"/>
        </w:rPr>
        <w:tab/>
        <w:t>A Governor shall be in-service whenever the Generation Resource</w:t>
      </w:r>
      <w:ins w:id="10" w:author="ERCOT" w:date="2019-11-04T16:56:00Z">
        <w:r>
          <w:rPr>
            <w:iCs/>
            <w:szCs w:val="20"/>
          </w:rPr>
          <w:t>, ESR,</w:t>
        </w:r>
      </w:ins>
      <w:r w:rsidRPr="009C396B">
        <w:rPr>
          <w:iCs/>
          <w:szCs w:val="20"/>
        </w:rPr>
        <w:t xml:space="preserve"> or Settlement Only Generator (SOG) is connected to the ERCOT Transmission Grid. </w:t>
      </w:r>
    </w:p>
    <w:p w14:paraId="3ADD4871" w14:textId="77777777" w:rsidR="009C76D8" w:rsidRPr="009C396B" w:rsidRDefault="009C76D8" w:rsidP="009C76D8">
      <w:pPr>
        <w:spacing w:after="240"/>
        <w:ind w:left="720" w:hanging="720"/>
        <w:rPr>
          <w:szCs w:val="20"/>
        </w:rPr>
      </w:pPr>
      <w:r w:rsidRPr="009C396B">
        <w:rPr>
          <w:iCs/>
          <w:szCs w:val="20"/>
        </w:rPr>
        <w:t>(2)</w:t>
      </w:r>
      <w:r w:rsidRPr="009C396B">
        <w:rPr>
          <w:iCs/>
          <w:szCs w:val="20"/>
        </w:rPr>
        <w:tab/>
        <w:t>Generation Resources</w:t>
      </w:r>
      <w:ins w:id="11" w:author="ERCOT" w:date="2019-11-04T16:57:00Z">
        <w:r>
          <w:rPr>
            <w:iCs/>
            <w:szCs w:val="20"/>
          </w:rPr>
          <w:t xml:space="preserve"> </w:t>
        </w:r>
      </w:ins>
      <w:ins w:id="12" w:author="ERCOT" w:date="2019-11-05T20:59:00Z">
        <w:r>
          <w:rPr>
            <w:iCs/>
            <w:szCs w:val="20"/>
          </w:rPr>
          <w:t>and</w:t>
        </w:r>
      </w:ins>
      <w:ins w:id="13" w:author="ERCOT" w:date="2019-11-04T16:57:00Z">
        <w:r>
          <w:rPr>
            <w:iCs/>
            <w:szCs w:val="20"/>
          </w:rPr>
          <w:t xml:space="preserve"> ESRs</w:t>
        </w:r>
      </w:ins>
      <w:r w:rsidRPr="009C396B">
        <w:rPr>
          <w:iCs/>
          <w:szCs w:val="20"/>
        </w:rPr>
        <w:t xml:space="preserve"> that have not been evaluated in at least eight Frequency Measurable Events (FMEs) within 36 months shall conduct Governor performance tests </w:t>
      </w:r>
      <w:del w:id="14" w:author="ERCOT" w:date="2019-12-15T16:57:00Z">
        <w:r w:rsidRPr="009C396B" w:rsidDel="00992656">
          <w:rPr>
            <w:iCs/>
            <w:szCs w:val="20"/>
          </w:rPr>
          <w:delText xml:space="preserve">for that Generation Resource </w:delText>
        </w:r>
      </w:del>
      <w:r w:rsidRPr="009C396B">
        <w:rPr>
          <w:iCs/>
          <w:szCs w:val="20"/>
        </w:rPr>
        <w:t xml:space="preserve">within 12 months using one of the test methods or historical methods specified in Section 8, Attachment C, Turbine Governor Speed Tests.  </w:t>
      </w:r>
      <w:r w:rsidRPr="009C396B">
        <w:rPr>
          <w:szCs w:val="20"/>
        </w:rPr>
        <w:t>The Resource Entity shall then provide test results to ERCOT.</w:t>
      </w:r>
    </w:p>
    <w:p w14:paraId="5630FCA7" w14:textId="77777777" w:rsidR="009C76D8" w:rsidRPr="009C396B" w:rsidRDefault="009C76D8" w:rsidP="009C76D8">
      <w:pPr>
        <w:spacing w:after="240"/>
        <w:ind w:left="720" w:hanging="720"/>
        <w:rPr>
          <w:iCs/>
          <w:szCs w:val="20"/>
        </w:rPr>
      </w:pPr>
      <w:r w:rsidRPr="009C396B">
        <w:rPr>
          <w:iCs/>
          <w:szCs w:val="20"/>
        </w:rPr>
        <w:t>(3)</w:t>
      </w:r>
      <w:r w:rsidRPr="009C396B">
        <w:rPr>
          <w:iCs/>
          <w:szCs w:val="20"/>
        </w:rPr>
        <w:tab/>
        <w:t>Generation Resources</w:t>
      </w:r>
      <w:ins w:id="15" w:author="ERCOT" w:date="2019-11-05T20:32:00Z">
        <w:r>
          <w:rPr>
            <w:iCs/>
            <w:szCs w:val="20"/>
          </w:rPr>
          <w:t xml:space="preserve"> and ESRs</w:t>
        </w:r>
      </w:ins>
      <w:r w:rsidRPr="009C396B">
        <w:rPr>
          <w:iCs/>
          <w:szCs w:val="20"/>
        </w:rPr>
        <w:t>, except steam turbines of Combined Cycle Generation Resources, Settlement Only Transmission Generators (SOTGs), and Settlement Only Transmission Self-Generators (SOTSGs) shall have Governor droop characteristics and Governor Dead-Band settings no greater than those shown below in Table 1, Maximum Governor Dead-Band Settings, and Table 2, Maximum Governor Droop Settings, as defined below:</w:t>
      </w:r>
    </w:p>
    <w:p w14:paraId="30597832" w14:textId="77777777" w:rsidR="009C76D8" w:rsidRPr="009C396B" w:rsidRDefault="009C76D8" w:rsidP="009C76D8">
      <w:pPr>
        <w:keepNext/>
        <w:jc w:val="center"/>
        <w:rPr>
          <w:b/>
          <w:bCs/>
          <w:sz w:val="18"/>
          <w:szCs w:val="18"/>
        </w:rPr>
      </w:pPr>
      <w:r w:rsidRPr="009C396B">
        <w:rPr>
          <w:b/>
          <w:bCs/>
          <w:sz w:val="18"/>
          <w:szCs w:val="18"/>
        </w:rPr>
        <w:t>Table 1: Maximum Governor Dead-Band Settings</w:t>
      </w:r>
    </w:p>
    <w:tbl>
      <w:tblPr>
        <w:tblW w:w="5857" w:type="dxa"/>
        <w:jc w:val="center"/>
        <w:tblLook w:val="04A0" w:firstRow="1" w:lastRow="0" w:firstColumn="1" w:lastColumn="0" w:noHBand="0" w:noVBand="1"/>
      </w:tblPr>
      <w:tblGrid>
        <w:gridCol w:w="4135"/>
        <w:gridCol w:w="1722"/>
      </w:tblGrid>
      <w:tr w:rsidR="009C76D8" w:rsidRPr="009C396B" w14:paraId="2E58C9D9" w14:textId="77777777" w:rsidTr="00EC2E17">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64F4B9" w14:textId="77777777" w:rsidR="009C76D8" w:rsidRPr="009C396B" w:rsidRDefault="009C76D8" w:rsidP="00EC2E17">
            <w:pPr>
              <w:jc w:val="center"/>
              <w:rPr>
                <w:b/>
                <w:bCs/>
                <w:color w:val="000000"/>
                <w:szCs w:val="22"/>
              </w:rPr>
            </w:pPr>
            <w:del w:id="16" w:author="ERCOT" w:date="2019-11-04T16:58:00Z">
              <w:r w:rsidRPr="009C396B" w:rsidDel="009C396B">
                <w:rPr>
                  <w:b/>
                  <w:bCs/>
                  <w:color w:val="000000"/>
                  <w:sz w:val="22"/>
                  <w:szCs w:val="22"/>
                </w:rPr>
                <w:delText xml:space="preserve">Generator </w:delText>
              </w:r>
            </w:del>
            <w:ins w:id="17" w:author="ERCOT" w:date="2019-11-04T16:58:00Z">
              <w:r>
                <w:rPr>
                  <w:b/>
                  <w:bCs/>
                  <w:color w:val="000000"/>
                  <w:sz w:val="22"/>
                  <w:szCs w:val="22"/>
                </w:rPr>
                <w:t>Resource</w:t>
              </w:r>
              <w:r w:rsidRPr="009C396B">
                <w:rPr>
                  <w:b/>
                  <w:bCs/>
                  <w:color w:val="000000"/>
                  <w:sz w:val="22"/>
                  <w:szCs w:val="22"/>
                </w:rPr>
                <w:t xml:space="preserve"> </w:t>
              </w:r>
            </w:ins>
            <w:r w:rsidRPr="009C396B">
              <w:rPr>
                <w:b/>
                <w:bCs/>
                <w:color w:val="000000"/>
                <w:sz w:val="22"/>
                <w:szCs w:val="22"/>
              </w:rPr>
              <w:t>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030D3FE4" w14:textId="77777777" w:rsidR="009C76D8" w:rsidRPr="009C396B" w:rsidRDefault="009C76D8" w:rsidP="00EC2E17">
            <w:pPr>
              <w:jc w:val="center"/>
              <w:rPr>
                <w:b/>
                <w:bCs/>
                <w:color w:val="000000"/>
                <w:szCs w:val="22"/>
              </w:rPr>
            </w:pPr>
            <w:r w:rsidRPr="009C396B">
              <w:rPr>
                <w:b/>
                <w:bCs/>
                <w:color w:val="000000"/>
                <w:sz w:val="22"/>
                <w:szCs w:val="22"/>
              </w:rPr>
              <w:t>Max. Deadband</w:t>
            </w:r>
          </w:p>
        </w:tc>
      </w:tr>
      <w:tr w:rsidR="009C76D8" w:rsidRPr="009C396B" w14:paraId="7F6165E0" w14:textId="77777777" w:rsidTr="00EC2E17">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1F445045" w14:textId="77777777" w:rsidR="009C76D8" w:rsidRPr="009C396B" w:rsidRDefault="009C76D8" w:rsidP="00EC2E17">
            <w:pPr>
              <w:autoSpaceDE w:val="0"/>
              <w:autoSpaceDN w:val="0"/>
              <w:adjustRightInd w:val="0"/>
              <w:rPr>
                <w:rFonts w:eastAsia="Calibri"/>
                <w:szCs w:val="22"/>
              </w:rPr>
            </w:pPr>
            <w:r w:rsidRPr="009C396B">
              <w:rPr>
                <w:rFonts w:eastAsia="Calibri"/>
                <w:sz w:val="22"/>
                <w:szCs w:val="22"/>
              </w:rPr>
              <w:t>Steam Turbines with</w:t>
            </w:r>
          </w:p>
          <w:p w14:paraId="1AC827A8" w14:textId="77777777" w:rsidR="009C76D8" w:rsidRPr="009C396B" w:rsidRDefault="009C76D8" w:rsidP="00EC2E17">
            <w:pPr>
              <w:rPr>
                <w:color w:val="000000"/>
                <w:szCs w:val="22"/>
              </w:rPr>
            </w:pPr>
            <w:r w:rsidRPr="009C396B">
              <w:rPr>
                <w:rFonts w:eastAsia="Calibri"/>
                <w:sz w:val="22"/>
                <w:szCs w:val="22"/>
              </w:rPr>
              <w:t>Mechanical Governors</w:t>
            </w:r>
          </w:p>
        </w:tc>
        <w:tc>
          <w:tcPr>
            <w:tcW w:w="1722" w:type="dxa"/>
            <w:tcBorders>
              <w:top w:val="nil"/>
              <w:left w:val="nil"/>
              <w:bottom w:val="single" w:sz="4" w:space="0" w:color="auto"/>
              <w:right w:val="single" w:sz="4" w:space="0" w:color="auto"/>
            </w:tcBorders>
            <w:shd w:val="clear" w:color="auto" w:fill="auto"/>
            <w:noWrap/>
            <w:vAlign w:val="center"/>
            <w:hideMark/>
          </w:tcPr>
          <w:p w14:paraId="0BA6218A" w14:textId="77777777" w:rsidR="009C76D8" w:rsidRPr="009C396B" w:rsidRDefault="009C76D8" w:rsidP="00EC2E17">
            <w:pPr>
              <w:jc w:val="center"/>
              <w:rPr>
                <w:color w:val="000000"/>
                <w:szCs w:val="22"/>
              </w:rPr>
            </w:pPr>
            <w:r w:rsidRPr="009C396B">
              <w:rPr>
                <w:color w:val="000000"/>
                <w:sz w:val="22"/>
                <w:szCs w:val="22"/>
              </w:rPr>
              <w:t>+/- 0.034 Hz</w:t>
            </w:r>
          </w:p>
        </w:tc>
      </w:tr>
      <w:tr w:rsidR="009C76D8" w:rsidRPr="009C396B" w14:paraId="6F7F382F" w14:textId="77777777" w:rsidTr="00EC2E17">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tcPr>
          <w:p w14:paraId="568E2BCC" w14:textId="77777777" w:rsidR="009C76D8" w:rsidRPr="009C396B" w:rsidRDefault="009C76D8" w:rsidP="00EC2E17">
            <w:pPr>
              <w:autoSpaceDE w:val="0"/>
              <w:autoSpaceDN w:val="0"/>
              <w:adjustRightInd w:val="0"/>
              <w:rPr>
                <w:rFonts w:eastAsia="Calibri"/>
                <w:sz w:val="22"/>
                <w:szCs w:val="22"/>
              </w:rPr>
            </w:pPr>
            <w:r w:rsidRPr="009C396B">
              <w:rPr>
                <w:rFonts w:eastAsia="Calibri"/>
                <w:sz w:val="22"/>
                <w:szCs w:val="22"/>
              </w:rPr>
              <w:t>Hydro Turbines with Mechanical Governors</w:t>
            </w:r>
          </w:p>
        </w:tc>
        <w:tc>
          <w:tcPr>
            <w:tcW w:w="1722" w:type="dxa"/>
            <w:tcBorders>
              <w:top w:val="nil"/>
              <w:left w:val="nil"/>
              <w:bottom w:val="single" w:sz="4" w:space="0" w:color="auto"/>
              <w:right w:val="single" w:sz="4" w:space="0" w:color="auto"/>
            </w:tcBorders>
            <w:shd w:val="clear" w:color="auto" w:fill="auto"/>
            <w:noWrap/>
            <w:vAlign w:val="center"/>
          </w:tcPr>
          <w:p w14:paraId="273320D4" w14:textId="77777777" w:rsidR="009C76D8" w:rsidRPr="009C396B" w:rsidRDefault="009C76D8" w:rsidP="00EC2E17">
            <w:pPr>
              <w:jc w:val="center"/>
              <w:rPr>
                <w:color w:val="000000"/>
                <w:sz w:val="22"/>
                <w:szCs w:val="22"/>
              </w:rPr>
            </w:pPr>
            <w:r w:rsidRPr="009C396B">
              <w:rPr>
                <w:color w:val="000000"/>
                <w:sz w:val="22"/>
                <w:szCs w:val="22"/>
              </w:rPr>
              <w:t>+/- 0.034 Hz</w:t>
            </w:r>
          </w:p>
        </w:tc>
      </w:tr>
      <w:tr w:rsidR="009C76D8" w:rsidRPr="009C396B" w14:paraId="4ABF2669" w14:textId="77777777" w:rsidTr="00EC2E17">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B54BD" w14:textId="77777777" w:rsidR="009C76D8" w:rsidRPr="009C396B" w:rsidRDefault="009C76D8" w:rsidP="00EC2E17">
            <w:pPr>
              <w:autoSpaceDE w:val="0"/>
              <w:autoSpaceDN w:val="0"/>
              <w:adjustRightInd w:val="0"/>
              <w:rPr>
                <w:rFonts w:eastAsia="Calibri"/>
                <w:szCs w:val="22"/>
              </w:rPr>
            </w:pPr>
            <w:r w:rsidRPr="009C396B">
              <w:rPr>
                <w:rFonts w:eastAsia="Calibri"/>
                <w:sz w:val="22"/>
                <w:szCs w:val="22"/>
              </w:rPr>
              <w:t>All Other Generating</w:t>
            </w:r>
          </w:p>
          <w:p w14:paraId="280EC5A1" w14:textId="77777777" w:rsidR="009C76D8" w:rsidRPr="009C396B" w:rsidRDefault="009C76D8" w:rsidP="00EC2E17">
            <w:pPr>
              <w:rPr>
                <w:color w:val="000000"/>
                <w:szCs w:val="22"/>
              </w:rPr>
            </w:pPr>
            <w:r w:rsidRPr="009C396B">
              <w:rPr>
                <w:rFonts w:eastAsia="Calibri"/>
                <w:sz w:val="22"/>
                <w:szCs w:val="22"/>
              </w:rPr>
              <w:t>Units/Generating Facilities</w:t>
            </w:r>
            <w:ins w:id="18" w:author="ERCOT" w:date="2019-11-04T16:59:00Z">
              <w:r>
                <w:rPr>
                  <w:rFonts w:eastAsia="Calibri"/>
                  <w:sz w:val="22"/>
                  <w:szCs w:val="22"/>
                </w:rPr>
                <w:t>/ESRs</w:t>
              </w:r>
            </w:ins>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59C08BC7" w14:textId="77777777" w:rsidR="009C76D8" w:rsidRPr="009C396B" w:rsidRDefault="009C76D8" w:rsidP="00EC2E17">
            <w:pPr>
              <w:jc w:val="center"/>
              <w:rPr>
                <w:color w:val="000000"/>
                <w:szCs w:val="22"/>
              </w:rPr>
            </w:pPr>
            <w:r w:rsidRPr="009C396B">
              <w:rPr>
                <w:color w:val="000000"/>
                <w:sz w:val="22"/>
                <w:szCs w:val="22"/>
              </w:rPr>
              <w:t>+/- 0.017 Hz</w:t>
            </w:r>
          </w:p>
        </w:tc>
      </w:tr>
      <w:tr w:rsidR="009C76D8" w:rsidRPr="009C396B" w14:paraId="7AD9E67D" w14:textId="77777777" w:rsidTr="00EC2E17">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31712C" w14:textId="77777777" w:rsidR="009C76D8" w:rsidRPr="009C396B" w:rsidRDefault="009C76D8" w:rsidP="00EC2E17">
            <w:pPr>
              <w:autoSpaceDE w:val="0"/>
              <w:autoSpaceDN w:val="0"/>
              <w:adjustRightInd w:val="0"/>
              <w:rPr>
                <w:rFonts w:eastAsia="Calibri"/>
                <w:sz w:val="22"/>
                <w:szCs w:val="22"/>
              </w:rPr>
            </w:pPr>
            <w:r w:rsidRPr="009C396B">
              <w:rPr>
                <w:rFonts w:eastAsia="Calibri"/>
                <w:sz w:val="22"/>
                <w:szCs w:val="22"/>
              </w:rPr>
              <w:t xml:space="preserve">Controllable Load Resources </w:t>
            </w:r>
          </w:p>
        </w:tc>
        <w:tc>
          <w:tcPr>
            <w:tcW w:w="1722" w:type="dxa"/>
            <w:tcBorders>
              <w:top w:val="single" w:sz="4" w:space="0" w:color="auto"/>
              <w:left w:val="nil"/>
              <w:bottom w:val="single" w:sz="4" w:space="0" w:color="auto"/>
              <w:right w:val="single" w:sz="4" w:space="0" w:color="auto"/>
            </w:tcBorders>
            <w:shd w:val="clear" w:color="auto" w:fill="auto"/>
            <w:noWrap/>
            <w:vAlign w:val="center"/>
          </w:tcPr>
          <w:p w14:paraId="5DCF7575" w14:textId="77777777" w:rsidR="009C76D8" w:rsidRPr="009C396B" w:rsidRDefault="009C76D8" w:rsidP="00EC2E17">
            <w:pPr>
              <w:jc w:val="center"/>
              <w:rPr>
                <w:color w:val="000000"/>
                <w:sz w:val="22"/>
                <w:szCs w:val="22"/>
              </w:rPr>
            </w:pPr>
            <w:r w:rsidRPr="009C396B">
              <w:rPr>
                <w:color w:val="000000"/>
                <w:sz w:val="22"/>
                <w:szCs w:val="22"/>
              </w:rPr>
              <w:t>+/- 0.036 Hz</w:t>
            </w:r>
          </w:p>
        </w:tc>
      </w:tr>
    </w:tbl>
    <w:p w14:paraId="146C3336" w14:textId="77777777" w:rsidR="009C76D8" w:rsidRPr="009C396B" w:rsidRDefault="009C76D8" w:rsidP="009C76D8"/>
    <w:p w14:paraId="15F56461" w14:textId="77777777" w:rsidR="009C76D8" w:rsidRPr="009C396B" w:rsidRDefault="009C76D8" w:rsidP="009C76D8">
      <w:pPr>
        <w:keepNext/>
        <w:jc w:val="center"/>
        <w:rPr>
          <w:b/>
          <w:bCs/>
          <w:sz w:val="18"/>
          <w:szCs w:val="18"/>
        </w:rPr>
      </w:pPr>
      <w:r w:rsidRPr="009C396B">
        <w:rPr>
          <w:b/>
          <w:bCs/>
          <w:sz w:val="18"/>
          <w:szCs w:val="18"/>
        </w:rPr>
        <w:lastRenderedPageBreak/>
        <w:t>Table 2: Maximum Governor Droop Settings</w:t>
      </w:r>
    </w:p>
    <w:tbl>
      <w:tblPr>
        <w:tblW w:w="5857" w:type="dxa"/>
        <w:jc w:val="center"/>
        <w:tblLook w:val="04A0" w:firstRow="1" w:lastRow="0" w:firstColumn="1" w:lastColumn="0" w:noHBand="0" w:noVBand="1"/>
      </w:tblPr>
      <w:tblGrid>
        <w:gridCol w:w="4135"/>
        <w:gridCol w:w="1722"/>
      </w:tblGrid>
      <w:tr w:rsidR="009C76D8" w:rsidRPr="009C396B" w14:paraId="5A9F078C" w14:textId="77777777" w:rsidTr="00EC2E17">
        <w:trPr>
          <w:trHeight w:val="300"/>
          <w:jc w:val="center"/>
        </w:trPr>
        <w:tc>
          <w:tcPr>
            <w:tcW w:w="4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894D7" w14:textId="77777777" w:rsidR="009C76D8" w:rsidRPr="009C396B" w:rsidRDefault="009C76D8" w:rsidP="00EC2E17">
            <w:pPr>
              <w:jc w:val="center"/>
              <w:rPr>
                <w:b/>
                <w:bCs/>
                <w:color w:val="000000"/>
                <w:szCs w:val="22"/>
              </w:rPr>
            </w:pPr>
            <w:r w:rsidRPr="009C396B">
              <w:rPr>
                <w:b/>
                <w:bCs/>
                <w:color w:val="000000"/>
                <w:sz w:val="22"/>
                <w:szCs w:val="22"/>
              </w:rPr>
              <w:t>Generator Type</w:t>
            </w:r>
          </w:p>
        </w:tc>
        <w:tc>
          <w:tcPr>
            <w:tcW w:w="1722" w:type="dxa"/>
            <w:tcBorders>
              <w:top w:val="single" w:sz="4" w:space="0" w:color="auto"/>
              <w:left w:val="nil"/>
              <w:bottom w:val="single" w:sz="4" w:space="0" w:color="auto"/>
              <w:right w:val="single" w:sz="4" w:space="0" w:color="auto"/>
            </w:tcBorders>
            <w:shd w:val="clear" w:color="auto" w:fill="auto"/>
            <w:noWrap/>
            <w:vAlign w:val="center"/>
            <w:hideMark/>
          </w:tcPr>
          <w:p w14:paraId="0412A70B" w14:textId="77777777" w:rsidR="009C76D8" w:rsidRPr="009C396B" w:rsidRDefault="009C76D8" w:rsidP="00EC2E17">
            <w:pPr>
              <w:jc w:val="center"/>
              <w:rPr>
                <w:b/>
                <w:bCs/>
                <w:color w:val="000000"/>
                <w:szCs w:val="22"/>
              </w:rPr>
            </w:pPr>
            <w:r w:rsidRPr="009C396B">
              <w:rPr>
                <w:b/>
                <w:bCs/>
                <w:color w:val="000000"/>
                <w:sz w:val="22"/>
                <w:szCs w:val="22"/>
              </w:rPr>
              <w:t>Max. Droop % Setting</w:t>
            </w:r>
          </w:p>
        </w:tc>
      </w:tr>
      <w:tr w:rsidR="009C76D8" w:rsidRPr="009C396B" w14:paraId="6A61CD85" w14:textId="77777777" w:rsidTr="00EC2E17">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21F15953" w14:textId="77777777" w:rsidR="009C76D8" w:rsidRPr="009C396B" w:rsidRDefault="009C76D8" w:rsidP="00EC2E17">
            <w:pPr>
              <w:rPr>
                <w:color w:val="000000"/>
                <w:szCs w:val="22"/>
              </w:rPr>
            </w:pPr>
            <w:r w:rsidRPr="009C396B">
              <w:rPr>
                <w:color w:val="000000"/>
                <w:sz w:val="22"/>
                <w:szCs w:val="22"/>
              </w:rPr>
              <w:t>Combustion Turbine (Combined Cycle)</w:t>
            </w:r>
          </w:p>
        </w:tc>
        <w:tc>
          <w:tcPr>
            <w:tcW w:w="1722" w:type="dxa"/>
            <w:tcBorders>
              <w:top w:val="nil"/>
              <w:left w:val="nil"/>
              <w:bottom w:val="single" w:sz="4" w:space="0" w:color="auto"/>
              <w:right w:val="single" w:sz="4" w:space="0" w:color="auto"/>
            </w:tcBorders>
            <w:shd w:val="clear" w:color="auto" w:fill="auto"/>
            <w:noWrap/>
            <w:vAlign w:val="center"/>
            <w:hideMark/>
          </w:tcPr>
          <w:p w14:paraId="42FC76AE" w14:textId="77777777" w:rsidR="009C76D8" w:rsidRPr="009C396B" w:rsidRDefault="009C76D8" w:rsidP="00EC2E17">
            <w:pPr>
              <w:jc w:val="center"/>
              <w:rPr>
                <w:color w:val="000000"/>
                <w:szCs w:val="22"/>
              </w:rPr>
            </w:pPr>
            <w:r w:rsidRPr="009C396B">
              <w:rPr>
                <w:color w:val="000000"/>
                <w:sz w:val="22"/>
                <w:szCs w:val="22"/>
              </w:rPr>
              <w:t>4%</w:t>
            </w:r>
          </w:p>
        </w:tc>
      </w:tr>
      <w:tr w:rsidR="009C76D8" w:rsidRPr="009C396B" w14:paraId="4DB9127D" w14:textId="77777777" w:rsidTr="00EC2E17">
        <w:trPr>
          <w:trHeight w:val="300"/>
          <w:jc w:val="center"/>
        </w:trPr>
        <w:tc>
          <w:tcPr>
            <w:tcW w:w="4135" w:type="dxa"/>
            <w:tcBorders>
              <w:top w:val="nil"/>
              <w:left w:val="single" w:sz="4" w:space="0" w:color="auto"/>
              <w:bottom w:val="single" w:sz="4" w:space="0" w:color="auto"/>
              <w:right w:val="single" w:sz="4" w:space="0" w:color="auto"/>
            </w:tcBorders>
            <w:shd w:val="clear" w:color="auto" w:fill="auto"/>
            <w:noWrap/>
            <w:vAlign w:val="center"/>
            <w:hideMark/>
          </w:tcPr>
          <w:p w14:paraId="45165F20" w14:textId="77777777" w:rsidR="009C76D8" w:rsidRPr="009C396B" w:rsidRDefault="009C76D8" w:rsidP="00EC2E17">
            <w:pPr>
              <w:autoSpaceDE w:val="0"/>
              <w:autoSpaceDN w:val="0"/>
              <w:adjustRightInd w:val="0"/>
              <w:rPr>
                <w:rFonts w:eastAsia="Calibri"/>
                <w:szCs w:val="22"/>
              </w:rPr>
            </w:pPr>
            <w:r w:rsidRPr="009C396B">
              <w:rPr>
                <w:rFonts w:eastAsia="Calibri"/>
                <w:sz w:val="22"/>
                <w:szCs w:val="22"/>
              </w:rPr>
              <w:t>All Other Generating</w:t>
            </w:r>
          </w:p>
          <w:p w14:paraId="064C397A" w14:textId="77777777" w:rsidR="009C76D8" w:rsidRPr="009C396B" w:rsidRDefault="009C76D8" w:rsidP="00EC2E17">
            <w:pPr>
              <w:rPr>
                <w:color w:val="000000"/>
                <w:szCs w:val="22"/>
              </w:rPr>
            </w:pPr>
            <w:r w:rsidRPr="009C396B">
              <w:rPr>
                <w:rFonts w:eastAsia="Calibri"/>
                <w:sz w:val="22"/>
                <w:szCs w:val="22"/>
              </w:rPr>
              <w:t>Units/Generating Facilities/</w:t>
            </w:r>
            <w:ins w:id="19" w:author="ERCOT" w:date="2019-11-04T17:00:00Z">
              <w:r>
                <w:rPr>
                  <w:rFonts w:eastAsia="Calibri"/>
                  <w:sz w:val="22"/>
                  <w:szCs w:val="22"/>
                </w:rPr>
                <w:t>ESRs/</w:t>
              </w:r>
            </w:ins>
            <w:del w:id="20" w:author="ERCOT" w:date="2019-11-04T17:00:00Z">
              <w:r w:rsidRPr="009C396B" w:rsidDel="009C396B">
                <w:rPr>
                  <w:rFonts w:eastAsia="Calibri"/>
                  <w:sz w:val="22"/>
                  <w:szCs w:val="22"/>
                </w:rPr>
                <w:delText xml:space="preserve"> </w:delText>
              </w:r>
            </w:del>
            <w:r w:rsidRPr="009C396B">
              <w:rPr>
                <w:rFonts w:eastAsia="Calibri"/>
                <w:sz w:val="22"/>
                <w:szCs w:val="22"/>
              </w:rPr>
              <w:t>Controllable Load Resources</w:t>
            </w:r>
          </w:p>
        </w:tc>
        <w:tc>
          <w:tcPr>
            <w:tcW w:w="1722" w:type="dxa"/>
            <w:tcBorders>
              <w:top w:val="nil"/>
              <w:left w:val="nil"/>
              <w:bottom w:val="single" w:sz="4" w:space="0" w:color="auto"/>
              <w:right w:val="single" w:sz="4" w:space="0" w:color="auto"/>
            </w:tcBorders>
            <w:shd w:val="clear" w:color="auto" w:fill="auto"/>
            <w:noWrap/>
            <w:vAlign w:val="center"/>
            <w:hideMark/>
          </w:tcPr>
          <w:p w14:paraId="3545B18C" w14:textId="77777777" w:rsidR="009C76D8" w:rsidRPr="009C396B" w:rsidRDefault="009C76D8" w:rsidP="00EC2E17">
            <w:pPr>
              <w:jc w:val="center"/>
              <w:rPr>
                <w:color w:val="000000"/>
                <w:szCs w:val="22"/>
              </w:rPr>
            </w:pPr>
            <w:r w:rsidRPr="009C396B">
              <w:rPr>
                <w:color w:val="000000"/>
                <w:sz w:val="22"/>
                <w:szCs w:val="22"/>
              </w:rPr>
              <w:t>5%</w:t>
            </w:r>
          </w:p>
        </w:tc>
      </w:tr>
    </w:tbl>
    <w:p w14:paraId="50071BF4" w14:textId="77777777" w:rsidR="009C76D8" w:rsidRPr="009C396B" w:rsidRDefault="009C76D8" w:rsidP="009C76D8">
      <w:pPr>
        <w:keepNext/>
        <w:spacing w:before="240" w:after="240"/>
        <w:ind w:left="720" w:hanging="720"/>
        <w:rPr>
          <w:bCs/>
        </w:rPr>
      </w:pPr>
      <w:r w:rsidRPr="009C396B">
        <w:rPr>
          <w:b/>
          <w:bCs/>
          <w:i/>
          <w:szCs w:val="20"/>
        </w:rPr>
        <w:t xml:space="preserve"> </w:t>
      </w:r>
      <w:r w:rsidRPr="009C396B">
        <w:rPr>
          <w:bCs/>
        </w:rPr>
        <w:t>(4)</w:t>
      </w:r>
      <w:r w:rsidRPr="009C396B">
        <w:rPr>
          <w:bCs/>
        </w:rPr>
        <w:tab/>
      </w:r>
      <w:r w:rsidRPr="009C396B">
        <w:rPr>
          <w:bCs/>
          <w:iCs/>
        </w:rPr>
        <w:t>If ERCOT determines that ERCOT System reliability would be enhanced, for a defined period of time, ERCOT may direct Wind-powered Generation Resources (WGRs) under the control of a Remedial Action Scheme (RAS) to limit power increases due to frequency if there is risk of an RAS operation due to a low frequency FME</w:t>
      </w:r>
      <w:r w:rsidRPr="009C396B">
        <w:rPr>
          <w:bCs/>
        </w:rPr>
        <w:t>.</w:t>
      </w:r>
      <w:bookmarkStart w:id="21" w:name="_Toc191197021"/>
      <w:bookmarkStart w:id="22" w:name="_Toc414884920"/>
    </w:p>
    <w:p w14:paraId="3BC8319D" w14:textId="77777777" w:rsidR="009C76D8" w:rsidRPr="009C396B" w:rsidRDefault="009C76D8" w:rsidP="009C76D8">
      <w:pPr>
        <w:keepNext/>
        <w:spacing w:before="480" w:after="240"/>
        <w:ind w:left="720" w:hanging="720"/>
        <w:outlineLvl w:val="2"/>
        <w:rPr>
          <w:b/>
          <w:bCs/>
          <w:i/>
          <w:szCs w:val="20"/>
        </w:rPr>
      </w:pPr>
      <w:bookmarkStart w:id="23" w:name="_Toc23238866"/>
      <w:r w:rsidRPr="009C396B">
        <w:rPr>
          <w:b/>
          <w:bCs/>
          <w:i/>
          <w:szCs w:val="20"/>
        </w:rPr>
        <w:t>2.2.8</w:t>
      </w:r>
      <w:r w:rsidRPr="009C396B">
        <w:rPr>
          <w:b/>
          <w:bCs/>
          <w:i/>
          <w:szCs w:val="20"/>
        </w:rPr>
        <w:tab/>
        <w:t>Performance/Disturbance/Compliance Analysis</w:t>
      </w:r>
      <w:bookmarkEnd w:id="21"/>
      <w:bookmarkEnd w:id="22"/>
      <w:bookmarkEnd w:id="23"/>
    </w:p>
    <w:p w14:paraId="0A2422F0" w14:textId="77777777" w:rsidR="009C76D8" w:rsidRPr="009C396B" w:rsidRDefault="009C76D8" w:rsidP="009C76D8">
      <w:pPr>
        <w:spacing w:after="240"/>
        <w:ind w:left="720" w:hanging="720"/>
        <w:rPr>
          <w:szCs w:val="20"/>
          <w:highlight w:val="yellow"/>
          <w:lang w:eastAsia="x-none"/>
        </w:rPr>
      </w:pPr>
      <w:r w:rsidRPr="009C396B">
        <w:rPr>
          <w:szCs w:val="20"/>
          <w:lang w:val="x-none" w:eastAsia="x-none"/>
        </w:rPr>
        <w:t>(1)</w:t>
      </w:r>
      <w:r w:rsidRPr="009C396B">
        <w:rPr>
          <w:szCs w:val="20"/>
          <w:lang w:val="x-none" w:eastAsia="x-none"/>
        </w:rPr>
        <w:tab/>
        <w:t>Performance/Disturbance/Compliance analysis shall be performed by ERCOT for the purpose of ensuring conformance with the Protocols</w:t>
      </w:r>
      <w:r w:rsidRPr="009C396B">
        <w:rPr>
          <w:szCs w:val="20"/>
          <w:lang w:eastAsia="x-none"/>
        </w:rPr>
        <w:t xml:space="preserve"> and Operating Guides</w:t>
      </w:r>
      <w:r w:rsidRPr="009C396B">
        <w:rPr>
          <w:szCs w:val="20"/>
          <w:lang w:val="x-none" w:eastAsia="x-none"/>
        </w:rPr>
        <w:t>.  All Generation Resources</w:t>
      </w:r>
      <w:r w:rsidRPr="009C396B">
        <w:rPr>
          <w:szCs w:val="20"/>
          <w:lang w:eastAsia="x-none"/>
        </w:rPr>
        <w:t>,</w:t>
      </w:r>
      <w:ins w:id="24" w:author="ERCOT" w:date="2019-11-04T17:00:00Z">
        <w:r>
          <w:rPr>
            <w:szCs w:val="20"/>
            <w:lang w:eastAsia="x-none"/>
          </w:rPr>
          <w:t xml:space="preserve"> </w:t>
        </w:r>
      </w:ins>
      <w:ins w:id="25" w:author="ERCOT" w:date="2019-11-04T17:01:00Z">
        <w:r>
          <w:rPr>
            <w:szCs w:val="20"/>
            <w:lang w:eastAsia="x-none"/>
          </w:rPr>
          <w:t>ESRs,</w:t>
        </w:r>
      </w:ins>
      <w:r w:rsidRPr="009C396B">
        <w:rPr>
          <w:szCs w:val="20"/>
          <w:lang w:eastAsia="x-none"/>
        </w:rPr>
        <w:t xml:space="preserve"> SOTGs, SOTSGs,</w:t>
      </w:r>
      <w:r w:rsidRPr="009C396B">
        <w:rPr>
          <w:szCs w:val="20"/>
          <w:lang w:val="x-none" w:eastAsia="x-none"/>
        </w:rPr>
        <w:t xml:space="preserve"> and Controllable Load Resources, except nuclear-powered Resources or WGRs with a permanent exemption approved by ERCOT, must respond to frequency disturbances with a Governor droop as specified in Section 2.2.7, Turbine Speed Governors</w:t>
      </w:r>
      <w:r w:rsidRPr="009C396B">
        <w:rPr>
          <w:szCs w:val="20"/>
          <w:lang w:eastAsia="x-none"/>
        </w:rPr>
        <w:t xml:space="preserve">.  Each </w:t>
      </w:r>
      <w:r w:rsidRPr="009C396B">
        <w:rPr>
          <w:iCs/>
          <w:szCs w:val="20"/>
          <w:lang w:val="x-none" w:eastAsia="x-none"/>
        </w:rPr>
        <w:t>Generation Resource</w:t>
      </w:r>
      <w:r w:rsidRPr="009C396B">
        <w:rPr>
          <w:iCs/>
          <w:szCs w:val="20"/>
          <w:lang w:eastAsia="x-none"/>
        </w:rPr>
        <w:t xml:space="preserve">, </w:t>
      </w:r>
      <w:ins w:id="26" w:author="ERCOT" w:date="2019-11-04T17:01:00Z">
        <w:r>
          <w:rPr>
            <w:szCs w:val="20"/>
            <w:lang w:eastAsia="x-none"/>
          </w:rPr>
          <w:t>ESR,</w:t>
        </w:r>
        <w:r w:rsidRPr="001C5BAD">
          <w:rPr>
            <w:szCs w:val="20"/>
            <w:lang w:val="x-none" w:eastAsia="x-none"/>
          </w:rPr>
          <w:t xml:space="preserve"> </w:t>
        </w:r>
      </w:ins>
      <w:r w:rsidRPr="009C396B">
        <w:rPr>
          <w:iCs/>
          <w:szCs w:val="20"/>
          <w:lang w:eastAsia="x-none"/>
        </w:rPr>
        <w:t>SOTG, SOTSG,</w:t>
      </w:r>
      <w:r w:rsidRPr="009C396B">
        <w:rPr>
          <w:iCs/>
          <w:szCs w:val="20"/>
          <w:lang w:val="x-none" w:eastAsia="x-none"/>
        </w:rPr>
        <w:t xml:space="preserve"> and Controllable Load Resource</w:t>
      </w:r>
      <w:r w:rsidRPr="009C396B">
        <w:rPr>
          <w:szCs w:val="20"/>
          <w:lang w:eastAsia="x-none"/>
        </w:rPr>
        <w:t xml:space="preserve"> </w:t>
      </w:r>
      <w:r w:rsidRPr="009C396B">
        <w:rPr>
          <w:iCs/>
          <w:sz w:val="23"/>
          <w:szCs w:val="23"/>
          <w:lang w:val="x-none" w:eastAsia="x-none"/>
        </w:rPr>
        <w:t>based on participation in at least eight FMEs</w:t>
      </w:r>
      <w:r w:rsidRPr="009C396B">
        <w:rPr>
          <w:iCs/>
          <w:sz w:val="23"/>
          <w:szCs w:val="23"/>
          <w:lang w:eastAsia="x-none"/>
        </w:rPr>
        <w:t xml:space="preserve">, </w:t>
      </w:r>
      <w:r w:rsidRPr="009C396B">
        <w:rPr>
          <w:szCs w:val="20"/>
          <w:lang w:eastAsia="x-none"/>
        </w:rPr>
        <w:t xml:space="preserve">shall meet a minimum </w:t>
      </w:r>
      <w:r w:rsidRPr="009C396B">
        <w:rPr>
          <w:iCs/>
          <w:sz w:val="23"/>
          <w:szCs w:val="23"/>
          <w:lang w:val="x-none" w:eastAsia="x-none"/>
        </w:rPr>
        <w:t xml:space="preserve">12-month rolling average initial Primary Frequency Response performance </w:t>
      </w:r>
      <w:r w:rsidRPr="009C396B">
        <w:rPr>
          <w:iCs/>
          <w:sz w:val="23"/>
          <w:szCs w:val="23"/>
          <w:lang w:eastAsia="x-none"/>
        </w:rPr>
        <w:t xml:space="preserve">and sustained </w:t>
      </w:r>
      <w:r w:rsidRPr="009C396B">
        <w:rPr>
          <w:iCs/>
          <w:sz w:val="23"/>
          <w:szCs w:val="23"/>
          <w:lang w:val="x-none" w:eastAsia="x-none"/>
        </w:rPr>
        <w:t>Primary Frequency Response performance of 0.75</w:t>
      </w:r>
      <w:r w:rsidRPr="009C396B">
        <w:rPr>
          <w:iCs/>
          <w:sz w:val="23"/>
          <w:szCs w:val="23"/>
          <w:lang w:eastAsia="x-none"/>
        </w:rPr>
        <w:t xml:space="preserve"> </w:t>
      </w:r>
      <w:r w:rsidRPr="009C396B">
        <w:rPr>
          <w:szCs w:val="20"/>
          <w:lang w:eastAsia="x-none"/>
        </w:rPr>
        <w:t>as calculated in Section 8, Attachment J, Initial and Sustained Measurements for Primary Frequency Response</w:t>
      </w:r>
      <w:r w:rsidRPr="009C396B">
        <w:rPr>
          <w:szCs w:val="20"/>
          <w:lang w:val="x-none" w:eastAsia="x-none"/>
        </w:rPr>
        <w:t xml:space="preserve">.  When assessing conformance with the Protocols </w:t>
      </w:r>
      <w:r w:rsidRPr="009C396B">
        <w:rPr>
          <w:szCs w:val="20"/>
          <w:lang w:eastAsia="x-none"/>
        </w:rPr>
        <w:t>and Operating Guides</w:t>
      </w:r>
      <w:r w:rsidRPr="009C396B">
        <w:rPr>
          <w:szCs w:val="20"/>
          <w:lang w:val="x-none" w:eastAsia="x-none"/>
        </w:rPr>
        <w:t xml:space="preserve">, ERCOT </w:t>
      </w:r>
      <w:r w:rsidRPr="009C396B">
        <w:rPr>
          <w:szCs w:val="20"/>
          <w:lang w:eastAsia="x-none"/>
        </w:rPr>
        <w:t xml:space="preserve">shall evaluate the annual rolling average and may </w:t>
      </w:r>
      <w:r w:rsidRPr="009C396B">
        <w:rPr>
          <w:szCs w:val="20"/>
          <w:lang w:val="x-none" w:eastAsia="x-none"/>
        </w:rPr>
        <w:t>exclude from the performance analysis Generation Resources</w:t>
      </w:r>
      <w:r w:rsidRPr="009C396B">
        <w:rPr>
          <w:szCs w:val="20"/>
          <w:lang w:eastAsia="x-none"/>
        </w:rPr>
        <w:t xml:space="preserve">, </w:t>
      </w:r>
      <w:ins w:id="27" w:author="ERCOT" w:date="2019-11-04T17:01:00Z">
        <w:r>
          <w:rPr>
            <w:szCs w:val="20"/>
            <w:lang w:eastAsia="x-none"/>
          </w:rPr>
          <w:t>ESRs,</w:t>
        </w:r>
        <w:r w:rsidRPr="001C5BAD">
          <w:rPr>
            <w:szCs w:val="20"/>
            <w:lang w:val="x-none" w:eastAsia="x-none"/>
          </w:rPr>
          <w:t xml:space="preserve"> </w:t>
        </w:r>
      </w:ins>
      <w:r w:rsidRPr="009C396B">
        <w:rPr>
          <w:szCs w:val="20"/>
          <w:lang w:eastAsia="x-none"/>
        </w:rPr>
        <w:t>SOTGs, SOTSGs,</w:t>
      </w:r>
      <w:r w:rsidRPr="009C396B">
        <w:rPr>
          <w:szCs w:val="20"/>
          <w:lang w:val="x-none" w:eastAsia="x-none"/>
        </w:rPr>
        <w:t xml:space="preserve"> or Controllable Load Resources in accordance with</w:t>
      </w:r>
      <w:r w:rsidRPr="009C396B">
        <w:rPr>
          <w:szCs w:val="20"/>
          <w:lang w:eastAsia="x-none"/>
        </w:rPr>
        <w:t xml:space="preserve">, but not limited to, </w:t>
      </w:r>
      <w:r w:rsidRPr="009C396B">
        <w:rPr>
          <w:szCs w:val="20"/>
          <w:lang w:val="x-none" w:eastAsia="x-none"/>
        </w:rPr>
        <w:t>the following conditions:</w:t>
      </w:r>
    </w:p>
    <w:p w14:paraId="275D0EEE" w14:textId="77777777" w:rsidR="009C76D8" w:rsidRPr="009C396B" w:rsidRDefault="009C76D8" w:rsidP="009C76D8">
      <w:pPr>
        <w:spacing w:after="240"/>
        <w:ind w:left="1440" w:hanging="720"/>
        <w:rPr>
          <w:szCs w:val="20"/>
          <w:lang w:val="x-none" w:eastAsia="x-none"/>
        </w:rPr>
      </w:pPr>
      <w:r w:rsidRPr="009C396B">
        <w:rPr>
          <w:szCs w:val="20"/>
          <w:lang w:val="x-none" w:eastAsia="x-none"/>
        </w:rPr>
        <w:t>(a)</w:t>
      </w:r>
      <w:r w:rsidRPr="009C396B">
        <w:rPr>
          <w:szCs w:val="20"/>
          <w:lang w:val="x-none" w:eastAsia="x-none"/>
        </w:rPr>
        <w:tab/>
        <w:t>Operating within the larger of five MW or 2% of the High Sustained Limit (HSL) or the maximum capacity for low frequency disturbances;</w:t>
      </w:r>
    </w:p>
    <w:p w14:paraId="38128DB6" w14:textId="77777777" w:rsidR="009C76D8" w:rsidRDefault="009C76D8" w:rsidP="009C76D8">
      <w:pPr>
        <w:spacing w:after="240"/>
        <w:ind w:left="1440" w:hanging="720"/>
        <w:rPr>
          <w:ins w:id="28" w:author="ERCOT" w:date="2019-11-04T17:02:00Z"/>
          <w:szCs w:val="20"/>
          <w:lang w:val="x-none" w:eastAsia="x-none"/>
        </w:rPr>
      </w:pPr>
      <w:r w:rsidRPr="009C396B">
        <w:rPr>
          <w:szCs w:val="20"/>
          <w:lang w:val="x-none" w:eastAsia="x-none"/>
        </w:rPr>
        <w:t>(b)</w:t>
      </w:r>
      <w:r w:rsidRPr="009C396B">
        <w:rPr>
          <w:szCs w:val="20"/>
          <w:lang w:val="x-none" w:eastAsia="x-none"/>
        </w:rPr>
        <w:tab/>
        <w:t>Operating within the larger of five MW or 2% of the HSL or the maximum capacity above the LSL for high frequency disturbances;</w:t>
      </w:r>
    </w:p>
    <w:p w14:paraId="3AD3635F" w14:textId="77777777" w:rsidR="009C76D8" w:rsidRDefault="009C76D8" w:rsidP="009C76D8">
      <w:pPr>
        <w:spacing w:after="240"/>
        <w:ind w:left="1440" w:hanging="720"/>
        <w:rPr>
          <w:ins w:id="29" w:author="ERCOT" w:date="2019-12-15T16:59:00Z"/>
          <w:szCs w:val="20"/>
          <w:lang w:val="x-none" w:eastAsia="x-none"/>
        </w:rPr>
      </w:pPr>
      <w:ins w:id="30" w:author="ERCOT" w:date="2019-12-15T16:59:00Z">
        <w:r>
          <w:rPr>
            <w:szCs w:val="20"/>
            <w:lang w:eastAsia="x-none"/>
          </w:rPr>
          <w:t>(c)</w:t>
        </w:r>
        <w:r>
          <w:rPr>
            <w:szCs w:val="20"/>
            <w:lang w:eastAsia="x-none"/>
          </w:rPr>
          <w:tab/>
          <w:t xml:space="preserve">For an ESR, while discharging, if </w:t>
        </w:r>
        <w:r w:rsidRPr="001C5BAD">
          <w:rPr>
            <w:szCs w:val="20"/>
            <w:lang w:val="x-none" w:eastAsia="x-none"/>
          </w:rPr>
          <w:t xml:space="preserve">operating within the larger of </w:t>
        </w:r>
        <w:r>
          <w:rPr>
            <w:szCs w:val="20"/>
            <w:lang w:eastAsia="x-none"/>
          </w:rPr>
          <w:t>3 MW</w:t>
        </w:r>
        <w:r w:rsidRPr="001C5BAD">
          <w:rPr>
            <w:szCs w:val="20"/>
            <w:lang w:val="x-none" w:eastAsia="x-none"/>
          </w:rPr>
          <w:t xml:space="preserve"> or </w:t>
        </w:r>
        <w:r>
          <w:rPr>
            <w:szCs w:val="20"/>
            <w:lang w:eastAsia="x-none"/>
          </w:rPr>
          <w:t>2</w:t>
        </w:r>
        <w:r w:rsidRPr="001C5BAD">
          <w:rPr>
            <w:szCs w:val="20"/>
            <w:lang w:val="x-none" w:eastAsia="x-none"/>
          </w:rPr>
          <w:t>% of the</w:t>
        </w:r>
        <w:r w:rsidRPr="00EA2699">
          <w:t xml:space="preserve"> </w:t>
        </w:r>
        <w:r w:rsidRPr="009F1ABB">
          <w:t>Maximum Operating Discharge Power Limit</w:t>
        </w:r>
        <w:r>
          <w:t xml:space="preserve"> </w:t>
        </w:r>
        <w:r w:rsidRPr="001C5BAD">
          <w:rPr>
            <w:szCs w:val="20"/>
            <w:lang w:val="x-none" w:eastAsia="x-none"/>
          </w:rPr>
          <w:t xml:space="preserve">for </w:t>
        </w:r>
        <w:r>
          <w:rPr>
            <w:szCs w:val="20"/>
            <w:lang w:eastAsia="x-none"/>
          </w:rPr>
          <w:t>low</w:t>
        </w:r>
        <w:r w:rsidRPr="001C5BAD">
          <w:rPr>
            <w:szCs w:val="20"/>
            <w:lang w:val="x-none" w:eastAsia="x-none"/>
          </w:rPr>
          <w:t xml:space="preserve"> frequency disturbances;</w:t>
        </w:r>
      </w:ins>
    </w:p>
    <w:p w14:paraId="5A980EB3" w14:textId="77777777" w:rsidR="009C76D8" w:rsidRPr="001C5BAD" w:rsidRDefault="009C76D8" w:rsidP="009C76D8">
      <w:pPr>
        <w:spacing w:after="240"/>
        <w:ind w:left="1440" w:hanging="720"/>
        <w:rPr>
          <w:ins w:id="31" w:author="ERCOT" w:date="2019-12-15T16:59:00Z"/>
          <w:szCs w:val="20"/>
          <w:lang w:val="x-none" w:eastAsia="x-none"/>
        </w:rPr>
      </w:pPr>
      <w:ins w:id="32" w:author="ERCOT" w:date="2019-12-15T16:59:00Z">
        <w:r>
          <w:rPr>
            <w:szCs w:val="20"/>
            <w:lang w:eastAsia="x-none"/>
          </w:rPr>
          <w:t>(d)</w:t>
        </w:r>
        <w:r>
          <w:rPr>
            <w:szCs w:val="20"/>
            <w:lang w:eastAsia="x-none"/>
          </w:rPr>
          <w:tab/>
          <w:t xml:space="preserve">For an ESR, while charging, if </w:t>
        </w:r>
        <w:r w:rsidRPr="001C5BAD">
          <w:rPr>
            <w:szCs w:val="20"/>
            <w:lang w:val="x-none" w:eastAsia="x-none"/>
          </w:rPr>
          <w:t xml:space="preserve">operating within the </w:t>
        </w:r>
        <w:r>
          <w:rPr>
            <w:szCs w:val="20"/>
            <w:lang w:eastAsia="x-none"/>
          </w:rPr>
          <w:t>larger</w:t>
        </w:r>
        <w:r>
          <w:rPr>
            <w:szCs w:val="20"/>
            <w:lang w:val="x-none" w:eastAsia="x-none"/>
          </w:rPr>
          <w:t xml:space="preserve"> of</w:t>
        </w:r>
        <w:r w:rsidRPr="001C5BAD">
          <w:rPr>
            <w:szCs w:val="20"/>
            <w:lang w:val="x-none" w:eastAsia="x-none"/>
          </w:rPr>
          <w:t xml:space="preserve"> </w:t>
        </w:r>
        <w:r>
          <w:rPr>
            <w:szCs w:val="20"/>
            <w:lang w:eastAsia="x-none"/>
          </w:rPr>
          <w:t xml:space="preserve">3 MW </w:t>
        </w:r>
        <w:r w:rsidRPr="001C5BAD">
          <w:rPr>
            <w:szCs w:val="20"/>
            <w:lang w:val="x-none" w:eastAsia="x-none"/>
          </w:rPr>
          <w:t xml:space="preserve">or </w:t>
        </w:r>
        <w:r>
          <w:rPr>
            <w:szCs w:val="20"/>
            <w:lang w:eastAsia="x-none"/>
          </w:rPr>
          <w:t>2</w:t>
        </w:r>
        <w:r w:rsidRPr="001C5BAD">
          <w:rPr>
            <w:szCs w:val="20"/>
            <w:lang w:val="x-none" w:eastAsia="x-none"/>
          </w:rPr>
          <w:t xml:space="preserve">% of the </w:t>
        </w:r>
        <w:r w:rsidRPr="009F1ABB">
          <w:t xml:space="preserve">Maximum Operating </w:t>
        </w:r>
        <w:r>
          <w:t>C</w:t>
        </w:r>
        <w:r w:rsidRPr="009F1ABB">
          <w:t>harge Power Limit</w:t>
        </w:r>
        <w:r w:rsidDel="00696392">
          <w:rPr>
            <w:szCs w:val="20"/>
            <w:lang w:eastAsia="x-none"/>
          </w:rPr>
          <w:t xml:space="preserve"> </w:t>
        </w:r>
        <w:r w:rsidRPr="001C5BAD">
          <w:rPr>
            <w:szCs w:val="20"/>
            <w:lang w:val="x-none" w:eastAsia="x-none"/>
          </w:rPr>
          <w:t xml:space="preserve">for </w:t>
        </w:r>
        <w:r>
          <w:rPr>
            <w:szCs w:val="20"/>
            <w:lang w:eastAsia="x-none"/>
          </w:rPr>
          <w:t>high</w:t>
        </w:r>
        <w:r w:rsidRPr="001C5BAD">
          <w:rPr>
            <w:szCs w:val="20"/>
            <w:lang w:val="x-none" w:eastAsia="x-none"/>
          </w:rPr>
          <w:t xml:space="preserve"> frequency disturbances;</w:t>
        </w:r>
      </w:ins>
    </w:p>
    <w:p w14:paraId="1678C50B" w14:textId="77777777" w:rsidR="009C76D8" w:rsidRPr="009C396B" w:rsidRDefault="009C76D8" w:rsidP="009C76D8">
      <w:pPr>
        <w:spacing w:after="240"/>
        <w:ind w:left="1440" w:hanging="720"/>
        <w:rPr>
          <w:szCs w:val="20"/>
          <w:lang w:val="x-none" w:eastAsia="x-none"/>
        </w:rPr>
      </w:pPr>
      <w:r w:rsidRPr="009C396B">
        <w:rPr>
          <w:szCs w:val="20"/>
          <w:lang w:val="x-none" w:eastAsia="x-none"/>
        </w:rPr>
        <w:t>(</w:t>
      </w:r>
      <w:ins w:id="33" w:author="ERCOT" w:date="2019-11-04T17:03:00Z">
        <w:r>
          <w:rPr>
            <w:szCs w:val="20"/>
            <w:lang w:eastAsia="x-none"/>
          </w:rPr>
          <w:t>e</w:t>
        </w:r>
      </w:ins>
      <w:del w:id="34" w:author="ERCOT" w:date="2019-11-04T17:03:00Z">
        <w:r w:rsidRPr="009C396B" w:rsidDel="002200FB">
          <w:rPr>
            <w:szCs w:val="20"/>
            <w:lang w:val="x-none" w:eastAsia="x-none"/>
          </w:rPr>
          <w:delText>c</w:delText>
        </w:r>
      </w:del>
      <w:r w:rsidRPr="009C396B">
        <w:rPr>
          <w:szCs w:val="20"/>
          <w:lang w:val="x-none" w:eastAsia="x-none"/>
        </w:rPr>
        <w:t>)</w:t>
      </w:r>
      <w:r w:rsidRPr="009C396B">
        <w:rPr>
          <w:szCs w:val="20"/>
          <w:lang w:val="x-none" w:eastAsia="x-none"/>
        </w:rPr>
        <w:tab/>
        <w:t xml:space="preserve">For </w:t>
      </w:r>
      <w:r w:rsidRPr="009C396B">
        <w:rPr>
          <w:szCs w:val="20"/>
          <w:lang w:eastAsia="x-none"/>
        </w:rPr>
        <w:t>any Generation</w:t>
      </w:r>
      <w:r w:rsidRPr="009C396B">
        <w:rPr>
          <w:szCs w:val="20"/>
          <w:lang w:val="x-none" w:eastAsia="x-none"/>
        </w:rPr>
        <w:t xml:space="preserve"> Resource</w:t>
      </w:r>
      <w:r w:rsidRPr="009C396B">
        <w:rPr>
          <w:szCs w:val="20"/>
          <w:lang w:eastAsia="x-none"/>
        </w:rPr>
        <w:t xml:space="preserve"> carrying power augmentation</w:t>
      </w:r>
      <w:r w:rsidRPr="009C396B">
        <w:rPr>
          <w:szCs w:val="20"/>
          <w:lang w:val="x-none" w:eastAsia="x-none"/>
        </w:rPr>
        <w:t xml:space="preserve">, the maximum capacity will be computed as the HSL </w:t>
      </w:r>
      <w:r w:rsidRPr="009C396B">
        <w:rPr>
          <w:szCs w:val="20"/>
          <w:lang w:eastAsia="x-none"/>
        </w:rPr>
        <w:t>minus</w:t>
      </w:r>
      <w:r w:rsidRPr="009C396B">
        <w:rPr>
          <w:szCs w:val="20"/>
          <w:lang w:val="x-none" w:eastAsia="x-none"/>
        </w:rPr>
        <w:t xml:space="preserve"> Non-Frequency Responsive Capacity (NFRC);</w:t>
      </w:r>
      <w:r w:rsidRPr="009C396B">
        <w:rPr>
          <w:szCs w:val="20"/>
          <w:lang w:eastAsia="x-none"/>
        </w:rPr>
        <w:t xml:space="preserve"> or</w:t>
      </w:r>
    </w:p>
    <w:p w14:paraId="322BEC92" w14:textId="77777777" w:rsidR="009C76D8" w:rsidRPr="009C396B" w:rsidRDefault="009C76D8" w:rsidP="009C76D8">
      <w:pPr>
        <w:spacing w:after="240"/>
        <w:ind w:left="1440" w:hanging="720"/>
        <w:rPr>
          <w:szCs w:val="20"/>
          <w:lang w:val="x-none" w:eastAsia="x-none"/>
        </w:rPr>
      </w:pPr>
      <w:r w:rsidRPr="009C396B">
        <w:rPr>
          <w:szCs w:val="20"/>
          <w:lang w:val="x-none" w:eastAsia="x-none"/>
        </w:rPr>
        <w:lastRenderedPageBreak/>
        <w:t>(</w:t>
      </w:r>
      <w:ins w:id="35" w:author="ERCOT" w:date="2019-11-04T17:03:00Z">
        <w:r>
          <w:rPr>
            <w:szCs w:val="20"/>
            <w:lang w:eastAsia="x-none"/>
          </w:rPr>
          <w:t>f</w:t>
        </w:r>
      </w:ins>
      <w:del w:id="36" w:author="ERCOT" w:date="2019-11-04T17:03:00Z">
        <w:r w:rsidRPr="009C396B" w:rsidDel="002200FB">
          <w:rPr>
            <w:szCs w:val="20"/>
            <w:lang w:val="x-none" w:eastAsia="x-none"/>
          </w:rPr>
          <w:delText>d</w:delText>
        </w:r>
      </w:del>
      <w:r w:rsidRPr="009C396B">
        <w:rPr>
          <w:szCs w:val="20"/>
          <w:lang w:val="x-none" w:eastAsia="x-none"/>
        </w:rPr>
        <w:t>)</w:t>
      </w:r>
      <w:r w:rsidRPr="009C396B">
        <w:rPr>
          <w:szCs w:val="20"/>
          <w:lang w:val="x-none" w:eastAsia="x-none"/>
        </w:rPr>
        <w:tab/>
        <w:t xml:space="preserve">Having a </w:t>
      </w:r>
      <w:r w:rsidRPr="009C396B">
        <w:rPr>
          <w:szCs w:val="20"/>
          <w:lang w:eastAsia="x-none"/>
        </w:rPr>
        <w:t>technical</w:t>
      </w:r>
      <w:r w:rsidRPr="009C396B">
        <w:rPr>
          <w:szCs w:val="20"/>
          <w:lang w:val="x-none" w:eastAsia="x-none"/>
        </w:rPr>
        <w:t xml:space="preserve"> or physical limitation filed with the ERCOT client representative and approved by ERCOT. </w:t>
      </w:r>
    </w:p>
    <w:p w14:paraId="5A1F7202" w14:textId="77777777" w:rsidR="009C76D8" w:rsidRPr="009C396B" w:rsidRDefault="009C76D8" w:rsidP="009C76D8">
      <w:pPr>
        <w:spacing w:after="240"/>
        <w:ind w:left="720" w:hanging="720"/>
        <w:rPr>
          <w:szCs w:val="20"/>
          <w:lang w:eastAsia="x-none"/>
        </w:rPr>
      </w:pPr>
      <w:r w:rsidRPr="009C396B">
        <w:rPr>
          <w:szCs w:val="20"/>
          <w:lang w:eastAsia="x-none"/>
        </w:rPr>
        <w:t>(2)</w:t>
      </w:r>
      <w:r w:rsidRPr="009C396B">
        <w:rPr>
          <w:szCs w:val="20"/>
          <w:lang w:eastAsia="x-none"/>
        </w:rPr>
        <w:tab/>
        <w:t>Market Participants shall request an exemption from, or correction of, performance during an FME within 30 days of the MIS posting date of the “Initial and Sustained Frequency Response Unit Performance” report.</w:t>
      </w:r>
    </w:p>
    <w:p w14:paraId="03658FD2" w14:textId="77777777" w:rsidR="009C76D8" w:rsidRPr="009C396B" w:rsidRDefault="009C76D8" w:rsidP="009C76D8">
      <w:pPr>
        <w:spacing w:after="240"/>
        <w:ind w:left="720" w:hanging="720"/>
        <w:rPr>
          <w:szCs w:val="20"/>
          <w:lang w:val="x-none" w:eastAsia="x-none"/>
        </w:rPr>
      </w:pPr>
      <w:r w:rsidRPr="009C396B">
        <w:rPr>
          <w:szCs w:val="20"/>
          <w:lang w:val="x-none" w:eastAsia="x-none"/>
        </w:rPr>
        <w:t>(</w:t>
      </w:r>
      <w:r w:rsidRPr="009C396B">
        <w:rPr>
          <w:szCs w:val="20"/>
          <w:lang w:eastAsia="x-none"/>
        </w:rPr>
        <w:t>3</w:t>
      </w:r>
      <w:r w:rsidRPr="009C396B">
        <w:rPr>
          <w:szCs w:val="20"/>
          <w:lang w:val="x-none" w:eastAsia="x-none"/>
        </w:rPr>
        <w:t>)</w:t>
      </w:r>
      <w:r w:rsidRPr="009C396B">
        <w:rPr>
          <w:szCs w:val="20"/>
          <w:lang w:val="x-none" w:eastAsia="x-none"/>
        </w:rPr>
        <w:tab/>
        <w:t xml:space="preserve">ERCOT will, on an as needed basis, utilize the Performance, Disturbance, Compliance Working Group (PDCWG) as a technical resource in providing input for types of technical or physical limitations that may be approved by ERCOT. </w:t>
      </w:r>
    </w:p>
    <w:p w14:paraId="6A4B1DA3" w14:textId="77777777" w:rsidR="009C76D8" w:rsidRPr="009C396B" w:rsidRDefault="009C76D8" w:rsidP="009C76D8">
      <w:pPr>
        <w:spacing w:after="240"/>
        <w:ind w:left="720" w:hanging="720"/>
        <w:rPr>
          <w:iCs/>
          <w:szCs w:val="20"/>
        </w:rPr>
      </w:pPr>
      <w:r w:rsidRPr="009C396B">
        <w:rPr>
          <w:iCs/>
          <w:szCs w:val="20"/>
          <w:lang w:val="x-none" w:eastAsia="x-none"/>
        </w:rPr>
        <w:t>(</w:t>
      </w:r>
      <w:r w:rsidRPr="009C396B">
        <w:rPr>
          <w:iCs/>
          <w:szCs w:val="20"/>
          <w:lang w:eastAsia="x-none"/>
        </w:rPr>
        <w:t>4</w:t>
      </w:r>
      <w:r w:rsidRPr="009C396B">
        <w:rPr>
          <w:iCs/>
          <w:szCs w:val="20"/>
          <w:lang w:val="x-none" w:eastAsia="x-none"/>
        </w:rPr>
        <w:t>)</w:t>
      </w:r>
      <w:r w:rsidRPr="009C396B">
        <w:rPr>
          <w:iCs/>
          <w:szCs w:val="20"/>
          <w:lang w:val="x-none" w:eastAsia="x-none"/>
        </w:rPr>
        <w:tab/>
        <w:t>ERCOT shall make a regular report on selected system disturbances, documenting the response of individual Generation Resources</w:t>
      </w:r>
      <w:ins w:id="37" w:author="ERCOT" w:date="2019-11-04T17:06:00Z">
        <w:r>
          <w:rPr>
            <w:iCs/>
            <w:szCs w:val="20"/>
            <w:lang w:eastAsia="x-none"/>
          </w:rPr>
          <w:t xml:space="preserve">, </w:t>
        </w:r>
        <w:r>
          <w:rPr>
            <w:lang w:eastAsia="x-none"/>
          </w:rPr>
          <w:t>ESRs</w:t>
        </w:r>
      </w:ins>
      <w:ins w:id="38" w:author="ERCOT" w:date="2019-11-07T13:39:00Z">
        <w:r>
          <w:rPr>
            <w:lang w:eastAsia="x-none"/>
          </w:rPr>
          <w:t>,</w:t>
        </w:r>
      </w:ins>
      <w:r w:rsidRPr="009C396B">
        <w:rPr>
          <w:iCs/>
          <w:szCs w:val="20"/>
          <w:lang w:val="x-none" w:eastAsia="x-none"/>
        </w:rPr>
        <w:t xml:space="preserve"> and Controllable Load Resources.  In addition, Resource Entities, QSEs, and individual members of the PDCWG are encouraged to work within their respective companies to enhance the performance of individual Generation Resource’s</w:t>
      </w:r>
      <w:ins w:id="39" w:author="ERCOT" w:date="2019-11-04T17:06:00Z">
        <w:r>
          <w:rPr>
            <w:lang w:eastAsia="x-none"/>
          </w:rPr>
          <w:t>, ESR’s</w:t>
        </w:r>
      </w:ins>
      <w:ins w:id="40" w:author="ERCOT" w:date="2019-11-07T13:40:00Z">
        <w:r>
          <w:rPr>
            <w:lang w:eastAsia="x-none"/>
          </w:rPr>
          <w:t>,</w:t>
        </w:r>
      </w:ins>
      <w:r w:rsidRPr="009C396B">
        <w:rPr>
          <w:iCs/>
          <w:szCs w:val="20"/>
          <w:lang w:val="x-none" w:eastAsia="x-none"/>
        </w:rPr>
        <w:t xml:space="preserve"> or Controllable Load Resource’s control systems through application of the results of the PDCWG studies. </w:t>
      </w:r>
    </w:p>
    <w:p w14:paraId="5EBCF8D0" w14:textId="77777777" w:rsidR="009C76D8" w:rsidRPr="00AA7A46" w:rsidRDefault="009C76D8" w:rsidP="009C76D8">
      <w:pPr>
        <w:keepNext/>
        <w:spacing w:before="240" w:after="240"/>
        <w:outlineLvl w:val="2"/>
        <w:rPr>
          <w:rFonts w:cs="Arial"/>
          <w:b/>
          <w:bCs/>
          <w:i/>
          <w:szCs w:val="26"/>
        </w:rPr>
      </w:pPr>
      <w:bookmarkStart w:id="41" w:name="_Toc414884922"/>
      <w:bookmarkStart w:id="42" w:name="_Toc23238868"/>
      <w:r w:rsidRPr="00AA7A46">
        <w:rPr>
          <w:rFonts w:cs="Arial"/>
          <w:b/>
          <w:bCs/>
          <w:i/>
          <w:szCs w:val="26"/>
        </w:rPr>
        <w:t>2.2.10</w:t>
      </w:r>
      <w:r w:rsidRPr="00AA7A46">
        <w:rPr>
          <w:rFonts w:cs="Arial"/>
          <w:b/>
          <w:bCs/>
          <w:i/>
          <w:szCs w:val="26"/>
        </w:rPr>
        <w:tab/>
        <w:t xml:space="preserve">Generation Resource </w:t>
      </w:r>
      <w:ins w:id="43" w:author="ERCOT" w:date="2019-11-03T20:33:00Z">
        <w:r w:rsidRPr="00AA7A46">
          <w:rPr>
            <w:rFonts w:cs="Arial"/>
            <w:b/>
            <w:bCs/>
            <w:i/>
            <w:szCs w:val="26"/>
          </w:rPr>
          <w:t>and Energy Storage Resource</w:t>
        </w:r>
        <w:r w:rsidRPr="00AA7A46">
          <w:rPr>
            <w:rFonts w:ascii="Calibri" w:eastAsia="Calibri" w:hAnsi="Calibri"/>
            <w:i/>
            <w:sz w:val="22"/>
            <w:szCs w:val="22"/>
          </w:rPr>
          <w:t xml:space="preserve"> </w:t>
        </w:r>
      </w:ins>
      <w:r w:rsidRPr="00AA7A46">
        <w:rPr>
          <w:rFonts w:cs="Arial"/>
          <w:b/>
          <w:bCs/>
          <w:i/>
          <w:szCs w:val="26"/>
        </w:rPr>
        <w:t>Response Time Requirements</w:t>
      </w:r>
      <w:bookmarkEnd w:id="41"/>
      <w:bookmarkEnd w:id="42"/>
    </w:p>
    <w:p w14:paraId="12A23468" w14:textId="77777777" w:rsidR="009C76D8" w:rsidRPr="00AA7A46" w:rsidRDefault="009C76D8" w:rsidP="009C76D8">
      <w:pPr>
        <w:spacing w:after="240"/>
        <w:ind w:left="720" w:hanging="720"/>
        <w:rPr>
          <w:iCs/>
          <w:szCs w:val="20"/>
        </w:rPr>
      </w:pPr>
      <w:r w:rsidRPr="00AA7A46">
        <w:rPr>
          <w:iCs/>
          <w:szCs w:val="20"/>
        </w:rPr>
        <w:t>(1)</w:t>
      </w:r>
      <w:r w:rsidRPr="00AA7A46">
        <w:rPr>
          <w:iCs/>
          <w:szCs w:val="20"/>
        </w:rPr>
        <w:tab/>
        <w:t>All Generation Resources</w:t>
      </w:r>
      <w:ins w:id="44" w:author="ERCOT" w:date="2019-11-03T20:33:00Z">
        <w:r>
          <w:rPr>
            <w:iCs/>
            <w:szCs w:val="20"/>
          </w:rPr>
          <w:t xml:space="preserve"> </w:t>
        </w:r>
        <w:r>
          <w:t>and ESRs</w:t>
        </w:r>
      </w:ins>
      <w:r w:rsidRPr="00AA7A46">
        <w:rPr>
          <w:iCs/>
          <w:szCs w:val="20"/>
        </w:rPr>
        <w:t xml:space="preserve"> providing Voltage Support Service (VSS) as described in Protocol Section 3.15, Voltage Support, shall maintain the necessary procedures and processes plus communications, telemetry, remote control, automation, and staffing in order to normally comply with the response times listed below when a VSS Dispatch Instruction or a TO Voltage Set Point instruction, as described in Protocol Section 6.5.7.7, Voltage Support Service, is given.  Compliance is based upon normal operating conditions where VSS Dispatch Instructions respect all equipment operating limits and other restrictions that are periodically placed on equipment.  The response time to a VSS Dispatch Instruction or a TO Voltage Set Point instruction shall commence with the successful receipt by the QSE</w:t>
      </w:r>
      <w:ins w:id="45" w:author="ERCOT" w:date="2019-11-03T20:34:00Z">
        <w:r>
          <w:rPr>
            <w:iCs/>
            <w:szCs w:val="20"/>
          </w:rPr>
          <w:t>,</w:t>
        </w:r>
      </w:ins>
      <w:r w:rsidRPr="00AA7A46">
        <w:rPr>
          <w:iCs/>
          <w:szCs w:val="20"/>
        </w:rPr>
        <w:t xml:space="preserve"> </w:t>
      </w:r>
      <w:del w:id="46" w:author="ERCOT" w:date="2019-11-03T20:33:00Z">
        <w:r w:rsidRPr="00AA7A46" w:rsidDel="00AA7A46">
          <w:rPr>
            <w:iCs/>
            <w:szCs w:val="20"/>
          </w:rPr>
          <w:delText xml:space="preserve">or </w:delText>
        </w:r>
      </w:del>
      <w:r w:rsidRPr="00AA7A46">
        <w:rPr>
          <w:iCs/>
          <w:szCs w:val="20"/>
        </w:rPr>
        <w:t>Generation Resource</w:t>
      </w:r>
      <w:ins w:id="47" w:author="ERCOT" w:date="2019-11-10T15:53:00Z">
        <w:r>
          <w:rPr>
            <w:iCs/>
            <w:szCs w:val="20"/>
          </w:rPr>
          <w:t>,</w:t>
        </w:r>
      </w:ins>
      <w:ins w:id="48" w:author="ERCOT" w:date="2019-11-03T20:34:00Z">
        <w:r>
          <w:rPr>
            <w:iCs/>
            <w:szCs w:val="20"/>
          </w:rPr>
          <w:t xml:space="preserve"> </w:t>
        </w:r>
        <w:r>
          <w:t>or ESR</w:t>
        </w:r>
      </w:ins>
      <w:r w:rsidRPr="00AA7A46">
        <w:rPr>
          <w:iCs/>
          <w:szCs w:val="20"/>
        </w:rPr>
        <w:t xml:space="preserve"> either through a verbal or telemetered instruction. </w:t>
      </w:r>
    </w:p>
    <w:p w14:paraId="73C14262" w14:textId="77777777" w:rsidR="009C76D8" w:rsidRPr="00AA7A46" w:rsidRDefault="009C76D8" w:rsidP="009C76D8">
      <w:pPr>
        <w:spacing w:after="240"/>
        <w:ind w:left="720" w:hanging="720"/>
        <w:rPr>
          <w:iCs/>
          <w:szCs w:val="20"/>
        </w:rPr>
      </w:pPr>
      <w:r w:rsidRPr="00AA7A46">
        <w:rPr>
          <w:iCs/>
          <w:szCs w:val="20"/>
        </w:rPr>
        <w:t>(2)</w:t>
      </w:r>
      <w:r w:rsidRPr="00AA7A46">
        <w:rPr>
          <w:iCs/>
          <w:szCs w:val="20"/>
        </w:rPr>
        <w:tab/>
        <w:t xml:space="preserve">A Resource Entity, TO, or QSE is not required to comply with a VSS Dispatch Instruction or Voltage Set Point instruction if compliance with such an instruction is impossible due to either a Force Majeure Event or one or more of the conditions described in paragraphs (1) and (2) of Protocol Section 6.5.7.9, Compliance with Dispatch Instruction.  In the event compliance with an instruction is precluded under this paragraph: </w:t>
      </w:r>
    </w:p>
    <w:p w14:paraId="581CAA2D" w14:textId="77777777" w:rsidR="009C76D8" w:rsidRPr="00AA7A46" w:rsidRDefault="009C76D8" w:rsidP="009C76D8">
      <w:pPr>
        <w:spacing w:after="240"/>
        <w:ind w:left="1440" w:hanging="720"/>
        <w:rPr>
          <w:szCs w:val="20"/>
        </w:rPr>
      </w:pPr>
      <w:r w:rsidRPr="00AA7A46">
        <w:rPr>
          <w:szCs w:val="20"/>
        </w:rPr>
        <w:t>(a)</w:t>
      </w:r>
      <w:r w:rsidRPr="00AA7A46">
        <w:rPr>
          <w:szCs w:val="20"/>
        </w:rPr>
        <w:tab/>
        <w:t>An affected Resource Entity shall, as soon as practicable, notify its QSE, and the Resource Entity or its QSE shall, as soon as practicable, notify the Entity issuing the instruction; and</w:t>
      </w:r>
    </w:p>
    <w:p w14:paraId="5EB974DC" w14:textId="77777777" w:rsidR="009C76D8" w:rsidRPr="00AA7A46" w:rsidRDefault="009C76D8" w:rsidP="009C76D8">
      <w:pPr>
        <w:spacing w:after="240"/>
        <w:ind w:left="1440" w:hanging="720"/>
        <w:rPr>
          <w:szCs w:val="20"/>
        </w:rPr>
      </w:pPr>
      <w:r w:rsidRPr="00AA7A46">
        <w:rPr>
          <w:szCs w:val="20"/>
        </w:rPr>
        <w:t>(b)</w:t>
      </w:r>
      <w:r w:rsidRPr="00AA7A46">
        <w:rPr>
          <w:szCs w:val="20"/>
        </w:rPr>
        <w:tab/>
        <w:t xml:space="preserve">An affected TO shall, as soon as practicable, notify ERCOT. </w:t>
      </w:r>
    </w:p>
    <w:p w14:paraId="0BC50713" w14:textId="77777777" w:rsidR="009C76D8" w:rsidRPr="00AA7A46" w:rsidRDefault="009C76D8" w:rsidP="009C76D8">
      <w:pPr>
        <w:spacing w:after="240"/>
        <w:ind w:left="720" w:hanging="720"/>
        <w:rPr>
          <w:iCs/>
          <w:szCs w:val="20"/>
        </w:rPr>
      </w:pPr>
      <w:r w:rsidRPr="00AA7A46">
        <w:rPr>
          <w:iCs/>
          <w:szCs w:val="20"/>
        </w:rPr>
        <w:t>(3)</w:t>
      </w:r>
      <w:r w:rsidRPr="00AA7A46">
        <w:rPr>
          <w:iCs/>
          <w:szCs w:val="20"/>
        </w:rPr>
        <w:tab/>
        <w:t>The required VSS response times for Generation Resources</w:t>
      </w:r>
      <w:ins w:id="49" w:author="ERCOT" w:date="2019-11-03T20:34:00Z">
        <w:r>
          <w:rPr>
            <w:iCs/>
            <w:szCs w:val="20"/>
          </w:rPr>
          <w:t xml:space="preserve"> </w:t>
        </w:r>
        <w:r>
          <w:t>and ESRs</w:t>
        </w:r>
      </w:ins>
      <w:r w:rsidRPr="00AA7A46">
        <w:rPr>
          <w:iCs/>
          <w:szCs w:val="20"/>
        </w:rPr>
        <w:t xml:space="preserve"> are:</w:t>
      </w:r>
    </w:p>
    <w:p w14:paraId="20AD0DA4" w14:textId="77777777" w:rsidR="009C76D8" w:rsidRPr="00AA7A46" w:rsidRDefault="009C76D8" w:rsidP="009C76D8">
      <w:pPr>
        <w:spacing w:after="240"/>
        <w:ind w:left="1440" w:hanging="720"/>
        <w:rPr>
          <w:szCs w:val="20"/>
        </w:rPr>
      </w:pPr>
      <w:r w:rsidRPr="00AA7A46">
        <w:rPr>
          <w:szCs w:val="20"/>
        </w:rPr>
        <w:lastRenderedPageBreak/>
        <w:t>(a)</w:t>
      </w:r>
      <w:r w:rsidRPr="00AA7A46">
        <w:rPr>
          <w:szCs w:val="20"/>
        </w:rPr>
        <w:tab/>
        <w:t xml:space="preserve">For automatically switchable static Volt-Ampere reactive (VAr) capable devices, when voltage or reactive measurements at the POI are outside of the Voltage Set Point tolerance band identified in paragraph (4) of Section 2.7.3.5, Resource Entity Responsibilities and Generation Resource </w:t>
      </w:r>
      <w:ins w:id="50" w:author="ERCOT" w:date="2019-11-03T20:34:00Z">
        <w:r>
          <w:t xml:space="preserve">or ESR </w:t>
        </w:r>
      </w:ins>
      <w:r w:rsidRPr="00AA7A46">
        <w:rPr>
          <w:szCs w:val="20"/>
        </w:rPr>
        <w:t>Requirements; then the response must be fully deployed in no more than five minutes.  If a TO and a Resource Entity have determined that a longer response time is appropriate and have entered into a written agreement reflecting that response time, then the Generation Resource</w:t>
      </w:r>
      <w:ins w:id="51" w:author="ERCOT" w:date="2019-11-03T20:35:00Z">
        <w:r>
          <w:rPr>
            <w:szCs w:val="20"/>
          </w:rPr>
          <w:t xml:space="preserve"> </w:t>
        </w:r>
        <w:r>
          <w:t>or ESR</w:t>
        </w:r>
      </w:ins>
      <w:r w:rsidRPr="00AA7A46">
        <w:rPr>
          <w:szCs w:val="20"/>
        </w:rPr>
        <w:t xml:space="preserve"> shall be required to comply with that agreed response time so long as it does not exceed ten minutes.</w:t>
      </w:r>
    </w:p>
    <w:p w14:paraId="29F106B9" w14:textId="77777777" w:rsidR="009C76D8" w:rsidRPr="00AA7A46" w:rsidRDefault="009C76D8" w:rsidP="009C76D8">
      <w:pPr>
        <w:spacing w:after="240"/>
        <w:ind w:left="1440" w:hanging="720"/>
        <w:rPr>
          <w:iCs/>
          <w:szCs w:val="20"/>
          <w:lang w:val="x-none" w:eastAsia="x-none"/>
        </w:rPr>
      </w:pPr>
      <w:r w:rsidRPr="00AA7A46">
        <w:t>(b)</w:t>
      </w:r>
      <w:r w:rsidRPr="00AA7A46">
        <w:tab/>
        <w:t>Response to a TO Voltage Set Point instruction shall be completed in no more than five minutes from receipt of the instruction.</w:t>
      </w:r>
      <w:r w:rsidRPr="00AA7A46">
        <w:rPr>
          <w:iCs/>
          <w:szCs w:val="20"/>
          <w:lang w:val="x-none" w:eastAsia="x-none"/>
        </w:rPr>
        <w:t xml:space="preserve"> </w:t>
      </w:r>
    </w:p>
    <w:p w14:paraId="1E9BBF40" w14:textId="77777777" w:rsidR="009C76D8" w:rsidRPr="00AA7A46" w:rsidRDefault="009C76D8" w:rsidP="009C76D8">
      <w:pPr>
        <w:spacing w:after="240"/>
        <w:ind w:left="1440" w:hanging="720"/>
      </w:pPr>
      <w:r w:rsidRPr="00AA7A46">
        <w:rPr>
          <w:iCs/>
          <w:szCs w:val="20"/>
          <w:lang w:eastAsia="x-none"/>
        </w:rPr>
        <w:t>(c)</w:t>
      </w:r>
      <w:r w:rsidRPr="00AA7A46">
        <w:rPr>
          <w:iCs/>
          <w:szCs w:val="20"/>
          <w:lang w:eastAsia="x-none"/>
        </w:rPr>
        <w:tab/>
        <w:t xml:space="preserve">Response to a VSS Dispatch Instruction that requires a change to the real power output of the Generation Resource </w:t>
      </w:r>
      <w:ins w:id="52" w:author="ERCOT" w:date="2019-11-03T20:35:00Z">
        <w:r>
          <w:t xml:space="preserve">or ESR </w:t>
        </w:r>
      </w:ins>
      <w:r w:rsidRPr="00AA7A46">
        <w:rPr>
          <w:iCs/>
          <w:szCs w:val="20"/>
          <w:lang w:eastAsia="x-none"/>
        </w:rPr>
        <w:t>shall be completed as soon as practicable.</w:t>
      </w:r>
    </w:p>
    <w:p w14:paraId="5804BE22" w14:textId="77777777" w:rsidR="009C76D8" w:rsidRPr="00AA7A46" w:rsidRDefault="009C76D8" w:rsidP="009C76D8">
      <w:pPr>
        <w:spacing w:after="240"/>
        <w:ind w:left="720" w:hanging="720"/>
        <w:rPr>
          <w:iCs/>
          <w:szCs w:val="20"/>
        </w:rPr>
      </w:pPr>
      <w:r w:rsidRPr="00AA7A46">
        <w:rPr>
          <w:iCs/>
          <w:szCs w:val="20"/>
        </w:rPr>
        <w:t>(4)</w:t>
      </w:r>
      <w:r w:rsidRPr="00AA7A46">
        <w:rPr>
          <w:iCs/>
          <w:szCs w:val="20"/>
        </w:rPr>
        <w:tab/>
        <w:t>Shutting down and disconnecting Generation Resources</w:t>
      </w:r>
      <w:ins w:id="53" w:author="ERCOT" w:date="2019-12-15T16:59:00Z">
        <w:r>
          <w:rPr>
            <w:iCs/>
            <w:szCs w:val="20"/>
          </w:rPr>
          <w:t xml:space="preserve"> or ESRs</w:t>
        </w:r>
      </w:ins>
      <w:r w:rsidRPr="00AA7A46">
        <w:rPr>
          <w:iCs/>
          <w:szCs w:val="20"/>
        </w:rPr>
        <w:t xml:space="preserve"> from the ERCOT Transmission Grid:</w:t>
      </w:r>
    </w:p>
    <w:p w14:paraId="48FF0DEB" w14:textId="77777777" w:rsidR="009C76D8" w:rsidRPr="00AA7A46" w:rsidRDefault="009C76D8" w:rsidP="009C76D8">
      <w:pPr>
        <w:spacing w:after="240"/>
        <w:ind w:left="1440" w:hanging="720"/>
        <w:rPr>
          <w:szCs w:val="20"/>
        </w:rPr>
      </w:pPr>
      <w:r w:rsidRPr="00AA7A46">
        <w:rPr>
          <w:szCs w:val="20"/>
        </w:rPr>
        <w:t>(a)</w:t>
      </w:r>
      <w:r w:rsidRPr="00AA7A46">
        <w:rPr>
          <w:szCs w:val="20"/>
        </w:rPr>
        <w:tab/>
        <w:t xml:space="preserve">On-Line Generation Resources </w:t>
      </w:r>
      <w:ins w:id="54" w:author="ERCOT" w:date="2019-11-03T20:35:00Z">
        <w:r>
          <w:t xml:space="preserve">or ESRs </w:t>
        </w:r>
      </w:ins>
      <w:r w:rsidRPr="00AA7A46">
        <w:rPr>
          <w:szCs w:val="20"/>
        </w:rPr>
        <w:t>must be able to commence their shutdown sequence within five minutes of receipt of a Dispatch Instruction from ERCOT.  Nuclear-fueled Generation Resources shall comply with the procedural requirements of the Nuclear Regulatory Commission (NRC) when receiving Dispatch Instructions from ERCOT to disconnect the Generation Resource from the ERCOT Transmission Grid.</w:t>
      </w:r>
    </w:p>
    <w:p w14:paraId="7BC5DBF7" w14:textId="77777777" w:rsidR="009C76D8" w:rsidRPr="00AA7A46" w:rsidRDefault="009C76D8" w:rsidP="009C76D8">
      <w:pPr>
        <w:spacing w:after="240"/>
        <w:ind w:left="1440" w:hanging="720"/>
        <w:rPr>
          <w:szCs w:val="20"/>
        </w:rPr>
      </w:pPr>
      <w:r w:rsidRPr="00AA7A46">
        <w:rPr>
          <w:szCs w:val="20"/>
        </w:rPr>
        <w:t>(b)</w:t>
      </w:r>
      <w:r w:rsidRPr="00AA7A46">
        <w:rPr>
          <w:szCs w:val="20"/>
        </w:rPr>
        <w:tab/>
        <w:t xml:space="preserve">If the ERCOT Transmission Grid condition requires breaker or switch operations to disconnect a non-MW producing </w:t>
      </w:r>
      <w:del w:id="55" w:author="ERCOT" w:date="2019-12-15T16:59:00Z">
        <w:r w:rsidRPr="00AA7A46" w:rsidDel="00992656">
          <w:rPr>
            <w:szCs w:val="20"/>
          </w:rPr>
          <w:delText>generator</w:delText>
        </w:r>
      </w:del>
      <w:ins w:id="56" w:author="ERCOT" w:date="2019-12-15T16:59:00Z">
        <w:r>
          <w:rPr>
            <w:szCs w:val="20"/>
          </w:rPr>
          <w:t>Generation Resource</w:t>
        </w:r>
        <w:r w:rsidRPr="00AA7A46">
          <w:rPr>
            <w:szCs w:val="20"/>
          </w:rPr>
          <w:t xml:space="preserve"> </w:t>
        </w:r>
        <w:r>
          <w:rPr>
            <w:szCs w:val="20"/>
          </w:rPr>
          <w:t>or ESR</w:t>
        </w:r>
      </w:ins>
      <w:r w:rsidRPr="00AA7A46">
        <w:rPr>
          <w:szCs w:val="20"/>
        </w:rPr>
        <w:t xml:space="preserve"> from the system, such operations shall be completed as soon as practicable, but no longer than 15 minutes of the receipt of a Dispatch Instruction from ERCOT.  Once disconnected from the ERCOT Transmission Grid, a Generation Resource</w:t>
      </w:r>
      <w:ins w:id="57" w:author="ERCOT" w:date="2019-11-03T20:36:00Z">
        <w:r>
          <w:rPr>
            <w:szCs w:val="20"/>
          </w:rPr>
          <w:t xml:space="preserve"> or </w:t>
        </w:r>
        <w:r>
          <w:t>ESR</w:t>
        </w:r>
      </w:ins>
      <w:r w:rsidRPr="00AA7A46">
        <w:rPr>
          <w:szCs w:val="20"/>
        </w:rPr>
        <w:t xml:space="preserve"> shall complete as soon as practicable, but no longer than 15 minutes, the required switching to return the system to a normal configuration except for nuclear-fueled Generation Resources, which shall comply with the procedural requirements of the NRC when receiving Dispatch Instructions from ERCOT to disconnect the Generation Resource from the ERCOT Transmission Grid.</w:t>
      </w:r>
      <w:r w:rsidRPr="00AA7A46" w:rsidDel="0056798F">
        <w:rPr>
          <w:szCs w:val="20"/>
        </w:rPr>
        <w:t xml:space="preserve"> </w:t>
      </w:r>
    </w:p>
    <w:p w14:paraId="70948CA3" w14:textId="77777777" w:rsidR="009C76D8" w:rsidRPr="00AA7A46" w:rsidRDefault="009C76D8" w:rsidP="009C76D8">
      <w:pPr>
        <w:keepNext/>
        <w:tabs>
          <w:tab w:val="left" w:pos="720"/>
        </w:tabs>
        <w:spacing w:before="480" w:after="240"/>
        <w:outlineLvl w:val="1"/>
        <w:rPr>
          <w:b/>
          <w:szCs w:val="20"/>
        </w:rPr>
      </w:pPr>
      <w:bookmarkStart w:id="58" w:name="_Toc191197027"/>
      <w:bookmarkStart w:id="59" w:name="_Toc414884923"/>
      <w:bookmarkStart w:id="60" w:name="_Toc23238869"/>
      <w:r w:rsidRPr="00AA7A46">
        <w:rPr>
          <w:b/>
          <w:szCs w:val="20"/>
        </w:rPr>
        <w:lastRenderedPageBreak/>
        <w:t>2.3</w:t>
      </w:r>
      <w:r w:rsidRPr="00AA7A46">
        <w:rPr>
          <w:b/>
          <w:szCs w:val="20"/>
        </w:rPr>
        <w:tab/>
      </w:r>
      <w:bookmarkStart w:id="61" w:name="_Toc49843497"/>
      <w:r w:rsidRPr="00AA7A46">
        <w:rPr>
          <w:b/>
          <w:szCs w:val="20"/>
        </w:rPr>
        <w:t>Ancillary Services</w:t>
      </w:r>
      <w:bookmarkEnd w:id="58"/>
      <w:bookmarkEnd w:id="59"/>
      <w:bookmarkEnd w:id="60"/>
      <w:bookmarkEnd w:id="61"/>
    </w:p>
    <w:p w14:paraId="0DE43770" w14:textId="77777777" w:rsidR="009C76D8" w:rsidRPr="00AA7A46" w:rsidRDefault="009C76D8" w:rsidP="009C76D8">
      <w:pPr>
        <w:keepNext/>
        <w:widowControl w:val="0"/>
        <w:spacing w:after="240"/>
      </w:pPr>
      <w:r w:rsidRPr="00AA7A46">
        <w:t>(1)</w:t>
      </w:r>
      <w:r w:rsidRPr="00AA7A46">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95"/>
        <w:gridCol w:w="3557"/>
        <w:gridCol w:w="3518"/>
      </w:tblGrid>
      <w:tr w:rsidR="009C76D8" w:rsidRPr="00AA7A46" w14:paraId="08A0B3B3" w14:textId="77777777" w:rsidTr="00EC2E17">
        <w:trPr>
          <w:cantSplit/>
          <w:tblHeader/>
        </w:trPr>
        <w:tc>
          <w:tcPr>
            <w:tcW w:w="2239" w:type="dxa"/>
            <w:vAlign w:val="center"/>
          </w:tcPr>
          <w:p w14:paraId="072F7EA9" w14:textId="77777777" w:rsidR="009C76D8" w:rsidRPr="00AA7A46" w:rsidRDefault="009C76D8" w:rsidP="00EC2E17">
            <w:pPr>
              <w:jc w:val="center"/>
              <w:rPr>
                <w:b/>
                <w:bCs/>
              </w:rPr>
            </w:pPr>
            <w:r w:rsidRPr="00AA7A46">
              <w:rPr>
                <w:b/>
                <w:bCs/>
              </w:rPr>
              <w:t>ANCILLARY SERVICE TYPE</w:t>
            </w:r>
          </w:p>
        </w:tc>
        <w:tc>
          <w:tcPr>
            <w:tcW w:w="3692" w:type="dxa"/>
            <w:vAlign w:val="center"/>
          </w:tcPr>
          <w:p w14:paraId="441ACAFF" w14:textId="77777777" w:rsidR="009C76D8" w:rsidRPr="00AA7A46" w:rsidRDefault="009C76D8" w:rsidP="00EC2E17">
            <w:pPr>
              <w:jc w:val="center"/>
              <w:rPr>
                <w:b/>
                <w:bCs/>
              </w:rPr>
            </w:pPr>
            <w:r w:rsidRPr="00AA7A46">
              <w:rPr>
                <w:b/>
                <w:bCs/>
              </w:rPr>
              <w:t>DESCRIPTION</w:t>
            </w:r>
          </w:p>
        </w:tc>
        <w:tc>
          <w:tcPr>
            <w:tcW w:w="3659" w:type="dxa"/>
            <w:vAlign w:val="center"/>
          </w:tcPr>
          <w:p w14:paraId="52EA7BEA" w14:textId="77777777" w:rsidR="009C76D8" w:rsidRPr="00AA7A46" w:rsidRDefault="009C76D8" w:rsidP="00EC2E17">
            <w:pPr>
              <w:jc w:val="center"/>
              <w:rPr>
                <w:b/>
                <w:bCs/>
              </w:rPr>
            </w:pPr>
            <w:r w:rsidRPr="00AA7A46">
              <w:rPr>
                <w:b/>
                <w:bCs/>
              </w:rPr>
              <w:t>ERCOT AUTHORITY ACTION</w:t>
            </w:r>
          </w:p>
        </w:tc>
      </w:tr>
      <w:tr w:rsidR="009C76D8" w:rsidRPr="00AA7A46" w14:paraId="632BDBA6" w14:textId="77777777" w:rsidTr="00EC2E17">
        <w:trPr>
          <w:cantSplit/>
          <w:trHeight w:val="2433"/>
        </w:trPr>
        <w:tc>
          <w:tcPr>
            <w:tcW w:w="2239" w:type="dxa"/>
          </w:tcPr>
          <w:p w14:paraId="181A9EE4" w14:textId="77777777" w:rsidR="009C76D8" w:rsidRPr="00AA7A46" w:rsidRDefault="009C76D8" w:rsidP="00EC2E17">
            <w:r w:rsidRPr="00AA7A46">
              <w:t>Regulation Down Service (Reg-Down)</w:t>
            </w:r>
          </w:p>
          <w:p w14:paraId="504E4188" w14:textId="77777777" w:rsidR="009C76D8" w:rsidRPr="00AA7A46" w:rsidRDefault="009C76D8" w:rsidP="00EC2E17">
            <w:r w:rsidRPr="00AA7A46">
              <w:t>and</w:t>
            </w:r>
          </w:p>
          <w:p w14:paraId="6534DACA" w14:textId="77777777" w:rsidR="009C76D8" w:rsidRPr="00AA7A46" w:rsidRDefault="009C76D8" w:rsidP="00EC2E17">
            <w:r w:rsidRPr="00AA7A46">
              <w:t>Regulation Up Service (Reg-Up)</w:t>
            </w:r>
          </w:p>
          <w:p w14:paraId="37BA762A" w14:textId="77777777" w:rsidR="009C76D8" w:rsidRPr="00AA7A46" w:rsidRDefault="009C76D8" w:rsidP="00EC2E17">
            <w:r w:rsidRPr="00AA7A46">
              <w:t>(for Generation Resources</w:t>
            </w:r>
            <w:ins w:id="62" w:author="ERCOT" w:date="2019-12-15T17:00:00Z">
              <w:r>
                <w:t xml:space="preserve"> and </w:t>
              </w:r>
            </w:ins>
            <w:ins w:id="63" w:author="ERCOT" w:date="2019-12-15T17:01:00Z">
              <w:r>
                <w:t>Energy Storage Resources (</w:t>
              </w:r>
            </w:ins>
            <w:ins w:id="64" w:author="ERCOT" w:date="2019-12-15T17:00:00Z">
              <w:r>
                <w:t>ESRs</w:t>
              </w:r>
            </w:ins>
            <w:ins w:id="65" w:author="ERCOT" w:date="2019-12-15T17:01:00Z">
              <w:r>
                <w:t>)</w:t>
              </w:r>
            </w:ins>
            <w:r w:rsidRPr="00AA7A46">
              <w:t>)</w:t>
            </w:r>
          </w:p>
          <w:p w14:paraId="0753E9A0" w14:textId="77777777" w:rsidR="009C76D8" w:rsidRPr="00AA7A46" w:rsidRDefault="009C76D8" w:rsidP="00EC2E17">
            <w:r w:rsidRPr="00AA7A46">
              <w:rPr>
                <w:b/>
                <w:i/>
                <w:sz w:val="20"/>
                <w:szCs w:val="20"/>
              </w:rPr>
              <w:t>Reference:  Protocol Section 2, Definitions and Acronyms</w:t>
            </w:r>
          </w:p>
        </w:tc>
        <w:tc>
          <w:tcPr>
            <w:tcW w:w="3692" w:type="dxa"/>
          </w:tcPr>
          <w:p w14:paraId="393653BA" w14:textId="77777777" w:rsidR="009C76D8" w:rsidRPr="00AA7A46" w:rsidRDefault="009C76D8" w:rsidP="00EC2E17">
            <w:r w:rsidRPr="00AA7A46">
              <w:t xml:space="preserve">Resource capacity provided by a Qualified Scheduling Entity (QSE) from a specific Generation Resource </w:t>
            </w:r>
            <w:ins w:id="66" w:author="ERCOT" w:date="2019-12-15T17:00:00Z">
              <w:r>
                <w:t xml:space="preserve">or ESR </w:t>
              </w:r>
            </w:ins>
            <w:r w:rsidRPr="00AA7A46">
              <w:t>to control frequency within the system which is controlled second by second, normally by an Automatic Generation Control (AGC) system.</w:t>
            </w:r>
          </w:p>
        </w:tc>
        <w:tc>
          <w:tcPr>
            <w:tcW w:w="3659" w:type="dxa"/>
          </w:tcPr>
          <w:p w14:paraId="7436CDAD" w14:textId="77777777" w:rsidR="009C76D8" w:rsidRPr="00AA7A46" w:rsidRDefault="009C76D8" w:rsidP="00EC2E17">
            <w:pPr>
              <w:spacing w:after="120"/>
              <w:ind w:left="360" w:hanging="360"/>
            </w:pPr>
            <w:r w:rsidRPr="00AA7A46">
              <w:t>a.</w:t>
            </w:r>
            <w:r w:rsidRPr="00AA7A46">
              <w:tab/>
              <w:t xml:space="preserve">Reg-Down energy is a deployment to increase or decrease generation at a level below the Generation Resource’s </w:t>
            </w:r>
            <w:ins w:id="67" w:author="ERCOT" w:date="2019-12-15T17:00:00Z">
              <w:r>
                <w:t xml:space="preserve">or ESR’s </w:t>
              </w:r>
            </w:ins>
            <w:r w:rsidRPr="00AA7A46">
              <w:t>Base Point in response to a change in system frequency.</w:t>
            </w:r>
          </w:p>
          <w:p w14:paraId="757D4E25" w14:textId="77777777" w:rsidR="009C76D8" w:rsidRPr="00AA7A46" w:rsidRDefault="009C76D8" w:rsidP="00EC2E17">
            <w:pPr>
              <w:spacing w:after="120"/>
              <w:ind w:left="373" w:hanging="373"/>
            </w:pPr>
            <w:r w:rsidRPr="00AA7A46">
              <w:t>b.</w:t>
            </w:r>
            <w:r w:rsidRPr="00AA7A46">
              <w:tab/>
              <w:t xml:space="preserve">Reg-Up energy is a deployment to increase or decrease generation at a level above the Generation Resource’s </w:t>
            </w:r>
            <w:ins w:id="68" w:author="ERCOT" w:date="2019-12-15T17:00:00Z">
              <w:r>
                <w:t xml:space="preserve">or ESR’s </w:t>
              </w:r>
            </w:ins>
            <w:r w:rsidRPr="00AA7A46">
              <w:t>Base Point in response to a change in system frequency.</w:t>
            </w:r>
          </w:p>
        </w:tc>
      </w:tr>
      <w:tr w:rsidR="009C76D8" w:rsidRPr="00AA7A46" w14:paraId="37097A02" w14:textId="77777777" w:rsidTr="00EC2E17">
        <w:trPr>
          <w:cantSplit/>
          <w:trHeight w:val="2433"/>
        </w:trPr>
        <w:tc>
          <w:tcPr>
            <w:tcW w:w="2239" w:type="dxa"/>
          </w:tcPr>
          <w:p w14:paraId="24965309" w14:textId="77777777" w:rsidR="009C76D8" w:rsidRPr="00AA7A46" w:rsidRDefault="009C76D8" w:rsidP="00EC2E17">
            <w:r w:rsidRPr="00AA7A46">
              <w:t>Reg-Down</w:t>
            </w:r>
          </w:p>
          <w:p w14:paraId="35FC510B" w14:textId="77777777" w:rsidR="009C76D8" w:rsidRPr="00AA7A46" w:rsidRDefault="009C76D8" w:rsidP="00EC2E17">
            <w:r w:rsidRPr="00AA7A46">
              <w:t>and</w:t>
            </w:r>
          </w:p>
          <w:p w14:paraId="2BBDE57E" w14:textId="77777777" w:rsidR="009C76D8" w:rsidRPr="00AA7A46" w:rsidRDefault="009C76D8" w:rsidP="00EC2E17">
            <w:r w:rsidRPr="00AA7A46">
              <w:t>Reg-Up</w:t>
            </w:r>
          </w:p>
          <w:p w14:paraId="2F19EC17" w14:textId="77777777" w:rsidR="009C76D8" w:rsidRPr="00AA7A46" w:rsidRDefault="009C76D8" w:rsidP="00EC2E17">
            <w:r w:rsidRPr="00AA7A46">
              <w:t>(for Load Resource)</w:t>
            </w:r>
          </w:p>
          <w:p w14:paraId="1082F59E" w14:textId="77777777" w:rsidR="009C76D8" w:rsidRPr="00AA7A46" w:rsidRDefault="009C76D8" w:rsidP="00EC2E17">
            <w:r w:rsidRPr="00AA7A46">
              <w:rPr>
                <w:b/>
                <w:i/>
                <w:sz w:val="20"/>
                <w:szCs w:val="20"/>
              </w:rPr>
              <w:t>Reference:  Protocol Section 2</w:t>
            </w:r>
          </w:p>
        </w:tc>
        <w:tc>
          <w:tcPr>
            <w:tcW w:w="3692" w:type="dxa"/>
          </w:tcPr>
          <w:p w14:paraId="0B1557EA" w14:textId="77777777" w:rsidR="009C76D8" w:rsidRPr="00AA7A46" w:rsidRDefault="009C76D8" w:rsidP="00EC2E17">
            <w:r w:rsidRPr="00AA7A46">
              <w:t>Load Resource capacity provided by a QSE from a specific Load Resource to control frequency within the system.</w:t>
            </w:r>
          </w:p>
        </w:tc>
        <w:tc>
          <w:tcPr>
            <w:tcW w:w="3659" w:type="dxa"/>
          </w:tcPr>
          <w:p w14:paraId="4CDA513F" w14:textId="77777777" w:rsidR="009C76D8" w:rsidRPr="00AA7A46" w:rsidRDefault="009C76D8" w:rsidP="00EC2E17">
            <w:pPr>
              <w:spacing w:after="120"/>
              <w:ind w:left="360" w:hanging="360"/>
            </w:pPr>
            <w:r w:rsidRPr="00AA7A46">
              <w:t>a.</w:t>
            </w:r>
            <w:r w:rsidRPr="00AA7A46">
              <w:tab/>
              <w:t>Reg-Down is a deployment to increase or decrease Load as deployed within its Ancillary Service Schedule for Reg-Down below the Load Resource’s Maximum Power Consumption (MPC) limit in response to a change in system frequency.</w:t>
            </w:r>
          </w:p>
          <w:p w14:paraId="6E6BC24A" w14:textId="77777777" w:rsidR="009C76D8" w:rsidRPr="00AA7A46" w:rsidRDefault="009C76D8" w:rsidP="00EC2E17">
            <w:pPr>
              <w:spacing w:after="120"/>
              <w:ind w:left="360" w:hanging="360"/>
            </w:pPr>
            <w:r w:rsidRPr="00AA7A46">
              <w:t>b.</w:t>
            </w:r>
            <w:r w:rsidRPr="00AA7A46">
              <w:tab/>
              <w:t>Reg-Up is a deployment to increase or decrease Load as deployed within its Ancillary Service Schedule for Reg-Up above the Load Resource’s Low Power Consumption (LPC) limit in response to a change in system frequency.</w:t>
            </w:r>
          </w:p>
        </w:tc>
      </w:tr>
      <w:tr w:rsidR="009C76D8" w:rsidRPr="00AA7A46" w14:paraId="31599672" w14:textId="77777777" w:rsidTr="00EC2E17">
        <w:trPr>
          <w:cantSplit/>
        </w:trPr>
        <w:tc>
          <w:tcPr>
            <w:tcW w:w="2239" w:type="dxa"/>
          </w:tcPr>
          <w:p w14:paraId="019A7293" w14:textId="77777777" w:rsidR="009C76D8" w:rsidRPr="00AA7A46" w:rsidRDefault="009C76D8" w:rsidP="00EC2E17">
            <w:r w:rsidRPr="00AA7A46">
              <w:lastRenderedPageBreak/>
              <w:t xml:space="preserve">Responsive Reserve (RRS) Service </w:t>
            </w:r>
          </w:p>
          <w:p w14:paraId="1D2A2EB2" w14:textId="77777777" w:rsidR="009C76D8" w:rsidRPr="00AA7A46" w:rsidRDefault="009C76D8" w:rsidP="00EC2E17"/>
          <w:p w14:paraId="764E2C77" w14:textId="77777777" w:rsidR="009C76D8" w:rsidRPr="00AA7A46" w:rsidRDefault="009C76D8" w:rsidP="00EC2E17">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300CD9B7" w14:textId="77777777" w:rsidR="009C76D8" w:rsidRPr="00AA7A46" w:rsidRDefault="009C76D8" w:rsidP="00EC2E17"/>
        </w:tc>
        <w:tc>
          <w:tcPr>
            <w:tcW w:w="3692" w:type="dxa"/>
          </w:tcPr>
          <w:p w14:paraId="780902BD" w14:textId="77777777" w:rsidR="009C76D8" w:rsidRPr="00AA7A46" w:rsidRDefault="009C76D8" w:rsidP="00EC2E17">
            <w:r w:rsidRPr="00AA7A46">
              <w:t>Operating reserves on Generation Resources</w:t>
            </w:r>
            <w:ins w:id="69" w:author="ERCOT" w:date="2019-12-15T17:00:00Z">
              <w:r>
                <w:t>,</w:t>
              </w:r>
              <w:r w:rsidRPr="00AA7A46">
                <w:t xml:space="preserve"> </w:t>
              </w:r>
              <w:r>
                <w:t>ESRs,</w:t>
              </w:r>
            </w:ins>
            <w:r>
              <w:t xml:space="preserve"> </w:t>
            </w:r>
            <w:r w:rsidRPr="00AA7A46">
              <w:t>and Load Resources maintained by ERCOT to help control the frequency of the system.  RRS on Generation Resources</w:t>
            </w:r>
            <w:ins w:id="70" w:author="ERCOT" w:date="2019-12-15T17:00:00Z">
              <w:r>
                <w:t>, ESRs,</w:t>
              </w:r>
            </w:ins>
            <w:r w:rsidRPr="00AA7A46">
              <w:t xml:space="preserve"> and Controllable Load Resources that are qualified to provide Regulation Service can also be used as a backup Regulation Service and energy during an Energy Emergency Alert (EEA) event.</w:t>
            </w:r>
          </w:p>
        </w:tc>
        <w:tc>
          <w:tcPr>
            <w:tcW w:w="3659" w:type="dxa"/>
          </w:tcPr>
          <w:p w14:paraId="0CBB14E2" w14:textId="77777777" w:rsidR="009C76D8" w:rsidRPr="00AA7A46" w:rsidRDefault="009C76D8" w:rsidP="00EC2E17">
            <w:r w:rsidRPr="00AA7A46">
              <w:t>RRS may only be deployed as follows:</w:t>
            </w:r>
          </w:p>
          <w:p w14:paraId="001CDE46" w14:textId="77777777" w:rsidR="009C76D8" w:rsidRPr="00AA7A46" w:rsidRDefault="009C76D8" w:rsidP="00EC2E17"/>
          <w:p w14:paraId="6E87D16F" w14:textId="77777777" w:rsidR="009C76D8" w:rsidRPr="00AA7A46" w:rsidRDefault="009C76D8" w:rsidP="00EC2E17">
            <w:pPr>
              <w:spacing w:after="120"/>
              <w:ind w:left="360" w:hanging="360"/>
            </w:pPr>
            <w:r w:rsidRPr="00AA7A46">
              <w:t>a.</w:t>
            </w:r>
            <w:r w:rsidRPr="00AA7A46">
              <w:tab/>
              <w:t xml:space="preserve">Through automatic governor action or under-frequency relay in response to frequency deviations; </w:t>
            </w:r>
          </w:p>
          <w:p w14:paraId="6B7A7D65" w14:textId="77777777" w:rsidR="009C76D8" w:rsidRPr="00AA7A46" w:rsidRDefault="009C76D8" w:rsidP="00EC2E17">
            <w:pPr>
              <w:spacing w:after="120"/>
              <w:ind w:left="360" w:hanging="360"/>
            </w:pPr>
            <w:r w:rsidRPr="00AA7A46">
              <w:t>b.</w:t>
            </w:r>
            <w:r w:rsidRPr="00AA7A46">
              <w:tab/>
              <w:t>By electronic signal from ERCOT in response to the need; and</w:t>
            </w:r>
          </w:p>
          <w:p w14:paraId="55296D79" w14:textId="77777777" w:rsidR="009C76D8" w:rsidRPr="00AA7A46" w:rsidRDefault="009C76D8" w:rsidP="00EC2E17">
            <w:pPr>
              <w:spacing w:after="120"/>
              <w:ind w:left="360" w:hanging="360"/>
            </w:pPr>
            <w:r w:rsidRPr="00AA7A46">
              <w:t>c.</w:t>
            </w:r>
            <w:r w:rsidRPr="00AA7A46">
              <w:tab/>
              <w:t>As ordered by an ERCOT Operator during EEA or other emergencies.</w:t>
            </w:r>
          </w:p>
        </w:tc>
      </w:tr>
      <w:tr w:rsidR="009C76D8" w:rsidRPr="00AA7A46" w14:paraId="13D81826" w14:textId="77777777" w:rsidTr="00EC2E17">
        <w:trPr>
          <w:cantSplit/>
          <w:trHeight w:val="4035"/>
        </w:trPr>
        <w:tc>
          <w:tcPr>
            <w:tcW w:w="2239" w:type="dxa"/>
          </w:tcPr>
          <w:p w14:paraId="54ED64EF" w14:textId="77777777" w:rsidR="009C76D8" w:rsidRPr="00AA7A46" w:rsidRDefault="009C76D8" w:rsidP="00EC2E17">
            <w:r w:rsidRPr="00AA7A46">
              <w:t>Non-Spinning Reserve (Non-Spin) Service</w:t>
            </w:r>
          </w:p>
          <w:p w14:paraId="324616A4" w14:textId="77777777" w:rsidR="009C76D8" w:rsidRPr="00AA7A46" w:rsidRDefault="009C76D8" w:rsidP="00EC2E17"/>
          <w:p w14:paraId="45DF680C" w14:textId="77777777" w:rsidR="009C76D8" w:rsidRPr="00AA7A46" w:rsidRDefault="009C76D8" w:rsidP="00EC2E17">
            <w:pPr>
              <w:rPr>
                <w:b/>
                <w:sz w:val="20"/>
                <w:szCs w:val="20"/>
              </w:rPr>
            </w:pPr>
            <w:r w:rsidRPr="00AA7A46">
              <w:rPr>
                <w:b/>
                <w:i/>
                <w:sz w:val="20"/>
                <w:szCs w:val="20"/>
              </w:rPr>
              <w:t>Reference:  Protocol Section 2</w:t>
            </w:r>
          </w:p>
          <w:p w14:paraId="26A75F5D" w14:textId="77777777" w:rsidR="009C76D8" w:rsidRPr="00AA7A46" w:rsidRDefault="009C76D8" w:rsidP="00EC2E17"/>
        </w:tc>
        <w:tc>
          <w:tcPr>
            <w:tcW w:w="3692" w:type="dxa"/>
          </w:tcPr>
          <w:p w14:paraId="7E0245CD" w14:textId="77777777" w:rsidR="009C76D8" w:rsidRPr="00AA7A46" w:rsidRDefault="009C76D8" w:rsidP="00EC2E17">
            <w:pPr>
              <w:spacing w:after="120"/>
              <w:ind w:left="360" w:hanging="360"/>
            </w:pPr>
            <w:r w:rsidRPr="00AA7A46">
              <w:t>a.</w:t>
            </w:r>
            <w:r w:rsidRPr="00AA7A46">
              <w:tab/>
              <w:t xml:space="preserve">Off-Line Generation Resource </w:t>
            </w:r>
            <w:ins w:id="71" w:author="ERCOT" w:date="2019-12-15T17:01:00Z">
              <w:r>
                <w:t xml:space="preserve">or ESR </w:t>
              </w:r>
            </w:ins>
            <w:r w:rsidRPr="00AA7A46">
              <w:t>capacity, or reserved capacity from On-Line Generation Resources</w:t>
            </w:r>
            <w:ins w:id="72" w:author="ERCOT" w:date="2019-12-15T17:01:00Z">
              <w:r>
                <w:t xml:space="preserve"> or ESRs</w:t>
              </w:r>
            </w:ins>
            <w:r w:rsidRPr="00AA7A46">
              <w:t xml:space="preserve">, capable of being ramped to a specified output level within 30 minutes, and operating at a specified output for at least one hour </w:t>
            </w:r>
          </w:p>
          <w:p w14:paraId="383CD391" w14:textId="77777777" w:rsidR="009C76D8" w:rsidRPr="00AA7A46" w:rsidRDefault="009C76D8" w:rsidP="00EC2E17">
            <w:pPr>
              <w:spacing w:after="120"/>
              <w:ind w:left="372" w:hanging="360"/>
            </w:pPr>
            <w:r w:rsidRPr="00AA7A46">
              <w:t>b.</w:t>
            </w:r>
            <w:r w:rsidRPr="00AA7A46">
              <w:tab/>
              <w:t>Controllable Load Resources that are capable of ramping to an ERCOT-instructed consumption level within 30 minutes consuming at the ERCOT-instructed level for at least one hour.</w:t>
            </w:r>
          </w:p>
        </w:tc>
        <w:tc>
          <w:tcPr>
            <w:tcW w:w="3659" w:type="dxa"/>
          </w:tcPr>
          <w:p w14:paraId="108D3287" w14:textId="77777777" w:rsidR="009C76D8" w:rsidRPr="00AA7A46" w:rsidRDefault="009C76D8" w:rsidP="00EC2E17">
            <w:r w:rsidRPr="00AA7A46">
              <w:t>Deployed in response to loss-of-Resource contingencies, Load forecasting error, or other contingency events on the system. See Protocol Section 6.5.7.6.2.3, Non-Spinning Reserve Service Deployment.</w:t>
            </w:r>
          </w:p>
        </w:tc>
      </w:tr>
      <w:tr w:rsidR="009C76D8" w:rsidRPr="00AA7A46" w14:paraId="1EFC8E6E" w14:textId="77777777" w:rsidTr="00EC2E17">
        <w:trPr>
          <w:cantSplit/>
        </w:trPr>
        <w:tc>
          <w:tcPr>
            <w:tcW w:w="2239" w:type="dxa"/>
          </w:tcPr>
          <w:p w14:paraId="642318A2" w14:textId="77777777" w:rsidR="009C76D8" w:rsidRPr="00AA7A46" w:rsidRDefault="009C76D8" w:rsidP="00EC2E17">
            <w:r w:rsidRPr="00AA7A46">
              <w:lastRenderedPageBreak/>
              <w:t>Voltage Support Service (VSS)</w:t>
            </w:r>
          </w:p>
          <w:p w14:paraId="3174ECD9" w14:textId="77777777" w:rsidR="009C76D8" w:rsidRPr="00AA7A46" w:rsidRDefault="009C76D8" w:rsidP="00EC2E17"/>
          <w:p w14:paraId="6DAF0D2E" w14:textId="77777777" w:rsidR="009C76D8" w:rsidRPr="00AA7A46" w:rsidRDefault="009C76D8" w:rsidP="00EC2E17">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3.15</w:t>
            </w:r>
            <w:r w:rsidRPr="00AA7A46">
              <w:rPr>
                <w:b/>
                <w:i/>
                <w:sz w:val="20"/>
                <w:szCs w:val="20"/>
              </w:rPr>
              <w:t>, Voltage Support</w:t>
            </w:r>
          </w:p>
          <w:p w14:paraId="6F99A16F" w14:textId="77777777" w:rsidR="009C76D8" w:rsidRPr="00AA7A46" w:rsidRDefault="009C76D8" w:rsidP="00EC2E17"/>
        </w:tc>
        <w:tc>
          <w:tcPr>
            <w:tcW w:w="3692" w:type="dxa"/>
          </w:tcPr>
          <w:p w14:paraId="73D305C0" w14:textId="77777777" w:rsidR="009C76D8" w:rsidRPr="00AA7A46" w:rsidRDefault="009C76D8" w:rsidP="00EC2E17">
            <w:r w:rsidRPr="00AA7A46">
              <w:t>Reactive capability of a Generation Resource</w:t>
            </w:r>
            <w:r>
              <w:t xml:space="preserve"> </w:t>
            </w:r>
            <w:ins w:id="73" w:author="ERCOT" w:date="2019-11-03T20:38:00Z">
              <w:r>
                <w:t xml:space="preserve">or an </w:t>
              </w:r>
            </w:ins>
            <w:ins w:id="74" w:author="ERCOT" w:date="2019-11-10T16:03:00Z">
              <w:r>
                <w:t>ESR</w:t>
              </w:r>
            </w:ins>
            <w:r w:rsidRPr="00AA7A46">
              <w:t xml:space="preserve"> that is required to maintain transmission and distribution voltages on the ERCOT Transmission Grid within acceptable limits.  All Generation Resources</w:t>
            </w:r>
            <w:ins w:id="75" w:author="ERCOT" w:date="2019-11-03T20:38:00Z">
              <w:r>
                <w:t xml:space="preserve"> and ESR</w:t>
              </w:r>
            </w:ins>
            <w:ins w:id="76" w:author="ERCOT" w:date="2019-11-05T20:58:00Z">
              <w:r>
                <w:t>s</w:t>
              </w:r>
            </w:ins>
            <w:r w:rsidRPr="00AA7A46">
              <w:t xml:space="preserve"> with a gross rating greater than 20 MVA shall provide VSS.</w:t>
            </w:r>
          </w:p>
        </w:tc>
        <w:tc>
          <w:tcPr>
            <w:tcW w:w="3659" w:type="dxa"/>
          </w:tcPr>
          <w:p w14:paraId="01907C48" w14:textId="77777777" w:rsidR="009C76D8" w:rsidRPr="00AA7A46" w:rsidRDefault="009C76D8" w:rsidP="00EC2E17">
            <w:r w:rsidRPr="00AA7A46">
              <w:t>Direct the scheduling of VSS by providing Voltage Profiles at the point of interconnection.  The Generation Resource</w:t>
            </w:r>
            <w:ins w:id="77" w:author="ERCOT" w:date="2019-11-03T20:38:00Z">
              <w:r>
                <w:t xml:space="preserve"> </w:t>
              </w:r>
            </w:ins>
            <w:ins w:id="78" w:author="ERCOT" w:date="2019-11-03T20:39:00Z">
              <w:r>
                <w:t>or ESR</w:t>
              </w:r>
            </w:ins>
            <w:r w:rsidRPr="00AA7A46">
              <w:t xml:space="preserve"> is obligated to maintain the published voltage profile within its Corrected Unit Reactive Limit (CURL).</w:t>
            </w:r>
          </w:p>
        </w:tc>
      </w:tr>
      <w:tr w:rsidR="009C76D8" w:rsidRPr="00AA7A46" w14:paraId="46AD3A99" w14:textId="77777777" w:rsidTr="00EC2E17">
        <w:trPr>
          <w:cantSplit/>
        </w:trPr>
        <w:tc>
          <w:tcPr>
            <w:tcW w:w="2239" w:type="dxa"/>
          </w:tcPr>
          <w:p w14:paraId="59F0D53F" w14:textId="77777777" w:rsidR="009C76D8" w:rsidRPr="00AA7A46" w:rsidRDefault="009C76D8" w:rsidP="00EC2E17">
            <w:r w:rsidRPr="00AA7A46">
              <w:t>Black Start Service (BSS)</w:t>
            </w:r>
          </w:p>
          <w:p w14:paraId="0731BB94" w14:textId="77777777" w:rsidR="009C76D8" w:rsidRPr="00AA7A46" w:rsidRDefault="009C76D8" w:rsidP="00EC2E17"/>
          <w:p w14:paraId="19F5C4EE" w14:textId="77777777" w:rsidR="009C76D8" w:rsidRPr="00AA7A46" w:rsidRDefault="009C76D8" w:rsidP="00EC2E17">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3.14.2</w:t>
            </w:r>
            <w:r w:rsidRPr="00AA7A46">
              <w:rPr>
                <w:b/>
                <w:i/>
                <w:sz w:val="20"/>
                <w:szCs w:val="20"/>
              </w:rPr>
              <w:t>, Black Start</w:t>
            </w:r>
          </w:p>
          <w:p w14:paraId="04909FBA" w14:textId="77777777" w:rsidR="009C76D8" w:rsidRPr="00AA7A46" w:rsidRDefault="009C76D8" w:rsidP="00EC2E17"/>
        </w:tc>
        <w:tc>
          <w:tcPr>
            <w:tcW w:w="3692" w:type="dxa"/>
          </w:tcPr>
          <w:p w14:paraId="3B4C5E10" w14:textId="77777777" w:rsidR="009C76D8" w:rsidRPr="00AA7A46" w:rsidRDefault="009C76D8" w:rsidP="00EC2E17">
            <w:r w:rsidRPr="00AA7A46">
              <w:t xml:space="preserve">The provision of Generation Resources under a Black Start Agreement, which are capable of self-starting without support from within ERCOT in the event of a </w:t>
            </w:r>
            <w:r w:rsidRPr="00AA7A46">
              <w:rPr>
                <w:szCs w:val="20"/>
              </w:rPr>
              <w:t>Partial Blackout or</w:t>
            </w:r>
            <w:r w:rsidRPr="00AA7A46">
              <w:t xml:space="preserve"> Blackout.</w:t>
            </w:r>
          </w:p>
        </w:tc>
        <w:tc>
          <w:tcPr>
            <w:tcW w:w="3659" w:type="dxa"/>
          </w:tcPr>
          <w:p w14:paraId="7BC16E31" w14:textId="77777777" w:rsidR="009C76D8" w:rsidRPr="00AA7A46" w:rsidRDefault="009C76D8" w:rsidP="00EC2E17">
            <w:r w:rsidRPr="00AA7A46">
              <w:t xml:space="preserve">Provide emergency Dispatch Instructions to begin restoration to a secure operating state after a </w:t>
            </w:r>
            <w:r w:rsidRPr="00AA7A46">
              <w:rPr>
                <w:szCs w:val="20"/>
              </w:rPr>
              <w:t>Partial Blackout or</w:t>
            </w:r>
            <w:r w:rsidRPr="00AA7A46">
              <w:t xml:space="preserve"> Blackout.</w:t>
            </w:r>
          </w:p>
        </w:tc>
      </w:tr>
      <w:tr w:rsidR="009C76D8" w:rsidRPr="00AA7A46" w14:paraId="238618A3" w14:textId="77777777" w:rsidTr="00EC2E17">
        <w:trPr>
          <w:cantSplit/>
        </w:trPr>
        <w:tc>
          <w:tcPr>
            <w:tcW w:w="2239" w:type="dxa"/>
          </w:tcPr>
          <w:p w14:paraId="7EADCF87" w14:textId="77777777" w:rsidR="009C76D8" w:rsidRPr="00AA7A46" w:rsidRDefault="009C76D8" w:rsidP="00EC2E17">
            <w:r w:rsidRPr="00AA7A46">
              <w:t>Reliability Must-Run (RMR) Service</w:t>
            </w:r>
          </w:p>
          <w:p w14:paraId="6CFF66FA" w14:textId="77777777" w:rsidR="009C76D8" w:rsidRPr="00AA7A46" w:rsidRDefault="009C76D8" w:rsidP="00EC2E17"/>
          <w:p w14:paraId="1D1E6541" w14:textId="77777777" w:rsidR="009C76D8" w:rsidRPr="00AA7A46" w:rsidRDefault="009C76D8" w:rsidP="00EC2E17">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3.14.1</w:t>
            </w:r>
            <w:r w:rsidRPr="00AA7A46">
              <w:rPr>
                <w:b/>
                <w:i/>
                <w:sz w:val="20"/>
                <w:szCs w:val="20"/>
              </w:rPr>
              <w:t>, Reliability Must Run</w:t>
            </w:r>
          </w:p>
        </w:tc>
        <w:tc>
          <w:tcPr>
            <w:tcW w:w="3692" w:type="dxa"/>
          </w:tcPr>
          <w:p w14:paraId="321F3FC3" w14:textId="77777777" w:rsidR="009C76D8" w:rsidRPr="00AA7A46" w:rsidRDefault="009C76D8" w:rsidP="00EC2E17">
            <w:r w:rsidRPr="00AA7A46">
              <w:t>The provision of Generation Resource capacity and energy under an RMR Agreement.</w:t>
            </w:r>
          </w:p>
        </w:tc>
        <w:tc>
          <w:tcPr>
            <w:tcW w:w="3659" w:type="dxa"/>
          </w:tcPr>
          <w:p w14:paraId="73DDEAD0" w14:textId="77777777" w:rsidR="009C76D8" w:rsidRPr="00AA7A46" w:rsidRDefault="009C76D8" w:rsidP="00EC2E17">
            <w:r w:rsidRPr="00AA7A46">
              <w:t>Enter into contractual agreements to retain units required for reliable operations.  Direct the operation of those units that otherwise would not operate and that are necessary to provide reliable operations.</w:t>
            </w:r>
          </w:p>
        </w:tc>
      </w:tr>
    </w:tbl>
    <w:p w14:paraId="6A6BEE6B" w14:textId="77777777" w:rsidR="009C76D8" w:rsidRDefault="009C76D8" w:rsidP="009C76D8">
      <w:pPr>
        <w:ind w:left="1080" w:hanging="360"/>
        <w:rPr>
          <w:lang w:bidi="he-IL"/>
        </w:rPr>
      </w:pPr>
    </w:p>
    <w:p w14:paraId="49A66A78" w14:textId="77777777" w:rsidR="009C76D8" w:rsidRPr="00AA7A46" w:rsidRDefault="009C76D8" w:rsidP="009C76D8">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C76D8" w:rsidRPr="00AA7A46" w14:paraId="5ECF87B4" w14:textId="77777777" w:rsidTr="00EC2E17">
        <w:tc>
          <w:tcPr>
            <w:tcW w:w="9445" w:type="dxa"/>
            <w:tcBorders>
              <w:top w:val="single" w:sz="4" w:space="0" w:color="auto"/>
              <w:left w:val="single" w:sz="4" w:space="0" w:color="auto"/>
              <w:bottom w:val="single" w:sz="4" w:space="0" w:color="auto"/>
              <w:right w:val="single" w:sz="4" w:space="0" w:color="auto"/>
            </w:tcBorders>
            <w:shd w:val="clear" w:color="auto" w:fill="D9D9D9"/>
          </w:tcPr>
          <w:p w14:paraId="104F5124" w14:textId="77777777" w:rsidR="009C76D8" w:rsidRPr="00AA7A46" w:rsidRDefault="009C76D8" w:rsidP="00EC2E17">
            <w:pPr>
              <w:spacing w:before="120" w:after="240"/>
              <w:rPr>
                <w:b/>
                <w:i/>
                <w:iCs/>
              </w:rPr>
            </w:pPr>
            <w:r w:rsidRPr="00AA7A46">
              <w:rPr>
                <w:b/>
                <w:i/>
                <w:iCs/>
              </w:rPr>
              <w:t>[NOGRR187:  Replace paragraph (1) above with the following upon system implementation of NPRR863:]</w:t>
            </w:r>
          </w:p>
          <w:p w14:paraId="4DE899DC" w14:textId="77777777" w:rsidR="009C76D8" w:rsidRPr="00AA7A46" w:rsidRDefault="009C76D8" w:rsidP="00EC2E17">
            <w:pPr>
              <w:keepNext/>
              <w:widowControl w:val="0"/>
              <w:spacing w:after="240"/>
            </w:pPr>
            <w:bookmarkStart w:id="79" w:name="_Toc515442740"/>
            <w:r w:rsidRPr="00AA7A46" w:rsidDel="00763334">
              <w:rPr>
                <w:b/>
                <w:szCs w:val="20"/>
              </w:rPr>
              <w:lastRenderedPageBreak/>
              <w:t xml:space="preserve"> </w:t>
            </w:r>
            <w:bookmarkEnd w:id="79"/>
            <w:r w:rsidRPr="00AA7A46">
              <w:t>(1)</w:t>
            </w:r>
            <w:r w:rsidRPr="00AA7A46">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9C76D8" w:rsidRPr="00AA7A46" w14:paraId="15E976A1" w14:textId="77777777" w:rsidTr="00EC2E17">
              <w:trPr>
                <w:cantSplit/>
                <w:tblHeader/>
              </w:trPr>
              <w:tc>
                <w:tcPr>
                  <w:tcW w:w="2145" w:type="dxa"/>
                  <w:vAlign w:val="center"/>
                </w:tcPr>
                <w:p w14:paraId="6F636735" w14:textId="77777777" w:rsidR="009C76D8" w:rsidRPr="00AA7A46" w:rsidRDefault="009C76D8" w:rsidP="00EC2E17">
                  <w:pPr>
                    <w:jc w:val="center"/>
                    <w:rPr>
                      <w:b/>
                      <w:bCs/>
                    </w:rPr>
                  </w:pPr>
                  <w:r w:rsidRPr="00AA7A46">
                    <w:rPr>
                      <w:b/>
                      <w:bCs/>
                    </w:rPr>
                    <w:t>ANCILLARY SERVICE TYPE</w:t>
                  </w:r>
                </w:p>
              </w:tc>
              <w:tc>
                <w:tcPr>
                  <w:tcW w:w="3386" w:type="dxa"/>
                  <w:vAlign w:val="center"/>
                </w:tcPr>
                <w:p w14:paraId="537B57BC" w14:textId="77777777" w:rsidR="009C76D8" w:rsidRPr="00AA7A46" w:rsidRDefault="009C76D8" w:rsidP="00EC2E17">
                  <w:pPr>
                    <w:jc w:val="center"/>
                    <w:rPr>
                      <w:b/>
                      <w:bCs/>
                    </w:rPr>
                  </w:pPr>
                  <w:r w:rsidRPr="00AA7A46">
                    <w:rPr>
                      <w:b/>
                      <w:bCs/>
                    </w:rPr>
                    <w:t>DESCRIPTION</w:t>
                  </w:r>
                </w:p>
              </w:tc>
              <w:tc>
                <w:tcPr>
                  <w:tcW w:w="3339" w:type="dxa"/>
                  <w:vAlign w:val="center"/>
                </w:tcPr>
                <w:p w14:paraId="3DE1AE53" w14:textId="77777777" w:rsidR="009C76D8" w:rsidRPr="00AA7A46" w:rsidRDefault="009C76D8" w:rsidP="00EC2E17">
                  <w:pPr>
                    <w:jc w:val="center"/>
                    <w:rPr>
                      <w:b/>
                      <w:bCs/>
                    </w:rPr>
                  </w:pPr>
                  <w:r w:rsidRPr="00AA7A46">
                    <w:rPr>
                      <w:b/>
                      <w:bCs/>
                    </w:rPr>
                    <w:t>ERCOT AUTHORITY ACTION</w:t>
                  </w:r>
                </w:p>
              </w:tc>
            </w:tr>
            <w:tr w:rsidR="009C76D8" w:rsidRPr="00AA7A46" w14:paraId="374FD8B6" w14:textId="77777777" w:rsidTr="00EC2E17">
              <w:trPr>
                <w:cantSplit/>
                <w:trHeight w:val="2433"/>
              </w:trPr>
              <w:tc>
                <w:tcPr>
                  <w:tcW w:w="2145" w:type="dxa"/>
                </w:tcPr>
                <w:p w14:paraId="3878B51D" w14:textId="77777777" w:rsidR="009C76D8" w:rsidRPr="00AA7A46" w:rsidRDefault="009C76D8" w:rsidP="00EC2E17">
                  <w:r w:rsidRPr="00AA7A46">
                    <w:t>Regulation Down Service (Reg-Down)</w:t>
                  </w:r>
                </w:p>
                <w:p w14:paraId="09C8DCF9" w14:textId="77777777" w:rsidR="009C76D8" w:rsidRPr="00AA7A46" w:rsidRDefault="009C76D8" w:rsidP="00EC2E17">
                  <w:r w:rsidRPr="00AA7A46">
                    <w:t>and</w:t>
                  </w:r>
                </w:p>
                <w:p w14:paraId="79D20236" w14:textId="77777777" w:rsidR="009C76D8" w:rsidRPr="00AA7A46" w:rsidRDefault="009C76D8" w:rsidP="00EC2E17">
                  <w:r w:rsidRPr="00AA7A46">
                    <w:t>Regulation Up Service (Reg-Up)</w:t>
                  </w:r>
                </w:p>
                <w:p w14:paraId="08ABD5F2" w14:textId="77777777" w:rsidR="009C76D8" w:rsidRPr="00AA7A46" w:rsidRDefault="009C76D8" w:rsidP="00EC2E17">
                  <w:r w:rsidRPr="00AA7A46">
                    <w:t>(for Generation Resources</w:t>
                  </w:r>
                  <w:ins w:id="80" w:author="ERCOT" w:date="2019-12-15T17:02:00Z">
                    <w:r>
                      <w:t xml:space="preserve"> and Energy Storage Resources (ESRs)</w:t>
                    </w:r>
                  </w:ins>
                  <w:r w:rsidRPr="00AA7A46">
                    <w:t>)</w:t>
                  </w:r>
                </w:p>
                <w:p w14:paraId="433B4FFF" w14:textId="77777777" w:rsidR="009C76D8" w:rsidRPr="00AA7A46" w:rsidRDefault="009C76D8" w:rsidP="00EC2E17"/>
                <w:p w14:paraId="5578D47C" w14:textId="77777777" w:rsidR="009C76D8" w:rsidRPr="00AA7A46" w:rsidRDefault="009C76D8" w:rsidP="00EC2E17">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 Definitions and Acronyms</w:t>
                  </w:r>
                </w:p>
                <w:p w14:paraId="177C73A3" w14:textId="77777777" w:rsidR="009C76D8" w:rsidRPr="00AA7A46" w:rsidRDefault="009C76D8" w:rsidP="00EC2E17">
                  <w:pPr>
                    <w:jc w:val="center"/>
                  </w:pPr>
                </w:p>
              </w:tc>
              <w:tc>
                <w:tcPr>
                  <w:tcW w:w="3386" w:type="dxa"/>
                </w:tcPr>
                <w:p w14:paraId="1C6CFED9" w14:textId="77777777" w:rsidR="009C76D8" w:rsidRPr="00AA7A46" w:rsidRDefault="009C76D8" w:rsidP="00EC2E17">
                  <w:r w:rsidRPr="00AA7A46">
                    <w:t xml:space="preserve">Resource capacity provided by a Qualified Scheduling Entity (QSE) from a specific Generation Resource </w:t>
                  </w:r>
                  <w:ins w:id="81" w:author="ERCOT" w:date="2019-12-15T17:02:00Z">
                    <w:r>
                      <w:t xml:space="preserve">or ESR </w:t>
                    </w:r>
                  </w:ins>
                  <w:r w:rsidRPr="00AA7A46">
                    <w:t>to control frequency within the system which is controlled second by second, normally by an Automatic Generation Control (AGC) system.</w:t>
                  </w:r>
                </w:p>
              </w:tc>
              <w:tc>
                <w:tcPr>
                  <w:tcW w:w="3339" w:type="dxa"/>
                </w:tcPr>
                <w:p w14:paraId="1C797B03" w14:textId="77777777" w:rsidR="009C76D8" w:rsidRPr="00AA7A46" w:rsidRDefault="009C76D8" w:rsidP="00EC2E17">
                  <w:pPr>
                    <w:spacing w:after="120"/>
                    <w:ind w:left="360" w:hanging="360"/>
                  </w:pPr>
                  <w:r w:rsidRPr="00AA7A46">
                    <w:t>a.</w:t>
                  </w:r>
                  <w:r w:rsidRPr="00AA7A46">
                    <w:tab/>
                    <w:t xml:space="preserve">Reg-Down energy is a deployment to increase or decrease generation at a level below the Generation Resource’s </w:t>
                  </w:r>
                  <w:ins w:id="82" w:author="ERCOT" w:date="2019-12-15T17:02:00Z">
                    <w:r>
                      <w:t xml:space="preserve">or ESR’s </w:t>
                    </w:r>
                  </w:ins>
                  <w:r w:rsidRPr="00AA7A46">
                    <w:t>Base Point in response to a change in system frequency.</w:t>
                  </w:r>
                </w:p>
                <w:p w14:paraId="7B70F40F" w14:textId="77777777" w:rsidR="009C76D8" w:rsidRPr="00AA7A46" w:rsidRDefault="009C76D8" w:rsidP="00EC2E17">
                  <w:pPr>
                    <w:spacing w:after="120"/>
                    <w:ind w:left="373" w:hanging="373"/>
                  </w:pPr>
                  <w:r w:rsidRPr="00AA7A46">
                    <w:t>b.</w:t>
                  </w:r>
                  <w:r w:rsidRPr="00AA7A46">
                    <w:tab/>
                    <w:t xml:space="preserve">Reg-Up energy is a deployment to increase or decrease generation at a level above the Generation Resource’s </w:t>
                  </w:r>
                  <w:ins w:id="83" w:author="ERCOT" w:date="2019-12-15T17:02:00Z">
                    <w:r>
                      <w:t xml:space="preserve">or ESR’s </w:t>
                    </w:r>
                  </w:ins>
                  <w:r w:rsidRPr="00AA7A46">
                    <w:t>Base Point in response to a change in system frequency.</w:t>
                  </w:r>
                </w:p>
              </w:tc>
            </w:tr>
            <w:tr w:rsidR="009C76D8" w:rsidRPr="00AA7A46" w14:paraId="3DB5D519" w14:textId="77777777" w:rsidTr="00EC2E17">
              <w:trPr>
                <w:cantSplit/>
                <w:trHeight w:val="2433"/>
              </w:trPr>
              <w:tc>
                <w:tcPr>
                  <w:tcW w:w="2145" w:type="dxa"/>
                </w:tcPr>
                <w:p w14:paraId="0D39A24D" w14:textId="77777777" w:rsidR="009C76D8" w:rsidRPr="00AA7A46" w:rsidRDefault="009C76D8" w:rsidP="00EC2E17">
                  <w:r w:rsidRPr="00AA7A46">
                    <w:t>Reg-Down</w:t>
                  </w:r>
                </w:p>
                <w:p w14:paraId="771411D3" w14:textId="77777777" w:rsidR="009C76D8" w:rsidRPr="00AA7A46" w:rsidRDefault="009C76D8" w:rsidP="00EC2E17">
                  <w:r w:rsidRPr="00AA7A46">
                    <w:t>and</w:t>
                  </w:r>
                </w:p>
                <w:p w14:paraId="57FCD226" w14:textId="77777777" w:rsidR="009C76D8" w:rsidRPr="00AA7A46" w:rsidRDefault="009C76D8" w:rsidP="00EC2E17">
                  <w:r w:rsidRPr="00AA7A46">
                    <w:t>Reg-Up</w:t>
                  </w:r>
                </w:p>
                <w:p w14:paraId="1916D772" w14:textId="77777777" w:rsidR="009C76D8" w:rsidRPr="00AA7A46" w:rsidRDefault="009C76D8" w:rsidP="00EC2E17">
                  <w:r w:rsidRPr="00AA7A46">
                    <w:t>(for Load Resource)</w:t>
                  </w:r>
                </w:p>
                <w:p w14:paraId="1C53E983" w14:textId="77777777" w:rsidR="009C76D8" w:rsidRPr="00AA7A46" w:rsidRDefault="009C76D8" w:rsidP="00EC2E17"/>
                <w:p w14:paraId="5A3209CD" w14:textId="77777777" w:rsidR="009C76D8" w:rsidRPr="00AA7A46" w:rsidRDefault="009C76D8" w:rsidP="00EC2E17">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4CAED4B0" w14:textId="77777777" w:rsidR="009C76D8" w:rsidRPr="00AA7A46" w:rsidRDefault="009C76D8" w:rsidP="00EC2E17"/>
              </w:tc>
              <w:tc>
                <w:tcPr>
                  <w:tcW w:w="3386" w:type="dxa"/>
                </w:tcPr>
                <w:p w14:paraId="6A224E42" w14:textId="77777777" w:rsidR="009C76D8" w:rsidRPr="00AA7A46" w:rsidRDefault="009C76D8" w:rsidP="00EC2E17">
                  <w:r w:rsidRPr="00AA7A46">
                    <w:t>Load Resource capacity provided by a QSE from a specific Load Resource to control frequency within the system.</w:t>
                  </w:r>
                </w:p>
              </w:tc>
              <w:tc>
                <w:tcPr>
                  <w:tcW w:w="3339" w:type="dxa"/>
                </w:tcPr>
                <w:p w14:paraId="41213083" w14:textId="77777777" w:rsidR="009C76D8" w:rsidRPr="00AA7A46" w:rsidRDefault="009C76D8" w:rsidP="00EC2E17">
                  <w:pPr>
                    <w:spacing w:after="120"/>
                    <w:ind w:left="360" w:hanging="360"/>
                  </w:pPr>
                  <w:r w:rsidRPr="00AA7A46">
                    <w:t>a.</w:t>
                  </w:r>
                  <w:r w:rsidRPr="00AA7A46">
                    <w:tab/>
                    <w:t>Reg-Down is a deployment to increase or decrease Load as deployed within its Ancillary Service Schedule for Reg-Down below the Load Resource’s Maximum Power Consumption (MPC) limit in response to a change in system frequency.</w:t>
                  </w:r>
                </w:p>
                <w:p w14:paraId="314EF911" w14:textId="77777777" w:rsidR="009C76D8" w:rsidRPr="00AA7A46" w:rsidRDefault="009C76D8" w:rsidP="00EC2E17">
                  <w:pPr>
                    <w:spacing w:after="120"/>
                    <w:ind w:left="360" w:hanging="360"/>
                  </w:pPr>
                  <w:r w:rsidRPr="00AA7A46">
                    <w:t>b.</w:t>
                  </w:r>
                  <w:r w:rsidRPr="00AA7A46">
                    <w:tab/>
                    <w:t>Reg-Up is a deployment to increase or decrease Load as deployed within its Ancillary Service Schedule for Reg-Up above the Load Resource’s Low Power Consumption (LPC) limit in response to a change in system frequency.</w:t>
                  </w:r>
                </w:p>
              </w:tc>
            </w:tr>
            <w:tr w:rsidR="009C76D8" w:rsidRPr="00AA7A46" w14:paraId="02799344" w14:textId="77777777" w:rsidTr="00EC2E17">
              <w:trPr>
                <w:cantSplit/>
              </w:trPr>
              <w:tc>
                <w:tcPr>
                  <w:tcW w:w="2145" w:type="dxa"/>
                </w:tcPr>
                <w:p w14:paraId="03BCE459" w14:textId="77777777" w:rsidR="009C76D8" w:rsidRDefault="009C76D8" w:rsidP="00EC2E17">
                  <w:r w:rsidRPr="00AA7A46">
                    <w:t xml:space="preserve">Responsive </w:t>
                  </w:r>
                </w:p>
                <w:p w14:paraId="0090C9A8" w14:textId="77777777" w:rsidR="009C76D8" w:rsidRPr="00AA7A46" w:rsidRDefault="009C76D8" w:rsidP="00EC2E17">
                  <w:r w:rsidRPr="00AA7A46">
                    <w:t xml:space="preserve">Reserve (RRS) </w:t>
                  </w:r>
                </w:p>
                <w:p w14:paraId="4D94E2A9" w14:textId="77777777" w:rsidR="009C76D8" w:rsidRPr="00AA7A46" w:rsidRDefault="009C76D8" w:rsidP="00EC2E17"/>
                <w:p w14:paraId="63C842D0" w14:textId="77777777" w:rsidR="009C76D8" w:rsidRPr="00AA7A46" w:rsidRDefault="009C76D8" w:rsidP="00EC2E17">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14B80D91" w14:textId="77777777" w:rsidR="009C76D8" w:rsidRPr="00AA7A46" w:rsidRDefault="009C76D8" w:rsidP="00EC2E17">
                  <w:pPr>
                    <w:jc w:val="right"/>
                  </w:pPr>
                </w:p>
              </w:tc>
              <w:tc>
                <w:tcPr>
                  <w:tcW w:w="3386" w:type="dxa"/>
                </w:tcPr>
                <w:p w14:paraId="73ED2BA5" w14:textId="77777777" w:rsidR="009C76D8" w:rsidRPr="00AA7A46" w:rsidRDefault="009C76D8" w:rsidP="00EC2E17">
                  <w:r w:rsidRPr="00AA7A46">
                    <w:lastRenderedPageBreak/>
                    <w:t xml:space="preserve">Operating reserves on Generation Resources, </w:t>
                  </w:r>
                  <w:ins w:id="84" w:author="ERCOT" w:date="2019-12-15T17:02:00Z">
                    <w:r>
                      <w:t xml:space="preserve">ESRs, </w:t>
                    </w:r>
                  </w:ins>
                  <w:r w:rsidRPr="00AA7A46">
                    <w:t xml:space="preserve">Load Resources, and Resources capable of providing Fast </w:t>
                  </w:r>
                  <w:r w:rsidRPr="00AA7A46">
                    <w:lastRenderedPageBreak/>
                    <w:t>Frequency Response (FFR) maintained by ERCOT to help control the frequency of the system.  RRS on Generation Resources</w:t>
                  </w:r>
                  <w:ins w:id="85" w:author="ERCOT" w:date="2019-12-15T17:03:00Z">
                    <w:r>
                      <w:t>, ESRs,</w:t>
                    </w:r>
                  </w:ins>
                  <w:r w:rsidRPr="00AA7A46">
                    <w:t xml:space="preserve"> and Controllable Load can be used as energy during an Energy Emergency Alert (EEA) event.</w:t>
                  </w:r>
                </w:p>
              </w:tc>
              <w:tc>
                <w:tcPr>
                  <w:tcW w:w="3339" w:type="dxa"/>
                </w:tcPr>
                <w:p w14:paraId="6CB04D14" w14:textId="77777777" w:rsidR="009C76D8" w:rsidRPr="00AA7A46" w:rsidRDefault="009C76D8" w:rsidP="00EC2E17">
                  <w:r w:rsidRPr="00AA7A46">
                    <w:lastRenderedPageBreak/>
                    <w:t>RRS may only be deployed as follows:</w:t>
                  </w:r>
                </w:p>
                <w:p w14:paraId="4289E716" w14:textId="77777777" w:rsidR="009C76D8" w:rsidRPr="00AA7A46" w:rsidRDefault="009C76D8" w:rsidP="00EC2E17"/>
                <w:p w14:paraId="3F730358" w14:textId="77777777" w:rsidR="009C76D8" w:rsidRPr="00AA7A46" w:rsidRDefault="009C76D8" w:rsidP="00EC2E17">
                  <w:pPr>
                    <w:spacing w:after="120"/>
                    <w:ind w:left="360" w:hanging="360"/>
                  </w:pPr>
                  <w:r w:rsidRPr="00AA7A46">
                    <w:lastRenderedPageBreak/>
                    <w:t>a.</w:t>
                  </w:r>
                  <w:r w:rsidRPr="00AA7A46">
                    <w:tab/>
                    <w:t xml:space="preserve">Through automatic Governor action or under-frequency relay in response to frequency deviations; </w:t>
                  </w:r>
                </w:p>
                <w:p w14:paraId="3A542454" w14:textId="77777777" w:rsidR="009C76D8" w:rsidRPr="00AA7A46" w:rsidRDefault="009C76D8" w:rsidP="00EC2E17">
                  <w:pPr>
                    <w:spacing w:after="120"/>
                    <w:ind w:left="360" w:hanging="360"/>
                  </w:pPr>
                  <w:r w:rsidRPr="00AA7A46">
                    <w:t>b.</w:t>
                  </w:r>
                  <w:r w:rsidRPr="00AA7A46">
                    <w:tab/>
                    <w:t>By electronic signal from ERCOT in response to the need; and</w:t>
                  </w:r>
                </w:p>
                <w:p w14:paraId="490290CB" w14:textId="77777777" w:rsidR="009C76D8" w:rsidRPr="00AA7A46" w:rsidRDefault="009C76D8" w:rsidP="00EC2E17">
                  <w:pPr>
                    <w:spacing w:after="120"/>
                    <w:ind w:left="360" w:hanging="360"/>
                  </w:pPr>
                  <w:r w:rsidRPr="00AA7A46">
                    <w:t>c.</w:t>
                  </w:r>
                  <w:r w:rsidRPr="00AA7A46">
                    <w:tab/>
                    <w:t>As ordered by an ERCOT Operator during an EEA or other emergencies.</w:t>
                  </w:r>
                </w:p>
              </w:tc>
            </w:tr>
            <w:tr w:rsidR="009C76D8" w:rsidRPr="00AA7A46" w14:paraId="0FFB2A91" w14:textId="77777777" w:rsidTr="00EC2E17">
              <w:trPr>
                <w:cantSplit/>
                <w:trHeight w:val="4035"/>
              </w:trPr>
              <w:tc>
                <w:tcPr>
                  <w:tcW w:w="2145" w:type="dxa"/>
                </w:tcPr>
                <w:p w14:paraId="0D13512D" w14:textId="77777777" w:rsidR="009C76D8" w:rsidRPr="00AA7A46" w:rsidRDefault="009C76D8" w:rsidP="00EC2E17">
                  <w:r w:rsidRPr="00AA7A46">
                    <w:lastRenderedPageBreak/>
                    <w:t>ERCOT Contingency Reserve Service (ECRS)</w:t>
                  </w:r>
                </w:p>
                <w:p w14:paraId="391DEB0A" w14:textId="77777777" w:rsidR="009C76D8" w:rsidRPr="00AA7A46" w:rsidRDefault="009C76D8" w:rsidP="00EC2E17"/>
                <w:p w14:paraId="4BCEB83D" w14:textId="77777777" w:rsidR="009C76D8" w:rsidRPr="00AA7A46" w:rsidRDefault="009C76D8" w:rsidP="00EC2E17">
                  <w:pPr>
                    <w:rPr>
                      <w:b/>
                      <w:sz w:val="20"/>
                      <w:szCs w:val="20"/>
                    </w:rPr>
                  </w:pPr>
                  <w:r w:rsidRPr="00AA7A46">
                    <w:rPr>
                      <w:b/>
                      <w:i/>
                      <w:sz w:val="20"/>
                      <w:szCs w:val="20"/>
                    </w:rPr>
                    <w:t>Reference:  Protocol Section</w:t>
                  </w:r>
                  <w:r w:rsidRPr="00AA7A46">
                    <w:rPr>
                      <w:rFonts w:cs="Arial"/>
                      <w:i/>
                      <w:smallCaps/>
                      <w:sz w:val="20"/>
                      <w:szCs w:val="20"/>
                    </w:rPr>
                    <w:t xml:space="preserve"> </w:t>
                  </w:r>
                  <w:r w:rsidRPr="00AA7A46">
                    <w:rPr>
                      <w:b/>
                      <w:i/>
                      <w:sz w:val="20"/>
                      <w:szCs w:val="20"/>
                    </w:rPr>
                    <w:t>2</w:t>
                  </w:r>
                </w:p>
                <w:p w14:paraId="547ED001" w14:textId="77777777" w:rsidR="009C76D8" w:rsidRPr="00AA7A46" w:rsidRDefault="009C76D8" w:rsidP="00EC2E17"/>
              </w:tc>
              <w:tc>
                <w:tcPr>
                  <w:tcW w:w="3386" w:type="dxa"/>
                </w:tcPr>
                <w:p w14:paraId="1FFE9A05" w14:textId="77777777" w:rsidR="009C76D8" w:rsidRPr="00AA7A46" w:rsidRDefault="009C76D8" w:rsidP="00EC2E17">
                  <w:pPr>
                    <w:spacing w:after="120"/>
                    <w:ind w:left="360" w:hanging="360"/>
                  </w:pPr>
                  <w:r w:rsidRPr="00AA7A46">
                    <w:t xml:space="preserve">a.   Off-Line Generation Resource </w:t>
                  </w:r>
                  <w:ins w:id="86" w:author="ERCOT" w:date="2019-12-15T17:03:00Z">
                    <w:r>
                      <w:t xml:space="preserve">or ESR </w:t>
                    </w:r>
                  </w:ins>
                  <w:r w:rsidRPr="00AA7A46">
                    <w:t>capacity, or reserved capacity from On-Line Generation Resources</w:t>
                  </w:r>
                  <w:ins w:id="87" w:author="ERCOT" w:date="2019-12-15T17:03:00Z">
                    <w:r>
                      <w:t xml:space="preserve"> or ESRs</w:t>
                    </w:r>
                  </w:ins>
                  <w:r w:rsidRPr="00AA7A46">
                    <w:t>, capable of being ramped to a specified output level within ten minutes, and operating at a specified output for the entire duration of the ECRS obligation and are dispatchable by Security-Constrained Economic Dispatch (SCED).</w:t>
                  </w:r>
                </w:p>
                <w:p w14:paraId="05677BA0" w14:textId="77777777" w:rsidR="009C76D8" w:rsidRPr="00AA7A46" w:rsidRDefault="009C76D8" w:rsidP="00EC2E17">
                  <w:pPr>
                    <w:spacing w:after="120"/>
                    <w:ind w:left="360" w:hanging="360"/>
                  </w:pPr>
                  <w:r w:rsidRPr="00AA7A46">
                    <w:t>b.</w:t>
                  </w:r>
                  <w:r w:rsidRPr="00AA7A46">
                    <w:tab/>
                    <w:t>Controllable Load Resources dispatchable by SCED that are capable of ramping to an ERCOT-instructed consumption level within ten minutes and consuming at the ERCOT-instructed level for the entire duration of the ECRS obligation.</w:t>
                  </w:r>
                </w:p>
                <w:p w14:paraId="6DFE5960" w14:textId="77777777" w:rsidR="009C76D8" w:rsidRPr="00AA7A46" w:rsidRDefault="009C76D8" w:rsidP="00EC2E17">
                  <w:pPr>
                    <w:spacing w:after="120"/>
                    <w:ind w:left="360" w:hanging="360"/>
                  </w:pPr>
                  <w:r w:rsidRPr="00AA7A46">
                    <w:t>c.</w:t>
                  </w:r>
                  <w:r w:rsidRPr="00AA7A46">
                    <w:tab/>
                    <w:t>Load Resources other than Controllable Load Resources that may or may not be controlled by under-frequency relay that are capable of interrupting within ten minutes at ERCOT instruction for the entire duration of the ECRS obligation.</w:t>
                  </w:r>
                </w:p>
              </w:tc>
              <w:tc>
                <w:tcPr>
                  <w:tcW w:w="3339" w:type="dxa"/>
                </w:tcPr>
                <w:p w14:paraId="51B7B72D" w14:textId="77777777" w:rsidR="009C76D8" w:rsidRPr="00AA7A46" w:rsidRDefault="009C76D8" w:rsidP="00EC2E17">
                  <w:r w:rsidRPr="00AA7A46">
                    <w:t>Deployed in response to loss-of-Resource contingencies, Load forecasting error, or other contingency events on the system.  See Protocol Section 6.5.7.6.2.4, Deployment and Recall of ERCOT Contingency Reserve Service.</w:t>
                  </w:r>
                </w:p>
              </w:tc>
            </w:tr>
            <w:tr w:rsidR="009C76D8" w:rsidRPr="00AA7A46" w14:paraId="000A7D9E" w14:textId="77777777" w:rsidTr="00EC2E17">
              <w:trPr>
                <w:cantSplit/>
                <w:trHeight w:val="4035"/>
              </w:trPr>
              <w:tc>
                <w:tcPr>
                  <w:tcW w:w="2145" w:type="dxa"/>
                </w:tcPr>
                <w:p w14:paraId="319CC1C3" w14:textId="77777777" w:rsidR="009C76D8" w:rsidRPr="00AA7A46" w:rsidRDefault="009C76D8" w:rsidP="00EC2E17">
                  <w:r w:rsidRPr="00AA7A46">
                    <w:lastRenderedPageBreak/>
                    <w:t>Non-Spinning Reserve (Non-Spin) Service</w:t>
                  </w:r>
                </w:p>
                <w:p w14:paraId="65C21B72" w14:textId="77777777" w:rsidR="009C76D8" w:rsidRPr="00AA7A46" w:rsidRDefault="009C76D8" w:rsidP="00EC2E17"/>
                <w:p w14:paraId="62A3DACD" w14:textId="77777777" w:rsidR="009C76D8" w:rsidRPr="00AA7A46" w:rsidRDefault="009C76D8" w:rsidP="00EC2E17">
                  <w:pPr>
                    <w:rPr>
                      <w:b/>
                      <w:sz w:val="20"/>
                      <w:szCs w:val="20"/>
                    </w:rPr>
                  </w:pPr>
                  <w:r w:rsidRPr="00AA7A46">
                    <w:rPr>
                      <w:b/>
                      <w:i/>
                      <w:sz w:val="20"/>
                      <w:szCs w:val="20"/>
                    </w:rPr>
                    <w:t>Reference:  Protocol Section 2</w:t>
                  </w:r>
                </w:p>
                <w:p w14:paraId="430DC403" w14:textId="77777777" w:rsidR="009C76D8" w:rsidRPr="00AA7A46" w:rsidRDefault="009C76D8" w:rsidP="00EC2E17"/>
              </w:tc>
              <w:tc>
                <w:tcPr>
                  <w:tcW w:w="3386" w:type="dxa"/>
                </w:tcPr>
                <w:p w14:paraId="02258341" w14:textId="77777777" w:rsidR="009C76D8" w:rsidRPr="00AA7A46" w:rsidRDefault="009C76D8" w:rsidP="00EC2E17">
                  <w:pPr>
                    <w:spacing w:after="120"/>
                    <w:ind w:left="360" w:hanging="360"/>
                  </w:pPr>
                  <w:r w:rsidRPr="00AA7A46">
                    <w:t>a.</w:t>
                  </w:r>
                  <w:r w:rsidRPr="00AA7A46">
                    <w:tab/>
                    <w:t xml:space="preserve">Off-Line Generation Resource </w:t>
                  </w:r>
                  <w:ins w:id="88" w:author="ERCOT" w:date="2019-12-15T17:03:00Z">
                    <w:r>
                      <w:t xml:space="preserve">or ESR </w:t>
                    </w:r>
                  </w:ins>
                  <w:r w:rsidRPr="00AA7A46">
                    <w:t>capacity, or reserved capacity from On-Line Generation Resources</w:t>
                  </w:r>
                  <w:ins w:id="89" w:author="ERCOT" w:date="2019-12-15T17:03:00Z">
                    <w:r>
                      <w:t xml:space="preserve"> or ESRs</w:t>
                    </w:r>
                  </w:ins>
                  <w:r w:rsidRPr="00AA7A46">
                    <w:t xml:space="preserve">, capable of being ramped to a specified output level within 30 minutes, and operating at a specified output for the entire duration of the Non-Spin obligation. </w:t>
                  </w:r>
                </w:p>
                <w:p w14:paraId="7429181F" w14:textId="77777777" w:rsidR="009C76D8" w:rsidRPr="00AA7A46" w:rsidRDefault="009C76D8" w:rsidP="00EC2E17">
                  <w:pPr>
                    <w:spacing w:after="120"/>
                    <w:ind w:left="372" w:hanging="360"/>
                  </w:pPr>
                  <w:r w:rsidRPr="00AA7A46">
                    <w:t>b.</w:t>
                  </w:r>
                  <w:r w:rsidRPr="00AA7A46">
                    <w:tab/>
                    <w:t>Controllable Load Resources that are capable of ramping to an ERCOT-instructed consumption level within 30 minutes and consuming at the ERCOT-instructed level for the entire duration of the Non-Spin obligation.</w:t>
                  </w:r>
                </w:p>
              </w:tc>
              <w:tc>
                <w:tcPr>
                  <w:tcW w:w="3339" w:type="dxa"/>
                </w:tcPr>
                <w:p w14:paraId="678F505A" w14:textId="77777777" w:rsidR="009C76D8" w:rsidRPr="00AA7A46" w:rsidRDefault="009C76D8" w:rsidP="00EC2E17">
                  <w:r w:rsidRPr="00AA7A46">
                    <w:t>Deployed in response to loss-of-Resource contingencies, Load forecasting error, or other contingency events on the system. See Protocol Section 6.5.7.6.2.3, Non-Spinning Reserve Service Deployment.</w:t>
                  </w:r>
                </w:p>
              </w:tc>
            </w:tr>
            <w:tr w:rsidR="009C76D8" w:rsidRPr="00AA7A46" w14:paraId="4B24071E" w14:textId="77777777" w:rsidTr="00EC2E17">
              <w:trPr>
                <w:cantSplit/>
              </w:trPr>
              <w:tc>
                <w:tcPr>
                  <w:tcW w:w="2145" w:type="dxa"/>
                </w:tcPr>
                <w:p w14:paraId="2D81BF9C" w14:textId="77777777" w:rsidR="009C76D8" w:rsidRPr="00AA7A46" w:rsidRDefault="009C76D8" w:rsidP="00EC2E17">
                  <w:r w:rsidRPr="00AA7A46">
                    <w:t>Voltage Support Service (VSS)</w:t>
                  </w:r>
                </w:p>
                <w:p w14:paraId="65A099C4" w14:textId="77777777" w:rsidR="009C76D8" w:rsidRPr="00AA7A46" w:rsidRDefault="009C76D8" w:rsidP="00EC2E17"/>
                <w:p w14:paraId="5D37D05D" w14:textId="77777777" w:rsidR="009C76D8" w:rsidRPr="00AA7A46" w:rsidRDefault="009C76D8" w:rsidP="00EC2E17">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3.15</w:t>
                  </w:r>
                  <w:r w:rsidRPr="00AA7A46">
                    <w:rPr>
                      <w:b/>
                      <w:i/>
                      <w:sz w:val="20"/>
                      <w:szCs w:val="20"/>
                    </w:rPr>
                    <w:t>, Voltage Support</w:t>
                  </w:r>
                </w:p>
                <w:p w14:paraId="414169A9" w14:textId="77777777" w:rsidR="009C76D8" w:rsidRPr="00AA7A46" w:rsidRDefault="009C76D8" w:rsidP="00EC2E17"/>
              </w:tc>
              <w:tc>
                <w:tcPr>
                  <w:tcW w:w="3386" w:type="dxa"/>
                </w:tcPr>
                <w:p w14:paraId="057F4520" w14:textId="77777777" w:rsidR="009C76D8" w:rsidRPr="00AA7A46" w:rsidRDefault="009C76D8" w:rsidP="00EC2E17">
                  <w:r w:rsidRPr="00AA7A46">
                    <w:t>Reactive capability of a Generation Resource</w:t>
                  </w:r>
                  <w:ins w:id="90" w:author="ERCOT" w:date="2019-11-04T17:10:00Z">
                    <w:r>
                      <w:t xml:space="preserve"> or </w:t>
                    </w:r>
                  </w:ins>
                  <w:ins w:id="91" w:author="ERCOT" w:date="2019-11-10T16:04:00Z">
                    <w:r>
                      <w:t>ESR</w:t>
                    </w:r>
                  </w:ins>
                  <w:r w:rsidRPr="00AA7A46">
                    <w:t xml:space="preserve"> that is required to maintain transmission and distribution voltages on the ERCOT Transmission Grid within acceptable limits.  All Generation Resources</w:t>
                  </w:r>
                  <w:ins w:id="92" w:author="ERCOT" w:date="2019-11-04T17:10:00Z">
                    <w:r>
                      <w:t xml:space="preserve"> and ESRs</w:t>
                    </w:r>
                  </w:ins>
                  <w:r w:rsidRPr="00AA7A46">
                    <w:t xml:space="preserve"> with a gross rating greater than 20 MVA shall provide VSS.</w:t>
                  </w:r>
                </w:p>
              </w:tc>
              <w:tc>
                <w:tcPr>
                  <w:tcW w:w="3339" w:type="dxa"/>
                </w:tcPr>
                <w:p w14:paraId="7E8B9019" w14:textId="77777777" w:rsidR="009C76D8" w:rsidRPr="00AA7A46" w:rsidRDefault="009C76D8" w:rsidP="00EC2E17">
                  <w:r w:rsidRPr="00AA7A46">
                    <w:t>Direct the scheduling of VSS by providing Voltage Profiles at the point of interconnection.  The Generation Resource</w:t>
                  </w:r>
                  <w:ins w:id="93" w:author="ERCOT" w:date="2019-11-07T13:42:00Z">
                    <w:r>
                      <w:t xml:space="preserve"> or ESR</w:t>
                    </w:r>
                  </w:ins>
                  <w:r w:rsidRPr="00AA7A46">
                    <w:t xml:space="preserve"> is obligated to maintain the published voltage profile within its Corrected Unit Reactive Limit (CURL).</w:t>
                  </w:r>
                </w:p>
              </w:tc>
            </w:tr>
            <w:tr w:rsidR="009C76D8" w:rsidRPr="00AA7A46" w14:paraId="7A99D515" w14:textId="77777777" w:rsidTr="00EC2E17">
              <w:trPr>
                <w:cantSplit/>
              </w:trPr>
              <w:tc>
                <w:tcPr>
                  <w:tcW w:w="2145" w:type="dxa"/>
                </w:tcPr>
                <w:p w14:paraId="4031E370" w14:textId="77777777" w:rsidR="009C76D8" w:rsidRPr="00AA7A46" w:rsidRDefault="009C76D8" w:rsidP="00EC2E17">
                  <w:r w:rsidRPr="00AA7A46">
                    <w:t>Black Start Service (BSS)</w:t>
                  </w:r>
                </w:p>
                <w:p w14:paraId="54EF1BD9" w14:textId="77777777" w:rsidR="009C76D8" w:rsidRPr="00AA7A46" w:rsidRDefault="009C76D8" w:rsidP="00EC2E17"/>
                <w:p w14:paraId="740C3DB4" w14:textId="77777777" w:rsidR="009C76D8" w:rsidRPr="00AA7A46" w:rsidRDefault="009C76D8" w:rsidP="00EC2E17">
                  <w:pPr>
                    <w:rPr>
                      <w:b/>
                      <w:sz w:val="20"/>
                      <w:szCs w:val="20"/>
                    </w:rPr>
                  </w:pPr>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3.14.2</w:t>
                  </w:r>
                  <w:r w:rsidRPr="00AA7A46">
                    <w:rPr>
                      <w:b/>
                      <w:i/>
                      <w:sz w:val="20"/>
                      <w:szCs w:val="20"/>
                    </w:rPr>
                    <w:t>, Black Start</w:t>
                  </w:r>
                </w:p>
                <w:p w14:paraId="14A8157C" w14:textId="77777777" w:rsidR="009C76D8" w:rsidRPr="00AA7A46" w:rsidRDefault="009C76D8" w:rsidP="00EC2E17"/>
              </w:tc>
              <w:tc>
                <w:tcPr>
                  <w:tcW w:w="3386" w:type="dxa"/>
                </w:tcPr>
                <w:p w14:paraId="0F4CE987" w14:textId="77777777" w:rsidR="009C76D8" w:rsidRPr="00AA7A46" w:rsidRDefault="009C76D8" w:rsidP="00EC2E17">
                  <w:r w:rsidRPr="00AA7A46">
                    <w:t xml:space="preserve">The provision of Generation Resources under a Black Start Agreement, which are capable of self-starting without support from within ERCOT in the event of a </w:t>
                  </w:r>
                  <w:r w:rsidRPr="00AA7A46">
                    <w:rPr>
                      <w:szCs w:val="20"/>
                    </w:rPr>
                    <w:t>Partial Blackout or</w:t>
                  </w:r>
                  <w:r w:rsidRPr="00AA7A46">
                    <w:t xml:space="preserve"> Blackout.</w:t>
                  </w:r>
                </w:p>
              </w:tc>
              <w:tc>
                <w:tcPr>
                  <w:tcW w:w="3339" w:type="dxa"/>
                </w:tcPr>
                <w:p w14:paraId="14A78B5B" w14:textId="77777777" w:rsidR="009C76D8" w:rsidRPr="00AA7A46" w:rsidRDefault="009C76D8" w:rsidP="00EC2E17">
                  <w:r w:rsidRPr="00AA7A46">
                    <w:t xml:space="preserve">Provide emergency Dispatch Instructions to begin restoration to a secure operating state after a </w:t>
                  </w:r>
                  <w:r w:rsidRPr="00AA7A46">
                    <w:rPr>
                      <w:szCs w:val="20"/>
                    </w:rPr>
                    <w:t>Partial Blackout or</w:t>
                  </w:r>
                  <w:r w:rsidRPr="00AA7A46">
                    <w:t xml:space="preserve"> Blackout.</w:t>
                  </w:r>
                </w:p>
              </w:tc>
            </w:tr>
            <w:tr w:rsidR="009C76D8" w:rsidRPr="00AA7A46" w14:paraId="5F5501E6" w14:textId="77777777" w:rsidTr="00EC2E17">
              <w:trPr>
                <w:cantSplit/>
              </w:trPr>
              <w:tc>
                <w:tcPr>
                  <w:tcW w:w="2145" w:type="dxa"/>
                </w:tcPr>
                <w:p w14:paraId="7A907B37" w14:textId="77777777" w:rsidR="009C76D8" w:rsidRPr="00AA7A46" w:rsidRDefault="009C76D8" w:rsidP="00EC2E17">
                  <w:r w:rsidRPr="00AA7A46">
                    <w:lastRenderedPageBreak/>
                    <w:t>Reliability Must-Run (RMR) Service</w:t>
                  </w:r>
                </w:p>
                <w:p w14:paraId="13D3DF19" w14:textId="77777777" w:rsidR="009C76D8" w:rsidRPr="00AA7A46" w:rsidRDefault="009C76D8" w:rsidP="00EC2E17"/>
                <w:p w14:paraId="42228E22" w14:textId="77777777" w:rsidR="009C76D8" w:rsidRPr="00AA7A46" w:rsidRDefault="009C76D8" w:rsidP="00EC2E17">
                  <w:r w:rsidRPr="00AA7A46">
                    <w:rPr>
                      <w:b/>
                      <w:i/>
                      <w:sz w:val="20"/>
                      <w:szCs w:val="20"/>
                    </w:rPr>
                    <w:t>Reference:  Protocol Section</w:t>
                  </w:r>
                  <w:r w:rsidRPr="00AA7A46">
                    <w:rPr>
                      <w:rFonts w:cs="Arial"/>
                      <w:b/>
                      <w:smallCaps/>
                      <w:sz w:val="20"/>
                      <w:szCs w:val="20"/>
                    </w:rPr>
                    <w:t xml:space="preserve"> </w:t>
                  </w:r>
                  <w:r w:rsidRPr="00AA7A46">
                    <w:rPr>
                      <w:rFonts w:cs="Arial"/>
                      <w:b/>
                      <w:i/>
                      <w:smallCaps/>
                      <w:sz w:val="20"/>
                      <w:szCs w:val="20"/>
                    </w:rPr>
                    <w:t>3.14.1</w:t>
                  </w:r>
                  <w:r w:rsidRPr="00AA7A46">
                    <w:rPr>
                      <w:b/>
                      <w:i/>
                      <w:sz w:val="20"/>
                      <w:szCs w:val="20"/>
                    </w:rPr>
                    <w:t>, Reliability Must Run</w:t>
                  </w:r>
                </w:p>
              </w:tc>
              <w:tc>
                <w:tcPr>
                  <w:tcW w:w="3386" w:type="dxa"/>
                </w:tcPr>
                <w:p w14:paraId="42B39634" w14:textId="77777777" w:rsidR="009C76D8" w:rsidRPr="00AA7A46" w:rsidRDefault="009C76D8" w:rsidP="00EC2E17">
                  <w:r w:rsidRPr="00AA7A46">
                    <w:t>The provision of Generation Resource capacity and energy under an RMR Agreement.</w:t>
                  </w:r>
                </w:p>
              </w:tc>
              <w:tc>
                <w:tcPr>
                  <w:tcW w:w="3339" w:type="dxa"/>
                </w:tcPr>
                <w:p w14:paraId="7E961949" w14:textId="77777777" w:rsidR="009C76D8" w:rsidRPr="00AA7A46" w:rsidRDefault="009C76D8" w:rsidP="00EC2E17">
                  <w:r w:rsidRPr="00AA7A46">
                    <w:t>Enter into contractual agreements to retain units required for reliable operations.  Direct the operation of those units that otherwise would not operate and that are necessary to provide reliable operations.</w:t>
                  </w:r>
                </w:p>
              </w:tc>
            </w:tr>
          </w:tbl>
          <w:p w14:paraId="5B36C279" w14:textId="77777777" w:rsidR="009C76D8" w:rsidRPr="00AA7A46" w:rsidRDefault="009C76D8" w:rsidP="00EC2E17">
            <w:pPr>
              <w:spacing w:after="240"/>
              <w:ind w:left="720" w:hanging="720"/>
            </w:pPr>
          </w:p>
        </w:tc>
      </w:tr>
    </w:tbl>
    <w:p w14:paraId="5A95E5DF" w14:textId="77777777" w:rsidR="009C76D8" w:rsidRPr="002200FB" w:rsidRDefault="009C76D8" w:rsidP="009C76D8">
      <w:pPr>
        <w:keepNext/>
        <w:tabs>
          <w:tab w:val="left" w:pos="1008"/>
        </w:tabs>
        <w:spacing w:before="240" w:after="240"/>
        <w:ind w:left="1008" w:hanging="1008"/>
        <w:outlineLvl w:val="2"/>
        <w:rPr>
          <w:b/>
          <w:bCs/>
          <w:i/>
          <w:szCs w:val="20"/>
        </w:rPr>
      </w:pPr>
      <w:bookmarkStart w:id="94" w:name="_Toc191197039"/>
      <w:bookmarkStart w:id="95" w:name="_Toc414884931"/>
      <w:bookmarkStart w:id="96" w:name="_Toc23238878"/>
      <w:bookmarkStart w:id="97" w:name="_Toc23238879"/>
      <w:bookmarkStart w:id="98" w:name="_Toc191197040"/>
      <w:bookmarkStart w:id="99" w:name="_Toc414884932"/>
      <w:r w:rsidRPr="002200FB">
        <w:rPr>
          <w:b/>
          <w:bCs/>
          <w:i/>
          <w:szCs w:val="20"/>
        </w:rPr>
        <w:lastRenderedPageBreak/>
        <w:t>2.6.2</w:t>
      </w:r>
      <w:r w:rsidRPr="002200FB">
        <w:rPr>
          <w:b/>
          <w:bCs/>
          <w:i/>
          <w:szCs w:val="20"/>
        </w:rPr>
        <w:tab/>
        <w:t>Generators</w:t>
      </w:r>
      <w:bookmarkEnd w:id="94"/>
      <w:bookmarkEnd w:id="95"/>
      <w:bookmarkEnd w:id="96"/>
      <w:ins w:id="100" w:author="ERCOT" w:date="2019-11-04T17:11:00Z">
        <w:r>
          <w:rPr>
            <w:b/>
            <w:bCs/>
            <w:i/>
            <w:szCs w:val="20"/>
          </w:rPr>
          <w:t xml:space="preserve"> and </w:t>
        </w:r>
        <w:r w:rsidRPr="002200FB">
          <w:rPr>
            <w:b/>
            <w:bCs/>
            <w:i/>
            <w:szCs w:val="20"/>
          </w:rPr>
          <w:t>Energy Storage Resources</w:t>
        </w:r>
      </w:ins>
    </w:p>
    <w:p w14:paraId="43A081EA" w14:textId="77777777" w:rsidR="009C76D8" w:rsidRPr="002200FB" w:rsidRDefault="009C76D8" w:rsidP="009C76D8">
      <w:pPr>
        <w:spacing w:after="240"/>
        <w:ind w:left="720" w:hanging="720"/>
        <w:rPr>
          <w:iCs/>
          <w:szCs w:val="20"/>
        </w:rPr>
      </w:pPr>
      <w:r w:rsidRPr="002200FB">
        <w:rPr>
          <w:iCs/>
          <w:szCs w:val="20"/>
        </w:rPr>
        <w:t>(1)</w:t>
      </w:r>
      <w:r w:rsidRPr="002200FB">
        <w:rPr>
          <w:iCs/>
          <w:szCs w:val="20"/>
        </w:rPr>
        <w:tab/>
        <w:t xml:space="preserve">If under-frequency relays are installed and activated to trip the unit, these relays shall be set such that the automatic removal of individual Generation Resources </w:t>
      </w:r>
      <w:ins w:id="101" w:author="ERCOT" w:date="2019-11-04T17:12:00Z">
        <w:r>
          <w:t>or Energy Storage Resources</w:t>
        </w:r>
        <w:r w:rsidRPr="002200FB">
          <w:rPr>
            <w:iCs/>
            <w:szCs w:val="20"/>
          </w:rPr>
          <w:t xml:space="preserve"> </w:t>
        </w:r>
      </w:ins>
      <w:ins w:id="102" w:author="ERCOT" w:date="2019-11-10T16:04:00Z">
        <w:r>
          <w:rPr>
            <w:iCs/>
            <w:szCs w:val="20"/>
          </w:rPr>
          <w:t xml:space="preserve">(ESRs) </w:t>
        </w:r>
      </w:ins>
      <w:r w:rsidRPr="002200FB">
        <w:rPr>
          <w:iCs/>
          <w:szCs w:val="20"/>
        </w:rPr>
        <w:t>from the ERCOT System meets</w:t>
      </w:r>
      <w:ins w:id="103" w:author="ERCOT" w:date="2019-11-04T17:13:00Z">
        <w:r>
          <w:rPr>
            <w:iCs/>
            <w:szCs w:val="20"/>
          </w:rPr>
          <w:t xml:space="preserve"> or ex</w:t>
        </w:r>
      </w:ins>
      <w:ins w:id="104" w:author="ERCOT" w:date="2019-11-10T14:43:00Z">
        <w:r>
          <w:rPr>
            <w:iCs/>
            <w:szCs w:val="20"/>
          </w:rPr>
          <w:t>c</w:t>
        </w:r>
      </w:ins>
      <w:ins w:id="105" w:author="ERCOT" w:date="2019-11-04T17:13:00Z">
        <w:r>
          <w:rPr>
            <w:iCs/>
            <w:szCs w:val="20"/>
          </w:rPr>
          <w:t>eeds</w:t>
        </w:r>
      </w:ins>
      <w:r w:rsidRPr="002200FB">
        <w:rPr>
          <w:iCs/>
          <w:szCs w:val="20"/>
        </w:rPr>
        <w:t xml:space="preserve"> 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9C76D8" w:rsidRPr="002200FB" w14:paraId="720E49A7" w14:textId="77777777" w:rsidTr="00EC2E17">
        <w:trPr>
          <w:cantSplit/>
        </w:trPr>
        <w:tc>
          <w:tcPr>
            <w:tcW w:w="3600" w:type="dxa"/>
            <w:tcBorders>
              <w:top w:val="thinThickSmallGap" w:sz="24" w:space="0" w:color="auto"/>
              <w:bottom w:val="single" w:sz="12" w:space="0" w:color="auto"/>
            </w:tcBorders>
          </w:tcPr>
          <w:p w14:paraId="7FA4C90B" w14:textId="77777777" w:rsidR="009C76D8" w:rsidRPr="002200FB" w:rsidRDefault="009C76D8" w:rsidP="00EC2E17">
            <w:pPr>
              <w:suppressAutoHyphens/>
              <w:jc w:val="center"/>
              <w:rPr>
                <w:b/>
                <w:spacing w:val="-2"/>
              </w:rPr>
            </w:pPr>
            <w:r w:rsidRPr="002200FB">
              <w:rPr>
                <w:b/>
                <w:spacing w:val="-2"/>
              </w:rPr>
              <w:t>Frequency Range</w:t>
            </w:r>
          </w:p>
        </w:tc>
        <w:tc>
          <w:tcPr>
            <w:tcW w:w="3870" w:type="dxa"/>
            <w:tcBorders>
              <w:top w:val="thinThickSmallGap" w:sz="24" w:space="0" w:color="auto"/>
              <w:bottom w:val="single" w:sz="12" w:space="0" w:color="auto"/>
            </w:tcBorders>
          </w:tcPr>
          <w:p w14:paraId="6FC19F6F" w14:textId="77777777" w:rsidR="009C76D8" w:rsidRPr="002200FB" w:rsidRDefault="009C76D8" w:rsidP="00EC2E17">
            <w:pPr>
              <w:suppressAutoHyphens/>
              <w:jc w:val="center"/>
              <w:rPr>
                <w:b/>
                <w:spacing w:val="-2"/>
              </w:rPr>
            </w:pPr>
            <w:r w:rsidRPr="002200FB">
              <w:rPr>
                <w:b/>
                <w:spacing w:val="-2"/>
              </w:rPr>
              <w:t>Delay to Trip</w:t>
            </w:r>
          </w:p>
        </w:tc>
      </w:tr>
      <w:tr w:rsidR="009C76D8" w:rsidRPr="002200FB" w14:paraId="752847BD" w14:textId="77777777" w:rsidTr="00EC2E17">
        <w:trPr>
          <w:cantSplit/>
        </w:trPr>
        <w:tc>
          <w:tcPr>
            <w:tcW w:w="3600" w:type="dxa"/>
            <w:tcBorders>
              <w:top w:val="single" w:sz="12" w:space="0" w:color="auto"/>
            </w:tcBorders>
          </w:tcPr>
          <w:p w14:paraId="292C6DE7" w14:textId="77777777" w:rsidR="009C76D8" w:rsidRPr="002200FB" w:rsidRDefault="009C76D8" w:rsidP="00EC2E17">
            <w:pPr>
              <w:suppressAutoHyphens/>
              <w:jc w:val="center"/>
              <w:rPr>
                <w:spacing w:val="-2"/>
              </w:rPr>
            </w:pPr>
            <w:r w:rsidRPr="002200FB">
              <w:rPr>
                <w:spacing w:val="-2"/>
              </w:rPr>
              <w:t>Above 59.4 Hz</w:t>
            </w:r>
          </w:p>
        </w:tc>
        <w:tc>
          <w:tcPr>
            <w:tcW w:w="3870" w:type="dxa"/>
            <w:tcBorders>
              <w:top w:val="single" w:sz="12" w:space="0" w:color="auto"/>
            </w:tcBorders>
          </w:tcPr>
          <w:p w14:paraId="2880EF7E" w14:textId="77777777" w:rsidR="009C76D8" w:rsidRPr="002200FB" w:rsidRDefault="009C76D8" w:rsidP="00EC2E17">
            <w:pPr>
              <w:suppressAutoHyphens/>
              <w:jc w:val="center"/>
              <w:rPr>
                <w:spacing w:val="-2"/>
              </w:rPr>
            </w:pPr>
            <w:r w:rsidRPr="002200FB">
              <w:rPr>
                <w:spacing w:val="-2"/>
              </w:rPr>
              <w:t>No automatic tripping</w:t>
            </w:r>
          </w:p>
          <w:p w14:paraId="75706D91" w14:textId="77777777" w:rsidR="009C76D8" w:rsidRPr="002200FB" w:rsidRDefault="009C76D8" w:rsidP="00EC2E17">
            <w:pPr>
              <w:suppressAutoHyphens/>
              <w:jc w:val="center"/>
              <w:rPr>
                <w:spacing w:val="-2"/>
              </w:rPr>
            </w:pPr>
            <w:r w:rsidRPr="002200FB">
              <w:rPr>
                <w:spacing w:val="-2"/>
              </w:rPr>
              <w:t>(Continuous operation)</w:t>
            </w:r>
          </w:p>
        </w:tc>
      </w:tr>
      <w:tr w:rsidR="009C76D8" w:rsidRPr="002200FB" w14:paraId="446AC0B5" w14:textId="77777777" w:rsidTr="00EC2E17">
        <w:trPr>
          <w:cantSplit/>
        </w:trPr>
        <w:tc>
          <w:tcPr>
            <w:tcW w:w="3600" w:type="dxa"/>
          </w:tcPr>
          <w:p w14:paraId="25550570" w14:textId="77777777" w:rsidR="009C76D8" w:rsidRPr="002200FB" w:rsidRDefault="009C76D8" w:rsidP="00EC2E17">
            <w:pPr>
              <w:suppressAutoHyphens/>
              <w:jc w:val="center"/>
              <w:rPr>
                <w:spacing w:val="-2"/>
              </w:rPr>
            </w:pPr>
            <w:r w:rsidRPr="002200FB">
              <w:rPr>
                <w:spacing w:val="-2"/>
              </w:rPr>
              <w:t>Above 58.4 Hz up to</w:t>
            </w:r>
          </w:p>
          <w:p w14:paraId="49BE6331" w14:textId="77777777" w:rsidR="009C76D8" w:rsidRPr="002200FB" w:rsidRDefault="009C76D8" w:rsidP="00EC2E17">
            <w:pPr>
              <w:suppressAutoHyphens/>
              <w:jc w:val="center"/>
              <w:rPr>
                <w:spacing w:val="-2"/>
              </w:rPr>
            </w:pPr>
            <w:r w:rsidRPr="002200FB">
              <w:rPr>
                <w:spacing w:val="-2"/>
              </w:rPr>
              <w:t>And including 59.4 Hz</w:t>
            </w:r>
          </w:p>
        </w:tc>
        <w:tc>
          <w:tcPr>
            <w:tcW w:w="3870" w:type="dxa"/>
          </w:tcPr>
          <w:p w14:paraId="27F02FE9" w14:textId="77777777" w:rsidR="009C76D8" w:rsidRPr="002200FB" w:rsidRDefault="009C76D8" w:rsidP="00EC2E17">
            <w:pPr>
              <w:suppressAutoHyphens/>
              <w:jc w:val="center"/>
              <w:rPr>
                <w:spacing w:val="-2"/>
              </w:rPr>
            </w:pPr>
            <w:r w:rsidRPr="002200FB">
              <w:rPr>
                <w:spacing w:val="-2"/>
              </w:rPr>
              <w:t>Not less than 9 minutes</w:t>
            </w:r>
          </w:p>
        </w:tc>
      </w:tr>
      <w:tr w:rsidR="009C76D8" w:rsidRPr="002200FB" w14:paraId="66C15EC1" w14:textId="77777777" w:rsidTr="00EC2E17">
        <w:trPr>
          <w:cantSplit/>
        </w:trPr>
        <w:tc>
          <w:tcPr>
            <w:tcW w:w="3600" w:type="dxa"/>
          </w:tcPr>
          <w:p w14:paraId="4E6FA909" w14:textId="77777777" w:rsidR="009C76D8" w:rsidRPr="002200FB" w:rsidRDefault="009C76D8" w:rsidP="00EC2E17">
            <w:pPr>
              <w:suppressAutoHyphens/>
              <w:jc w:val="center"/>
              <w:rPr>
                <w:spacing w:val="-2"/>
              </w:rPr>
            </w:pPr>
            <w:r w:rsidRPr="002200FB">
              <w:rPr>
                <w:spacing w:val="-2"/>
              </w:rPr>
              <w:t>Above 58.0 Hz up to</w:t>
            </w:r>
          </w:p>
          <w:p w14:paraId="2CB48A79" w14:textId="77777777" w:rsidR="009C76D8" w:rsidRPr="002200FB" w:rsidRDefault="009C76D8" w:rsidP="00EC2E17">
            <w:pPr>
              <w:suppressAutoHyphens/>
              <w:jc w:val="center"/>
              <w:rPr>
                <w:spacing w:val="-2"/>
              </w:rPr>
            </w:pPr>
            <w:r w:rsidRPr="002200FB">
              <w:rPr>
                <w:spacing w:val="-2"/>
              </w:rPr>
              <w:t>And including 58.4 Hz</w:t>
            </w:r>
          </w:p>
        </w:tc>
        <w:tc>
          <w:tcPr>
            <w:tcW w:w="3870" w:type="dxa"/>
          </w:tcPr>
          <w:p w14:paraId="25311362" w14:textId="77777777" w:rsidR="009C76D8" w:rsidRPr="002200FB" w:rsidRDefault="009C76D8" w:rsidP="00EC2E17">
            <w:pPr>
              <w:suppressAutoHyphens/>
              <w:jc w:val="center"/>
              <w:rPr>
                <w:spacing w:val="-2"/>
              </w:rPr>
            </w:pPr>
            <w:r w:rsidRPr="002200FB">
              <w:rPr>
                <w:spacing w:val="-2"/>
              </w:rPr>
              <w:t>Not less than 30 seconds</w:t>
            </w:r>
          </w:p>
        </w:tc>
      </w:tr>
      <w:tr w:rsidR="009C76D8" w:rsidRPr="002200FB" w14:paraId="1AD806DF" w14:textId="77777777" w:rsidTr="00EC2E17">
        <w:trPr>
          <w:cantSplit/>
        </w:trPr>
        <w:tc>
          <w:tcPr>
            <w:tcW w:w="3600" w:type="dxa"/>
          </w:tcPr>
          <w:p w14:paraId="235D0F3F" w14:textId="77777777" w:rsidR="009C76D8" w:rsidRPr="002200FB" w:rsidRDefault="009C76D8" w:rsidP="00EC2E17">
            <w:pPr>
              <w:suppressAutoHyphens/>
              <w:jc w:val="center"/>
              <w:rPr>
                <w:spacing w:val="-2"/>
              </w:rPr>
            </w:pPr>
            <w:r w:rsidRPr="002200FB">
              <w:rPr>
                <w:spacing w:val="-2"/>
              </w:rPr>
              <w:t>Above 57.5 Hz up to</w:t>
            </w:r>
          </w:p>
          <w:p w14:paraId="441EA466" w14:textId="77777777" w:rsidR="009C76D8" w:rsidRPr="002200FB" w:rsidRDefault="009C76D8" w:rsidP="00EC2E17">
            <w:pPr>
              <w:suppressAutoHyphens/>
              <w:jc w:val="center"/>
              <w:rPr>
                <w:spacing w:val="-2"/>
              </w:rPr>
            </w:pPr>
            <w:r w:rsidRPr="002200FB">
              <w:rPr>
                <w:spacing w:val="-2"/>
              </w:rPr>
              <w:t>And including 58.0 Hz</w:t>
            </w:r>
          </w:p>
        </w:tc>
        <w:tc>
          <w:tcPr>
            <w:tcW w:w="3870" w:type="dxa"/>
          </w:tcPr>
          <w:p w14:paraId="6695C5F4" w14:textId="77777777" w:rsidR="009C76D8" w:rsidRPr="002200FB" w:rsidRDefault="009C76D8" w:rsidP="00EC2E17">
            <w:pPr>
              <w:suppressAutoHyphens/>
              <w:jc w:val="center"/>
              <w:rPr>
                <w:spacing w:val="-2"/>
              </w:rPr>
            </w:pPr>
            <w:r w:rsidRPr="002200FB">
              <w:rPr>
                <w:spacing w:val="-2"/>
              </w:rPr>
              <w:t>Not less than 2 seconds</w:t>
            </w:r>
          </w:p>
        </w:tc>
      </w:tr>
      <w:tr w:rsidR="009C76D8" w:rsidRPr="002200FB" w14:paraId="188DDBE7" w14:textId="77777777" w:rsidTr="00EC2E17">
        <w:trPr>
          <w:cantSplit/>
        </w:trPr>
        <w:tc>
          <w:tcPr>
            <w:tcW w:w="3600" w:type="dxa"/>
          </w:tcPr>
          <w:p w14:paraId="6C8C5BB2" w14:textId="77777777" w:rsidR="009C76D8" w:rsidRPr="002200FB" w:rsidRDefault="009C76D8" w:rsidP="00EC2E17">
            <w:pPr>
              <w:suppressAutoHyphens/>
              <w:jc w:val="center"/>
              <w:rPr>
                <w:spacing w:val="-2"/>
              </w:rPr>
            </w:pPr>
            <w:r w:rsidRPr="002200FB">
              <w:rPr>
                <w:spacing w:val="-2"/>
              </w:rPr>
              <w:t>57.5 Hz or below</w:t>
            </w:r>
          </w:p>
        </w:tc>
        <w:tc>
          <w:tcPr>
            <w:tcW w:w="3870" w:type="dxa"/>
          </w:tcPr>
          <w:p w14:paraId="5FA6AED4" w14:textId="77777777" w:rsidR="009C76D8" w:rsidRPr="002200FB" w:rsidRDefault="009C76D8" w:rsidP="00EC2E17">
            <w:pPr>
              <w:suppressAutoHyphens/>
              <w:jc w:val="center"/>
              <w:rPr>
                <w:spacing w:val="-2"/>
              </w:rPr>
            </w:pPr>
            <w:r w:rsidRPr="002200FB">
              <w:rPr>
                <w:spacing w:val="-2"/>
              </w:rPr>
              <w:t>No time delay required</w:t>
            </w:r>
          </w:p>
        </w:tc>
      </w:tr>
    </w:tbl>
    <w:p w14:paraId="1539DB14" w14:textId="77777777" w:rsidR="009C76D8" w:rsidRPr="002200FB" w:rsidRDefault="009C76D8" w:rsidP="009C76D8"/>
    <w:p w14:paraId="67963D8B" w14:textId="77777777" w:rsidR="009C76D8" w:rsidRPr="002200FB" w:rsidRDefault="009C76D8" w:rsidP="009C76D8">
      <w:pPr>
        <w:spacing w:after="240"/>
        <w:ind w:left="720" w:hanging="720"/>
        <w:rPr>
          <w:iCs/>
          <w:szCs w:val="20"/>
          <w:lang w:val="x-none" w:eastAsia="x-none"/>
        </w:rPr>
      </w:pPr>
      <w:r w:rsidRPr="002200FB">
        <w:rPr>
          <w:iCs/>
          <w:szCs w:val="20"/>
          <w:lang w:val="x-none" w:eastAsia="x-none"/>
        </w:rPr>
        <w:t>(2)</w:t>
      </w:r>
      <w:r w:rsidRPr="002200FB">
        <w:rPr>
          <w:iCs/>
          <w:szCs w:val="20"/>
          <w:lang w:val="x-none" w:eastAsia="x-none"/>
        </w:rPr>
        <w:tab/>
        <w:t xml:space="preserve">If over-frequency relays are installed and activated to trip the unit, they shall be set such that the automatic removal of individual Generation Resources </w:t>
      </w:r>
      <w:ins w:id="106" w:author="ERCOT" w:date="2019-11-04T17:12:00Z">
        <w:r>
          <w:t>or ESRs</w:t>
        </w:r>
        <w:r w:rsidRPr="002200FB">
          <w:rPr>
            <w:iCs/>
            <w:szCs w:val="20"/>
            <w:lang w:val="x-none" w:eastAsia="x-none"/>
          </w:rPr>
          <w:t xml:space="preserve"> </w:t>
        </w:r>
      </w:ins>
      <w:r w:rsidRPr="002200FB">
        <w:rPr>
          <w:iCs/>
          <w:szCs w:val="20"/>
          <w:lang w:val="x-none" w:eastAsia="x-none"/>
        </w:rPr>
        <w:t>from the ERCOT System meets</w:t>
      </w:r>
      <w:ins w:id="107" w:author="ERCOT" w:date="2019-11-04T17:14:00Z">
        <w:r>
          <w:rPr>
            <w:iCs/>
            <w:szCs w:val="20"/>
            <w:lang w:eastAsia="x-none"/>
          </w:rPr>
          <w:t xml:space="preserve"> or exceeds</w:t>
        </w:r>
      </w:ins>
      <w:r w:rsidRPr="002200FB">
        <w:rPr>
          <w:iCs/>
          <w:szCs w:val="20"/>
          <w:lang w:val="x-none" w:eastAsia="x-none"/>
        </w:rPr>
        <w:t xml:space="preserve"> the following requirements:</w:t>
      </w:r>
    </w:p>
    <w:p w14:paraId="09C3EEF1" w14:textId="77777777" w:rsidR="009C76D8" w:rsidRDefault="009C76D8" w:rsidP="009C76D8">
      <w:pPr>
        <w:spacing w:after="240"/>
        <w:ind w:left="720"/>
        <w:rPr>
          <w:ins w:id="108" w:author="ERCOT" w:date="2019-11-04T17:17:00Z"/>
          <w:iCs/>
          <w:szCs w:val="20"/>
          <w:lang w:eastAsia="x-none"/>
        </w:rPr>
      </w:pPr>
      <w:del w:id="109" w:author="ERCOT" w:date="2019-11-05T22:08:00Z">
        <w:r w:rsidRPr="002200FB" w:rsidDel="00291C53">
          <w:rPr>
            <w:iCs/>
            <w:szCs w:val="20"/>
            <w:lang w:val="x-none" w:eastAsia="x-none"/>
          </w:rPr>
          <w:delText xml:space="preserve">This Operating Guide is not intended to conflict with the plant operator’s responsibility to protect Generation Resources from potentially damaging operating conditions. </w:delText>
        </w:r>
      </w:del>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9C76D8" w:rsidRPr="002200FB" w14:paraId="1A045027" w14:textId="77777777" w:rsidTr="00EC2E17">
        <w:trPr>
          <w:cantSplit/>
        </w:trPr>
        <w:tc>
          <w:tcPr>
            <w:tcW w:w="3600" w:type="dxa"/>
            <w:tcBorders>
              <w:top w:val="thinThickSmallGap" w:sz="24" w:space="0" w:color="auto"/>
              <w:bottom w:val="single" w:sz="12" w:space="0" w:color="auto"/>
            </w:tcBorders>
          </w:tcPr>
          <w:p w14:paraId="3CB2472D" w14:textId="77777777" w:rsidR="009C76D8" w:rsidRPr="002200FB" w:rsidRDefault="009C76D8" w:rsidP="00EC2E17">
            <w:pPr>
              <w:suppressAutoHyphens/>
              <w:jc w:val="center"/>
              <w:rPr>
                <w:b/>
                <w:spacing w:val="-2"/>
              </w:rPr>
            </w:pPr>
            <w:r w:rsidRPr="002200FB">
              <w:rPr>
                <w:b/>
                <w:spacing w:val="-2"/>
              </w:rPr>
              <w:t>Frequency Range</w:t>
            </w:r>
          </w:p>
        </w:tc>
        <w:tc>
          <w:tcPr>
            <w:tcW w:w="3870" w:type="dxa"/>
            <w:tcBorders>
              <w:top w:val="thinThickSmallGap" w:sz="24" w:space="0" w:color="auto"/>
              <w:bottom w:val="single" w:sz="12" w:space="0" w:color="auto"/>
            </w:tcBorders>
          </w:tcPr>
          <w:p w14:paraId="1E6168F5" w14:textId="77777777" w:rsidR="009C76D8" w:rsidRPr="002200FB" w:rsidRDefault="009C76D8" w:rsidP="00EC2E17">
            <w:pPr>
              <w:suppressAutoHyphens/>
              <w:jc w:val="center"/>
              <w:rPr>
                <w:b/>
                <w:spacing w:val="-2"/>
              </w:rPr>
            </w:pPr>
            <w:r w:rsidRPr="002200FB">
              <w:rPr>
                <w:b/>
                <w:spacing w:val="-2"/>
              </w:rPr>
              <w:t>Delay to Trip</w:t>
            </w:r>
          </w:p>
        </w:tc>
      </w:tr>
      <w:tr w:rsidR="009C76D8" w:rsidRPr="002200FB" w14:paraId="191F604D" w14:textId="77777777" w:rsidTr="00EC2E17">
        <w:trPr>
          <w:cantSplit/>
        </w:trPr>
        <w:tc>
          <w:tcPr>
            <w:tcW w:w="3600" w:type="dxa"/>
            <w:tcBorders>
              <w:top w:val="single" w:sz="12" w:space="0" w:color="auto"/>
            </w:tcBorders>
            <w:vAlign w:val="bottom"/>
          </w:tcPr>
          <w:p w14:paraId="3283B725" w14:textId="77777777" w:rsidR="009C76D8" w:rsidRPr="002200FB" w:rsidRDefault="009C76D8" w:rsidP="00EC2E17">
            <w:pPr>
              <w:suppressAutoHyphens/>
              <w:jc w:val="center"/>
              <w:rPr>
                <w:spacing w:val="-2"/>
              </w:rPr>
            </w:pPr>
            <w:r w:rsidRPr="002200FB">
              <w:rPr>
                <w:rFonts w:cs="Calibri"/>
                <w:color w:val="000000"/>
                <w:spacing w:val="-2"/>
              </w:rPr>
              <w:t>Below 60.6 Hz down to and including 60 Hz</w:t>
            </w:r>
          </w:p>
        </w:tc>
        <w:tc>
          <w:tcPr>
            <w:tcW w:w="3870" w:type="dxa"/>
            <w:tcBorders>
              <w:top w:val="single" w:sz="12" w:space="0" w:color="auto"/>
            </w:tcBorders>
            <w:vAlign w:val="bottom"/>
          </w:tcPr>
          <w:p w14:paraId="0215CB28" w14:textId="77777777" w:rsidR="009C76D8" w:rsidRPr="002200FB" w:rsidRDefault="009C76D8" w:rsidP="00EC2E17">
            <w:pPr>
              <w:suppressAutoHyphens/>
              <w:jc w:val="center"/>
              <w:rPr>
                <w:spacing w:val="-2"/>
              </w:rPr>
            </w:pPr>
            <w:r w:rsidRPr="002200FB">
              <w:rPr>
                <w:rFonts w:cs="Calibri"/>
                <w:color w:val="000000"/>
                <w:spacing w:val="-2"/>
              </w:rPr>
              <w:t>No automatic tripping (Continuous operation)</w:t>
            </w:r>
          </w:p>
        </w:tc>
      </w:tr>
      <w:tr w:rsidR="009C76D8" w:rsidRPr="002200FB" w14:paraId="44B29BB8" w14:textId="77777777" w:rsidTr="00EC2E17">
        <w:trPr>
          <w:cantSplit/>
        </w:trPr>
        <w:tc>
          <w:tcPr>
            <w:tcW w:w="3600" w:type="dxa"/>
            <w:vAlign w:val="bottom"/>
          </w:tcPr>
          <w:p w14:paraId="63BE283D" w14:textId="77777777" w:rsidR="009C76D8" w:rsidRPr="002200FB" w:rsidRDefault="009C76D8" w:rsidP="00EC2E17">
            <w:pPr>
              <w:suppressAutoHyphens/>
              <w:jc w:val="center"/>
              <w:rPr>
                <w:spacing w:val="-2"/>
              </w:rPr>
            </w:pPr>
            <w:r w:rsidRPr="002200FB">
              <w:rPr>
                <w:rFonts w:cs="Calibri"/>
                <w:color w:val="000000"/>
                <w:spacing w:val="-2"/>
              </w:rPr>
              <w:t>Below 61.6 Hz down to and including 60.6 Hz</w:t>
            </w:r>
          </w:p>
        </w:tc>
        <w:tc>
          <w:tcPr>
            <w:tcW w:w="3870" w:type="dxa"/>
            <w:vAlign w:val="bottom"/>
          </w:tcPr>
          <w:p w14:paraId="111A9AD5" w14:textId="77777777" w:rsidR="009C76D8" w:rsidRPr="002200FB" w:rsidRDefault="009C76D8" w:rsidP="00EC2E17">
            <w:pPr>
              <w:suppressAutoHyphens/>
              <w:jc w:val="center"/>
              <w:rPr>
                <w:spacing w:val="-2"/>
              </w:rPr>
            </w:pPr>
            <w:r w:rsidRPr="002200FB">
              <w:rPr>
                <w:rFonts w:cs="Calibri"/>
                <w:color w:val="000000"/>
                <w:spacing w:val="-2"/>
              </w:rPr>
              <w:t>Not less than 9 minutes</w:t>
            </w:r>
          </w:p>
        </w:tc>
      </w:tr>
      <w:tr w:rsidR="009C76D8" w:rsidRPr="002200FB" w14:paraId="358F9548" w14:textId="77777777" w:rsidTr="00EC2E17">
        <w:trPr>
          <w:cantSplit/>
        </w:trPr>
        <w:tc>
          <w:tcPr>
            <w:tcW w:w="3600" w:type="dxa"/>
            <w:vAlign w:val="bottom"/>
          </w:tcPr>
          <w:p w14:paraId="130CC07B" w14:textId="77777777" w:rsidR="009C76D8" w:rsidRPr="002200FB" w:rsidRDefault="009C76D8" w:rsidP="00EC2E17">
            <w:pPr>
              <w:suppressAutoHyphens/>
              <w:jc w:val="center"/>
              <w:rPr>
                <w:spacing w:val="-2"/>
              </w:rPr>
            </w:pPr>
            <w:r w:rsidRPr="002200FB">
              <w:rPr>
                <w:rFonts w:cs="Calibri"/>
                <w:color w:val="000000"/>
                <w:spacing w:val="-2"/>
              </w:rPr>
              <w:t>Below 61.8 Hz down to and including 61.6 Hz</w:t>
            </w:r>
          </w:p>
        </w:tc>
        <w:tc>
          <w:tcPr>
            <w:tcW w:w="3870" w:type="dxa"/>
            <w:vAlign w:val="bottom"/>
          </w:tcPr>
          <w:p w14:paraId="6B40F1F8" w14:textId="77777777" w:rsidR="009C76D8" w:rsidRPr="002200FB" w:rsidRDefault="009C76D8" w:rsidP="00EC2E17">
            <w:pPr>
              <w:suppressAutoHyphens/>
              <w:jc w:val="center"/>
              <w:rPr>
                <w:spacing w:val="-2"/>
              </w:rPr>
            </w:pPr>
            <w:r w:rsidRPr="002200FB">
              <w:rPr>
                <w:rFonts w:cs="Calibri"/>
                <w:color w:val="000000"/>
                <w:spacing w:val="-2"/>
              </w:rPr>
              <w:t>Not less than 30 seconds</w:t>
            </w:r>
          </w:p>
        </w:tc>
      </w:tr>
      <w:tr w:rsidR="009C76D8" w:rsidRPr="002200FB" w14:paraId="61C35DEB" w14:textId="77777777" w:rsidTr="00EC2E17">
        <w:trPr>
          <w:cantSplit/>
        </w:trPr>
        <w:tc>
          <w:tcPr>
            <w:tcW w:w="3600" w:type="dxa"/>
            <w:vAlign w:val="bottom"/>
          </w:tcPr>
          <w:p w14:paraId="605EAB12" w14:textId="77777777" w:rsidR="009C76D8" w:rsidRPr="002200FB" w:rsidRDefault="009C76D8" w:rsidP="00EC2E17">
            <w:pPr>
              <w:suppressAutoHyphens/>
              <w:jc w:val="center"/>
              <w:rPr>
                <w:spacing w:val="-2"/>
              </w:rPr>
            </w:pPr>
            <w:r w:rsidRPr="002200FB">
              <w:rPr>
                <w:rFonts w:cs="Calibri"/>
                <w:color w:val="000000"/>
                <w:spacing w:val="-2"/>
              </w:rPr>
              <w:t>61.8 Hz or above</w:t>
            </w:r>
          </w:p>
        </w:tc>
        <w:tc>
          <w:tcPr>
            <w:tcW w:w="3870" w:type="dxa"/>
            <w:vAlign w:val="bottom"/>
          </w:tcPr>
          <w:p w14:paraId="2AD5A90F" w14:textId="77777777" w:rsidR="009C76D8" w:rsidRPr="002200FB" w:rsidRDefault="009C76D8" w:rsidP="00EC2E17">
            <w:pPr>
              <w:suppressAutoHyphens/>
              <w:jc w:val="center"/>
              <w:rPr>
                <w:spacing w:val="-2"/>
              </w:rPr>
            </w:pPr>
            <w:r w:rsidRPr="002200FB">
              <w:rPr>
                <w:spacing w:val="-2"/>
              </w:rPr>
              <w:t>No time delay required</w:t>
            </w:r>
          </w:p>
        </w:tc>
      </w:tr>
    </w:tbl>
    <w:p w14:paraId="1EF6E66D" w14:textId="77777777" w:rsidR="009C76D8" w:rsidRPr="002200FB" w:rsidRDefault="009C76D8" w:rsidP="009C76D8">
      <w:pPr>
        <w:spacing w:before="240" w:after="240"/>
        <w:ind w:left="720" w:hanging="720"/>
      </w:pPr>
      <w:ins w:id="110" w:author="ERCOT" w:date="2019-11-05T22:08:00Z">
        <w:r>
          <w:t>(3)</w:t>
        </w:r>
        <w:r>
          <w:tab/>
        </w:r>
        <w:r w:rsidRPr="002200FB">
          <w:rPr>
            <w:iCs/>
            <w:szCs w:val="20"/>
            <w:lang w:val="x-none" w:eastAsia="x-none"/>
          </w:rPr>
          <w:t>This Operating Guide is not intended to conflict with the plant operator’s responsibility to protect Generation Resources</w:t>
        </w:r>
        <w:r>
          <w:rPr>
            <w:iCs/>
            <w:szCs w:val="20"/>
            <w:lang w:eastAsia="x-none"/>
          </w:rPr>
          <w:t xml:space="preserve"> </w:t>
        </w:r>
        <w:r>
          <w:t>and ESRs</w:t>
        </w:r>
        <w:r w:rsidRPr="002200FB">
          <w:rPr>
            <w:iCs/>
            <w:szCs w:val="20"/>
            <w:lang w:val="x-none" w:eastAsia="x-none"/>
          </w:rPr>
          <w:t xml:space="preserve"> from potentially damaging operating conditions. </w:t>
        </w:r>
      </w:ins>
    </w:p>
    <w:p w14:paraId="00F2A637" w14:textId="77777777" w:rsidR="009C76D8" w:rsidRPr="002200FB" w:rsidRDefault="009C76D8" w:rsidP="009C76D8">
      <w:pPr>
        <w:spacing w:after="240"/>
        <w:ind w:left="720" w:hanging="720"/>
        <w:rPr>
          <w:iCs/>
          <w:szCs w:val="20"/>
          <w:lang w:val="x-none" w:eastAsia="x-none"/>
        </w:rPr>
      </w:pPr>
      <w:r w:rsidRPr="002200FB">
        <w:rPr>
          <w:iCs/>
          <w:szCs w:val="20"/>
          <w:lang w:val="x-none" w:eastAsia="x-none"/>
        </w:rPr>
        <w:lastRenderedPageBreak/>
        <w:t>(</w:t>
      </w:r>
      <w:ins w:id="111" w:author="ERCOT" w:date="2019-11-04T17:27:00Z">
        <w:r>
          <w:rPr>
            <w:iCs/>
            <w:szCs w:val="20"/>
            <w:lang w:eastAsia="x-none"/>
          </w:rPr>
          <w:t>4</w:t>
        </w:r>
      </w:ins>
      <w:del w:id="112" w:author="ERCOT" w:date="2019-11-04T17:27:00Z">
        <w:r w:rsidRPr="002200FB" w:rsidDel="00144D6E">
          <w:rPr>
            <w:iCs/>
            <w:szCs w:val="20"/>
            <w:lang w:val="x-none" w:eastAsia="x-none"/>
          </w:rPr>
          <w:delText>3</w:delText>
        </w:r>
      </w:del>
      <w:r w:rsidRPr="002200FB">
        <w:rPr>
          <w:iCs/>
          <w:szCs w:val="20"/>
          <w:lang w:val="x-none" w:eastAsia="x-none"/>
        </w:rPr>
        <w:t>)</w:t>
      </w:r>
      <w:r w:rsidRPr="002200FB">
        <w:rPr>
          <w:iCs/>
          <w:szCs w:val="20"/>
          <w:lang w:val="x-none" w:eastAsia="x-none"/>
        </w:rPr>
        <w:tab/>
        <w:t>The Resource Entity that owns Generation Resources</w:t>
      </w:r>
      <w:r>
        <w:rPr>
          <w:iCs/>
          <w:szCs w:val="20"/>
          <w:lang w:eastAsia="x-none"/>
        </w:rPr>
        <w:t xml:space="preserve"> </w:t>
      </w:r>
      <w:r w:rsidRPr="002200FB">
        <w:rPr>
          <w:iCs/>
          <w:szCs w:val="20"/>
          <w:lang w:val="x-none" w:eastAsia="x-none"/>
        </w:rPr>
        <w:t xml:space="preserve">that are unable to comply shall provide to ERCOT an explanation of the limitations including, but not limited to, study results or manufacturer’s advice. </w:t>
      </w:r>
    </w:p>
    <w:p w14:paraId="77DF2B73" w14:textId="77777777" w:rsidR="009C76D8" w:rsidRPr="005F17DF" w:rsidRDefault="009C76D8" w:rsidP="009C76D8">
      <w:pPr>
        <w:keepNext/>
        <w:tabs>
          <w:tab w:val="left" w:pos="1008"/>
        </w:tabs>
        <w:spacing w:before="240" w:after="240"/>
        <w:ind w:left="1008" w:hanging="1008"/>
        <w:outlineLvl w:val="2"/>
        <w:rPr>
          <w:b/>
          <w:bCs/>
          <w:i/>
          <w:szCs w:val="20"/>
        </w:rPr>
      </w:pPr>
      <w:bookmarkStart w:id="113" w:name="_Toc23238880"/>
      <w:bookmarkEnd w:id="97"/>
      <w:r w:rsidRPr="005F17DF">
        <w:rPr>
          <w:b/>
          <w:bCs/>
          <w:i/>
          <w:szCs w:val="20"/>
        </w:rPr>
        <w:t>2.7.1</w:t>
      </w:r>
      <w:r w:rsidRPr="005F17DF">
        <w:rPr>
          <w:b/>
          <w:bCs/>
          <w:i/>
          <w:szCs w:val="20"/>
        </w:rPr>
        <w:tab/>
        <w:t>Introduction</w:t>
      </w:r>
      <w:bookmarkEnd w:id="113"/>
    </w:p>
    <w:bookmarkEnd w:id="98"/>
    <w:bookmarkEnd w:id="99"/>
    <w:p w14:paraId="4792BFB5" w14:textId="77777777" w:rsidR="009C76D8" w:rsidRPr="005F17DF" w:rsidRDefault="009C76D8" w:rsidP="009C76D8">
      <w:pPr>
        <w:spacing w:after="240"/>
        <w:ind w:left="720" w:hanging="720"/>
        <w:rPr>
          <w:iCs/>
          <w:szCs w:val="20"/>
        </w:rPr>
      </w:pPr>
      <w:r w:rsidRPr="005F17DF">
        <w:rPr>
          <w:iCs/>
          <w:szCs w:val="20"/>
        </w:rPr>
        <w:t>(1)</w:t>
      </w:r>
      <w:r w:rsidRPr="005F17DF">
        <w:rPr>
          <w:iCs/>
          <w:szCs w:val="20"/>
        </w:rPr>
        <w:tab/>
        <w:t xml:space="preserve">The system Voltage Profile is the set of normally desired Voltage Set Points for those Generation Resources </w:t>
      </w:r>
      <w:ins w:id="114" w:author="ERCOT" w:date="2019-11-03T22:11:00Z">
        <w:r>
          <w:t>and Energy Storage Resources</w:t>
        </w:r>
      </w:ins>
      <w:ins w:id="115" w:author="ERCOT" w:date="2019-11-10T16:06:00Z">
        <w:r>
          <w:t xml:space="preserve"> (ESRs)</w:t>
        </w:r>
      </w:ins>
      <w:ins w:id="116" w:author="ERCOT" w:date="2019-11-03T22:11:00Z">
        <w:r>
          <w:t xml:space="preserve"> </w:t>
        </w:r>
      </w:ins>
      <w:r w:rsidRPr="005F17DF">
        <w:rPr>
          <w:iCs/>
          <w:szCs w:val="20"/>
        </w:rPr>
        <w:t>required to provide Voltage Support Service (VSS).</w:t>
      </w:r>
    </w:p>
    <w:p w14:paraId="63D15B8B" w14:textId="77777777" w:rsidR="009C76D8" w:rsidRPr="005F17DF" w:rsidRDefault="009C76D8" w:rsidP="009C76D8">
      <w:pPr>
        <w:spacing w:after="240"/>
        <w:ind w:left="720" w:hanging="720"/>
        <w:rPr>
          <w:iCs/>
          <w:szCs w:val="20"/>
        </w:rPr>
      </w:pPr>
      <w:r w:rsidRPr="005F17DF">
        <w:rPr>
          <w:iCs/>
          <w:szCs w:val="20"/>
        </w:rPr>
        <w:t>(2)</w:t>
      </w:r>
      <w:r w:rsidRPr="005F17DF">
        <w:rPr>
          <w:iCs/>
          <w:szCs w:val="20"/>
        </w:rPr>
        <w:tab/>
        <w:t>ERCOT coordinates and conducts studies with the Transmission Service Providers (TSPs) to determine and establish the Voltage Profile.</w:t>
      </w:r>
    </w:p>
    <w:p w14:paraId="71B1C6B3" w14:textId="77777777" w:rsidR="009C76D8" w:rsidRPr="005F17DF" w:rsidRDefault="009C76D8" w:rsidP="009C76D8">
      <w:pPr>
        <w:spacing w:after="240"/>
        <w:ind w:left="720" w:hanging="720"/>
        <w:rPr>
          <w:iCs/>
          <w:szCs w:val="20"/>
        </w:rPr>
      </w:pPr>
      <w:r w:rsidRPr="005F17DF">
        <w:rPr>
          <w:iCs/>
          <w:szCs w:val="20"/>
        </w:rPr>
        <w:t>(3)</w:t>
      </w:r>
      <w:r w:rsidRPr="005F17DF">
        <w:rPr>
          <w:iCs/>
          <w:szCs w:val="20"/>
        </w:rPr>
        <w:tab/>
        <w:t>ERCOT and/or the Transmission Operators (TOs) adjust Voltage Set Points to maintain system voltages within established limits.</w:t>
      </w:r>
    </w:p>
    <w:p w14:paraId="4C20ADBF" w14:textId="77777777" w:rsidR="009C76D8" w:rsidRPr="005F17DF" w:rsidRDefault="009C76D8" w:rsidP="009C76D8">
      <w:pPr>
        <w:keepNext/>
        <w:tabs>
          <w:tab w:val="left" w:pos="1008"/>
        </w:tabs>
        <w:spacing w:before="480" w:after="240"/>
        <w:outlineLvl w:val="2"/>
        <w:rPr>
          <w:b/>
          <w:bCs/>
          <w:i/>
          <w:szCs w:val="20"/>
        </w:rPr>
      </w:pPr>
      <w:bookmarkStart w:id="117" w:name="_Toc49843524"/>
      <w:bookmarkStart w:id="118" w:name="_Toc191197042"/>
      <w:bookmarkStart w:id="119" w:name="_Toc414884934"/>
      <w:bookmarkStart w:id="120" w:name="_Toc23238881"/>
      <w:r w:rsidRPr="005F17DF">
        <w:rPr>
          <w:b/>
          <w:bCs/>
          <w:i/>
          <w:szCs w:val="20"/>
        </w:rPr>
        <w:t>2.7.2</w:t>
      </w:r>
      <w:r w:rsidRPr="005F17DF">
        <w:rPr>
          <w:b/>
          <w:bCs/>
          <w:i/>
          <w:szCs w:val="20"/>
        </w:rPr>
        <w:tab/>
        <w:t>Maintaining Voltage Profile</w:t>
      </w:r>
      <w:bookmarkEnd w:id="117"/>
      <w:bookmarkEnd w:id="118"/>
      <w:bookmarkEnd w:id="119"/>
      <w:bookmarkEnd w:id="120"/>
    </w:p>
    <w:p w14:paraId="1CB667CF" w14:textId="77777777" w:rsidR="009C76D8" w:rsidRPr="005F17DF" w:rsidRDefault="009C76D8" w:rsidP="009C76D8">
      <w:pPr>
        <w:spacing w:after="240"/>
        <w:ind w:left="720" w:hanging="720"/>
      </w:pPr>
      <w:r w:rsidRPr="005F17DF">
        <w:t>(1)</w:t>
      </w:r>
      <w:r w:rsidRPr="005F17DF">
        <w:tab/>
        <w:t>ERCOT has the responsibility for monitoring and controlling the Voltage Profile and should use the following:</w:t>
      </w:r>
    </w:p>
    <w:p w14:paraId="1CB92780" w14:textId="77777777" w:rsidR="009C76D8" w:rsidRPr="005F17DF" w:rsidRDefault="009C76D8" w:rsidP="009C76D8">
      <w:pPr>
        <w:spacing w:after="240"/>
        <w:ind w:left="1440" w:hanging="720"/>
        <w:rPr>
          <w:iCs/>
          <w:szCs w:val="20"/>
        </w:rPr>
      </w:pPr>
      <w:r w:rsidRPr="005F17DF">
        <w:rPr>
          <w:iCs/>
          <w:szCs w:val="20"/>
        </w:rPr>
        <w:t>(a)</w:t>
      </w:r>
      <w:r w:rsidRPr="005F17DF">
        <w:rPr>
          <w:iCs/>
          <w:szCs w:val="20"/>
        </w:rPr>
        <w:tab/>
        <w:t>Operations Engineering</w:t>
      </w:r>
    </w:p>
    <w:p w14:paraId="062D0EED" w14:textId="77777777" w:rsidR="009C76D8" w:rsidRPr="005F17DF" w:rsidRDefault="009C76D8" w:rsidP="009C76D8">
      <w:pPr>
        <w:spacing w:after="240"/>
        <w:ind w:left="2160" w:hanging="720"/>
        <w:rPr>
          <w:szCs w:val="20"/>
        </w:rPr>
      </w:pPr>
      <w:r w:rsidRPr="005F17DF">
        <w:rPr>
          <w:szCs w:val="20"/>
        </w:rPr>
        <w:t>(i)</w:t>
      </w:r>
      <w:r w:rsidRPr="005F17DF">
        <w:rPr>
          <w:szCs w:val="20"/>
        </w:rPr>
        <w:tab/>
        <w:t>All voltage limits must be based on sound engineering studies that use the appropriate Network Operations Model.  TSP study results should be made available to ERCOT; and</w:t>
      </w:r>
    </w:p>
    <w:p w14:paraId="09A26122" w14:textId="77777777" w:rsidR="009C76D8" w:rsidRPr="005F17DF" w:rsidRDefault="009C76D8" w:rsidP="009C76D8">
      <w:pPr>
        <w:spacing w:after="240"/>
        <w:ind w:left="2160" w:hanging="720"/>
        <w:rPr>
          <w:szCs w:val="20"/>
        </w:rPr>
      </w:pPr>
      <w:r w:rsidRPr="005F17DF">
        <w:rPr>
          <w:szCs w:val="20"/>
        </w:rPr>
        <w:t>(ii)</w:t>
      </w:r>
      <w:r w:rsidRPr="005F17DF">
        <w:rPr>
          <w:szCs w:val="20"/>
        </w:rPr>
        <w:tab/>
        <w:t>Transfer limits shall reflect voltage and/or reactive restrictions.</w:t>
      </w:r>
    </w:p>
    <w:p w14:paraId="35751052" w14:textId="77777777" w:rsidR="009C76D8" w:rsidRPr="005F17DF" w:rsidRDefault="009C76D8" w:rsidP="009C76D8">
      <w:pPr>
        <w:spacing w:after="240"/>
        <w:ind w:left="1440" w:hanging="720"/>
        <w:rPr>
          <w:lang w:bidi="he-IL"/>
        </w:rPr>
      </w:pPr>
      <w:r w:rsidRPr="005F17DF">
        <w:rPr>
          <w:lang w:bidi="he-IL"/>
        </w:rPr>
        <w:t>(b)</w:t>
      </w:r>
      <w:r w:rsidRPr="005F17DF">
        <w:rPr>
          <w:lang w:bidi="he-IL"/>
        </w:rPr>
        <w:tab/>
        <w:t>Coordination</w:t>
      </w:r>
    </w:p>
    <w:p w14:paraId="66FFF1C1" w14:textId="77777777" w:rsidR="009C76D8" w:rsidRPr="005F17DF" w:rsidRDefault="009C76D8" w:rsidP="009C76D8">
      <w:pPr>
        <w:spacing w:after="240"/>
        <w:ind w:left="2160" w:hanging="720"/>
        <w:rPr>
          <w:szCs w:val="20"/>
        </w:rPr>
      </w:pPr>
      <w:r w:rsidRPr="005F17DF">
        <w:rPr>
          <w:szCs w:val="20"/>
        </w:rPr>
        <w:t>(i)</w:t>
      </w:r>
      <w:r w:rsidRPr="005F17DF">
        <w:rPr>
          <w:szCs w:val="20"/>
        </w:rPr>
        <w:tab/>
        <w:t xml:space="preserve">Entities must coordinate high voltage limits in order to guarantee that the maximum continuous over-voltage of equipment is not exceeded.  TOs shall notify ERCOT of normal operating voltage limits and post-contingency voltage limits for each bus; </w:t>
      </w:r>
    </w:p>
    <w:p w14:paraId="03EA5C66" w14:textId="77777777" w:rsidR="009C76D8" w:rsidRPr="005F17DF" w:rsidRDefault="009C76D8" w:rsidP="009C76D8">
      <w:pPr>
        <w:spacing w:after="240"/>
        <w:ind w:left="2160" w:hanging="720"/>
        <w:rPr>
          <w:szCs w:val="20"/>
        </w:rPr>
      </w:pPr>
      <w:r w:rsidRPr="005F17DF">
        <w:rPr>
          <w:szCs w:val="20"/>
        </w:rPr>
        <w:t>(ii)</w:t>
      </w:r>
      <w:r w:rsidRPr="005F17DF">
        <w:rPr>
          <w:szCs w:val="20"/>
        </w:rPr>
        <w:tab/>
        <w:t>Low voltage limits must be coordinated in order to prevent one Entity from being a burden to another;</w:t>
      </w:r>
    </w:p>
    <w:p w14:paraId="50E75C04" w14:textId="77777777" w:rsidR="009C76D8" w:rsidRPr="005F17DF" w:rsidRDefault="009C76D8" w:rsidP="009C76D8">
      <w:pPr>
        <w:spacing w:after="240"/>
        <w:ind w:left="2160" w:hanging="720"/>
        <w:rPr>
          <w:szCs w:val="20"/>
        </w:rPr>
      </w:pPr>
      <w:r w:rsidRPr="005F17DF">
        <w:rPr>
          <w:szCs w:val="20"/>
        </w:rPr>
        <w:t>(iii)</w:t>
      </w:r>
      <w:r w:rsidRPr="005F17DF">
        <w:rPr>
          <w:szCs w:val="20"/>
        </w:rPr>
        <w:tab/>
        <w:t>Voltage limits shall not be violated during all normal and Credible Single Contingency conditions; and</w:t>
      </w:r>
    </w:p>
    <w:p w14:paraId="56C1F0AD" w14:textId="77777777" w:rsidR="009C76D8" w:rsidRPr="005F17DF" w:rsidRDefault="009C76D8" w:rsidP="009C76D8">
      <w:pPr>
        <w:spacing w:after="240"/>
        <w:ind w:left="2160" w:hanging="720"/>
        <w:rPr>
          <w:szCs w:val="20"/>
          <w:shd w:val="clear" w:color="auto" w:fill="FFFFFF"/>
        </w:rPr>
      </w:pPr>
      <w:r w:rsidRPr="005F17DF">
        <w:rPr>
          <w:szCs w:val="20"/>
        </w:rPr>
        <w:t>(iv)</w:t>
      </w:r>
      <w:r w:rsidRPr="005F17DF">
        <w:rPr>
          <w:szCs w:val="20"/>
        </w:rPr>
        <w:tab/>
        <w:t>The operation of all Reactive Power devices under the control of a TO or a Qualified Scheduling Entity (QSE) will be coordinated under the direction of ERCOT to maintain transmission voltage levels within normal limits and post-contingency voltages within post contingency limits.</w:t>
      </w:r>
      <w:r w:rsidRPr="005F17DF">
        <w:rPr>
          <w:szCs w:val="20"/>
          <w:shd w:val="clear" w:color="auto" w:fill="FFFFFF"/>
        </w:rPr>
        <w:t xml:space="preserve">  Static </w:t>
      </w:r>
      <w:r w:rsidRPr="005F17DF">
        <w:rPr>
          <w:szCs w:val="20"/>
          <w:shd w:val="clear" w:color="auto" w:fill="FFFFFF"/>
        </w:rPr>
        <w:lastRenderedPageBreak/>
        <w:t>reactive devices will be managed to ensure that adequate dynamic reactive reserves are maintained at all times.</w:t>
      </w:r>
    </w:p>
    <w:p w14:paraId="693AF3EA" w14:textId="77777777" w:rsidR="009C76D8" w:rsidRPr="005F17DF" w:rsidRDefault="009C76D8" w:rsidP="009C76D8">
      <w:pPr>
        <w:spacing w:after="240"/>
        <w:ind w:left="1440" w:hanging="720"/>
        <w:rPr>
          <w:lang w:bidi="he-IL"/>
        </w:rPr>
      </w:pPr>
      <w:r w:rsidRPr="005F17DF">
        <w:rPr>
          <w:lang w:bidi="he-IL"/>
        </w:rPr>
        <w:t>(c)</w:t>
      </w:r>
      <w:r w:rsidRPr="005F17DF">
        <w:rPr>
          <w:lang w:bidi="he-IL"/>
        </w:rPr>
        <w:tab/>
        <w:t>Notification</w:t>
      </w:r>
    </w:p>
    <w:p w14:paraId="15AC3466" w14:textId="77777777" w:rsidR="009C76D8" w:rsidRPr="005F17DF" w:rsidRDefault="009C76D8" w:rsidP="009C76D8">
      <w:pPr>
        <w:spacing w:after="240"/>
        <w:ind w:left="2160" w:hanging="720"/>
        <w:rPr>
          <w:szCs w:val="20"/>
        </w:rPr>
      </w:pPr>
      <w:r w:rsidRPr="005F17DF">
        <w:rPr>
          <w:szCs w:val="20"/>
        </w:rPr>
        <w:t>(i)</w:t>
      </w:r>
      <w:r w:rsidRPr="005F17DF">
        <w:rPr>
          <w:szCs w:val="20"/>
        </w:rPr>
        <w:tab/>
        <w:t xml:space="preserve">Generation Resources </w:t>
      </w:r>
      <w:ins w:id="121" w:author="ERCOT" w:date="2019-11-07T13:44:00Z">
        <w:r>
          <w:t>or</w:t>
        </w:r>
      </w:ins>
      <w:ins w:id="122" w:author="ERCOT" w:date="2019-11-03T22:12:00Z">
        <w:r>
          <w:t xml:space="preserve"> ESRs </w:t>
        </w:r>
      </w:ins>
      <w:r w:rsidRPr="005F17DF">
        <w:rPr>
          <w:szCs w:val="20"/>
        </w:rPr>
        <w:t>with voltage problems shall notify the TO to whom they are directly connected.  TOs shall notify other affected TOs and ERCOT; and</w:t>
      </w:r>
    </w:p>
    <w:p w14:paraId="0A62DF1C" w14:textId="77777777" w:rsidR="009C76D8" w:rsidRPr="005F17DF" w:rsidRDefault="009C76D8" w:rsidP="009C76D8">
      <w:pPr>
        <w:spacing w:after="240"/>
        <w:ind w:left="2160" w:hanging="720"/>
        <w:rPr>
          <w:szCs w:val="20"/>
          <w:shd w:val="clear" w:color="auto" w:fill="FFFFFF"/>
        </w:rPr>
      </w:pPr>
      <w:r w:rsidRPr="005F17DF">
        <w:rPr>
          <w:szCs w:val="20"/>
        </w:rPr>
        <w:t>(ii)</w:t>
      </w:r>
      <w:r w:rsidRPr="005F17DF">
        <w:rPr>
          <w:szCs w:val="20"/>
        </w:rPr>
        <w:tab/>
        <w:t>ERCOT will monitor events and may direct actions to solve the problem.</w:t>
      </w:r>
    </w:p>
    <w:p w14:paraId="0E15F58A" w14:textId="77777777" w:rsidR="009C76D8" w:rsidRPr="005F17DF" w:rsidRDefault="009C76D8" w:rsidP="009C76D8">
      <w:pPr>
        <w:spacing w:after="240"/>
        <w:ind w:left="1440" w:hanging="720"/>
        <w:rPr>
          <w:iCs/>
          <w:szCs w:val="20"/>
        </w:rPr>
      </w:pPr>
      <w:r w:rsidRPr="005F17DF">
        <w:rPr>
          <w:iCs/>
          <w:szCs w:val="20"/>
        </w:rPr>
        <w:t>(d)</w:t>
      </w:r>
      <w:r w:rsidRPr="005F17DF">
        <w:rPr>
          <w:iCs/>
          <w:szCs w:val="20"/>
        </w:rPr>
        <w:tab/>
        <w:t>Response</w:t>
      </w:r>
    </w:p>
    <w:p w14:paraId="7B7963BB" w14:textId="77777777" w:rsidR="009C76D8" w:rsidRPr="005F17DF" w:rsidRDefault="009C76D8" w:rsidP="009C76D8">
      <w:pPr>
        <w:spacing w:after="240"/>
        <w:ind w:left="2160" w:hanging="720"/>
        <w:rPr>
          <w:szCs w:val="20"/>
        </w:rPr>
      </w:pPr>
      <w:r w:rsidRPr="005F17DF">
        <w:rPr>
          <w:szCs w:val="20"/>
        </w:rPr>
        <w:t>(i)</w:t>
      </w:r>
      <w:r w:rsidRPr="005F17DF">
        <w:rPr>
          <w:szCs w:val="20"/>
        </w:rPr>
        <w:tab/>
        <w:t>When the voltage levels deviate from established limits, ERCOT or the TO shall take immediate steps to relieve the condition using all available reactive resources.</w:t>
      </w:r>
    </w:p>
    <w:p w14:paraId="7AF3EA67" w14:textId="77777777" w:rsidR="009C76D8" w:rsidRPr="005F17DF" w:rsidRDefault="009C76D8" w:rsidP="009C76D8">
      <w:pPr>
        <w:spacing w:after="240"/>
        <w:ind w:left="1440" w:hanging="720"/>
        <w:rPr>
          <w:iCs/>
          <w:szCs w:val="20"/>
        </w:rPr>
      </w:pPr>
      <w:r w:rsidRPr="005F17DF">
        <w:rPr>
          <w:iCs/>
          <w:szCs w:val="20"/>
        </w:rPr>
        <w:t>(e)</w:t>
      </w:r>
      <w:r w:rsidRPr="005F17DF">
        <w:rPr>
          <w:iCs/>
          <w:szCs w:val="20"/>
        </w:rPr>
        <w:tab/>
        <w:t>Monitoring</w:t>
      </w:r>
    </w:p>
    <w:p w14:paraId="7A7459CA" w14:textId="77777777" w:rsidR="009C76D8" w:rsidRPr="005F17DF" w:rsidRDefault="009C76D8" w:rsidP="009C76D8">
      <w:pPr>
        <w:spacing w:after="240"/>
        <w:ind w:left="2160" w:hanging="720"/>
        <w:rPr>
          <w:szCs w:val="20"/>
        </w:rPr>
      </w:pPr>
      <w:r w:rsidRPr="005F17DF">
        <w:rPr>
          <w:szCs w:val="20"/>
        </w:rPr>
        <w:t>(i)</w:t>
      </w:r>
      <w:r w:rsidRPr="005F17DF">
        <w:rPr>
          <w:szCs w:val="20"/>
        </w:rPr>
        <w:tab/>
        <w:t xml:space="preserve">TOs shall provide telemetry to ERCOT on all major transmission bus voltages.  </w:t>
      </w:r>
    </w:p>
    <w:p w14:paraId="5CA59BA2" w14:textId="77777777" w:rsidR="009C76D8" w:rsidRPr="005F17DF" w:rsidRDefault="009C76D8" w:rsidP="009C76D8">
      <w:pPr>
        <w:spacing w:after="240"/>
        <w:ind w:left="1440" w:hanging="720"/>
        <w:rPr>
          <w:iCs/>
          <w:szCs w:val="20"/>
        </w:rPr>
      </w:pPr>
      <w:r w:rsidRPr="005F17DF">
        <w:rPr>
          <w:iCs/>
          <w:szCs w:val="20"/>
        </w:rPr>
        <w:t>(f)</w:t>
      </w:r>
      <w:r w:rsidRPr="005F17DF">
        <w:rPr>
          <w:iCs/>
          <w:szCs w:val="20"/>
        </w:rPr>
        <w:tab/>
        <w:t>Controls</w:t>
      </w:r>
    </w:p>
    <w:p w14:paraId="58507C6D" w14:textId="77777777" w:rsidR="009C76D8" w:rsidRPr="005F17DF" w:rsidRDefault="009C76D8" w:rsidP="009C76D8">
      <w:pPr>
        <w:spacing w:after="240"/>
        <w:ind w:left="2160" w:hanging="720"/>
        <w:rPr>
          <w:szCs w:val="20"/>
        </w:rPr>
      </w:pPr>
      <w:r w:rsidRPr="005F17DF">
        <w:rPr>
          <w:szCs w:val="20"/>
        </w:rPr>
        <w:t>(i)</w:t>
      </w:r>
      <w:r w:rsidRPr="005F17DF">
        <w:rPr>
          <w:szCs w:val="20"/>
        </w:rPr>
        <w:tab/>
        <w:t>ERCOT must be aware of the location of and availability of reactive capability;</w:t>
      </w:r>
    </w:p>
    <w:p w14:paraId="22C254FD" w14:textId="77777777" w:rsidR="009C76D8" w:rsidRPr="005F17DF" w:rsidRDefault="009C76D8" w:rsidP="009C76D8">
      <w:pPr>
        <w:spacing w:after="240"/>
        <w:ind w:left="2160" w:hanging="720"/>
        <w:rPr>
          <w:szCs w:val="20"/>
        </w:rPr>
      </w:pPr>
      <w:r w:rsidRPr="005F17DF">
        <w:rPr>
          <w:szCs w:val="20"/>
        </w:rPr>
        <w:t>(ii)</w:t>
      </w:r>
      <w:r w:rsidRPr="005F17DF">
        <w:rPr>
          <w:szCs w:val="20"/>
        </w:rPr>
        <w:tab/>
        <w:t>ERCOT shall maintain displays to monitor Voltage Profiles and reactive flows; and</w:t>
      </w:r>
    </w:p>
    <w:p w14:paraId="14433D43" w14:textId="77777777" w:rsidR="009C76D8" w:rsidRPr="005F17DF" w:rsidRDefault="009C76D8" w:rsidP="009C76D8">
      <w:pPr>
        <w:spacing w:after="240"/>
        <w:ind w:left="2160" w:hanging="720"/>
        <w:rPr>
          <w:szCs w:val="20"/>
        </w:rPr>
      </w:pPr>
      <w:r w:rsidRPr="005F17DF">
        <w:rPr>
          <w:szCs w:val="20"/>
        </w:rPr>
        <w:t>(iii)</w:t>
      </w:r>
      <w:r w:rsidRPr="005F17DF">
        <w:rPr>
          <w:szCs w:val="20"/>
        </w:rPr>
        <w:tab/>
        <w:t xml:space="preserve">Controls to maintain Voltage Profiles may include but are not limited to capacitor switching, reactor switching, auto-transformer tap changing, </w:t>
      </w:r>
      <w:ins w:id="123" w:author="ERCOT" w:date="2019-11-03T22:12:00Z">
        <w:r>
          <w:t>Generation Resource and ESR</w:t>
        </w:r>
      </w:ins>
      <w:del w:id="124" w:author="ERCOT" w:date="2019-11-03T22:12:00Z">
        <w:r w:rsidRPr="005F17DF" w:rsidDel="0054152D">
          <w:rPr>
            <w:szCs w:val="20"/>
          </w:rPr>
          <w:delText>generator</w:delText>
        </w:r>
      </w:del>
      <w:r w:rsidRPr="005F17DF">
        <w:rPr>
          <w:szCs w:val="20"/>
        </w:rPr>
        <w:t xml:space="preserve"> reactive dispatch, transmission line switching, and Load shedding.</w:t>
      </w:r>
    </w:p>
    <w:p w14:paraId="7291F486" w14:textId="77777777" w:rsidR="009C76D8" w:rsidRPr="005F17DF" w:rsidRDefault="009C76D8" w:rsidP="009C76D8">
      <w:pPr>
        <w:spacing w:after="240"/>
        <w:ind w:left="1440" w:hanging="720"/>
        <w:rPr>
          <w:iCs/>
          <w:szCs w:val="20"/>
        </w:rPr>
      </w:pPr>
      <w:r w:rsidRPr="005F17DF">
        <w:rPr>
          <w:iCs/>
          <w:szCs w:val="20"/>
        </w:rPr>
        <w:t>(g)</w:t>
      </w:r>
      <w:r w:rsidRPr="005F17DF">
        <w:rPr>
          <w:iCs/>
          <w:szCs w:val="20"/>
        </w:rPr>
        <w:tab/>
        <w:t>Documentation</w:t>
      </w:r>
    </w:p>
    <w:p w14:paraId="645EB9EE" w14:textId="77777777" w:rsidR="009C76D8" w:rsidRPr="005F17DF" w:rsidRDefault="009C76D8" w:rsidP="009C76D8">
      <w:pPr>
        <w:spacing w:after="240"/>
        <w:ind w:left="2160" w:hanging="720"/>
        <w:rPr>
          <w:szCs w:val="20"/>
        </w:rPr>
      </w:pPr>
      <w:r w:rsidRPr="005F17DF">
        <w:rPr>
          <w:szCs w:val="20"/>
        </w:rPr>
        <w:t>(i)</w:t>
      </w:r>
      <w:r w:rsidRPr="005F17DF">
        <w:rPr>
          <w:szCs w:val="20"/>
        </w:rPr>
        <w:tab/>
        <w:t>Each TO must maintain a voltage/reactive plan for normal and Emergency Conditions and will provide this plan to adjacent TOs as well as ERCOT upon request.</w:t>
      </w:r>
    </w:p>
    <w:p w14:paraId="210FC60A" w14:textId="77777777" w:rsidR="009C76D8" w:rsidRPr="005F17DF" w:rsidRDefault="009C76D8" w:rsidP="009C76D8">
      <w:pPr>
        <w:spacing w:after="240"/>
        <w:ind w:left="1440" w:hanging="720"/>
        <w:rPr>
          <w:iCs/>
          <w:szCs w:val="20"/>
        </w:rPr>
      </w:pPr>
      <w:r w:rsidRPr="005F17DF">
        <w:rPr>
          <w:iCs/>
          <w:szCs w:val="20"/>
        </w:rPr>
        <w:t>(h)</w:t>
      </w:r>
      <w:r w:rsidRPr="005F17DF">
        <w:rPr>
          <w:iCs/>
          <w:szCs w:val="20"/>
        </w:rPr>
        <w:tab/>
        <w:t>Emergency or Abnormal Conditions</w:t>
      </w:r>
    </w:p>
    <w:p w14:paraId="752D3AA8" w14:textId="77777777" w:rsidR="009C76D8" w:rsidRPr="005F17DF" w:rsidRDefault="009C76D8" w:rsidP="009C76D8">
      <w:pPr>
        <w:spacing w:after="240"/>
        <w:ind w:left="2160" w:hanging="720"/>
        <w:rPr>
          <w:szCs w:val="20"/>
        </w:rPr>
      </w:pPr>
      <w:r w:rsidRPr="005F17DF">
        <w:rPr>
          <w:szCs w:val="20"/>
        </w:rPr>
        <w:t>(i)</w:t>
      </w:r>
      <w:r w:rsidRPr="005F17DF">
        <w:rPr>
          <w:szCs w:val="20"/>
        </w:rPr>
        <w:tab/>
        <w:t>Transmission systems shall be designed so that effective reactive reserves shall be available without de-energizing other Facilities or shedding Load under normal conditions;</w:t>
      </w:r>
    </w:p>
    <w:p w14:paraId="633034BE" w14:textId="77777777" w:rsidR="009C76D8" w:rsidRPr="005F17DF" w:rsidRDefault="009C76D8" w:rsidP="009C76D8">
      <w:pPr>
        <w:spacing w:after="240"/>
        <w:ind w:left="2160" w:hanging="720"/>
        <w:rPr>
          <w:szCs w:val="20"/>
        </w:rPr>
      </w:pPr>
      <w:r w:rsidRPr="005F17DF">
        <w:rPr>
          <w:szCs w:val="20"/>
        </w:rPr>
        <w:t>(ii)</w:t>
      </w:r>
      <w:r w:rsidRPr="005F17DF">
        <w:rPr>
          <w:szCs w:val="20"/>
        </w:rPr>
        <w:tab/>
        <w:t xml:space="preserve">Major transmission lines shall be kept in service during light Load as much as possible.  Lines should only be removed after all applicable </w:t>
      </w:r>
      <w:r w:rsidRPr="005F17DF">
        <w:rPr>
          <w:szCs w:val="20"/>
        </w:rPr>
        <w:lastRenderedPageBreak/>
        <w:t>reactive controls are implemented and studies show that reliability will not be degraded; and</w:t>
      </w:r>
    </w:p>
    <w:p w14:paraId="4B6444A6" w14:textId="77777777" w:rsidR="009C76D8" w:rsidRPr="005F17DF" w:rsidRDefault="009C76D8" w:rsidP="009C76D8">
      <w:pPr>
        <w:spacing w:after="240"/>
        <w:ind w:left="2160" w:hanging="720"/>
        <w:rPr>
          <w:szCs w:val="20"/>
        </w:rPr>
      </w:pPr>
      <w:r w:rsidRPr="005F17DF">
        <w:rPr>
          <w:szCs w:val="20"/>
        </w:rPr>
        <w:t>(iii)</w:t>
      </w:r>
      <w:r w:rsidRPr="005F17DF">
        <w:rPr>
          <w:szCs w:val="20"/>
        </w:rPr>
        <w:tab/>
        <w:t>Voltage reduction should not be done on the transmission system unless coordinated with adjacent TOs.</w:t>
      </w:r>
    </w:p>
    <w:p w14:paraId="60AA7629" w14:textId="77777777" w:rsidR="009C76D8" w:rsidRPr="005F17DF" w:rsidRDefault="009C76D8" w:rsidP="009C76D8">
      <w:pPr>
        <w:keepNext/>
        <w:widowControl w:val="0"/>
        <w:tabs>
          <w:tab w:val="left" w:pos="907"/>
          <w:tab w:val="left" w:pos="1296"/>
        </w:tabs>
        <w:spacing w:before="480" w:after="240"/>
        <w:ind w:left="1296" w:hanging="1296"/>
        <w:outlineLvl w:val="3"/>
        <w:rPr>
          <w:b/>
          <w:bCs/>
          <w:snapToGrid w:val="0"/>
        </w:rPr>
      </w:pPr>
      <w:r w:rsidRPr="005F17DF">
        <w:rPr>
          <w:b/>
          <w:bCs/>
          <w:snapToGrid w:val="0"/>
          <w:szCs w:val="20"/>
        </w:rPr>
        <w:t>2.7.3.2</w:t>
      </w:r>
      <w:r w:rsidRPr="005F17DF">
        <w:rPr>
          <w:b/>
          <w:bCs/>
          <w:snapToGrid w:val="0"/>
          <w:szCs w:val="20"/>
        </w:rPr>
        <w:tab/>
        <w:t>ERCOT Responsibilities</w:t>
      </w:r>
    </w:p>
    <w:p w14:paraId="0683E547" w14:textId="77777777" w:rsidR="009C76D8" w:rsidRPr="005F17DF" w:rsidRDefault="009C76D8" w:rsidP="009C76D8">
      <w:pPr>
        <w:spacing w:after="240"/>
        <w:ind w:left="720" w:hanging="720"/>
        <w:rPr>
          <w:szCs w:val="20"/>
        </w:rPr>
      </w:pPr>
      <w:r w:rsidRPr="005F17DF">
        <w:rPr>
          <w:szCs w:val="20"/>
        </w:rPr>
        <w:t>(1)</w:t>
      </w:r>
      <w:r w:rsidRPr="005F17DF">
        <w:rPr>
          <w:szCs w:val="20"/>
        </w:rPr>
        <w:tab/>
        <w:t xml:space="preserve">ERCOT shall be responsible for ordering necessary </w:t>
      </w:r>
      <w:ins w:id="125" w:author="ERCOT" w:date="2019-11-03T22:14:00Z">
        <w:r>
          <w:t>Generation Resources or ESRs</w:t>
        </w:r>
      </w:ins>
      <w:del w:id="126" w:author="ERCOT" w:date="2019-11-03T22:14:00Z">
        <w:r w:rsidRPr="005F17DF" w:rsidDel="0054152D">
          <w:rPr>
            <w:szCs w:val="20"/>
          </w:rPr>
          <w:delText>generation</w:delText>
        </w:r>
      </w:del>
      <w:r w:rsidRPr="005F17DF">
        <w:rPr>
          <w:szCs w:val="20"/>
        </w:rPr>
        <w:t xml:space="preserve"> On-Line to regulate transmission voltage and reactive flow.</w:t>
      </w:r>
    </w:p>
    <w:p w14:paraId="0CFF9B3B" w14:textId="77777777" w:rsidR="009C76D8" w:rsidRPr="005F17DF" w:rsidRDefault="009C76D8" w:rsidP="009C76D8">
      <w:pPr>
        <w:spacing w:after="240"/>
        <w:ind w:left="720" w:hanging="720"/>
        <w:rPr>
          <w:rFonts w:cs="Arial"/>
          <w:color w:val="000000"/>
          <w:szCs w:val="20"/>
        </w:rPr>
      </w:pPr>
      <w:r w:rsidRPr="005F17DF">
        <w:rPr>
          <w:szCs w:val="20"/>
        </w:rPr>
        <w:t>(2)</w:t>
      </w:r>
      <w:r w:rsidRPr="005F17DF">
        <w:rPr>
          <w:szCs w:val="20"/>
        </w:rPr>
        <w:tab/>
        <w:t>When voltage levels deviate from normal operating limits in the pre-contingency (base case) condition or from emergency operating limits in the post-contingency condition, ERCOT shall take immediate steps to restore voltage levels within the applicable operating limits using all available reactive resources.  ERCOT may allow additional time for a TO to correct the voltage levels to within limits on sub-100kV facilities prior to ERCOT taking further steps to restore voltage levels.  The steps ERCOT may take include, but are not limited to:</w:t>
      </w:r>
      <w:r w:rsidRPr="005F17DF">
        <w:t xml:space="preserve"> </w:t>
      </w:r>
    </w:p>
    <w:p w14:paraId="44F2D005" w14:textId="77777777" w:rsidR="009C76D8" w:rsidRPr="005F17DF" w:rsidRDefault="009C76D8" w:rsidP="009C76D8">
      <w:pPr>
        <w:spacing w:after="240"/>
        <w:ind w:left="1440" w:hanging="720"/>
        <w:rPr>
          <w:iCs/>
          <w:szCs w:val="20"/>
        </w:rPr>
      </w:pPr>
      <w:r w:rsidRPr="005F17DF">
        <w:rPr>
          <w:iCs/>
          <w:szCs w:val="20"/>
        </w:rPr>
        <w:t>(a)</w:t>
      </w:r>
      <w:r w:rsidRPr="005F17DF">
        <w:rPr>
          <w:iCs/>
          <w:szCs w:val="20"/>
        </w:rPr>
        <w:tab/>
        <w:t xml:space="preserve">Evaluating TO actions taken to correct voltage levels; </w:t>
      </w:r>
    </w:p>
    <w:p w14:paraId="32232263" w14:textId="77777777" w:rsidR="009C76D8" w:rsidRPr="005F17DF" w:rsidRDefault="009C76D8" w:rsidP="009C76D8">
      <w:pPr>
        <w:spacing w:after="240"/>
        <w:ind w:left="1440" w:hanging="720"/>
        <w:rPr>
          <w:iCs/>
          <w:szCs w:val="20"/>
        </w:rPr>
      </w:pPr>
      <w:r w:rsidRPr="005F17DF">
        <w:rPr>
          <w:iCs/>
          <w:szCs w:val="20"/>
        </w:rPr>
        <w:t>(b)</w:t>
      </w:r>
      <w:r w:rsidRPr="005F17DF">
        <w:rPr>
          <w:iCs/>
          <w:szCs w:val="20"/>
        </w:rPr>
        <w:tab/>
        <w:t>Directing additional Generation Resources</w:t>
      </w:r>
      <w:ins w:id="127" w:author="ERCOT" w:date="2019-11-03T22:14:00Z">
        <w:r w:rsidRPr="0054152D">
          <w:t xml:space="preserve"> </w:t>
        </w:r>
        <w:r>
          <w:t>or ESRs</w:t>
        </w:r>
      </w:ins>
      <w:r w:rsidRPr="005F17DF">
        <w:rPr>
          <w:iCs/>
          <w:szCs w:val="20"/>
        </w:rPr>
        <w:t xml:space="preserve"> On-Line; </w:t>
      </w:r>
    </w:p>
    <w:p w14:paraId="08EB1040" w14:textId="77777777" w:rsidR="009C76D8" w:rsidRPr="005F17DF" w:rsidRDefault="009C76D8" w:rsidP="009C76D8">
      <w:pPr>
        <w:spacing w:after="240"/>
        <w:ind w:left="1440" w:hanging="720"/>
        <w:rPr>
          <w:iCs/>
          <w:szCs w:val="20"/>
        </w:rPr>
      </w:pPr>
      <w:r w:rsidRPr="005F17DF">
        <w:rPr>
          <w:iCs/>
          <w:szCs w:val="20"/>
        </w:rPr>
        <w:t>(c)</w:t>
      </w:r>
      <w:r w:rsidRPr="005F17DF">
        <w:rPr>
          <w:iCs/>
          <w:szCs w:val="20"/>
        </w:rPr>
        <w:tab/>
        <w:t xml:space="preserve">Redispatching </w:t>
      </w:r>
      <w:ins w:id="128" w:author="ERCOT" w:date="2019-11-03T22:14:00Z">
        <w:r>
          <w:t>Generation Resources or ESRs</w:t>
        </w:r>
      </w:ins>
      <w:del w:id="129" w:author="ERCOT" w:date="2019-11-03T22:14:00Z">
        <w:r w:rsidRPr="005F17DF" w:rsidDel="0054152D">
          <w:rPr>
            <w:iCs/>
            <w:szCs w:val="20"/>
          </w:rPr>
          <w:delText>generation</w:delText>
        </w:r>
      </w:del>
      <w:r w:rsidRPr="005F17DF">
        <w:rPr>
          <w:iCs/>
          <w:szCs w:val="20"/>
        </w:rPr>
        <w:t xml:space="preserve">; </w:t>
      </w:r>
    </w:p>
    <w:p w14:paraId="3CDB2A63" w14:textId="77777777" w:rsidR="009C76D8" w:rsidRPr="005F17DF" w:rsidRDefault="009C76D8" w:rsidP="009C76D8">
      <w:pPr>
        <w:spacing w:after="240"/>
        <w:ind w:left="1440" w:hanging="720"/>
        <w:rPr>
          <w:iCs/>
          <w:szCs w:val="20"/>
        </w:rPr>
      </w:pPr>
      <w:r w:rsidRPr="005F17DF">
        <w:rPr>
          <w:iCs/>
          <w:szCs w:val="20"/>
        </w:rPr>
        <w:t>(d)</w:t>
      </w:r>
      <w:r w:rsidRPr="005F17DF">
        <w:rPr>
          <w:iCs/>
          <w:szCs w:val="20"/>
        </w:rPr>
        <w:tab/>
        <w:t xml:space="preserve">Deploying additional Resources; </w:t>
      </w:r>
    </w:p>
    <w:p w14:paraId="3EF5E837" w14:textId="77777777" w:rsidR="009C76D8" w:rsidRPr="005F17DF" w:rsidRDefault="009C76D8" w:rsidP="009C76D8">
      <w:pPr>
        <w:spacing w:after="240"/>
        <w:ind w:left="1440" w:hanging="720"/>
        <w:rPr>
          <w:iCs/>
          <w:szCs w:val="20"/>
        </w:rPr>
      </w:pPr>
      <w:r w:rsidRPr="005F17DF">
        <w:rPr>
          <w:iCs/>
          <w:szCs w:val="20"/>
        </w:rPr>
        <w:t>(e)</w:t>
      </w:r>
      <w:r w:rsidRPr="005F17DF">
        <w:rPr>
          <w:iCs/>
          <w:szCs w:val="20"/>
        </w:rPr>
        <w:tab/>
        <w:t xml:space="preserve">Directing static Reactive Power resources to be put in service; </w:t>
      </w:r>
    </w:p>
    <w:p w14:paraId="7ADA4E0F" w14:textId="77777777" w:rsidR="009C76D8" w:rsidRPr="005F17DF" w:rsidRDefault="009C76D8" w:rsidP="009C76D8">
      <w:pPr>
        <w:spacing w:after="240"/>
        <w:ind w:left="1440" w:hanging="720"/>
        <w:rPr>
          <w:iCs/>
          <w:szCs w:val="20"/>
        </w:rPr>
      </w:pPr>
      <w:r w:rsidRPr="005F17DF">
        <w:rPr>
          <w:iCs/>
          <w:szCs w:val="20"/>
        </w:rPr>
        <w:t>(f)</w:t>
      </w:r>
      <w:r w:rsidRPr="005F17DF">
        <w:rPr>
          <w:iCs/>
          <w:szCs w:val="20"/>
        </w:rPr>
        <w:tab/>
        <w:t>Utilizing temporary changes to limits of Resources or Transmission Facilities;</w:t>
      </w:r>
    </w:p>
    <w:p w14:paraId="23F18B9D" w14:textId="77777777" w:rsidR="009C76D8" w:rsidRPr="005F17DF" w:rsidRDefault="009C76D8" w:rsidP="009C76D8">
      <w:pPr>
        <w:spacing w:after="240"/>
        <w:ind w:left="1440" w:hanging="720"/>
        <w:rPr>
          <w:iCs/>
          <w:szCs w:val="20"/>
        </w:rPr>
      </w:pPr>
      <w:r w:rsidRPr="005F17DF">
        <w:rPr>
          <w:iCs/>
          <w:szCs w:val="20"/>
        </w:rPr>
        <w:t>(g)</w:t>
      </w:r>
      <w:r w:rsidRPr="005F17DF">
        <w:rPr>
          <w:iCs/>
          <w:szCs w:val="20"/>
        </w:rPr>
        <w:tab/>
        <w:t xml:space="preserve">Developing a Constraint Management Plan (CMP); </w:t>
      </w:r>
    </w:p>
    <w:p w14:paraId="0485CAC0" w14:textId="77777777" w:rsidR="009C76D8" w:rsidRPr="005F17DF" w:rsidRDefault="009C76D8" w:rsidP="009C76D8">
      <w:pPr>
        <w:spacing w:after="240"/>
        <w:ind w:left="1440" w:hanging="720"/>
        <w:rPr>
          <w:iCs/>
          <w:szCs w:val="20"/>
        </w:rPr>
      </w:pPr>
      <w:r w:rsidRPr="005F17DF">
        <w:rPr>
          <w:iCs/>
          <w:szCs w:val="20"/>
        </w:rPr>
        <w:t xml:space="preserve">(h) </w:t>
      </w:r>
      <w:r w:rsidRPr="005F17DF">
        <w:rPr>
          <w:iCs/>
          <w:szCs w:val="20"/>
        </w:rPr>
        <w:tab/>
        <w:t xml:space="preserve">Adjusting a Voltage Set Point; and  </w:t>
      </w:r>
    </w:p>
    <w:p w14:paraId="1BBFCA85" w14:textId="77777777" w:rsidR="009C76D8" w:rsidRPr="005F17DF" w:rsidRDefault="009C76D8" w:rsidP="009C76D8">
      <w:pPr>
        <w:spacing w:after="240"/>
        <w:ind w:left="1440" w:hanging="720"/>
        <w:rPr>
          <w:rFonts w:cs="Arial"/>
          <w:iCs/>
          <w:color w:val="000000"/>
          <w:szCs w:val="20"/>
        </w:rPr>
      </w:pPr>
      <w:r w:rsidRPr="005F17DF">
        <w:rPr>
          <w:iCs/>
          <w:szCs w:val="20"/>
        </w:rPr>
        <w:t>(i)</w:t>
      </w:r>
      <w:r w:rsidRPr="005F17DF">
        <w:rPr>
          <w:iCs/>
          <w:szCs w:val="20"/>
        </w:rPr>
        <w:tab/>
        <w:t>Shedding firm Load.</w:t>
      </w:r>
    </w:p>
    <w:p w14:paraId="27C90E95" w14:textId="77777777" w:rsidR="009C76D8" w:rsidRPr="005F17DF" w:rsidRDefault="009C76D8" w:rsidP="009C76D8">
      <w:pPr>
        <w:spacing w:after="240"/>
        <w:ind w:left="720" w:hanging="720"/>
        <w:rPr>
          <w:szCs w:val="20"/>
        </w:rPr>
      </w:pPr>
      <w:r w:rsidRPr="005F17DF">
        <w:rPr>
          <w:szCs w:val="20"/>
        </w:rPr>
        <w:t>(3)</w:t>
      </w:r>
      <w:r w:rsidRPr="005F17DF">
        <w:rPr>
          <w:szCs w:val="20"/>
        </w:rPr>
        <w:tab/>
        <w:t>ERCOT shall issue a VSS Dispatch Instruction to the designated QSE for adjustments that would require a Generation Resource</w:t>
      </w:r>
      <w:ins w:id="130" w:author="ERCOT" w:date="2019-11-03T22:15:00Z">
        <w:r>
          <w:rPr>
            <w:szCs w:val="20"/>
          </w:rPr>
          <w:t xml:space="preserve"> </w:t>
        </w:r>
        <w:r>
          <w:t>or ESR</w:t>
        </w:r>
      </w:ins>
      <w:r w:rsidRPr="005F17DF">
        <w:rPr>
          <w:szCs w:val="20"/>
        </w:rPr>
        <w:t xml:space="preserve"> to operate outside its Unit Reactive Limit (URL). </w:t>
      </w:r>
    </w:p>
    <w:p w14:paraId="674141CB" w14:textId="77777777" w:rsidR="009C76D8" w:rsidRPr="005F17DF" w:rsidRDefault="009C76D8" w:rsidP="009C76D8">
      <w:pPr>
        <w:spacing w:after="240"/>
        <w:ind w:left="720" w:hanging="720"/>
        <w:rPr>
          <w:szCs w:val="20"/>
        </w:rPr>
      </w:pPr>
      <w:r w:rsidRPr="005F17DF">
        <w:rPr>
          <w:szCs w:val="20"/>
        </w:rPr>
        <w:t>(4)</w:t>
      </w:r>
      <w:r w:rsidRPr="005F17DF">
        <w:rPr>
          <w:szCs w:val="20"/>
        </w:rPr>
        <w:tab/>
        <w:t>For multi-generator busses, ERCOT may not instruct any single Generation Resource</w:t>
      </w:r>
      <w:ins w:id="131" w:author="ERCOT" w:date="2019-11-03T22:15:00Z">
        <w:r>
          <w:rPr>
            <w:szCs w:val="20"/>
          </w:rPr>
          <w:t xml:space="preserve"> </w:t>
        </w:r>
        <w:r>
          <w:t>or ESR</w:t>
        </w:r>
      </w:ins>
      <w:r w:rsidRPr="005F17DF">
        <w:rPr>
          <w:szCs w:val="20"/>
        </w:rPr>
        <w:t xml:space="preserve"> to operate beyond its Corrected Unit Reactive Limit (CURL) or URL until all Generation Resources </w:t>
      </w:r>
      <w:ins w:id="132" w:author="ERCOT" w:date="2019-11-03T22:15:00Z">
        <w:r>
          <w:rPr>
            <w:szCs w:val="20"/>
          </w:rPr>
          <w:t>and/</w:t>
        </w:r>
        <w:r>
          <w:t>or ESR</w:t>
        </w:r>
      </w:ins>
      <w:ins w:id="133" w:author="ERCOT" w:date="2019-11-07T13:45:00Z">
        <w:r>
          <w:t>s</w:t>
        </w:r>
      </w:ins>
      <w:ins w:id="134" w:author="ERCOT" w:date="2019-11-03T22:15:00Z">
        <w:r w:rsidRPr="00E8651F">
          <w:t xml:space="preserve"> </w:t>
        </w:r>
      </w:ins>
      <w:r w:rsidRPr="005F17DF">
        <w:rPr>
          <w:szCs w:val="20"/>
        </w:rPr>
        <w:t>On-Line and interconnected at the same transmission bus are operating at their respective CURLs or URLs.</w:t>
      </w:r>
    </w:p>
    <w:p w14:paraId="4D85F684" w14:textId="77777777" w:rsidR="009C76D8" w:rsidRPr="005F17DF" w:rsidRDefault="009C76D8" w:rsidP="009C76D8">
      <w:pPr>
        <w:spacing w:after="240"/>
        <w:ind w:left="720" w:hanging="720"/>
        <w:rPr>
          <w:szCs w:val="20"/>
        </w:rPr>
      </w:pPr>
      <w:r w:rsidRPr="005F17DF">
        <w:rPr>
          <w:szCs w:val="20"/>
        </w:rPr>
        <w:lastRenderedPageBreak/>
        <w:t>(5)</w:t>
      </w:r>
      <w:r w:rsidRPr="005F17DF">
        <w:rPr>
          <w:szCs w:val="20"/>
        </w:rPr>
        <w:tab/>
        <w:t>ERCOT shall coordinate Automatic Voltage Regulator (AVR), dynamic and static reactive device Outages to ensure adequate reactive reserves are maintained.</w:t>
      </w:r>
    </w:p>
    <w:p w14:paraId="274F03C4" w14:textId="77777777" w:rsidR="009C76D8" w:rsidRPr="005F17DF" w:rsidRDefault="009C76D8" w:rsidP="009C76D8">
      <w:pPr>
        <w:spacing w:after="240"/>
        <w:ind w:left="720" w:hanging="720"/>
        <w:rPr>
          <w:szCs w:val="20"/>
        </w:rPr>
      </w:pPr>
      <w:r w:rsidRPr="005F17DF">
        <w:rPr>
          <w:szCs w:val="20"/>
        </w:rPr>
        <w:t>(6)</w:t>
      </w:r>
      <w:r w:rsidRPr="005F17DF">
        <w:rPr>
          <w:szCs w:val="20"/>
        </w:rPr>
        <w:tab/>
        <w:t>ERCOT shall maintain a performance log of QSE acknowledgements of VSS Dispatch Instructions.</w:t>
      </w:r>
    </w:p>
    <w:p w14:paraId="1D503991" w14:textId="77777777" w:rsidR="009C76D8" w:rsidRPr="005F17DF" w:rsidRDefault="009C76D8" w:rsidP="009C76D8">
      <w:pPr>
        <w:spacing w:after="240"/>
        <w:ind w:left="720" w:hanging="720"/>
        <w:rPr>
          <w:szCs w:val="20"/>
        </w:rPr>
      </w:pPr>
      <w:r w:rsidRPr="005F17DF">
        <w:rPr>
          <w:szCs w:val="20"/>
        </w:rPr>
        <w:t>(7)</w:t>
      </w:r>
      <w:r w:rsidRPr="005F17DF">
        <w:rPr>
          <w:szCs w:val="20"/>
        </w:rPr>
        <w:tab/>
        <w:t>ERCOT shall be aware of the location of and availability of reactive power resources, including AVRs and Power System Stabilizers (PSSs), and shall monitor their statuses.</w:t>
      </w:r>
    </w:p>
    <w:p w14:paraId="29BD2E78" w14:textId="77777777" w:rsidR="009C76D8" w:rsidRPr="005F17DF" w:rsidRDefault="009C76D8" w:rsidP="009C76D8">
      <w:pPr>
        <w:spacing w:after="240"/>
        <w:ind w:left="720" w:hanging="720"/>
        <w:rPr>
          <w:szCs w:val="20"/>
        </w:rPr>
      </w:pPr>
      <w:r w:rsidRPr="005F17DF">
        <w:rPr>
          <w:szCs w:val="20"/>
        </w:rPr>
        <w:t>(8)</w:t>
      </w:r>
      <w:r w:rsidRPr="005F17DF">
        <w:rPr>
          <w:szCs w:val="20"/>
        </w:rPr>
        <w:tab/>
        <w:t xml:space="preserve">ERCOT shall maintain displays to monitor Voltage Profiles and reactive flows. </w:t>
      </w:r>
    </w:p>
    <w:p w14:paraId="59AC6D4F" w14:textId="77777777" w:rsidR="009C76D8" w:rsidRPr="005F17DF" w:rsidRDefault="009C76D8" w:rsidP="009C76D8">
      <w:pPr>
        <w:spacing w:after="240"/>
        <w:ind w:left="720" w:hanging="720"/>
        <w:rPr>
          <w:szCs w:val="20"/>
        </w:rPr>
      </w:pPr>
      <w:r w:rsidRPr="005F17DF">
        <w:rPr>
          <w:szCs w:val="20"/>
        </w:rPr>
        <w:t>(9)</w:t>
      </w:r>
      <w:r w:rsidRPr="005F17DF">
        <w:rPr>
          <w:szCs w:val="20"/>
        </w:rPr>
        <w:tab/>
        <w:t>ERCOT shall, for each Generation Resource</w:t>
      </w:r>
      <w:ins w:id="135" w:author="ERCOT" w:date="2019-11-03T22:15:00Z">
        <w:r>
          <w:rPr>
            <w:szCs w:val="20"/>
          </w:rPr>
          <w:t xml:space="preserve"> </w:t>
        </w:r>
      </w:ins>
      <w:ins w:id="136" w:author="ERCOT" w:date="2019-11-07T13:46:00Z">
        <w:r>
          <w:t>and</w:t>
        </w:r>
      </w:ins>
      <w:ins w:id="137" w:author="ERCOT" w:date="2019-11-03T22:15:00Z">
        <w:r>
          <w:t xml:space="preserve"> ESR</w:t>
        </w:r>
      </w:ins>
      <w:r w:rsidRPr="005F17DF">
        <w:rPr>
          <w:szCs w:val="20"/>
        </w:rPr>
        <w:t>, telemeter the Real-Time desired Voltage Set Point and the TSP-designated Point of Interconnection (POI) kV measurement via Inter-Control Center Communications Protocol (ICCP) to the QSE representing that Generation Resource</w:t>
      </w:r>
      <w:ins w:id="138" w:author="ERCOT" w:date="2019-11-03T22:15:00Z">
        <w:r>
          <w:rPr>
            <w:szCs w:val="20"/>
          </w:rPr>
          <w:t xml:space="preserve"> </w:t>
        </w:r>
        <w:r>
          <w:t>or ESR</w:t>
        </w:r>
      </w:ins>
      <w:r w:rsidRPr="005F17DF">
        <w:rPr>
          <w:szCs w:val="20"/>
        </w:rPr>
        <w:t>.</w:t>
      </w:r>
    </w:p>
    <w:p w14:paraId="46EA66FC" w14:textId="77777777" w:rsidR="009C76D8" w:rsidRPr="005F17DF" w:rsidRDefault="009C76D8" w:rsidP="009C76D8">
      <w:pPr>
        <w:spacing w:after="240"/>
        <w:ind w:left="720" w:hanging="720"/>
        <w:rPr>
          <w:szCs w:val="20"/>
        </w:rPr>
      </w:pPr>
      <w:r w:rsidRPr="005F17DF">
        <w:rPr>
          <w:szCs w:val="20"/>
        </w:rPr>
        <w:t>(10)</w:t>
      </w:r>
      <w:r w:rsidRPr="005F17DF">
        <w:rPr>
          <w:szCs w:val="20"/>
        </w:rPr>
        <w:tab/>
        <w:t xml:space="preserve">ERCOT shall instruct the TO to make Voltage Set Point adjustments, as necessary, within the Generation Resource’s </w:t>
      </w:r>
      <w:ins w:id="139" w:author="ERCOT" w:date="2019-12-15T17:04:00Z">
        <w:r>
          <w:rPr>
            <w:szCs w:val="20"/>
          </w:rPr>
          <w:t xml:space="preserve">or ESR’s </w:t>
        </w:r>
      </w:ins>
      <w:r w:rsidRPr="005F17DF">
        <w:rPr>
          <w:szCs w:val="20"/>
        </w:rPr>
        <w:t xml:space="preserve">URL provided to ERCOT.  </w:t>
      </w:r>
    </w:p>
    <w:p w14:paraId="297DB1FB" w14:textId="77777777" w:rsidR="009C76D8" w:rsidRPr="005F17DF" w:rsidRDefault="009C76D8" w:rsidP="009C76D8">
      <w:pPr>
        <w:keepNext/>
        <w:widowControl w:val="0"/>
        <w:tabs>
          <w:tab w:val="left" w:pos="907"/>
          <w:tab w:val="left" w:pos="1296"/>
        </w:tabs>
        <w:spacing w:before="480" w:after="240"/>
        <w:outlineLvl w:val="3"/>
        <w:rPr>
          <w:b/>
          <w:bCs/>
          <w:snapToGrid w:val="0"/>
        </w:rPr>
      </w:pPr>
      <w:r w:rsidRPr="005F17DF">
        <w:rPr>
          <w:b/>
          <w:bCs/>
          <w:snapToGrid w:val="0"/>
          <w:szCs w:val="20"/>
        </w:rPr>
        <w:t>2.7.3.3</w:t>
      </w:r>
      <w:r w:rsidRPr="005F17DF">
        <w:rPr>
          <w:b/>
          <w:bCs/>
          <w:snapToGrid w:val="0"/>
          <w:szCs w:val="20"/>
        </w:rPr>
        <w:tab/>
        <w:t>TO/TSP Responsibilities</w:t>
      </w:r>
    </w:p>
    <w:p w14:paraId="5621BB41" w14:textId="77777777" w:rsidR="009C76D8" w:rsidRPr="005F17DF" w:rsidRDefault="009C76D8" w:rsidP="009C76D8">
      <w:pPr>
        <w:spacing w:after="240"/>
        <w:ind w:left="720" w:hanging="720"/>
        <w:rPr>
          <w:szCs w:val="20"/>
        </w:rPr>
      </w:pPr>
      <w:r w:rsidRPr="005F17DF">
        <w:rPr>
          <w:szCs w:val="20"/>
        </w:rPr>
        <w:t>(1)</w:t>
      </w:r>
      <w:r w:rsidRPr="005F17DF">
        <w:rPr>
          <w:szCs w:val="20"/>
        </w:rPr>
        <w:tab/>
        <w:t xml:space="preserve">Each TO shall be responsible for directing Voltage Set Points for each Generation Resource </w:t>
      </w:r>
      <w:ins w:id="140" w:author="ERCOT" w:date="2019-11-03T22:15:00Z">
        <w:r>
          <w:rPr>
            <w:szCs w:val="20"/>
          </w:rPr>
          <w:t xml:space="preserve">and </w:t>
        </w:r>
        <w:r>
          <w:t>ESR</w:t>
        </w:r>
        <w:r w:rsidRPr="00E8651F">
          <w:t xml:space="preserve"> </w:t>
        </w:r>
      </w:ins>
      <w:r w:rsidRPr="005F17DF">
        <w:rPr>
          <w:szCs w:val="20"/>
        </w:rPr>
        <w:t>interconnected to its TSP’s Facilities.  Each TO will adjust the Voltage Set Point by communicating directly with the Resource Entity or QSE responsible for the operation of the Generation Resource</w:t>
      </w:r>
      <w:ins w:id="141" w:author="ERCOT" w:date="2019-11-03T22:16:00Z">
        <w:r>
          <w:rPr>
            <w:szCs w:val="20"/>
          </w:rPr>
          <w:t xml:space="preserve"> </w:t>
        </w:r>
        <w:r>
          <w:t>or ESR</w:t>
        </w:r>
      </w:ins>
      <w:r w:rsidRPr="005F17DF">
        <w:rPr>
          <w:szCs w:val="20"/>
        </w:rPr>
        <w:t xml:space="preserve">.  Normal communication is to request voltage or Reactive Power be raised or lowered at a specified bus by a stated number of kV or MVAr (e.g., + 1 kV, +20 MVAr, or -1 kV, -20 MVAr).  </w:t>
      </w:r>
    </w:p>
    <w:p w14:paraId="67199AFB" w14:textId="77777777" w:rsidR="009C76D8" w:rsidRPr="005F17DF" w:rsidRDefault="009C76D8" w:rsidP="009C76D8">
      <w:pPr>
        <w:spacing w:after="240"/>
        <w:ind w:left="720" w:hanging="720"/>
        <w:rPr>
          <w:szCs w:val="20"/>
        </w:rPr>
      </w:pPr>
      <w:r w:rsidRPr="005F17DF">
        <w:rPr>
          <w:szCs w:val="20"/>
        </w:rPr>
        <w:t>(2)</w:t>
      </w:r>
      <w:r w:rsidRPr="005F17DF">
        <w:rPr>
          <w:szCs w:val="20"/>
        </w:rPr>
        <w:tab/>
        <w:t>Each TO shall monitor system voltages and shall operate voltage control equipment, including, but not limited to, static Reactive Power resources such as capacitors, reactors and transformer tap changers to maintain system voltages within limits.</w:t>
      </w:r>
    </w:p>
    <w:p w14:paraId="5C5B7E60" w14:textId="77777777" w:rsidR="009C76D8" w:rsidRPr="005F17DF" w:rsidRDefault="009C76D8" w:rsidP="009C76D8">
      <w:pPr>
        <w:spacing w:after="240"/>
        <w:ind w:left="720" w:hanging="720"/>
        <w:rPr>
          <w:szCs w:val="20"/>
        </w:rPr>
      </w:pPr>
      <w:r w:rsidRPr="005F17DF">
        <w:rPr>
          <w:szCs w:val="20"/>
        </w:rPr>
        <w:t>(3)</w:t>
      </w:r>
      <w:r w:rsidRPr="005F17DF">
        <w:rPr>
          <w:szCs w:val="20"/>
        </w:rPr>
        <w:tab/>
        <w:t>Each TO shall operate static Reactive Power resources within its operating area as required by its criteria while maintaining dynamic reactive reserves provided by Generation Resources</w:t>
      </w:r>
      <w:ins w:id="142" w:author="ERCOT" w:date="2019-11-03T22:16:00Z">
        <w:r>
          <w:rPr>
            <w:szCs w:val="20"/>
          </w:rPr>
          <w:t xml:space="preserve"> and </w:t>
        </w:r>
        <w:r>
          <w:t>ESR</w:t>
        </w:r>
      </w:ins>
      <w:ins w:id="143" w:author="ERCOT" w:date="2019-11-03T22:17:00Z">
        <w:r>
          <w:t>s</w:t>
        </w:r>
      </w:ins>
      <w:r w:rsidRPr="005F17DF">
        <w:rPr>
          <w:szCs w:val="20"/>
        </w:rPr>
        <w:t>.</w:t>
      </w:r>
    </w:p>
    <w:p w14:paraId="3D0C17FF" w14:textId="77777777" w:rsidR="009C76D8" w:rsidRPr="005F17DF" w:rsidRDefault="009C76D8" w:rsidP="009C76D8">
      <w:pPr>
        <w:spacing w:after="240"/>
        <w:ind w:left="720" w:hanging="720"/>
        <w:rPr>
          <w:szCs w:val="20"/>
        </w:rPr>
      </w:pPr>
      <w:r w:rsidRPr="005F17DF">
        <w:rPr>
          <w:szCs w:val="20"/>
        </w:rPr>
        <w:t>(4)</w:t>
      </w:r>
      <w:r w:rsidRPr="005F17DF">
        <w:rPr>
          <w:szCs w:val="20"/>
        </w:rPr>
        <w:tab/>
        <w:t xml:space="preserve">Each TO shall telemeter to ERCOT via ICCP the Real-Time desired Voltage Set Point and actual voltage at the POI for each Generation Resource </w:t>
      </w:r>
      <w:ins w:id="144" w:author="ERCOT" w:date="2019-12-15T17:04:00Z">
        <w:r>
          <w:rPr>
            <w:szCs w:val="20"/>
          </w:rPr>
          <w:t xml:space="preserve">or ESR </w:t>
        </w:r>
      </w:ins>
      <w:r w:rsidRPr="005F17DF">
        <w:rPr>
          <w:szCs w:val="20"/>
        </w:rPr>
        <w:t>interconnected to its system.  Each TO shall modify the telemetered Voltage Set Point as soon as practicable in order to match any verbal Voltage Set Point instruction issued.</w:t>
      </w:r>
    </w:p>
    <w:p w14:paraId="1401536D" w14:textId="77777777" w:rsidR="009C76D8" w:rsidRPr="005F17DF" w:rsidRDefault="009C76D8" w:rsidP="009C76D8">
      <w:pPr>
        <w:spacing w:after="240"/>
        <w:ind w:left="720" w:hanging="720"/>
        <w:rPr>
          <w:szCs w:val="20"/>
        </w:rPr>
      </w:pPr>
      <w:r w:rsidRPr="005F17DF">
        <w:rPr>
          <w:szCs w:val="20"/>
        </w:rPr>
        <w:t>(5)</w:t>
      </w:r>
      <w:r w:rsidRPr="005F17DF">
        <w:rPr>
          <w:szCs w:val="20"/>
        </w:rPr>
        <w:tab/>
        <w:t>Each TO shall know the status of static transmission Reactive Power resources in its operating area and shall provide such information to ERCOT.</w:t>
      </w:r>
    </w:p>
    <w:p w14:paraId="11EA4282" w14:textId="77777777" w:rsidR="009C76D8" w:rsidRPr="005F17DF" w:rsidRDefault="009C76D8" w:rsidP="009C76D8">
      <w:pPr>
        <w:spacing w:after="240"/>
        <w:ind w:left="720" w:hanging="720"/>
        <w:rPr>
          <w:szCs w:val="20"/>
        </w:rPr>
      </w:pPr>
      <w:r w:rsidRPr="005F17DF">
        <w:rPr>
          <w:szCs w:val="20"/>
        </w:rPr>
        <w:lastRenderedPageBreak/>
        <w:t>(6)</w:t>
      </w:r>
      <w:r w:rsidRPr="005F17DF">
        <w:rPr>
          <w:szCs w:val="20"/>
        </w:rPr>
        <w:tab/>
        <w:t>When voltage levels deviate from established limits, the affected TO shall take immediate steps to relieve the condition using available reactive resources under its control.</w:t>
      </w:r>
    </w:p>
    <w:p w14:paraId="63063AC2" w14:textId="77777777" w:rsidR="009C76D8" w:rsidRPr="005F17DF" w:rsidRDefault="009C76D8" w:rsidP="009C76D8">
      <w:pPr>
        <w:spacing w:after="240"/>
        <w:ind w:left="720" w:hanging="720"/>
        <w:rPr>
          <w:szCs w:val="20"/>
        </w:rPr>
      </w:pPr>
      <w:r w:rsidRPr="005F17DF">
        <w:rPr>
          <w:szCs w:val="20"/>
        </w:rPr>
        <w:t>(7)</w:t>
      </w:r>
      <w:r w:rsidRPr="005F17DF">
        <w:rPr>
          <w:szCs w:val="20"/>
        </w:rPr>
        <w:tab/>
        <w:t xml:space="preserve">Each TSP shall, as soon as practicable, notify ERCOT of any temporary transmission voltage limit changes and shall coordinate with ERCOT to update the Network Operations Model with any permanent or long-term changes to voltage limits that deviate from those identified in Section 2.7.3.1, Operational Guidelines.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C76D8" w:rsidRPr="005F17DF" w14:paraId="5AAC91DD" w14:textId="77777777" w:rsidTr="00EC2E17">
        <w:tc>
          <w:tcPr>
            <w:tcW w:w="9445" w:type="dxa"/>
            <w:tcBorders>
              <w:top w:val="single" w:sz="4" w:space="0" w:color="auto"/>
              <w:left w:val="single" w:sz="4" w:space="0" w:color="auto"/>
              <w:bottom w:val="single" w:sz="4" w:space="0" w:color="auto"/>
              <w:right w:val="single" w:sz="4" w:space="0" w:color="auto"/>
            </w:tcBorders>
            <w:shd w:val="clear" w:color="auto" w:fill="D9D9D9"/>
          </w:tcPr>
          <w:p w14:paraId="010913E6" w14:textId="77777777" w:rsidR="009C76D8" w:rsidRPr="005F17DF" w:rsidRDefault="009C76D8" w:rsidP="00EC2E17">
            <w:pPr>
              <w:spacing w:before="120" w:after="240"/>
              <w:rPr>
                <w:b/>
                <w:i/>
              </w:rPr>
            </w:pPr>
            <w:r w:rsidRPr="005F17DF">
              <w:rPr>
                <w:b/>
                <w:i/>
              </w:rPr>
              <w:t>[NOGRR177:  Replace Section 2.7.3.3 above with the following upon system implementation of NPRR857:]</w:t>
            </w:r>
          </w:p>
          <w:p w14:paraId="544D15DA" w14:textId="77777777" w:rsidR="009C76D8" w:rsidRPr="005F17DF" w:rsidRDefault="009C76D8" w:rsidP="00EC2E17">
            <w:pPr>
              <w:keepNext/>
              <w:widowControl w:val="0"/>
              <w:tabs>
                <w:tab w:val="left" w:pos="907"/>
                <w:tab w:val="left" w:pos="1296"/>
              </w:tabs>
              <w:spacing w:before="480" w:after="240"/>
              <w:outlineLvl w:val="3"/>
              <w:rPr>
                <w:b/>
                <w:bCs/>
                <w:snapToGrid w:val="0"/>
              </w:rPr>
            </w:pPr>
            <w:r w:rsidRPr="005F17DF">
              <w:rPr>
                <w:b/>
                <w:bCs/>
                <w:snapToGrid w:val="0"/>
                <w:szCs w:val="20"/>
              </w:rPr>
              <w:t>2.7.3.3</w:t>
            </w:r>
            <w:r w:rsidRPr="005F17DF">
              <w:rPr>
                <w:b/>
                <w:bCs/>
                <w:snapToGrid w:val="0"/>
                <w:szCs w:val="20"/>
              </w:rPr>
              <w:tab/>
              <w:t>TO/TSP/DCTO Responsibilities</w:t>
            </w:r>
          </w:p>
          <w:p w14:paraId="2C4C27FC" w14:textId="77777777" w:rsidR="009C76D8" w:rsidRPr="005F17DF" w:rsidRDefault="009C76D8" w:rsidP="00EC2E17">
            <w:pPr>
              <w:spacing w:after="240"/>
              <w:ind w:left="720" w:hanging="720"/>
              <w:rPr>
                <w:szCs w:val="20"/>
              </w:rPr>
            </w:pPr>
            <w:r w:rsidRPr="005F17DF">
              <w:rPr>
                <w:szCs w:val="20"/>
              </w:rPr>
              <w:t>(1)</w:t>
            </w:r>
            <w:r w:rsidRPr="005F17DF">
              <w:rPr>
                <w:szCs w:val="20"/>
              </w:rPr>
              <w:tab/>
              <w:t>Each TO shall be responsible for directing Voltage Set Points for each Generation Resource</w:t>
            </w:r>
            <w:ins w:id="145" w:author="ERCOT" w:date="2019-11-03T22:16:00Z">
              <w:r>
                <w:rPr>
                  <w:szCs w:val="20"/>
                </w:rPr>
                <w:t xml:space="preserve"> and</w:t>
              </w:r>
              <w:r>
                <w:t xml:space="preserve"> ESR</w:t>
              </w:r>
            </w:ins>
            <w:r w:rsidRPr="005F17DF">
              <w:rPr>
                <w:szCs w:val="20"/>
              </w:rPr>
              <w:t xml:space="preserve"> interconnected to its TSP’s Facilities.  Each TO will adjust the Voltage Set Point by communicating directly with the Resource Entity or QSE responsible for the operation of the Generation Resource</w:t>
            </w:r>
            <w:ins w:id="146" w:author="ERCOT" w:date="2019-11-03T22:16:00Z">
              <w:r>
                <w:rPr>
                  <w:szCs w:val="20"/>
                </w:rPr>
                <w:t xml:space="preserve"> </w:t>
              </w:r>
              <w:r>
                <w:t>or ESR</w:t>
              </w:r>
            </w:ins>
            <w:r w:rsidRPr="005F17DF">
              <w:rPr>
                <w:szCs w:val="20"/>
              </w:rPr>
              <w:t xml:space="preserve">.  Normal communication is to request voltage or Reactive Power be raised or lowered at a specified bus by a stated number of kV or MVAr (e.g., + 1 kV, +20 MVAr, or -1 kV, -20 MVAr).  </w:t>
            </w:r>
          </w:p>
          <w:p w14:paraId="00A6C10C" w14:textId="77777777" w:rsidR="009C76D8" w:rsidRPr="005F17DF" w:rsidRDefault="009C76D8" w:rsidP="00EC2E17">
            <w:pPr>
              <w:spacing w:after="240"/>
              <w:ind w:left="720" w:hanging="720"/>
              <w:rPr>
                <w:szCs w:val="20"/>
              </w:rPr>
            </w:pPr>
            <w:r w:rsidRPr="005F17DF">
              <w:rPr>
                <w:szCs w:val="20"/>
              </w:rPr>
              <w:t>(2)</w:t>
            </w:r>
            <w:r w:rsidRPr="005F17DF">
              <w:rPr>
                <w:szCs w:val="20"/>
              </w:rPr>
              <w:tab/>
              <w:t>Each TO shall monitor system voltages and shall operate voltage control equipment, including, but not limited to, static Reactive Power resources such as capacitors, reactors and transformer tap changers to maintain system voltages within limits.</w:t>
            </w:r>
          </w:p>
          <w:p w14:paraId="18489C50" w14:textId="77777777" w:rsidR="009C76D8" w:rsidRPr="005F17DF" w:rsidRDefault="009C76D8" w:rsidP="00EC2E17">
            <w:pPr>
              <w:spacing w:after="240"/>
              <w:ind w:left="720" w:hanging="720"/>
              <w:rPr>
                <w:szCs w:val="20"/>
              </w:rPr>
            </w:pPr>
            <w:r w:rsidRPr="005F17DF">
              <w:rPr>
                <w:szCs w:val="20"/>
              </w:rPr>
              <w:t>(3)</w:t>
            </w:r>
            <w:r w:rsidRPr="005F17DF">
              <w:rPr>
                <w:szCs w:val="20"/>
              </w:rPr>
              <w:tab/>
              <w:t>Each TO shall operate static Reactive Power resources within its operating area as required by its criteria while maintaining dynamic reactive reserves provided by Generation Resources</w:t>
            </w:r>
            <w:ins w:id="147" w:author="ERCOT" w:date="2019-11-03T22:17:00Z">
              <w:r>
                <w:rPr>
                  <w:szCs w:val="20"/>
                </w:rPr>
                <w:t xml:space="preserve"> </w:t>
              </w:r>
              <w:r>
                <w:t>and ESRs</w:t>
              </w:r>
            </w:ins>
            <w:r w:rsidRPr="005F17DF">
              <w:rPr>
                <w:szCs w:val="20"/>
              </w:rPr>
              <w:t>.</w:t>
            </w:r>
          </w:p>
          <w:p w14:paraId="34A17052" w14:textId="77777777" w:rsidR="009C76D8" w:rsidRPr="005F17DF" w:rsidRDefault="009C76D8" w:rsidP="00EC2E17">
            <w:pPr>
              <w:spacing w:after="240"/>
              <w:ind w:left="720" w:hanging="720"/>
              <w:rPr>
                <w:szCs w:val="20"/>
              </w:rPr>
            </w:pPr>
            <w:r w:rsidRPr="005F17DF">
              <w:rPr>
                <w:szCs w:val="20"/>
              </w:rPr>
              <w:t>(4)</w:t>
            </w:r>
            <w:r w:rsidRPr="005F17DF">
              <w:rPr>
                <w:szCs w:val="20"/>
              </w:rPr>
              <w:tab/>
              <w:t>Each TO shall telemeter to ERCOT via ICCP the Real-Time desired Voltage Set Point and actual voltage at the POI for each Generation Resource</w:t>
            </w:r>
            <w:ins w:id="148" w:author="ERCOT" w:date="2019-11-03T22:17:00Z">
              <w:r>
                <w:rPr>
                  <w:szCs w:val="20"/>
                </w:rPr>
                <w:t xml:space="preserve"> and </w:t>
              </w:r>
              <w:r>
                <w:t>ESR</w:t>
              </w:r>
            </w:ins>
            <w:r w:rsidRPr="005F17DF">
              <w:rPr>
                <w:szCs w:val="20"/>
              </w:rPr>
              <w:t xml:space="preserve"> interconnected to its system.  Each TO shall modify the telemetered Voltage Set Point as soon as practicable in order to match any verbal Voltage Set Point instruction issued.</w:t>
            </w:r>
          </w:p>
          <w:p w14:paraId="305ED52A" w14:textId="77777777" w:rsidR="009C76D8" w:rsidRPr="005F17DF" w:rsidRDefault="009C76D8" w:rsidP="00EC2E17">
            <w:pPr>
              <w:spacing w:after="240"/>
              <w:ind w:left="720" w:hanging="720"/>
              <w:rPr>
                <w:szCs w:val="20"/>
              </w:rPr>
            </w:pPr>
            <w:r w:rsidRPr="005F17DF">
              <w:rPr>
                <w:szCs w:val="20"/>
              </w:rPr>
              <w:t>(5)</w:t>
            </w:r>
            <w:r w:rsidRPr="005F17DF">
              <w:rPr>
                <w:szCs w:val="20"/>
              </w:rPr>
              <w:tab/>
              <w:t>Each TO shall know the status of static transmission Reactive Power resources in its operating area and shall provide such information to ERCOT.</w:t>
            </w:r>
          </w:p>
          <w:p w14:paraId="41248682" w14:textId="77777777" w:rsidR="009C76D8" w:rsidRPr="005F17DF" w:rsidRDefault="009C76D8" w:rsidP="00EC2E17">
            <w:pPr>
              <w:spacing w:after="240"/>
              <w:ind w:left="720" w:hanging="720"/>
              <w:rPr>
                <w:szCs w:val="20"/>
              </w:rPr>
            </w:pPr>
            <w:r w:rsidRPr="005F17DF">
              <w:rPr>
                <w:szCs w:val="20"/>
              </w:rPr>
              <w:t>(6)</w:t>
            </w:r>
            <w:r w:rsidRPr="005F17DF">
              <w:rPr>
                <w:szCs w:val="20"/>
              </w:rPr>
              <w:tab/>
              <w:t>When voltage levels deviate from established limits, the affected TO shall take immediate steps to relieve the condition using available reactive resources under its control.</w:t>
            </w:r>
          </w:p>
          <w:p w14:paraId="31490E0B" w14:textId="77777777" w:rsidR="009C76D8" w:rsidRPr="005F17DF" w:rsidRDefault="009C76D8" w:rsidP="00EC2E17">
            <w:pPr>
              <w:spacing w:after="240"/>
              <w:ind w:left="720" w:hanging="720"/>
              <w:rPr>
                <w:szCs w:val="20"/>
              </w:rPr>
            </w:pPr>
            <w:r w:rsidRPr="005F17DF">
              <w:rPr>
                <w:szCs w:val="20"/>
              </w:rPr>
              <w:t>(7)</w:t>
            </w:r>
            <w:r w:rsidRPr="005F17DF">
              <w:rPr>
                <w:szCs w:val="20"/>
              </w:rPr>
              <w:tab/>
              <w:t xml:space="preserve">Each TSP and DCTO shall, as soon as practicable, notify ERCOT of any temporary transmission voltage limit changes and shall coordinate with ERCOT to update the </w:t>
            </w:r>
            <w:r w:rsidRPr="005F17DF">
              <w:rPr>
                <w:szCs w:val="20"/>
              </w:rPr>
              <w:lastRenderedPageBreak/>
              <w:t xml:space="preserve">Network Operations Model with any permanent or long-term changes to voltage limits that deviate from those identified in Section 2.7.3.1, Operational Guidelines. </w:t>
            </w:r>
          </w:p>
        </w:tc>
      </w:tr>
    </w:tbl>
    <w:p w14:paraId="2964AB45" w14:textId="77777777" w:rsidR="009C76D8" w:rsidRPr="005F17DF" w:rsidRDefault="009C76D8" w:rsidP="009C76D8">
      <w:pPr>
        <w:keepNext/>
        <w:widowControl w:val="0"/>
        <w:tabs>
          <w:tab w:val="left" w:pos="907"/>
          <w:tab w:val="left" w:pos="1296"/>
        </w:tabs>
        <w:spacing w:before="480" w:after="240"/>
        <w:outlineLvl w:val="3"/>
        <w:rPr>
          <w:b/>
          <w:bCs/>
          <w:snapToGrid w:val="0"/>
          <w:szCs w:val="20"/>
        </w:rPr>
      </w:pPr>
      <w:r w:rsidRPr="005F17DF">
        <w:rPr>
          <w:b/>
          <w:bCs/>
          <w:snapToGrid w:val="0"/>
          <w:szCs w:val="20"/>
        </w:rPr>
        <w:lastRenderedPageBreak/>
        <w:t>2.7.3.4</w:t>
      </w:r>
      <w:r w:rsidRPr="005F17DF">
        <w:rPr>
          <w:b/>
          <w:bCs/>
          <w:snapToGrid w:val="0"/>
          <w:szCs w:val="20"/>
        </w:rPr>
        <w:tab/>
        <w:t>QSE Responsibilities</w:t>
      </w:r>
    </w:p>
    <w:p w14:paraId="160B43B2" w14:textId="77777777" w:rsidR="009C76D8" w:rsidRPr="005F17DF" w:rsidRDefault="009C76D8" w:rsidP="009C76D8">
      <w:pPr>
        <w:spacing w:after="240"/>
        <w:ind w:left="720" w:hanging="720"/>
        <w:rPr>
          <w:szCs w:val="20"/>
        </w:rPr>
      </w:pPr>
      <w:r w:rsidRPr="005F17DF">
        <w:rPr>
          <w:szCs w:val="20"/>
        </w:rPr>
        <w:t>(1)</w:t>
      </w:r>
      <w:r w:rsidRPr="005F17DF">
        <w:rPr>
          <w:szCs w:val="20"/>
        </w:rPr>
        <w:tab/>
        <w:t>Each QSE shall ensure that any Generation Resource</w:t>
      </w:r>
      <w:ins w:id="149" w:author="ERCOT" w:date="2019-11-03T22:17:00Z">
        <w:r>
          <w:rPr>
            <w:szCs w:val="20"/>
          </w:rPr>
          <w:t xml:space="preserve"> </w:t>
        </w:r>
        <w:r>
          <w:t>or ESR</w:t>
        </w:r>
      </w:ins>
      <w:r w:rsidRPr="005F17DF">
        <w:rPr>
          <w:szCs w:val="20"/>
        </w:rPr>
        <w:t xml:space="preserve"> that it represents and that is required to provide VSS responds to any VSS Dispatch Instruction including VSS Dispatch Instruction to exceed its CURL or URL or TO Voltage Set Point instruction within the time requirements specified in paragraph (3)(b) of Section 2.2.10, Generation Resource </w:t>
      </w:r>
      <w:ins w:id="150" w:author="ERCOT" w:date="2019-11-07T13:49:00Z">
        <w:r>
          <w:t>and</w:t>
        </w:r>
      </w:ins>
      <w:ins w:id="151" w:author="ERCOT" w:date="2019-11-03T22:18:00Z">
        <w:r>
          <w:t xml:space="preserve"> E</w:t>
        </w:r>
      </w:ins>
      <w:ins w:id="152" w:author="ERCOT" w:date="2019-11-10T16:13:00Z">
        <w:r>
          <w:t xml:space="preserve">nergy </w:t>
        </w:r>
      </w:ins>
      <w:ins w:id="153" w:author="ERCOT" w:date="2019-11-03T22:18:00Z">
        <w:r>
          <w:t>S</w:t>
        </w:r>
      </w:ins>
      <w:ins w:id="154" w:author="ERCOT" w:date="2019-11-10T16:14:00Z">
        <w:r>
          <w:t xml:space="preserve">torage </w:t>
        </w:r>
      </w:ins>
      <w:ins w:id="155" w:author="ERCOT" w:date="2019-11-03T22:18:00Z">
        <w:r>
          <w:t>R</w:t>
        </w:r>
      </w:ins>
      <w:ins w:id="156" w:author="ERCOT" w:date="2019-11-10T16:14:00Z">
        <w:r>
          <w:t>esource</w:t>
        </w:r>
      </w:ins>
      <w:ins w:id="157" w:author="ERCOT" w:date="2019-11-03T22:18:00Z">
        <w:r w:rsidRPr="00E8651F">
          <w:t xml:space="preserve"> </w:t>
        </w:r>
      </w:ins>
      <w:r w:rsidRPr="005F17DF">
        <w:rPr>
          <w:szCs w:val="20"/>
        </w:rPr>
        <w:t xml:space="preserve">Response Time Requirements.  If the Resource Entity notifies the QSE that a Generation Resource </w:t>
      </w:r>
      <w:ins w:id="158" w:author="ERCOT" w:date="2019-11-03T22:17:00Z">
        <w:r>
          <w:t>or an ESR</w:t>
        </w:r>
        <w:r w:rsidRPr="00E8651F">
          <w:t xml:space="preserve"> </w:t>
        </w:r>
      </w:ins>
      <w:r w:rsidRPr="005F17DF">
        <w:rPr>
          <w:szCs w:val="20"/>
        </w:rPr>
        <w:t>cannot comply with the VSS Dispatch Instruction or TO Voltage Set Point instruction, either the Resource Entity or its QSE shall, as soon as practicable, notify the Entity that issued the instruction.  The Resource Entity or its QSE shall provide the reason for not being able to comply and an estimated time for resolution, when known.</w:t>
      </w:r>
    </w:p>
    <w:p w14:paraId="4930BE08" w14:textId="77777777" w:rsidR="009C76D8" w:rsidRPr="005F17DF" w:rsidRDefault="009C76D8" w:rsidP="009C76D8">
      <w:pPr>
        <w:spacing w:after="240"/>
        <w:ind w:left="720" w:hanging="720"/>
        <w:rPr>
          <w:szCs w:val="20"/>
        </w:rPr>
      </w:pPr>
      <w:r w:rsidRPr="005F17DF">
        <w:rPr>
          <w:szCs w:val="20"/>
        </w:rPr>
        <w:t>(2)</w:t>
      </w:r>
      <w:r w:rsidRPr="005F17DF">
        <w:rPr>
          <w:szCs w:val="20"/>
        </w:rPr>
        <w:tab/>
        <w:t>Each QSE representing a Generation Resource</w:t>
      </w:r>
      <w:ins w:id="159" w:author="ERCOT" w:date="2019-11-03T22:18:00Z">
        <w:r>
          <w:rPr>
            <w:szCs w:val="20"/>
          </w:rPr>
          <w:t xml:space="preserve"> </w:t>
        </w:r>
        <w:r>
          <w:t>or ESR</w:t>
        </w:r>
      </w:ins>
      <w:r w:rsidRPr="005F17DF">
        <w:rPr>
          <w:szCs w:val="20"/>
        </w:rPr>
        <w:t xml:space="preserve"> shall provide in Real-Time the desired Voltage Set Point and the associated POI kV measurement to the Generation Resource</w:t>
      </w:r>
      <w:ins w:id="160" w:author="ERCOT" w:date="2019-11-03T22:18:00Z">
        <w:r>
          <w:rPr>
            <w:szCs w:val="20"/>
          </w:rPr>
          <w:t xml:space="preserve"> </w:t>
        </w:r>
        <w:r>
          <w:t>or ESR</w:t>
        </w:r>
      </w:ins>
      <w:r w:rsidRPr="005F17DF">
        <w:rPr>
          <w:szCs w:val="20"/>
        </w:rPr>
        <w:t>.</w:t>
      </w:r>
    </w:p>
    <w:p w14:paraId="6DF725D9" w14:textId="77777777" w:rsidR="009C76D8" w:rsidRPr="005F17DF" w:rsidRDefault="009C76D8" w:rsidP="009C76D8">
      <w:pPr>
        <w:spacing w:after="240"/>
        <w:ind w:left="720" w:hanging="720"/>
        <w:rPr>
          <w:szCs w:val="20"/>
        </w:rPr>
      </w:pPr>
      <w:r w:rsidRPr="005F17DF">
        <w:rPr>
          <w:szCs w:val="20"/>
        </w:rPr>
        <w:t>(3)</w:t>
      </w:r>
      <w:r w:rsidRPr="005F17DF">
        <w:rPr>
          <w:szCs w:val="20"/>
        </w:rPr>
        <w:tab/>
        <w:t xml:space="preserve">Each QSE will continuously monitor the status of its </w:t>
      </w:r>
      <w:del w:id="161" w:author="ERCOT" w:date="2019-11-03T22:18:00Z">
        <w:r w:rsidRPr="005F17DF" w:rsidDel="000A4C7E">
          <w:rPr>
            <w:szCs w:val="20"/>
          </w:rPr>
          <w:delText xml:space="preserve">Generating </w:delText>
        </w:r>
      </w:del>
      <w:r w:rsidRPr="005F17DF">
        <w:rPr>
          <w:szCs w:val="20"/>
        </w:rPr>
        <w:t>Resources’ AVRs and PSSs.</w:t>
      </w:r>
    </w:p>
    <w:p w14:paraId="3D73FA15" w14:textId="77777777" w:rsidR="009C76D8" w:rsidRPr="005F17DF" w:rsidRDefault="009C76D8" w:rsidP="009C76D8">
      <w:pPr>
        <w:spacing w:after="240"/>
        <w:ind w:left="720" w:hanging="720"/>
        <w:rPr>
          <w:szCs w:val="20"/>
        </w:rPr>
      </w:pPr>
      <w:r w:rsidRPr="005F17DF">
        <w:rPr>
          <w:szCs w:val="20"/>
        </w:rPr>
        <w:t>(4)</w:t>
      </w:r>
      <w:r w:rsidRPr="005F17DF">
        <w:rPr>
          <w:szCs w:val="20"/>
        </w:rPr>
        <w:tab/>
        <w:t xml:space="preserve">Each QSE must, as soon as practicable, notify ERCOT when a Generation Resource </w:t>
      </w:r>
      <w:ins w:id="162" w:author="ERCOT" w:date="2019-11-03T22:18:00Z">
        <w:r>
          <w:t>or ESR</w:t>
        </w:r>
        <w:r w:rsidRPr="00E8651F">
          <w:t xml:space="preserve"> </w:t>
        </w:r>
      </w:ins>
      <w:r w:rsidRPr="005F17DF">
        <w:rPr>
          <w:szCs w:val="20"/>
        </w:rPr>
        <w:t xml:space="preserve">experiences a change that affects its reactive capability, including any change to the operation mode of the Generation Resource’s </w:t>
      </w:r>
      <w:ins w:id="163" w:author="ERCOT" w:date="2019-11-03T22:18:00Z">
        <w:r>
          <w:t>or ESR</w:t>
        </w:r>
      </w:ins>
      <w:ins w:id="164" w:author="ERCOT" w:date="2019-11-03T22:19:00Z">
        <w:r>
          <w:t xml:space="preserve">’s </w:t>
        </w:r>
      </w:ins>
      <w:r w:rsidRPr="005F17DF">
        <w:rPr>
          <w:szCs w:val="20"/>
        </w:rPr>
        <w:t>AVR.</w:t>
      </w:r>
      <w:r w:rsidRPr="005F17DF">
        <w:rPr>
          <w:iCs/>
          <w:szCs w:val="20"/>
          <w:lang w:val="x-none" w:eastAsia="x-none"/>
        </w:rPr>
        <w:t xml:space="preserve"> </w:t>
      </w:r>
    </w:p>
    <w:p w14:paraId="254DC209" w14:textId="77777777" w:rsidR="009C76D8" w:rsidRPr="005F17DF" w:rsidRDefault="009C76D8" w:rsidP="009C76D8">
      <w:pPr>
        <w:keepNext/>
        <w:widowControl w:val="0"/>
        <w:tabs>
          <w:tab w:val="left" w:pos="907"/>
          <w:tab w:val="left" w:pos="1296"/>
        </w:tabs>
        <w:spacing w:before="480" w:after="240"/>
        <w:outlineLvl w:val="3"/>
        <w:rPr>
          <w:b/>
          <w:bCs/>
          <w:snapToGrid w:val="0"/>
          <w:szCs w:val="20"/>
        </w:rPr>
      </w:pPr>
      <w:r w:rsidRPr="005F17DF">
        <w:rPr>
          <w:b/>
          <w:bCs/>
          <w:snapToGrid w:val="0"/>
          <w:szCs w:val="20"/>
        </w:rPr>
        <w:t>2.7.3.5</w:t>
      </w:r>
      <w:r w:rsidRPr="005F17DF">
        <w:rPr>
          <w:b/>
          <w:bCs/>
          <w:snapToGrid w:val="0"/>
          <w:szCs w:val="20"/>
        </w:rPr>
        <w:tab/>
        <w:t>Resource Entity Responsibilities and Generation Resource</w:t>
      </w:r>
      <w:ins w:id="165" w:author="ERCOT" w:date="2019-11-03T22:19:00Z">
        <w:r>
          <w:rPr>
            <w:b/>
            <w:bCs/>
            <w:snapToGrid w:val="0"/>
            <w:szCs w:val="20"/>
          </w:rPr>
          <w:t xml:space="preserve"> </w:t>
        </w:r>
        <w:r w:rsidRPr="009D0FF3">
          <w:rPr>
            <w:b/>
            <w:bCs/>
            <w:snapToGrid w:val="0"/>
            <w:szCs w:val="20"/>
          </w:rPr>
          <w:t>and Energy Storage Resource</w:t>
        </w:r>
      </w:ins>
      <w:r w:rsidRPr="005F17DF">
        <w:rPr>
          <w:b/>
          <w:bCs/>
          <w:snapToGrid w:val="0"/>
          <w:szCs w:val="20"/>
        </w:rPr>
        <w:t xml:space="preserve"> Requirements</w:t>
      </w:r>
    </w:p>
    <w:p w14:paraId="331994E8" w14:textId="77777777" w:rsidR="009C76D8" w:rsidRPr="005F17DF" w:rsidRDefault="009C76D8" w:rsidP="009C76D8">
      <w:pPr>
        <w:spacing w:after="240"/>
        <w:ind w:left="720" w:hanging="720"/>
        <w:rPr>
          <w:szCs w:val="20"/>
        </w:rPr>
      </w:pPr>
      <w:r w:rsidRPr="005F17DF">
        <w:rPr>
          <w:szCs w:val="20"/>
        </w:rPr>
        <w:t>(1)</w:t>
      </w:r>
      <w:r w:rsidRPr="005F17DF">
        <w:rPr>
          <w:szCs w:val="20"/>
        </w:rPr>
        <w:tab/>
        <w:t xml:space="preserve">Each Resource Entity shall ensure that its Generation Resource(s) </w:t>
      </w:r>
      <w:ins w:id="166" w:author="ERCOT" w:date="2019-11-03T22:20:00Z">
        <w:r>
          <w:rPr>
            <w:szCs w:val="20"/>
          </w:rPr>
          <w:t xml:space="preserve">and </w:t>
        </w:r>
        <w:r>
          <w:t>ESR(s)</w:t>
        </w:r>
        <w:r w:rsidRPr="00E8651F">
          <w:t xml:space="preserve"> </w:t>
        </w:r>
      </w:ins>
      <w:r w:rsidRPr="005F17DF">
        <w:rPr>
          <w:szCs w:val="20"/>
        </w:rPr>
        <w:t xml:space="preserve">responds to all VSS Dispatch Instruction or a TO Voltage Set Point instruction from its QSE or interconnecting TO within the time requirements specified in paragraph (3)(b) of Section 2.2.10, Generation Resource </w:t>
      </w:r>
      <w:ins w:id="167" w:author="ERCOT" w:date="2019-11-03T22:20:00Z">
        <w:r>
          <w:t>and</w:t>
        </w:r>
      </w:ins>
      <w:ins w:id="168" w:author="ERCOT" w:date="2019-11-07T13:50:00Z">
        <w:r>
          <w:t xml:space="preserve"> </w:t>
        </w:r>
      </w:ins>
      <w:ins w:id="169" w:author="ERCOT" w:date="2019-11-03T22:20:00Z">
        <w:r>
          <w:t>Energy Storage Resource</w:t>
        </w:r>
        <w:r w:rsidRPr="00E8651F">
          <w:t xml:space="preserve"> </w:t>
        </w:r>
      </w:ins>
      <w:r w:rsidRPr="005F17DF">
        <w:rPr>
          <w:szCs w:val="20"/>
        </w:rPr>
        <w:t xml:space="preserve">Response Time Requirements. </w:t>
      </w:r>
    </w:p>
    <w:p w14:paraId="7772669D" w14:textId="77777777" w:rsidR="009C76D8" w:rsidRPr="005F17DF" w:rsidRDefault="009C76D8" w:rsidP="009C76D8">
      <w:pPr>
        <w:spacing w:after="240"/>
        <w:ind w:left="720" w:hanging="720"/>
        <w:rPr>
          <w:szCs w:val="20"/>
        </w:rPr>
      </w:pPr>
      <w:r w:rsidRPr="005F17DF">
        <w:rPr>
          <w:szCs w:val="20"/>
        </w:rPr>
        <w:t>(2)</w:t>
      </w:r>
      <w:r w:rsidRPr="005F17DF">
        <w:rPr>
          <w:szCs w:val="20"/>
        </w:rPr>
        <w:tab/>
        <w:t xml:space="preserve">Generation Resources </w:t>
      </w:r>
      <w:ins w:id="170" w:author="ERCOT" w:date="2019-11-03T22:20:00Z">
        <w:r>
          <w:t>or ESRs</w:t>
        </w:r>
        <w:r w:rsidRPr="00E8651F">
          <w:t xml:space="preserve"> </w:t>
        </w:r>
      </w:ins>
      <w:r w:rsidRPr="005F17DF">
        <w:rPr>
          <w:szCs w:val="20"/>
        </w:rPr>
        <w:t xml:space="preserve">with high reactive loading resulting from abnormal conditions shall not reduce their reactive loading without the consent of ERCOT unless equipment damage is imminent based on the sole and reasonable judgment of the Resource Entity. In that case the Resource Entity will notify its QSE and its TO as soon as practicable of its action.  </w:t>
      </w:r>
    </w:p>
    <w:p w14:paraId="7AD7892C" w14:textId="77777777" w:rsidR="009C76D8" w:rsidRPr="005F17DF" w:rsidRDefault="009C76D8" w:rsidP="009C76D8">
      <w:pPr>
        <w:spacing w:after="240"/>
        <w:ind w:left="720" w:hanging="720"/>
        <w:rPr>
          <w:szCs w:val="20"/>
        </w:rPr>
      </w:pPr>
      <w:r w:rsidRPr="005F17DF">
        <w:rPr>
          <w:szCs w:val="20"/>
        </w:rPr>
        <w:t>(3)</w:t>
      </w:r>
      <w:r w:rsidRPr="005F17DF">
        <w:rPr>
          <w:szCs w:val="20"/>
        </w:rPr>
        <w:tab/>
        <w:t xml:space="preserve">Each Resource Entity shall monitor Real-Time provided Voltage Set Point instructions it receives.  The Resource Entity shall inform its QSE and either the Resource Entity or its </w:t>
      </w:r>
      <w:r w:rsidRPr="005F17DF">
        <w:rPr>
          <w:szCs w:val="20"/>
        </w:rPr>
        <w:lastRenderedPageBreak/>
        <w:t>QSE shall notify the Resource Entity’s TO, as soon as practicable, if it cannot comply with TO Voltage Set Point instructions.  If a Resource Entity cannot comply with a VSS Dispatch Instruction, the Resource Entity shall inform its QSE and its QSE shall notify ERCOT as soon as practicable.</w:t>
      </w:r>
    </w:p>
    <w:p w14:paraId="39B64BCE" w14:textId="77777777" w:rsidR="009C76D8" w:rsidRPr="005F17DF" w:rsidRDefault="009C76D8" w:rsidP="009C76D8">
      <w:pPr>
        <w:spacing w:after="240"/>
        <w:ind w:left="720" w:hanging="720"/>
        <w:rPr>
          <w:szCs w:val="20"/>
        </w:rPr>
      </w:pPr>
      <w:r w:rsidRPr="005F17DF">
        <w:rPr>
          <w:szCs w:val="20"/>
        </w:rPr>
        <w:t>(4)</w:t>
      </w:r>
      <w:r w:rsidRPr="005F17DF">
        <w:rPr>
          <w:szCs w:val="20"/>
        </w:rPr>
        <w:tab/>
        <w:t xml:space="preserve">A Resource Entity required to provide VSS shall maintain the </w:t>
      </w:r>
      <w:del w:id="171" w:author="ERCOT" w:date="2019-11-03T22:20:00Z">
        <w:r w:rsidRPr="005F17DF" w:rsidDel="000A4C7E">
          <w:rPr>
            <w:szCs w:val="20"/>
          </w:rPr>
          <w:delText xml:space="preserve">generator </w:delText>
        </w:r>
      </w:del>
      <w:ins w:id="172" w:author="ERCOT" w:date="2019-11-03T22:21:00Z">
        <w:r>
          <w:rPr>
            <w:szCs w:val="20"/>
          </w:rPr>
          <w:t xml:space="preserve">Resource’s </w:t>
        </w:r>
      </w:ins>
      <w:r w:rsidRPr="005F17DF">
        <w:rPr>
          <w:szCs w:val="20"/>
        </w:rPr>
        <w:t>voltage or Reactive Power schedule within 2% of the Voltage Set Point while operating at less than the maximum reactive capability of the Generation Resource</w:t>
      </w:r>
      <w:ins w:id="173" w:author="ERCOT" w:date="2019-11-03T22:21:00Z">
        <w:r>
          <w:rPr>
            <w:szCs w:val="20"/>
          </w:rPr>
          <w:t xml:space="preserve"> </w:t>
        </w:r>
        <w:r>
          <w:t>or ESR</w:t>
        </w:r>
      </w:ins>
      <w:r w:rsidRPr="005F17DF">
        <w:rPr>
          <w:szCs w:val="20"/>
        </w:rPr>
        <w:t>.</w:t>
      </w:r>
    </w:p>
    <w:p w14:paraId="2186EA31" w14:textId="77777777" w:rsidR="009C76D8" w:rsidRPr="005F17DF" w:rsidRDefault="009C76D8" w:rsidP="009C76D8">
      <w:pPr>
        <w:spacing w:after="240"/>
        <w:ind w:left="720" w:hanging="720"/>
        <w:rPr>
          <w:szCs w:val="20"/>
        </w:rPr>
      </w:pPr>
      <w:r w:rsidRPr="005F17DF">
        <w:rPr>
          <w:szCs w:val="20"/>
        </w:rPr>
        <w:t>(5)</w:t>
      </w:r>
      <w:r w:rsidRPr="005F17DF">
        <w:rPr>
          <w:szCs w:val="20"/>
        </w:rPr>
        <w:tab/>
        <w:t xml:space="preserve">Required reactive capability must be maintained at all times that the Generation Resource </w:t>
      </w:r>
      <w:ins w:id="174" w:author="ERCOT" w:date="2019-11-03T22:21:00Z">
        <w:r>
          <w:t>or ESR</w:t>
        </w:r>
        <w:r w:rsidRPr="00E8651F">
          <w:t xml:space="preserve"> </w:t>
        </w:r>
      </w:ins>
      <w:r w:rsidRPr="005F17DF">
        <w:rPr>
          <w:szCs w:val="20"/>
        </w:rPr>
        <w:t xml:space="preserve">is On-Line.  When a Generation Resource </w:t>
      </w:r>
      <w:ins w:id="175" w:author="ERCOT" w:date="2019-11-03T22:21:00Z">
        <w:r>
          <w:t>or ESR</w:t>
        </w:r>
        <w:r w:rsidRPr="00E8651F">
          <w:t xml:space="preserve"> </w:t>
        </w:r>
      </w:ins>
      <w:r w:rsidRPr="005F17DF">
        <w:rPr>
          <w:szCs w:val="20"/>
        </w:rPr>
        <w:t>experiences a change that affects its reactive capability, the associated Resource Entity shall notify its QSE and TO, as soon as practicable.</w:t>
      </w:r>
    </w:p>
    <w:p w14:paraId="4FD310CC" w14:textId="77777777" w:rsidR="009C76D8" w:rsidRDefault="009C76D8" w:rsidP="009C76D8">
      <w:pPr>
        <w:spacing w:after="240"/>
        <w:ind w:left="720" w:hanging="720"/>
        <w:rPr>
          <w:szCs w:val="20"/>
        </w:rPr>
      </w:pPr>
      <w:r w:rsidRPr="005F17DF">
        <w:rPr>
          <w:szCs w:val="20"/>
        </w:rPr>
        <w:t>(6)</w:t>
      </w:r>
      <w:r w:rsidRPr="005F17DF">
        <w:rPr>
          <w:szCs w:val="20"/>
        </w:rPr>
        <w:tab/>
        <w:t xml:space="preserve">Each Resource Entity shall communicate any </w:t>
      </w:r>
      <w:del w:id="176" w:author="ERCOT" w:date="2019-11-03T22:21:00Z">
        <w:r w:rsidRPr="005F17DF" w:rsidDel="000A4C7E">
          <w:rPr>
            <w:szCs w:val="20"/>
          </w:rPr>
          <w:delText>generator</w:delText>
        </w:r>
      </w:del>
      <w:ins w:id="177" w:author="ERCOT" w:date="2019-11-03T22:21:00Z">
        <w:r>
          <w:rPr>
            <w:szCs w:val="20"/>
          </w:rPr>
          <w:t>Resource Entity</w:t>
        </w:r>
      </w:ins>
      <w:r w:rsidRPr="005F17DF">
        <w:rPr>
          <w:szCs w:val="20"/>
        </w:rPr>
        <w:t xml:space="preserve">-owned transmission voltage limits that deviate from those identified in Section 2.7.3.1, Operational Guidelines, to ERCOT and to its QSE.  </w:t>
      </w:r>
    </w:p>
    <w:p w14:paraId="6F384862" w14:textId="77777777" w:rsidR="009C76D8" w:rsidRPr="00DA7365" w:rsidRDefault="009C76D8" w:rsidP="009C76D8">
      <w:pPr>
        <w:keepNext/>
        <w:tabs>
          <w:tab w:val="left" w:pos="720"/>
        </w:tabs>
        <w:spacing w:before="480" w:after="240"/>
        <w:outlineLvl w:val="1"/>
        <w:rPr>
          <w:b/>
          <w:szCs w:val="20"/>
        </w:rPr>
      </w:pPr>
      <w:bookmarkStart w:id="178" w:name="_Toc23238890"/>
      <w:r w:rsidRPr="00DA7365">
        <w:rPr>
          <w:b/>
          <w:szCs w:val="20"/>
        </w:rPr>
        <w:t>2.9</w:t>
      </w:r>
      <w:r w:rsidRPr="00DA7365">
        <w:rPr>
          <w:b/>
          <w:szCs w:val="20"/>
        </w:rPr>
        <w:tab/>
        <w:t>Voltage Ride-Through Requirements for Generation Resources</w:t>
      </w:r>
      <w:bookmarkEnd w:id="178"/>
      <w:ins w:id="179" w:author="ERCOT" w:date="2019-11-04T14:13:00Z">
        <w:r>
          <w:rPr>
            <w:b/>
            <w:szCs w:val="20"/>
          </w:rPr>
          <w:t xml:space="preserve"> and Energy Storage Resources</w:t>
        </w:r>
      </w:ins>
    </w:p>
    <w:p w14:paraId="5D3DD57B" w14:textId="77777777" w:rsidR="009C76D8" w:rsidRPr="00DA7365" w:rsidRDefault="009C76D8" w:rsidP="009C76D8">
      <w:pPr>
        <w:spacing w:after="240"/>
        <w:ind w:left="720" w:hanging="720"/>
        <w:rPr>
          <w:iCs/>
          <w:szCs w:val="20"/>
        </w:rPr>
      </w:pPr>
      <w:r w:rsidRPr="00DA7365">
        <w:rPr>
          <w:iCs/>
          <w:szCs w:val="20"/>
        </w:rPr>
        <w:t>(1)</w:t>
      </w:r>
      <w:r w:rsidRPr="00DA7365">
        <w:rPr>
          <w:iCs/>
          <w:szCs w:val="20"/>
        </w:rPr>
        <w:tab/>
        <w:t xml:space="preserve">Generation Resources </w:t>
      </w:r>
      <w:ins w:id="180" w:author="ERCOT" w:date="2019-11-04T14:13:00Z">
        <w:r>
          <w:rPr>
            <w:iCs/>
            <w:szCs w:val="20"/>
          </w:rPr>
          <w:t>and Energy Storage R</w:t>
        </w:r>
      </w:ins>
      <w:ins w:id="181" w:author="ERCOT" w:date="2019-11-05T13:55:00Z">
        <w:r>
          <w:rPr>
            <w:iCs/>
            <w:szCs w:val="20"/>
          </w:rPr>
          <w:t>e</w:t>
        </w:r>
      </w:ins>
      <w:ins w:id="182" w:author="ERCOT" w:date="2019-11-04T14:13:00Z">
        <w:r>
          <w:rPr>
            <w:iCs/>
            <w:szCs w:val="20"/>
          </w:rPr>
          <w:t>sou</w:t>
        </w:r>
      </w:ins>
      <w:ins w:id="183" w:author="ERCOT" w:date="2019-11-05T21:03:00Z">
        <w:r>
          <w:rPr>
            <w:iCs/>
            <w:szCs w:val="20"/>
          </w:rPr>
          <w:t>r</w:t>
        </w:r>
      </w:ins>
      <w:ins w:id="184" w:author="ERCOT" w:date="2019-11-04T14:13:00Z">
        <w:r>
          <w:rPr>
            <w:iCs/>
            <w:szCs w:val="20"/>
          </w:rPr>
          <w:t>ces</w:t>
        </w:r>
      </w:ins>
      <w:ins w:id="185" w:author="ERCOT" w:date="2019-11-10T16:15:00Z">
        <w:r>
          <w:rPr>
            <w:iCs/>
            <w:szCs w:val="20"/>
          </w:rPr>
          <w:t xml:space="preserve"> (ESRs)</w:t>
        </w:r>
      </w:ins>
      <w:ins w:id="186" w:author="ERCOT" w:date="2019-11-04T14:13:00Z">
        <w:r>
          <w:rPr>
            <w:iCs/>
            <w:szCs w:val="20"/>
          </w:rPr>
          <w:t xml:space="preserve"> </w:t>
        </w:r>
      </w:ins>
      <w:r w:rsidRPr="00DA7365">
        <w:rPr>
          <w:iCs/>
          <w:szCs w:val="20"/>
        </w:rPr>
        <w:t xml:space="preserve">must be designed and </w:t>
      </w:r>
      <w:del w:id="187" w:author="ERCOT" w:date="2019-11-04T14:14:00Z">
        <w:r w:rsidRPr="00DA7365" w:rsidDel="00DA7365">
          <w:rPr>
            <w:iCs/>
            <w:szCs w:val="20"/>
          </w:rPr>
          <w:delText xml:space="preserve">generation </w:delText>
        </w:r>
      </w:del>
      <w:ins w:id="188" w:author="ERCOT" w:date="2019-11-07T13:51:00Z">
        <w:r>
          <w:rPr>
            <w:iCs/>
            <w:szCs w:val="20"/>
          </w:rPr>
          <w:t>their</w:t>
        </w:r>
      </w:ins>
      <w:ins w:id="189" w:author="ERCOT" w:date="2019-11-04T14:14:00Z">
        <w:r>
          <w:rPr>
            <w:iCs/>
            <w:szCs w:val="20"/>
          </w:rPr>
          <w:t xml:space="preserve"> </w:t>
        </w:r>
      </w:ins>
      <w:r w:rsidRPr="00DA7365">
        <w:rPr>
          <w:iCs/>
          <w:szCs w:val="20"/>
        </w:rPr>
        <w:t>voltage relays must be set to remain connected to the transmission system during the following operating conditions:</w:t>
      </w:r>
    </w:p>
    <w:p w14:paraId="2833AF85" w14:textId="77777777" w:rsidR="009C76D8" w:rsidRPr="00DA7365" w:rsidRDefault="009C76D8" w:rsidP="009C76D8">
      <w:pPr>
        <w:spacing w:after="240"/>
        <w:ind w:left="1440" w:hanging="720"/>
        <w:rPr>
          <w:szCs w:val="20"/>
        </w:rPr>
      </w:pPr>
      <w:r w:rsidRPr="00DA7365">
        <w:rPr>
          <w:szCs w:val="20"/>
        </w:rPr>
        <w:t>(a)</w:t>
      </w:r>
      <w:r w:rsidRPr="00DA7365">
        <w:rPr>
          <w:szCs w:val="20"/>
        </w:rPr>
        <w:tab/>
        <w:t xml:space="preserve">Generator </w:t>
      </w:r>
      <w:ins w:id="190" w:author="ERCOT" w:date="2019-11-04T14:14:00Z">
        <w:r>
          <w:rPr>
            <w:szCs w:val="20"/>
          </w:rPr>
          <w:t xml:space="preserve">or inverter </w:t>
        </w:r>
      </w:ins>
      <w:r w:rsidRPr="00DA7365">
        <w:rPr>
          <w:szCs w:val="20"/>
        </w:rPr>
        <w:t>terminal voltages are within 5% of the rated design voltage and volts per hertz are less than 105% of generator rated design voltage and frequency;</w:t>
      </w:r>
    </w:p>
    <w:p w14:paraId="61E14101" w14:textId="77777777" w:rsidR="009C76D8" w:rsidRPr="00DA7365" w:rsidRDefault="009C76D8" w:rsidP="009C76D8">
      <w:pPr>
        <w:spacing w:after="240"/>
        <w:ind w:left="1440" w:hanging="720"/>
        <w:rPr>
          <w:iCs/>
          <w:szCs w:val="20"/>
        </w:rPr>
      </w:pPr>
      <w:r w:rsidRPr="00DA7365">
        <w:rPr>
          <w:szCs w:val="20"/>
        </w:rPr>
        <w:t>(b)</w:t>
      </w:r>
      <w:r w:rsidRPr="00DA7365">
        <w:rPr>
          <w:szCs w:val="20"/>
        </w:rPr>
        <w:tab/>
      </w:r>
      <w:r w:rsidRPr="00DA7365">
        <w:rPr>
          <w:iCs/>
          <w:szCs w:val="20"/>
        </w:rPr>
        <w:t xml:space="preserve">Generator </w:t>
      </w:r>
      <w:ins w:id="191" w:author="ERCOT" w:date="2019-11-04T14:14:00Z">
        <w:r>
          <w:rPr>
            <w:iCs/>
            <w:szCs w:val="20"/>
          </w:rPr>
          <w:t xml:space="preserve">or inverter </w:t>
        </w:r>
      </w:ins>
      <w:r w:rsidRPr="00DA7365">
        <w:rPr>
          <w:iCs/>
          <w:szCs w:val="20"/>
        </w:rPr>
        <w:t>terminal voltage deviations exceed 5% but are within 10% of the rated design voltage and persist for less than ten seconds;</w:t>
      </w:r>
    </w:p>
    <w:p w14:paraId="1987AC57" w14:textId="77777777" w:rsidR="009C76D8" w:rsidRPr="00DA7365" w:rsidRDefault="009C76D8" w:rsidP="009C76D8">
      <w:pPr>
        <w:spacing w:after="240"/>
        <w:ind w:left="1440" w:hanging="720"/>
        <w:rPr>
          <w:iCs/>
          <w:szCs w:val="20"/>
        </w:rPr>
      </w:pPr>
      <w:r w:rsidRPr="00DA7365">
        <w:rPr>
          <w:iCs/>
          <w:szCs w:val="20"/>
        </w:rPr>
        <w:t>(c)</w:t>
      </w:r>
      <w:r w:rsidRPr="00DA7365">
        <w:rPr>
          <w:iCs/>
          <w:szCs w:val="20"/>
        </w:rPr>
        <w:tab/>
        <w:t>Generator</w:t>
      </w:r>
      <w:ins w:id="192" w:author="ERCOT" w:date="2019-11-04T14:23:00Z">
        <w:r>
          <w:rPr>
            <w:iCs/>
            <w:szCs w:val="20"/>
          </w:rPr>
          <w:t xml:space="preserve"> or inverter</w:t>
        </w:r>
      </w:ins>
      <w:r w:rsidRPr="00DA7365">
        <w:rPr>
          <w:iCs/>
          <w:szCs w:val="20"/>
        </w:rPr>
        <w:t xml:space="preserve"> volts per hertz conditions are less than 116% of </w:t>
      </w:r>
      <w:del w:id="193" w:author="ERCOT" w:date="2019-12-15T17:05:00Z">
        <w:r w:rsidRPr="00DA7365" w:rsidDel="00895775">
          <w:rPr>
            <w:iCs/>
            <w:szCs w:val="20"/>
          </w:rPr>
          <w:delText xml:space="preserve">generator </w:delText>
        </w:r>
      </w:del>
      <w:r w:rsidRPr="00DA7365">
        <w:rPr>
          <w:iCs/>
          <w:szCs w:val="20"/>
        </w:rPr>
        <w:t>rated design voltage and frequency and last for less than 1.5 seconds;</w:t>
      </w:r>
      <w:ins w:id="194" w:author="ERCOT" w:date="2019-11-10T16:15:00Z">
        <w:r>
          <w:rPr>
            <w:iCs/>
            <w:szCs w:val="20"/>
          </w:rPr>
          <w:t xml:space="preserve"> and</w:t>
        </w:r>
      </w:ins>
    </w:p>
    <w:p w14:paraId="04EB4B71" w14:textId="77777777" w:rsidR="009C76D8" w:rsidRPr="00DA7365" w:rsidRDefault="009C76D8" w:rsidP="009C76D8">
      <w:pPr>
        <w:spacing w:after="240"/>
        <w:ind w:left="1440" w:hanging="720"/>
        <w:rPr>
          <w:iCs/>
          <w:szCs w:val="20"/>
        </w:rPr>
      </w:pPr>
      <w:r w:rsidRPr="00DA7365">
        <w:rPr>
          <w:iCs/>
          <w:szCs w:val="20"/>
        </w:rPr>
        <w:t>(d)</w:t>
      </w:r>
      <w:r w:rsidRPr="00DA7365">
        <w:rPr>
          <w:iCs/>
          <w:szCs w:val="20"/>
        </w:rPr>
        <w:tab/>
        <w:t xml:space="preserve">A transmission system fault (three-phase, single-phase or phase-to-phase), but not a </w:t>
      </w:r>
      <w:del w:id="195" w:author="ERCOT" w:date="2019-11-06T10:53:00Z">
        <w:r w:rsidRPr="00DA7365" w:rsidDel="009E7068">
          <w:rPr>
            <w:iCs/>
            <w:szCs w:val="20"/>
          </w:rPr>
          <w:delText xml:space="preserve">generator </w:delText>
        </w:r>
      </w:del>
      <w:ins w:id="196" w:author="ERCOT" w:date="2019-11-06T11:02:00Z">
        <w:r>
          <w:rPr>
            <w:iCs/>
            <w:szCs w:val="20"/>
          </w:rPr>
          <w:t xml:space="preserve"> unit </w:t>
        </w:r>
      </w:ins>
      <w:r w:rsidRPr="00DA7365">
        <w:rPr>
          <w:iCs/>
          <w:szCs w:val="20"/>
        </w:rPr>
        <w:t xml:space="preserve">bus fault, is cleared by the protection scheme coordinated between the </w:t>
      </w:r>
      <w:del w:id="197" w:author="ERCOT" w:date="2019-11-04T14:24:00Z">
        <w:r w:rsidRPr="00DA7365" w:rsidDel="00CA5B4D">
          <w:rPr>
            <w:iCs/>
            <w:szCs w:val="20"/>
          </w:rPr>
          <w:delText xml:space="preserve">Generation </w:delText>
        </w:r>
      </w:del>
      <w:ins w:id="198" w:author="ERCOT" w:date="2019-11-04T14:24:00Z">
        <w:r>
          <w:rPr>
            <w:iCs/>
            <w:szCs w:val="20"/>
          </w:rPr>
          <w:t>Resource</w:t>
        </w:r>
        <w:r w:rsidRPr="00DA7365">
          <w:rPr>
            <w:iCs/>
            <w:szCs w:val="20"/>
          </w:rPr>
          <w:t xml:space="preserve"> </w:t>
        </w:r>
      </w:ins>
      <w:r w:rsidRPr="00DA7365">
        <w:rPr>
          <w:iCs/>
          <w:szCs w:val="20"/>
        </w:rPr>
        <w:t xml:space="preserve">Entity and the Transmission Service Provider (TSP) on any line connected to the </w:t>
      </w:r>
      <w:del w:id="199" w:author="ERCOT" w:date="2019-11-04T14:25:00Z">
        <w:r w:rsidRPr="00DA7365" w:rsidDel="00CA5B4D">
          <w:rPr>
            <w:iCs/>
            <w:szCs w:val="20"/>
          </w:rPr>
          <w:delText>generator’s transmission interconnect bus</w:delText>
        </w:r>
      </w:del>
      <w:ins w:id="200" w:author="ERCOT" w:date="2019-11-06T11:13:00Z">
        <w:r>
          <w:rPr>
            <w:iCs/>
            <w:szCs w:val="20"/>
          </w:rPr>
          <w:t xml:space="preserve"> Resource’s </w:t>
        </w:r>
      </w:ins>
      <w:ins w:id="201" w:author="ERCOT" w:date="2019-11-04T14:25:00Z">
        <w:r>
          <w:rPr>
            <w:iCs/>
            <w:szCs w:val="20"/>
          </w:rPr>
          <w:t>Point of Interconnection</w:t>
        </w:r>
      </w:ins>
      <w:ins w:id="202" w:author="ERCOT" w:date="2019-11-06T11:13:00Z">
        <w:r>
          <w:rPr>
            <w:iCs/>
            <w:szCs w:val="20"/>
          </w:rPr>
          <w:t xml:space="preserve"> (POI)</w:t>
        </w:r>
      </w:ins>
      <w:r w:rsidRPr="00DA7365">
        <w:rPr>
          <w:iCs/>
          <w:szCs w:val="20"/>
        </w:rPr>
        <w:t>, provided such lines are not connected to induction gene</w:t>
      </w:r>
      <w:r>
        <w:rPr>
          <w:iCs/>
          <w:szCs w:val="20"/>
        </w:rPr>
        <w:t>rators described in paragraph (12</w:t>
      </w:r>
      <w:r w:rsidRPr="00DA7365">
        <w:rPr>
          <w:iCs/>
          <w:szCs w:val="20"/>
        </w:rPr>
        <w:t>) of Protocol Section 3.15, Voltage Support</w:t>
      </w:r>
      <w:ins w:id="203" w:author="ERCOT" w:date="2019-11-04T14:25:00Z">
        <w:r>
          <w:rPr>
            <w:iCs/>
            <w:szCs w:val="20"/>
          </w:rPr>
          <w:t>.</w:t>
        </w:r>
      </w:ins>
      <w:del w:id="204" w:author="ERCOT" w:date="2019-11-04T14:25:00Z">
        <w:r w:rsidRPr="00DA7365" w:rsidDel="00CA5B4D">
          <w:rPr>
            <w:iCs/>
            <w:szCs w:val="20"/>
          </w:rPr>
          <w:delText>;</w:delText>
        </w:r>
      </w:del>
      <w:r w:rsidRPr="00DA7365">
        <w:rPr>
          <w:iCs/>
          <w:szCs w:val="20"/>
        </w:rPr>
        <w:t xml:space="preserve"> </w:t>
      </w:r>
      <w:del w:id="205" w:author="ERCOT" w:date="2019-11-04T14:25:00Z">
        <w:r w:rsidRPr="00DA7365" w:rsidDel="00CA5B4D">
          <w:rPr>
            <w:iCs/>
            <w:szCs w:val="20"/>
          </w:rPr>
          <w:delText>and</w:delText>
        </w:r>
      </w:del>
    </w:p>
    <w:p w14:paraId="51B9EC9D" w14:textId="77777777" w:rsidR="009C76D8" w:rsidRPr="00DA7365" w:rsidRDefault="009C76D8" w:rsidP="009C76D8">
      <w:pPr>
        <w:spacing w:after="240"/>
        <w:ind w:left="720" w:hanging="720"/>
        <w:rPr>
          <w:iCs/>
          <w:szCs w:val="20"/>
        </w:rPr>
      </w:pPr>
      <w:ins w:id="206" w:author="ERCOT" w:date="2019-11-04T14:25:00Z">
        <w:r>
          <w:rPr>
            <w:iCs/>
            <w:szCs w:val="20"/>
          </w:rPr>
          <w:t>(2)</w:t>
        </w:r>
      </w:ins>
      <w:del w:id="207" w:author="ERCOT" w:date="2019-11-04T14:25:00Z">
        <w:r w:rsidRPr="00DA7365" w:rsidDel="00CA5B4D">
          <w:rPr>
            <w:iCs/>
            <w:szCs w:val="20"/>
          </w:rPr>
          <w:delText>(e)</w:delText>
        </w:r>
      </w:del>
      <w:r w:rsidRPr="00DA7365">
        <w:rPr>
          <w:iCs/>
          <w:szCs w:val="20"/>
        </w:rPr>
        <w:tab/>
        <w:t xml:space="preserve">In the case of a </w:t>
      </w:r>
      <w:del w:id="208" w:author="ERCOT" w:date="2019-11-04T14:26:00Z">
        <w:r w:rsidRPr="00DA7365" w:rsidDel="00CA5B4D">
          <w:rPr>
            <w:iCs/>
            <w:szCs w:val="20"/>
          </w:rPr>
          <w:delText>g</w:delText>
        </w:r>
      </w:del>
      <w:del w:id="209" w:author="ERCOT" w:date="2019-11-04T15:00:00Z">
        <w:r w:rsidRPr="00DA7365" w:rsidDel="00697DB4">
          <w:rPr>
            <w:iCs/>
            <w:szCs w:val="20"/>
          </w:rPr>
          <w:delText xml:space="preserve">enerator </w:delText>
        </w:r>
      </w:del>
      <w:ins w:id="210" w:author="ERCOT" w:date="2019-11-06T11:14:00Z">
        <w:r>
          <w:rPr>
            <w:iCs/>
            <w:szCs w:val="20"/>
          </w:rPr>
          <w:t xml:space="preserve"> unit </w:t>
        </w:r>
      </w:ins>
      <w:r w:rsidRPr="00DA7365">
        <w:rPr>
          <w:iCs/>
          <w:szCs w:val="20"/>
        </w:rPr>
        <w:t xml:space="preserve">bus fault or a primary transmission system relay failure, the </w:t>
      </w:r>
      <w:del w:id="211" w:author="ERCOT" w:date="2019-11-04T14:59:00Z">
        <w:r w:rsidRPr="00DA7365" w:rsidDel="00697DB4">
          <w:rPr>
            <w:iCs/>
            <w:szCs w:val="20"/>
          </w:rPr>
          <w:delText xml:space="preserve">generator </w:delText>
        </w:r>
      </w:del>
      <w:ins w:id="212" w:author="ERCOT" w:date="2019-11-06T11:15:00Z">
        <w:r>
          <w:rPr>
            <w:iCs/>
            <w:szCs w:val="20"/>
          </w:rPr>
          <w:t>unit</w:t>
        </w:r>
      </w:ins>
      <w:ins w:id="213" w:author="ERCOT" w:date="2019-11-04T14:59:00Z">
        <w:r>
          <w:rPr>
            <w:iCs/>
            <w:szCs w:val="20"/>
          </w:rPr>
          <w:t xml:space="preserve"> </w:t>
        </w:r>
      </w:ins>
      <w:r w:rsidRPr="00DA7365">
        <w:rPr>
          <w:iCs/>
          <w:szCs w:val="20"/>
        </w:rPr>
        <w:t xml:space="preserve">protective relaying may clear the </w:t>
      </w:r>
      <w:del w:id="214" w:author="ERCOT" w:date="2019-11-04T15:00:00Z">
        <w:r w:rsidRPr="00DA7365" w:rsidDel="00697DB4">
          <w:rPr>
            <w:iCs/>
            <w:szCs w:val="20"/>
          </w:rPr>
          <w:delText xml:space="preserve">generator </w:delText>
        </w:r>
      </w:del>
      <w:ins w:id="215" w:author="ERCOT" w:date="2019-11-06T11:14:00Z">
        <w:r>
          <w:rPr>
            <w:iCs/>
            <w:szCs w:val="20"/>
          </w:rPr>
          <w:t>unit</w:t>
        </w:r>
      </w:ins>
      <w:ins w:id="216" w:author="ERCOT" w:date="2019-11-04T15:00:00Z">
        <w:r w:rsidRPr="00DA7365">
          <w:rPr>
            <w:iCs/>
            <w:szCs w:val="20"/>
          </w:rPr>
          <w:t xml:space="preserve"> </w:t>
        </w:r>
      </w:ins>
      <w:r w:rsidRPr="00DA7365">
        <w:rPr>
          <w:iCs/>
          <w:szCs w:val="20"/>
        </w:rPr>
        <w:t>independent of the operation of any transmission protective relaying.</w:t>
      </w:r>
    </w:p>
    <w:p w14:paraId="64B73693" w14:textId="77777777" w:rsidR="009C76D8" w:rsidRPr="0037274A" w:rsidRDefault="009C76D8" w:rsidP="009C76D8">
      <w:pPr>
        <w:spacing w:after="240"/>
        <w:ind w:left="720" w:hanging="720"/>
        <w:rPr>
          <w:ins w:id="217" w:author="ERCOT" w:date="2019-11-04T15:01:00Z"/>
          <w:iCs/>
          <w:szCs w:val="20"/>
        </w:rPr>
      </w:pPr>
      <w:r w:rsidRPr="00DA7365">
        <w:rPr>
          <w:iCs/>
          <w:szCs w:val="20"/>
        </w:rPr>
        <w:lastRenderedPageBreak/>
        <w:t>(</w:t>
      </w:r>
      <w:ins w:id="218" w:author="ERCOT" w:date="2019-11-04T15:00:00Z">
        <w:r>
          <w:rPr>
            <w:iCs/>
            <w:szCs w:val="20"/>
          </w:rPr>
          <w:t>3</w:t>
        </w:r>
      </w:ins>
      <w:del w:id="219" w:author="ERCOT" w:date="2019-11-04T15:00:00Z">
        <w:r w:rsidRPr="00DA7365" w:rsidDel="00184A25">
          <w:rPr>
            <w:iCs/>
            <w:szCs w:val="20"/>
          </w:rPr>
          <w:delText>2</w:delText>
        </w:r>
      </w:del>
      <w:r w:rsidRPr="00DA7365">
        <w:rPr>
          <w:iCs/>
          <w:szCs w:val="20"/>
        </w:rPr>
        <w:t>)</w:t>
      </w:r>
      <w:r w:rsidRPr="00DA7365">
        <w:rPr>
          <w:iCs/>
          <w:szCs w:val="20"/>
        </w:rPr>
        <w:tab/>
        <w:t xml:space="preserve">During operating conditions listed in paragraph (1) above, each Generation Resource </w:t>
      </w:r>
      <w:ins w:id="220" w:author="ERCOT" w:date="2019-11-04T15:01:00Z">
        <w:r>
          <w:rPr>
            <w:iCs/>
            <w:szCs w:val="20"/>
          </w:rPr>
          <w:t xml:space="preserve">or ESR </w:t>
        </w:r>
      </w:ins>
      <w:r w:rsidRPr="00DA7365">
        <w:rPr>
          <w:iCs/>
          <w:szCs w:val="20"/>
        </w:rPr>
        <w:t>shall not, during and following a transient voltage disturbance, cease providing real or reactive power except to the extent needed to provide frequency support or aid in voltage recovery.</w:t>
      </w:r>
      <w:ins w:id="221" w:author="ERCOT" w:date="2019-11-04T15:01:00Z">
        <w:r>
          <w:rPr>
            <w:iCs/>
            <w:szCs w:val="20"/>
          </w:rPr>
          <w:t xml:space="preserve"> </w:t>
        </w:r>
      </w:ins>
      <w:ins w:id="222" w:author="ERCOT" w:date="2019-11-10T16:16:00Z">
        <w:r>
          <w:rPr>
            <w:iCs/>
            <w:szCs w:val="20"/>
          </w:rPr>
          <w:t xml:space="preserve"> </w:t>
        </w:r>
      </w:ins>
      <w:ins w:id="223" w:author="ERCOT" w:date="2019-11-04T15:01:00Z">
        <w:r>
          <w:rPr>
            <w:iCs/>
            <w:szCs w:val="20"/>
          </w:rPr>
          <w:t xml:space="preserve">Each </w:t>
        </w:r>
        <w:r w:rsidRPr="0037274A">
          <w:rPr>
            <w:iCs/>
            <w:szCs w:val="20"/>
          </w:rPr>
          <w:t>ESR</w:t>
        </w:r>
        <w:r>
          <w:rPr>
            <w:iCs/>
            <w:szCs w:val="20"/>
          </w:rPr>
          <w:t xml:space="preserve">, if </w:t>
        </w:r>
      </w:ins>
      <w:ins w:id="224" w:author="ERCOT" w:date="2019-11-04T15:02:00Z">
        <w:r>
          <w:rPr>
            <w:iCs/>
            <w:szCs w:val="20"/>
          </w:rPr>
          <w:t xml:space="preserve">it </w:t>
        </w:r>
      </w:ins>
      <w:ins w:id="225" w:author="ERCOT" w:date="2019-11-04T15:01:00Z">
        <w:r>
          <w:rPr>
            <w:iCs/>
            <w:szCs w:val="20"/>
          </w:rPr>
          <w:t xml:space="preserve">is consuming active power </w:t>
        </w:r>
      </w:ins>
      <w:ins w:id="226" w:author="ERCOT" w:date="2019-11-08T12:38:00Z">
        <w:r>
          <w:rPr>
            <w:iCs/>
            <w:szCs w:val="20"/>
          </w:rPr>
          <w:t>from the ERCOT System</w:t>
        </w:r>
      </w:ins>
      <w:ins w:id="227" w:author="ERCOT" w:date="2019-11-10T14:43:00Z">
        <w:r>
          <w:rPr>
            <w:iCs/>
            <w:szCs w:val="20"/>
          </w:rPr>
          <w:t xml:space="preserve"> </w:t>
        </w:r>
      </w:ins>
      <w:ins w:id="228" w:author="ERCOT" w:date="2019-11-04T15:01:00Z">
        <w:r>
          <w:rPr>
            <w:iCs/>
            <w:szCs w:val="20"/>
          </w:rPr>
          <w:t xml:space="preserve">when operating </w:t>
        </w:r>
      </w:ins>
      <w:ins w:id="229" w:author="ERCOT" w:date="2019-11-04T15:02:00Z">
        <w:r>
          <w:rPr>
            <w:iCs/>
            <w:szCs w:val="20"/>
          </w:rPr>
          <w:t>in</w:t>
        </w:r>
      </w:ins>
      <w:ins w:id="230" w:author="ERCOT" w:date="2019-11-04T15:01:00Z">
        <w:r>
          <w:rPr>
            <w:iCs/>
            <w:szCs w:val="20"/>
          </w:rPr>
          <w:t xml:space="preserve"> the charging mode,</w:t>
        </w:r>
        <w:r w:rsidRPr="0037274A">
          <w:rPr>
            <w:iCs/>
            <w:szCs w:val="20"/>
          </w:rPr>
          <w:t xml:space="preserve"> shall reduce </w:t>
        </w:r>
        <w:r>
          <w:rPr>
            <w:iCs/>
            <w:szCs w:val="20"/>
          </w:rPr>
          <w:t xml:space="preserve">or cease power </w:t>
        </w:r>
      </w:ins>
      <w:ins w:id="231" w:author="ERCOT" w:date="2019-12-15T17:05:00Z">
        <w:r>
          <w:rPr>
            <w:iCs/>
            <w:szCs w:val="20"/>
          </w:rPr>
          <w:t xml:space="preserve">consumption as necessary </w:t>
        </w:r>
        <w:r w:rsidRPr="0037274A">
          <w:rPr>
            <w:iCs/>
            <w:szCs w:val="20"/>
          </w:rPr>
          <w:t xml:space="preserve">to aid in voltage recovery </w:t>
        </w:r>
      </w:ins>
      <w:ins w:id="232" w:author="ERCOT" w:date="2019-11-04T15:01:00Z">
        <w:r w:rsidRPr="0037274A">
          <w:rPr>
            <w:iCs/>
            <w:szCs w:val="20"/>
          </w:rPr>
          <w:t>during and following transient voltage disturbances</w:t>
        </w:r>
        <w:r>
          <w:rPr>
            <w:iCs/>
            <w:szCs w:val="20"/>
          </w:rPr>
          <w:t xml:space="preserve">.  </w:t>
        </w:r>
      </w:ins>
    </w:p>
    <w:p w14:paraId="63B582B0" w14:textId="77777777" w:rsidR="009C76D8" w:rsidRPr="00DA7365" w:rsidRDefault="009C76D8" w:rsidP="009C76D8">
      <w:pPr>
        <w:spacing w:after="240"/>
        <w:ind w:left="720" w:hanging="720"/>
        <w:rPr>
          <w:iCs/>
          <w:szCs w:val="20"/>
        </w:rPr>
      </w:pPr>
      <w:r w:rsidRPr="00DA7365">
        <w:rPr>
          <w:iCs/>
          <w:szCs w:val="20"/>
        </w:rPr>
        <w:t>(</w:t>
      </w:r>
      <w:ins w:id="233" w:author="ERCOT" w:date="2019-11-04T15:01:00Z">
        <w:r>
          <w:rPr>
            <w:iCs/>
            <w:szCs w:val="20"/>
          </w:rPr>
          <w:t>4</w:t>
        </w:r>
      </w:ins>
      <w:del w:id="234" w:author="ERCOT" w:date="2019-11-04T15:01:00Z">
        <w:r w:rsidRPr="00DA7365" w:rsidDel="00184A25">
          <w:rPr>
            <w:iCs/>
            <w:szCs w:val="20"/>
          </w:rPr>
          <w:delText>3</w:delText>
        </w:r>
      </w:del>
      <w:r w:rsidRPr="00DA7365">
        <w:rPr>
          <w:iCs/>
          <w:szCs w:val="20"/>
        </w:rPr>
        <w:t>)</w:t>
      </w:r>
      <w:r w:rsidRPr="00DA7365">
        <w:rPr>
          <w:iCs/>
          <w:szCs w:val="20"/>
        </w:rPr>
        <w:tab/>
      </w:r>
      <w:ins w:id="235" w:author="ERCOT" w:date="2019-12-15T17:05:00Z">
        <w:r>
          <w:rPr>
            <w:iCs/>
            <w:szCs w:val="20"/>
          </w:rPr>
          <w:t>Synchronous</w:t>
        </w:r>
      </w:ins>
      <w:del w:id="236" w:author="ERCOT" w:date="2019-12-15T17:05:00Z">
        <w:r w:rsidRPr="00DA7365" w:rsidDel="00895775">
          <w:rPr>
            <w:iCs/>
            <w:szCs w:val="20"/>
          </w:rPr>
          <w:delText>Generating</w:delText>
        </w:r>
      </w:del>
      <w:r w:rsidRPr="00DA7365">
        <w:rPr>
          <w:iCs/>
          <w:szCs w:val="20"/>
        </w:rPr>
        <w:t xml:space="preserve"> </w:t>
      </w:r>
      <w:ins w:id="237" w:author="ERCOT" w:date="2019-12-15T17:05:00Z">
        <w:r w:rsidRPr="00DA7365">
          <w:rPr>
            <w:iCs/>
            <w:szCs w:val="20"/>
          </w:rPr>
          <w:t>Generati</w:t>
        </w:r>
        <w:r>
          <w:rPr>
            <w:iCs/>
            <w:szCs w:val="20"/>
          </w:rPr>
          <w:t>on</w:t>
        </w:r>
        <w:r w:rsidRPr="00DA7365">
          <w:rPr>
            <w:iCs/>
            <w:szCs w:val="20"/>
          </w:rPr>
          <w:t xml:space="preserve"> </w:t>
        </w:r>
      </w:ins>
      <w:r w:rsidRPr="00DA7365">
        <w:rPr>
          <w:iCs/>
          <w:szCs w:val="20"/>
        </w:rPr>
        <w:t>Resources required to provide Voltage Support Service (VSS) shall have and maintain the following capability:</w:t>
      </w:r>
    </w:p>
    <w:p w14:paraId="4563793F" w14:textId="77777777" w:rsidR="009C76D8" w:rsidRPr="00DA7365" w:rsidRDefault="009C76D8" w:rsidP="009C76D8">
      <w:pPr>
        <w:spacing w:after="240"/>
        <w:ind w:left="1440" w:hanging="720"/>
        <w:rPr>
          <w:szCs w:val="20"/>
        </w:rPr>
      </w:pPr>
      <w:r w:rsidRPr="00DA7365">
        <w:rPr>
          <w:szCs w:val="20"/>
        </w:rPr>
        <w:t>(a)</w:t>
      </w:r>
      <w:r w:rsidRPr="00DA7365">
        <w:rPr>
          <w:szCs w:val="20"/>
        </w:rPr>
        <w:tab/>
      </w:r>
      <w:r w:rsidRPr="00DA7365">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142F4187" w14:textId="77777777" w:rsidR="009C76D8" w:rsidRPr="00DA7365" w:rsidRDefault="009C76D8" w:rsidP="009C76D8">
      <w:pPr>
        <w:spacing w:after="240"/>
        <w:ind w:left="720" w:firstLine="720"/>
        <w:rPr>
          <w:iCs/>
        </w:rPr>
      </w:pPr>
      <w:r w:rsidRPr="00DA7365">
        <w:rPr>
          <w:iCs/>
        </w:rPr>
        <w:t>Time (seconds)</w:t>
      </w:r>
      <w:r w:rsidRPr="00DA7365">
        <w:rPr>
          <w:iCs/>
        </w:rPr>
        <w:tab/>
      </w:r>
      <w:r w:rsidRPr="00DA7365">
        <w:rPr>
          <w:iCs/>
        </w:rPr>
        <w:tab/>
        <w:t>10</w:t>
      </w:r>
      <w:r w:rsidRPr="00DA7365">
        <w:rPr>
          <w:iCs/>
        </w:rPr>
        <w:tab/>
        <w:t>30</w:t>
      </w:r>
      <w:r w:rsidRPr="00DA7365">
        <w:rPr>
          <w:iCs/>
        </w:rPr>
        <w:tab/>
        <w:t>60</w:t>
      </w:r>
      <w:r w:rsidRPr="00DA7365">
        <w:rPr>
          <w:iCs/>
        </w:rPr>
        <w:tab/>
        <w:t>120</w:t>
      </w:r>
    </w:p>
    <w:p w14:paraId="73F19123" w14:textId="77777777" w:rsidR="009C76D8" w:rsidRPr="00DA7365" w:rsidRDefault="009C76D8" w:rsidP="009C76D8">
      <w:pPr>
        <w:spacing w:after="240"/>
        <w:ind w:left="720" w:firstLine="720"/>
        <w:rPr>
          <w:iCs/>
          <w:szCs w:val="20"/>
        </w:rPr>
      </w:pPr>
      <w:r w:rsidRPr="00DA7365">
        <w:rPr>
          <w:iCs/>
          <w:szCs w:val="20"/>
        </w:rPr>
        <w:t>Field Voltage %</w:t>
      </w:r>
      <w:r w:rsidRPr="00DA7365">
        <w:rPr>
          <w:iCs/>
          <w:szCs w:val="20"/>
        </w:rPr>
        <w:tab/>
      </w:r>
      <w:r w:rsidRPr="00DA7365">
        <w:rPr>
          <w:iCs/>
          <w:szCs w:val="20"/>
        </w:rPr>
        <w:tab/>
        <w:t>208</w:t>
      </w:r>
      <w:r w:rsidRPr="00DA7365">
        <w:rPr>
          <w:iCs/>
          <w:szCs w:val="20"/>
        </w:rPr>
        <w:tab/>
        <w:t>146</w:t>
      </w:r>
      <w:r w:rsidRPr="00DA7365">
        <w:rPr>
          <w:iCs/>
          <w:szCs w:val="20"/>
        </w:rPr>
        <w:tab/>
        <w:t>125</w:t>
      </w:r>
      <w:r w:rsidRPr="00DA7365">
        <w:rPr>
          <w:iCs/>
          <w:szCs w:val="20"/>
        </w:rPr>
        <w:tab/>
        <w:t>112</w:t>
      </w:r>
    </w:p>
    <w:p w14:paraId="1559D54B" w14:textId="77777777" w:rsidR="009C76D8" w:rsidRPr="00DA7365" w:rsidRDefault="009C76D8" w:rsidP="009C76D8">
      <w:pPr>
        <w:spacing w:after="240"/>
        <w:ind w:left="1440"/>
        <w:rPr>
          <w:iCs/>
          <w:szCs w:val="20"/>
        </w:rPr>
      </w:pPr>
      <w:r w:rsidRPr="00DA7365">
        <w:rPr>
          <w:iCs/>
        </w:rPr>
        <w:t>After allowing temporary field current overload, the limiter shall operate through the a</w:t>
      </w:r>
      <w:r w:rsidRPr="00DA7365">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32584F2D" w14:textId="77777777" w:rsidR="009C76D8" w:rsidRPr="00DA7365" w:rsidRDefault="009C76D8" w:rsidP="009C76D8">
      <w:pPr>
        <w:spacing w:after="240"/>
        <w:ind w:left="1440" w:hanging="720"/>
        <w:rPr>
          <w:iCs/>
          <w:szCs w:val="20"/>
        </w:rPr>
      </w:pPr>
      <w:r w:rsidRPr="00DA7365">
        <w:rPr>
          <w:szCs w:val="20"/>
        </w:rPr>
        <w:t>(b)</w:t>
      </w:r>
      <w:r w:rsidRPr="00DA7365">
        <w:rPr>
          <w:szCs w:val="20"/>
        </w:rPr>
        <w:tab/>
      </w:r>
      <w:r w:rsidRPr="00DA7365">
        <w:rPr>
          <w:iCs/>
          <w:szCs w:val="20"/>
        </w:rPr>
        <w:t>Under-excitation limiters shall be provided and coordinated with loss-of-field protection to eliminate unnecessary generating unit disconnection as a result of operator error or equipment malfunction.</w:t>
      </w:r>
    </w:p>
    <w:p w14:paraId="00E23C48" w14:textId="77777777" w:rsidR="009C76D8" w:rsidRPr="00DA7365" w:rsidRDefault="009C76D8" w:rsidP="009C76D8">
      <w:pPr>
        <w:spacing w:after="240"/>
        <w:ind w:left="720" w:hanging="720"/>
        <w:rPr>
          <w:iCs/>
          <w:szCs w:val="20"/>
        </w:rPr>
      </w:pPr>
      <w:r w:rsidRPr="00DA7365">
        <w:rPr>
          <w:iCs/>
          <w:szCs w:val="20"/>
        </w:rPr>
        <w:t>(</w:t>
      </w:r>
      <w:ins w:id="238" w:author="ERCOT" w:date="2019-11-04T15:01:00Z">
        <w:r>
          <w:rPr>
            <w:iCs/>
            <w:szCs w:val="20"/>
          </w:rPr>
          <w:t>5</w:t>
        </w:r>
      </w:ins>
      <w:del w:id="239" w:author="ERCOT" w:date="2019-11-04T15:01:00Z">
        <w:r w:rsidRPr="00DA7365" w:rsidDel="00184A25">
          <w:rPr>
            <w:iCs/>
            <w:szCs w:val="20"/>
          </w:rPr>
          <w:delText>4</w:delText>
        </w:r>
      </w:del>
      <w:r w:rsidRPr="00DA7365">
        <w:rPr>
          <w:iCs/>
          <w:szCs w:val="20"/>
        </w:rPr>
        <w:t>)</w:t>
      </w:r>
      <w:r w:rsidRPr="00DA7365">
        <w:rPr>
          <w:iCs/>
          <w:szCs w:val="20"/>
        </w:rPr>
        <w:tab/>
        <w:t>Generation Resources</w:t>
      </w:r>
      <w:ins w:id="240" w:author="ERCOT" w:date="2019-11-04T15:04:00Z">
        <w:r>
          <w:rPr>
            <w:iCs/>
            <w:szCs w:val="20"/>
          </w:rPr>
          <w:t xml:space="preserve"> and ESRs</w:t>
        </w:r>
      </w:ins>
      <w:r w:rsidRPr="00DA7365">
        <w:rPr>
          <w:iCs/>
          <w:szCs w:val="20"/>
        </w:rPr>
        <w:t xml:space="preserve"> shall have protective relaying necessary to protect </w:t>
      </w:r>
      <w:del w:id="241" w:author="ERCOT" w:date="2019-12-15T17:06:00Z">
        <w:r w:rsidRPr="00DA7365" w:rsidDel="00895775">
          <w:rPr>
            <w:iCs/>
            <w:szCs w:val="20"/>
          </w:rPr>
          <w:delText>its</w:delText>
        </w:r>
      </w:del>
      <w:ins w:id="242" w:author="ERCOT" w:date="2019-12-15T17:06:00Z">
        <w:r>
          <w:rPr>
            <w:iCs/>
            <w:szCs w:val="20"/>
          </w:rPr>
          <w:t>their</w:t>
        </w:r>
      </w:ins>
      <w:r w:rsidRPr="00DA7365">
        <w:rPr>
          <w:iCs/>
          <w:szCs w:val="20"/>
        </w:rPr>
        <w:t xml:space="preserve"> equipment from abnormal conditions as well as to be consistent with protective relaying criteria described in Section 6.2.6.3.4, Generat</w:t>
      </w:r>
      <w:ins w:id="243" w:author="ERCOT" w:date="2019-11-10T16:17:00Z">
        <w:r>
          <w:rPr>
            <w:iCs/>
            <w:szCs w:val="20"/>
          </w:rPr>
          <w:t>ion</w:t>
        </w:r>
      </w:ins>
      <w:del w:id="244" w:author="ERCOT" w:date="2019-11-10T16:17:00Z">
        <w:r w:rsidRPr="00DA7365" w:rsidDel="00B06334">
          <w:rPr>
            <w:iCs/>
            <w:szCs w:val="20"/>
          </w:rPr>
          <w:delText>or</w:delText>
        </w:r>
      </w:del>
      <w:ins w:id="245" w:author="ERCOT" w:date="2019-11-10T16:17:00Z">
        <w:r>
          <w:rPr>
            <w:iCs/>
            <w:szCs w:val="20"/>
          </w:rPr>
          <w:t xml:space="preserve"> Resource</w:t>
        </w:r>
      </w:ins>
      <w:r w:rsidRPr="00DA7365">
        <w:rPr>
          <w:iCs/>
          <w:szCs w:val="20"/>
        </w:rPr>
        <w:t xml:space="preserve"> </w:t>
      </w:r>
      <w:ins w:id="246" w:author="ERCOT" w:date="2019-11-07T14:10:00Z">
        <w:r>
          <w:rPr>
            <w:iCs/>
            <w:szCs w:val="20"/>
          </w:rPr>
          <w:t xml:space="preserve">and Energy Storage Resource </w:t>
        </w:r>
      </w:ins>
      <w:r w:rsidRPr="00DA7365">
        <w:rPr>
          <w:iCs/>
          <w:szCs w:val="20"/>
        </w:rPr>
        <w:t>Protection and Relay Requirements.</w:t>
      </w:r>
    </w:p>
    <w:p w14:paraId="022F3BD9" w14:textId="77777777" w:rsidR="009C76D8" w:rsidRPr="00DA7365" w:rsidRDefault="009C76D8" w:rsidP="009C76D8">
      <w:pPr>
        <w:spacing w:after="240"/>
        <w:ind w:left="720" w:hanging="720"/>
        <w:rPr>
          <w:iCs/>
          <w:szCs w:val="20"/>
        </w:rPr>
      </w:pPr>
      <w:r w:rsidRPr="00DA7365">
        <w:rPr>
          <w:iCs/>
          <w:szCs w:val="20"/>
        </w:rPr>
        <w:t>(</w:t>
      </w:r>
      <w:ins w:id="247" w:author="ERCOT" w:date="2019-11-04T15:01:00Z">
        <w:r>
          <w:rPr>
            <w:iCs/>
            <w:szCs w:val="20"/>
          </w:rPr>
          <w:t>6</w:t>
        </w:r>
      </w:ins>
      <w:del w:id="248" w:author="ERCOT" w:date="2019-11-04T15:01:00Z">
        <w:r w:rsidRPr="00DA7365" w:rsidDel="00184A25">
          <w:rPr>
            <w:iCs/>
            <w:szCs w:val="20"/>
          </w:rPr>
          <w:delText>5</w:delText>
        </w:r>
      </w:del>
      <w:r w:rsidRPr="00DA7365">
        <w:rPr>
          <w:iCs/>
          <w:szCs w:val="20"/>
        </w:rPr>
        <w:t>)</w:t>
      </w:r>
      <w:r w:rsidRPr="00DA7365">
        <w:rPr>
          <w:iCs/>
          <w:szCs w:val="20"/>
        </w:rPr>
        <w:tab/>
        <w:t>The Voltage Ride-Through (VRT) requirements do not apply to faults that occur</w:t>
      </w:r>
      <w:ins w:id="249" w:author="ERCOT" w:date="2019-11-04T15:06:00Z">
        <w:r>
          <w:rPr>
            <w:iCs/>
            <w:szCs w:val="20"/>
          </w:rPr>
          <w:t xml:space="preserve"> at or behind the </w:t>
        </w:r>
      </w:ins>
      <w:ins w:id="250" w:author="ERCOT" w:date="2019-11-05T21:09:00Z">
        <w:r>
          <w:rPr>
            <w:iCs/>
            <w:szCs w:val="20"/>
          </w:rPr>
          <w:t>POI</w:t>
        </w:r>
      </w:ins>
      <w:del w:id="251" w:author="ERCOT" w:date="2019-11-04T15:06:00Z">
        <w:r w:rsidRPr="00DA7365" w:rsidDel="00184A25">
          <w:rPr>
            <w:iCs/>
            <w:szCs w:val="20"/>
          </w:rPr>
          <w:delText xml:space="preserve"> between the generator terminals and the transmission voltage side of the Generator Step-Up (GSU) transformer</w:delText>
        </w:r>
      </w:del>
      <w:r w:rsidRPr="00DA7365">
        <w:rPr>
          <w:iCs/>
          <w:szCs w:val="20"/>
        </w:rPr>
        <w:t xml:space="preserve">, or when clearing the fault effectively disconnects the </w:t>
      </w:r>
      <w:del w:id="252" w:author="ERCOT" w:date="2019-11-04T15:06:00Z">
        <w:r w:rsidRPr="00DA7365" w:rsidDel="00184A25">
          <w:rPr>
            <w:iCs/>
            <w:szCs w:val="20"/>
          </w:rPr>
          <w:delText xml:space="preserve">Generation </w:delText>
        </w:r>
      </w:del>
      <w:r w:rsidRPr="00DA7365">
        <w:rPr>
          <w:iCs/>
          <w:szCs w:val="20"/>
        </w:rPr>
        <w:t>Resource</w:t>
      </w:r>
      <w:del w:id="253" w:author="ERCOT" w:date="2019-12-15T17:06:00Z">
        <w:r w:rsidRPr="00DA7365" w:rsidDel="00895775">
          <w:rPr>
            <w:iCs/>
            <w:szCs w:val="20"/>
          </w:rPr>
          <w:delText>s</w:delText>
        </w:r>
      </w:del>
      <w:r w:rsidRPr="00DA7365">
        <w:rPr>
          <w:iCs/>
          <w:szCs w:val="20"/>
        </w:rPr>
        <w:t xml:space="preserve"> from the ERCOT System.</w:t>
      </w:r>
    </w:p>
    <w:p w14:paraId="6917B551" w14:textId="77777777" w:rsidR="009C76D8" w:rsidRPr="00DA7365" w:rsidRDefault="009C76D8" w:rsidP="009C76D8">
      <w:pPr>
        <w:keepNext/>
        <w:tabs>
          <w:tab w:val="left" w:pos="1008"/>
        </w:tabs>
        <w:spacing w:before="480" w:after="240"/>
        <w:ind w:left="1008" w:hanging="1008"/>
        <w:outlineLvl w:val="2"/>
        <w:rPr>
          <w:b/>
          <w:bCs/>
          <w:i/>
          <w:szCs w:val="20"/>
        </w:rPr>
      </w:pPr>
      <w:bookmarkStart w:id="254" w:name="_Toc414884940"/>
      <w:bookmarkStart w:id="255" w:name="_Toc23238891"/>
      <w:r w:rsidRPr="00DA7365">
        <w:rPr>
          <w:b/>
          <w:bCs/>
          <w:i/>
          <w:szCs w:val="20"/>
        </w:rPr>
        <w:t>2.9.1</w:t>
      </w:r>
      <w:r w:rsidRPr="00DA7365">
        <w:rPr>
          <w:b/>
          <w:bCs/>
          <w:i/>
          <w:szCs w:val="20"/>
        </w:rPr>
        <w:tab/>
        <w:t>Additional Voltage Ride-Through Requirements for Intermittent Renewable Resources</w:t>
      </w:r>
      <w:bookmarkEnd w:id="254"/>
      <w:bookmarkEnd w:id="255"/>
      <w:ins w:id="256" w:author="ERCOT" w:date="2019-11-04T15:07:00Z">
        <w:r>
          <w:rPr>
            <w:b/>
            <w:bCs/>
            <w:i/>
            <w:szCs w:val="20"/>
          </w:rPr>
          <w:t xml:space="preserve"> and Energy Storage Resources</w:t>
        </w:r>
      </w:ins>
    </w:p>
    <w:p w14:paraId="4D93E6B0" w14:textId="77777777" w:rsidR="009C76D8" w:rsidRPr="00DA7365" w:rsidRDefault="009C76D8" w:rsidP="009C76D8">
      <w:pPr>
        <w:spacing w:after="240"/>
        <w:ind w:left="720" w:hanging="720"/>
        <w:rPr>
          <w:iCs/>
          <w:szCs w:val="20"/>
        </w:rPr>
      </w:pPr>
      <w:r w:rsidRPr="00DA7365">
        <w:rPr>
          <w:iCs/>
          <w:szCs w:val="20"/>
        </w:rPr>
        <w:t>(1)</w:t>
      </w:r>
      <w:r w:rsidRPr="00DA7365">
        <w:rPr>
          <w:iCs/>
          <w:szCs w:val="20"/>
        </w:rPr>
        <w:tab/>
        <w:t xml:space="preserve">All Intermittent Renewable Resources (IRRs) </w:t>
      </w:r>
      <w:ins w:id="257" w:author="ERCOT" w:date="2019-11-04T15:07:00Z">
        <w:r>
          <w:rPr>
            <w:iCs/>
            <w:szCs w:val="20"/>
          </w:rPr>
          <w:t xml:space="preserve">and </w:t>
        </w:r>
      </w:ins>
      <w:ins w:id="258" w:author="ERCOT" w:date="2019-11-04T15:08:00Z">
        <w:r>
          <w:rPr>
            <w:iCs/>
            <w:szCs w:val="20"/>
          </w:rPr>
          <w:t>ESRs</w:t>
        </w:r>
      </w:ins>
      <w:ins w:id="259" w:author="ERCOT" w:date="2019-11-04T15:07:00Z">
        <w:r>
          <w:rPr>
            <w:iCs/>
            <w:szCs w:val="20"/>
          </w:rPr>
          <w:t xml:space="preserve"> </w:t>
        </w:r>
      </w:ins>
      <w:r w:rsidRPr="00DA7365">
        <w:rPr>
          <w:iCs/>
          <w:szCs w:val="20"/>
        </w:rPr>
        <w:t>shall also comply with the requirements of this Section, except as follows:</w:t>
      </w:r>
    </w:p>
    <w:p w14:paraId="3E05BBA3" w14:textId="77777777" w:rsidR="009C76D8" w:rsidRPr="00DA7365" w:rsidRDefault="009C76D8" w:rsidP="009C76D8">
      <w:pPr>
        <w:spacing w:after="240"/>
        <w:ind w:left="1440" w:hanging="720"/>
      </w:pPr>
      <w:r w:rsidRPr="00DA7365">
        <w:lastRenderedPageBreak/>
        <w:t>(a)</w:t>
      </w:r>
      <w:r w:rsidRPr="00DA7365">
        <w:tab/>
        <w:t xml:space="preserve">An IRR that  interconnects to  the ERCOT System pursuant to a Standard Generation Interconnection Agreement (SGIA) (i) executed on or before January 16, 2014 and (ii) under which the IRR provided all required financial security to the TSP on or before January 16, 2014, is not required to meet any high VRT requirement greater than 1.1 per unit voltage </w:t>
      </w:r>
      <w:r w:rsidRPr="00DA7365">
        <w:rPr>
          <w:szCs w:val="20"/>
        </w:rPr>
        <w:t>unless the interconnected IRR includes one or more turbines that differ from the turbine model(s) described in the SGIA (including any attachment thereto), as that agreement existed on January 16, 2014</w:t>
      </w:r>
      <w:r w:rsidRPr="00DA7365">
        <w:t xml:space="preserve">.  </w:t>
      </w:r>
      <w:r w:rsidRPr="00DA7365">
        <w:rPr>
          <w:szCs w:val="20"/>
        </w:rPr>
        <w:t>Notwithstanding the foregoing, if the Resource Entity that owns or operates an IRR that was interconnected pursuant to an SGIA executed before January 16, 2014,</w:t>
      </w:r>
      <w:r w:rsidRPr="00DA7365">
        <w:t xml:space="preserve"> under which the IRR provided all required financial security to the TSP on or before January 16, 2014, </w:t>
      </w:r>
      <w:r w:rsidRPr="00DA7365">
        <w:rPr>
          <w:szCs w:val="20"/>
        </w:rPr>
        <w:t>demonstrates to ERCOT’s satisfaction that the high VRT capability of the IRR is not lower than the capability of the turbine model(s) described in the SGIA (including any attachment thereto), as that agreement existed on January 16, 2014 that IRR is not required to meet the high VRT requirement in this Section.</w:t>
      </w:r>
      <w:r w:rsidRPr="00DA7365">
        <w:t xml:space="preserve"> </w:t>
      </w:r>
    </w:p>
    <w:p w14:paraId="7CFC43EA" w14:textId="77777777" w:rsidR="009C76D8" w:rsidRPr="00DA7365" w:rsidRDefault="009C76D8" w:rsidP="009C76D8">
      <w:pPr>
        <w:spacing w:after="240"/>
        <w:ind w:left="1440" w:hanging="720"/>
        <w:rPr>
          <w:szCs w:val="20"/>
        </w:rPr>
      </w:pPr>
      <w:r w:rsidRPr="00DA7365">
        <w:rPr>
          <w:szCs w:val="20"/>
        </w:rPr>
        <w:t>(b)</w:t>
      </w:r>
      <w:r w:rsidRPr="00DA7365">
        <w:rPr>
          <w:szCs w:val="20"/>
        </w:rPr>
        <w:tab/>
        <w:t xml:space="preserve">An IRR that interconnects to the ERCOT System pursuant to an SGIA executed prior to November 1, 2008 is not required to meet VRT requirements presented in this Section.  However, any WGR that is installed on or after November 1, 2008 and that initially synchronizes with the ERCOT System, pursuant to a Standard Generation Interconnection Agreement (SGIA) (i) executed on or before January 16, 2014, and (ii) under which the IRR provided all required financial security to the TSP on or before January 16, 2014 (except for an IRR installed pursuant to an SGIA executed before November 1, 2008) shall be VRT-capable in accordance with the low VRT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VRT requirements of this section, subject to the exemption described in paragraph (a), above.  </w:t>
      </w:r>
    </w:p>
    <w:p w14:paraId="74C650D4" w14:textId="77777777" w:rsidR="009C76D8" w:rsidRPr="00DA7365" w:rsidRDefault="009C76D8" w:rsidP="009C76D8">
      <w:pPr>
        <w:spacing w:after="240"/>
        <w:ind w:left="1440" w:hanging="720"/>
        <w:rPr>
          <w:szCs w:val="20"/>
        </w:rPr>
      </w:pPr>
      <w:r w:rsidRPr="00DA7365">
        <w:rPr>
          <w:szCs w:val="20"/>
        </w:rPr>
        <w:t>(c)</w:t>
      </w:r>
      <w:r w:rsidRPr="00DA7365">
        <w:rPr>
          <w:szCs w:val="20"/>
        </w:rPr>
        <w:tab/>
        <w:t>An IRR that is not technically capable of complying with a 1.2 per unit voltage high VRT requirement and that is not subject to either of the exemptions described in paragraphs (a) or (b), above, is not required to meet any high VRT requirement greater than 1.1 per unit voltage until January 16, 2016.</w:t>
      </w:r>
    </w:p>
    <w:p w14:paraId="7717D9B6" w14:textId="77777777" w:rsidR="009C76D8" w:rsidRPr="00DA7365" w:rsidRDefault="009C76D8" w:rsidP="009C76D8">
      <w:pPr>
        <w:spacing w:after="240"/>
        <w:ind w:left="1440" w:hanging="720"/>
        <w:rPr>
          <w:szCs w:val="20"/>
        </w:rPr>
      </w:pPr>
      <w:r w:rsidRPr="00DA7365">
        <w:rPr>
          <w:szCs w:val="20"/>
        </w:rPr>
        <w:t>(d)</w:t>
      </w:r>
      <w:r w:rsidRPr="00DA7365">
        <w:rPr>
          <w:szCs w:val="20"/>
        </w:rPr>
        <w:tab/>
        <w:t>Notwithstanding any of the foregoing provisions, an IRR’s VRT capability shall not be reduced over time.</w:t>
      </w:r>
    </w:p>
    <w:p w14:paraId="69080F54" w14:textId="77777777" w:rsidR="009C76D8" w:rsidRPr="00DA7365" w:rsidRDefault="009C76D8" w:rsidP="009C76D8">
      <w:pPr>
        <w:spacing w:after="240"/>
        <w:ind w:left="720" w:hanging="720"/>
        <w:rPr>
          <w:szCs w:val="20"/>
        </w:rPr>
      </w:pPr>
      <w:r w:rsidRPr="00DA7365">
        <w:rPr>
          <w:szCs w:val="20"/>
        </w:rPr>
        <w:t>(2)</w:t>
      </w:r>
      <w:r w:rsidRPr="00DA7365">
        <w:rPr>
          <w:szCs w:val="20"/>
        </w:rPr>
        <w:tab/>
        <w:t xml:space="preserve">Each IRR </w:t>
      </w:r>
      <w:ins w:id="260" w:author="ERCOT" w:date="2019-11-04T15:11:00Z">
        <w:r>
          <w:rPr>
            <w:szCs w:val="20"/>
          </w:rPr>
          <w:t xml:space="preserve">or ESR </w:t>
        </w:r>
      </w:ins>
      <w:r w:rsidRPr="00DA7365">
        <w:rPr>
          <w:szCs w:val="20"/>
        </w:rPr>
        <w:t>shall provide technical documentation of VRT capability to ERCOT upon request.</w:t>
      </w:r>
    </w:p>
    <w:p w14:paraId="7540FF3A" w14:textId="77777777" w:rsidR="009C76D8" w:rsidRPr="00DA7365" w:rsidRDefault="009C76D8" w:rsidP="009C76D8">
      <w:pPr>
        <w:spacing w:after="240"/>
        <w:ind w:left="720" w:hanging="720"/>
        <w:rPr>
          <w:iCs/>
          <w:szCs w:val="20"/>
        </w:rPr>
      </w:pPr>
      <w:r w:rsidRPr="00DA7365">
        <w:rPr>
          <w:iCs/>
          <w:szCs w:val="20"/>
        </w:rPr>
        <w:t>(3)</w:t>
      </w:r>
      <w:r w:rsidRPr="00DA7365">
        <w:rPr>
          <w:iCs/>
          <w:szCs w:val="20"/>
        </w:rPr>
        <w:tab/>
        <w:t>Each IRR</w:t>
      </w:r>
      <w:ins w:id="261" w:author="ERCOT" w:date="2019-11-04T15:11:00Z">
        <w:r>
          <w:rPr>
            <w:iCs/>
            <w:szCs w:val="20"/>
          </w:rPr>
          <w:t xml:space="preserve"> or ESR</w:t>
        </w:r>
      </w:ins>
      <w:r w:rsidRPr="00DA7365">
        <w:rPr>
          <w:iCs/>
          <w:szCs w:val="20"/>
        </w:rPr>
        <w:t xml:space="preserve"> is required to set </w:t>
      </w:r>
      <w:del w:id="262" w:author="ERCOT" w:date="2019-11-04T15:12:00Z">
        <w:r w:rsidRPr="00DA7365" w:rsidDel="00F0040F">
          <w:rPr>
            <w:iCs/>
            <w:szCs w:val="20"/>
          </w:rPr>
          <w:delText xml:space="preserve">generator </w:delText>
        </w:r>
      </w:del>
      <w:ins w:id="263" w:author="ERCOT" w:date="2019-11-04T15:12:00Z">
        <w:r>
          <w:rPr>
            <w:iCs/>
            <w:szCs w:val="20"/>
          </w:rPr>
          <w:t xml:space="preserve">its </w:t>
        </w:r>
      </w:ins>
      <w:r w:rsidRPr="00DA7365">
        <w:rPr>
          <w:iCs/>
          <w:szCs w:val="20"/>
        </w:rPr>
        <w:t>voltage relays to remain in service for at least 0.15 seconds during all transmission faults and to allow the system to recover as illustrated in Figure 1, Default Voltage Ride-Through Boundaries for IRRs</w:t>
      </w:r>
      <w:ins w:id="264" w:author="ERCOT" w:date="2019-11-04T15:13:00Z">
        <w:r>
          <w:rPr>
            <w:iCs/>
            <w:szCs w:val="20"/>
          </w:rPr>
          <w:t xml:space="preserve"> </w:t>
        </w:r>
      </w:ins>
      <w:ins w:id="265" w:author="ERCOT" w:date="2019-11-07T13:58:00Z">
        <w:r>
          <w:rPr>
            <w:iCs/>
            <w:szCs w:val="20"/>
          </w:rPr>
          <w:t>and</w:t>
        </w:r>
      </w:ins>
      <w:ins w:id="266" w:author="ERCOT" w:date="2019-11-04T15:13:00Z">
        <w:r>
          <w:rPr>
            <w:iCs/>
            <w:szCs w:val="20"/>
          </w:rPr>
          <w:t xml:space="preserve"> ESR</w:t>
        </w:r>
      </w:ins>
      <w:ins w:id="267" w:author="ERCOT" w:date="2019-11-07T13:58:00Z">
        <w:r>
          <w:rPr>
            <w:iCs/>
            <w:szCs w:val="20"/>
          </w:rPr>
          <w:t>s</w:t>
        </w:r>
      </w:ins>
      <w:r w:rsidRPr="00DA7365">
        <w:rPr>
          <w:iCs/>
          <w:szCs w:val="20"/>
        </w:rPr>
        <w:t xml:space="preserve">, below.  Recovery time to 90% of per unit voltage should be within 1.75 seconds.  Faults </w:t>
      </w:r>
      <w:r w:rsidRPr="00DA7365">
        <w:rPr>
          <w:iCs/>
          <w:szCs w:val="20"/>
        </w:rPr>
        <w:lastRenderedPageBreak/>
        <w:t xml:space="preserve">on individual phases with delayed clearing (zone 2) may result in phase voltages outside this boundary but if the phase voltages remain inside this boundary, then </w:t>
      </w:r>
      <w:del w:id="268" w:author="ERCOT" w:date="2019-11-04T15:13:00Z">
        <w:r w:rsidRPr="00DA7365" w:rsidDel="00F0040F">
          <w:rPr>
            <w:iCs/>
            <w:szCs w:val="20"/>
          </w:rPr>
          <w:delText xml:space="preserve">generator </w:delText>
        </w:r>
      </w:del>
      <w:ins w:id="269" w:author="ERCOT" w:date="2019-11-04T15:13:00Z">
        <w:r>
          <w:rPr>
            <w:iCs/>
            <w:szCs w:val="20"/>
          </w:rPr>
          <w:t xml:space="preserve">Resource </w:t>
        </w:r>
      </w:ins>
      <w:r w:rsidRPr="00DA7365">
        <w:rPr>
          <w:iCs/>
          <w:szCs w:val="20"/>
        </w:rPr>
        <w:t>voltage relays are required to be set to remain connected and recover as illustrated in Figure 1.</w:t>
      </w:r>
    </w:p>
    <w:p w14:paraId="598C3B9F" w14:textId="77777777" w:rsidR="009C76D8" w:rsidRPr="00DA7365" w:rsidRDefault="009C76D8" w:rsidP="009C76D8">
      <w:pPr>
        <w:spacing w:after="240"/>
        <w:ind w:left="720" w:hanging="720"/>
        <w:rPr>
          <w:iCs/>
          <w:szCs w:val="20"/>
        </w:rPr>
      </w:pPr>
      <w:r w:rsidRPr="00DA7365">
        <w:rPr>
          <w:iCs/>
          <w:szCs w:val="20"/>
        </w:rPr>
        <w:t>(4)</w:t>
      </w:r>
      <w:r w:rsidRPr="00DA7365">
        <w:rPr>
          <w:iCs/>
          <w:szCs w:val="20"/>
        </w:rPr>
        <w:tab/>
        <w:t>Each IRR</w:t>
      </w:r>
      <w:ins w:id="270" w:author="ERCOT" w:date="2019-11-04T15:13:00Z">
        <w:r>
          <w:rPr>
            <w:iCs/>
            <w:szCs w:val="20"/>
          </w:rPr>
          <w:t xml:space="preserve"> or ESR</w:t>
        </w:r>
      </w:ins>
      <w:r w:rsidRPr="00DA7365">
        <w:rPr>
          <w:iCs/>
          <w:szCs w:val="20"/>
        </w:rPr>
        <w:t xml:space="preserve"> shall remain interconnected during three-phase faults on the ERCOT System for a voltage level as low as zero volts with a duration of 0.15 seconds as measured at the Point of Interconnection (POI) unless a shorter clearing time requirement for a three-phase fault specific to the </w:t>
      </w:r>
      <w:del w:id="271" w:author="ERCOT" w:date="2019-11-04T15:17:00Z">
        <w:r w:rsidRPr="00DA7365" w:rsidDel="00F0040F">
          <w:rPr>
            <w:iCs/>
            <w:szCs w:val="20"/>
          </w:rPr>
          <w:delText xml:space="preserve">generating plant </w:delText>
        </w:r>
      </w:del>
      <w:r w:rsidRPr="00DA7365">
        <w:rPr>
          <w:iCs/>
          <w:szCs w:val="20"/>
        </w:rPr>
        <w:t>POI is determined by and documented by the TSP in conjunction with the SGIA.  The clearing time requirement shall not exceed nine cycles.</w:t>
      </w:r>
    </w:p>
    <w:p w14:paraId="73D81DCC" w14:textId="77777777" w:rsidR="009C76D8" w:rsidRPr="00DA7365" w:rsidRDefault="009C76D8" w:rsidP="009C76D8">
      <w:pPr>
        <w:spacing w:after="240"/>
        <w:ind w:left="720" w:hanging="720"/>
        <w:rPr>
          <w:iCs/>
          <w:szCs w:val="20"/>
        </w:rPr>
      </w:pPr>
      <w:r w:rsidRPr="00DA7365">
        <w:rPr>
          <w:iCs/>
          <w:szCs w:val="20"/>
        </w:rPr>
        <w:t>(5)</w:t>
      </w:r>
      <w:r w:rsidRPr="00DA7365">
        <w:rPr>
          <w:iCs/>
          <w:szCs w:val="20"/>
        </w:rPr>
        <w:tab/>
        <w:t>Each IRR</w:t>
      </w:r>
      <w:ins w:id="272" w:author="ERCOT" w:date="2019-11-04T15:17:00Z">
        <w:r>
          <w:rPr>
            <w:iCs/>
            <w:szCs w:val="20"/>
          </w:rPr>
          <w:t xml:space="preserve"> or ESR</w:t>
        </w:r>
      </w:ins>
      <w:r w:rsidRPr="00DA7365">
        <w:rPr>
          <w:iCs/>
          <w:szCs w:val="20"/>
        </w:rPr>
        <w:t xml:space="preserve"> shall set </w:t>
      </w:r>
      <w:del w:id="273" w:author="ERCOT" w:date="2019-11-04T15:18:00Z">
        <w:r w:rsidRPr="00DA7365" w:rsidDel="00F0040F">
          <w:rPr>
            <w:iCs/>
            <w:szCs w:val="20"/>
          </w:rPr>
          <w:delText xml:space="preserve">generator </w:delText>
        </w:r>
      </w:del>
      <w:ins w:id="274" w:author="ERCOT" w:date="2019-11-04T15:18:00Z">
        <w:r>
          <w:rPr>
            <w:iCs/>
            <w:szCs w:val="20"/>
          </w:rPr>
          <w:t>its</w:t>
        </w:r>
        <w:r w:rsidRPr="00DA7365">
          <w:rPr>
            <w:iCs/>
            <w:szCs w:val="20"/>
          </w:rPr>
          <w:t xml:space="preserve"> </w:t>
        </w:r>
      </w:ins>
      <w:r w:rsidRPr="00DA7365">
        <w:rPr>
          <w:iCs/>
          <w:szCs w:val="20"/>
        </w:rPr>
        <w:t xml:space="preserve">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t>
      </w:r>
      <w:r w:rsidRPr="00DA7365">
        <w:rPr>
          <w:szCs w:val="20"/>
        </w:rPr>
        <w:t>1.175 per unit voltage for up to 0.5 seconds, and any per-unit voltage equal to or greater than 1.1 but less than 1.15 for up to 1.0 seconds.</w:t>
      </w:r>
      <w:r w:rsidRPr="00DA7365" w:rsidDel="00AD1ED8">
        <w:rPr>
          <w:iCs/>
          <w:szCs w:val="20"/>
        </w:rPr>
        <w:t xml:space="preserve"> </w:t>
      </w:r>
      <w:r w:rsidRPr="00DA7365">
        <w:rPr>
          <w:iCs/>
          <w:szCs w:val="20"/>
        </w:rPr>
        <w:t xml:space="preserve"> The indicated voltages are measured at the POI.</w:t>
      </w:r>
    </w:p>
    <w:p w14:paraId="44FC0F8C" w14:textId="77777777" w:rsidR="009C76D8" w:rsidRDefault="009C76D8" w:rsidP="009C76D8">
      <w:pPr>
        <w:spacing w:before="240" w:after="240"/>
        <w:ind w:left="720" w:hanging="720"/>
        <w:rPr>
          <w:iCs/>
          <w:szCs w:val="20"/>
        </w:rPr>
      </w:pPr>
      <w:r w:rsidRPr="00DA7365">
        <w:rPr>
          <w:iCs/>
          <w:szCs w:val="20"/>
        </w:rPr>
        <w:t>(6)</w:t>
      </w:r>
      <w:r w:rsidRPr="00DA7365">
        <w:rPr>
          <w:iCs/>
          <w:szCs w:val="20"/>
        </w:rPr>
        <w:tab/>
        <w:t xml:space="preserve">An IRR </w:t>
      </w:r>
      <w:ins w:id="275" w:author="ERCOT" w:date="2019-11-04T15:18:00Z">
        <w:r>
          <w:rPr>
            <w:iCs/>
            <w:szCs w:val="20"/>
          </w:rPr>
          <w:t xml:space="preserve">or </w:t>
        </w:r>
      </w:ins>
      <w:ins w:id="276" w:author="ERCOT" w:date="2019-11-04T15:37:00Z">
        <w:r>
          <w:rPr>
            <w:iCs/>
            <w:szCs w:val="20"/>
          </w:rPr>
          <w:t xml:space="preserve">ESR </w:t>
        </w:r>
      </w:ins>
      <w:r w:rsidRPr="00DA7365">
        <w:rPr>
          <w:iCs/>
          <w:szCs w:val="20"/>
        </w:rPr>
        <w:t>may be tripped Off-Line or curtailed after the fault clearing period if this action is part of an approved Remedial Action Scheme (RAS).</w:t>
      </w:r>
      <w:r w:rsidRPr="00DA7365" w:rsidDel="00E3602F">
        <w:rPr>
          <w:iCs/>
          <w:szCs w:val="20"/>
        </w:rPr>
        <w:t xml:space="preserve"> </w:t>
      </w:r>
    </w:p>
    <w:p w14:paraId="14ED5231" w14:textId="77777777" w:rsidR="009C76D8" w:rsidRDefault="009C76D8" w:rsidP="009C76D8">
      <w:pPr>
        <w:spacing w:before="240" w:after="240"/>
        <w:ind w:left="720" w:hanging="720"/>
        <w:rPr>
          <w:iCs/>
          <w:szCs w:val="20"/>
        </w:rPr>
      </w:pPr>
      <w:r w:rsidRPr="00DA7365">
        <w:rPr>
          <w:iCs/>
          <w:szCs w:val="20"/>
        </w:rPr>
        <w:t>(7)</w:t>
      </w:r>
      <w:r w:rsidRPr="00DA7365">
        <w:rPr>
          <w:iCs/>
          <w:szCs w:val="20"/>
        </w:rPr>
        <w:tab/>
        <w:t xml:space="preserve">VRT requirements may be met by the performance of the </w:t>
      </w:r>
      <w:del w:id="277" w:author="ERCOT" w:date="2019-11-04T15:39:00Z">
        <w:r w:rsidRPr="00DA7365" w:rsidDel="00A324A1">
          <w:rPr>
            <w:iCs/>
            <w:szCs w:val="20"/>
          </w:rPr>
          <w:delText>generators</w:delText>
        </w:r>
      </w:del>
      <w:ins w:id="278" w:author="ERCOT" w:date="2019-11-04T15:39:00Z">
        <w:r>
          <w:rPr>
            <w:iCs/>
            <w:szCs w:val="20"/>
          </w:rPr>
          <w:t>Resource</w:t>
        </w:r>
      </w:ins>
      <w:r w:rsidRPr="00DA7365">
        <w:rPr>
          <w:iCs/>
          <w:szCs w:val="20"/>
        </w:rPr>
        <w:t xml:space="preserve">; by installing additional reactive equipment behind the POI; or by a combination of </w:t>
      </w:r>
      <w:del w:id="279" w:author="ERCOT" w:date="2019-11-04T15:39:00Z">
        <w:r w:rsidRPr="00DA7365" w:rsidDel="00A324A1">
          <w:rPr>
            <w:iCs/>
            <w:szCs w:val="20"/>
          </w:rPr>
          <w:delText xml:space="preserve">generator </w:delText>
        </w:r>
      </w:del>
      <w:ins w:id="280" w:author="ERCOT" w:date="2019-11-04T15:39:00Z">
        <w:r>
          <w:rPr>
            <w:iCs/>
            <w:szCs w:val="20"/>
          </w:rPr>
          <w:t>Resou</w:t>
        </w:r>
      </w:ins>
      <w:ins w:id="281" w:author="ERCOT" w:date="2019-11-07T13:59:00Z">
        <w:r>
          <w:rPr>
            <w:iCs/>
            <w:szCs w:val="20"/>
          </w:rPr>
          <w:t>r</w:t>
        </w:r>
      </w:ins>
      <w:ins w:id="282" w:author="ERCOT" w:date="2019-11-04T15:39:00Z">
        <w:r>
          <w:rPr>
            <w:iCs/>
            <w:szCs w:val="20"/>
          </w:rPr>
          <w:t>ce</w:t>
        </w:r>
        <w:r w:rsidRPr="00DA7365">
          <w:rPr>
            <w:iCs/>
            <w:szCs w:val="20"/>
          </w:rPr>
          <w:t xml:space="preserve"> </w:t>
        </w:r>
      </w:ins>
      <w:r w:rsidRPr="00DA7365">
        <w:rPr>
          <w:iCs/>
          <w:szCs w:val="20"/>
        </w:rPr>
        <w:t>performance and additional equipment behind the POI.  VRT requirements may be met by equipment outside the POI if documented in the SGIA.</w:t>
      </w:r>
    </w:p>
    <w:p w14:paraId="6F76DD97" w14:textId="77777777" w:rsidR="009C76D8" w:rsidRPr="00DA7365" w:rsidRDefault="009C76D8" w:rsidP="009C76D8">
      <w:pPr>
        <w:spacing w:after="240"/>
        <w:ind w:left="720" w:hanging="720"/>
        <w:rPr>
          <w:iCs/>
          <w:szCs w:val="20"/>
        </w:rPr>
      </w:pPr>
      <w:r w:rsidRPr="00DA7365">
        <w:rPr>
          <w:iCs/>
          <w:szCs w:val="20"/>
        </w:rPr>
        <w:t>(8)</w:t>
      </w:r>
      <w:r w:rsidRPr="00DA7365">
        <w:rPr>
          <w:iCs/>
          <w:szCs w:val="20"/>
        </w:rPr>
        <w:tab/>
        <w:t>If an IRR</w:t>
      </w:r>
      <w:ins w:id="283" w:author="ERCOT" w:date="2019-11-04T15:40:00Z">
        <w:r>
          <w:rPr>
            <w:iCs/>
            <w:szCs w:val="20"/>
          </w:rPr>
          <w:t xml:space="preserve"> or ESR</w:t>
        </w:r>
      </w:ins>
      <w:r w:rsidRPr="00DA7365">
        <w:rPr>
          <w:iCs/>
          <w:szCs w:val="20"/>
        </w:rPr>
        <w:t xml:space="preserve"> fails to comply with the clearing time or recovery VRT requirement, then the </w:t>
      </w:r>
      <w:del w:id="284" w:author="ERCOT" w:date="2019-11-04T15:40:00Z">
        <w:r w:rsidRPr="00DA7365" w:rsidDel="00C077FA">
          <w:rPr>
            <w:iCs/>
            <w:szCs w:val="20"/>
          </w:rPr>
          <w:delText xml:space="preserve">IRR </w:delText>
        </w:r>
      </w:del>
      <w:ins w:id="285" w:author="ERCOT" w:date="2019-11-04T15:40:00Z">
        <w:r>
          <w:rPr>
            <w:iCs/>
            <w:szCs w:val="20"/>
          </w:rPr>
          <w:t>Resource</w:t>
        </w:r>
        <w:r w:rsidRPr="00DA7365">
          <w:rPr>
            <w:iCs/>
            <w:szCs w:val="20"/>
          </w:rPr>
          <w:t xml:space="preserve"> </w:t>
        </w:r>
      </w:ins>
      <w:ins w:id="286" w:author="ERCOT" w:date="2019-11-07T14:00:00Z">
        <w:r>
          <w:rPr>
            <w:iCs/>
            <w:szCs w:val="20"/>
          </w:rPr>
          <w:t xml:space="preserve">Entity </w:t>
        </w:r>
      </w:ins>
      <w:r w:rsidRPr="00DA7365">
        <w:rPr>
          <w:iCs/>
          <w:szCs w:val="20"/>
        </w:rPr>
        <w:t>and the interconnecting TSP shall be required to investigate and report to ERCOT on the cause of the</w:t>
      </w:r>
      <w:del w:id="287" w:author="ERCOT" w:date="2019-11-04T15:40:00Z">
        <w:r w:rsidRPr="00DA7365" w:rsidDel="00C077FA">
          <w:rPr>
            <w:iCs/>
            <w:szCs w:val="20"/>
          </w:rPr>
          <w:delText xml:space="preserve"> IRR</w:delText>
        </w:r>
      </w:del>
      <w:ins w:id="288" w:author="ERCOT" w:date="2019-11-04T15:40:00Z">
        <w:r>
          <w:rPr>
            <w:iCs/>
            <w:szCs w:val="20"/>
          </w:rPr>
          <w:t xml:space="preserve"> Resource’s</w:t>
        </w:r>
      </w:ins>
      <w:r w:rsidRPr="00DA7365">
        <w:rPr>
          <w:iCs/>
          <w:szCs w:val="20"/>
        </w:rPr>
        <w:t xml:space="preserve"> trip, identifying a reasonable mitigation plan and timeline.</w:t>
      </w:r>
    </w:p>
    <w:p w14:paraId="3E1FE81C" w14:textId="5AB7AFDC" w:rsidR="009C76D8" w:rsidRPr="00DA7365" w:rsidRDefault="00FC6653" w:rsidP="009C76D8">
      <w:pPr>
        <w:spacing w:after="240"/>
        <w:ind w:left="720" w:hanging="720"/>
        <w:rPr>
          <w:i/>
        </w:rPr>
      </w:pPr>
      <w:r>
        <w:rPr>
          <w:noProof/>
          <w:szCs w:val="20"/>
        </w:rPr>
        <w:lastRenderedPageBreak/>
        <w:drawing>
          <wp:inline distT="0" distB="0" distL="0" distR="0" wp14:anchorId="347E754F" wp14:editId="49F86E99">
            <wp:extent cx="5939790" cy="4150360"/>
            <wp:effectExtent l="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9790" cy="4150360"/>
                    </a:xfrm>
                    <a:prstGeom prst="rect">
                      <a:avLst/>
                    </a:prstGeom>
                    <a:noFill/>
                    <a:ln>
                      <a:noFill/>
                    </a:ln>
                  </pic:spPr>
                </pic:pic>
              </a:graphicData>
            </a:graphic>
          </wp:inline>
        </w:drawing>
      </w:r>
      <w:r w:rsidR="009C76D8" w:rsidRPr="00DA7365">
        <w:rPr>
          <w:b/>
        </w:rPr>
        <w:t xml:space="preserve">Figure 1:  Default Voltage Ride-Through Boundaries for IRRs </w:t>
      </w:r>
      <w:ins w:id="289" w:author="ERCOT" w:date="2019-11-04T15:41:00Z">
        <w:r w:rsidR="009C76D8">
          <w:rPr>
            <w:b/>
          </w:rPr>
          <w:t>and ESRs</w:t>
        </w:r>
      </w:ins>
    </w:p>
    <w:p w14:paraId="6918568E" w14:textId="77777777" w:rsidR="009C76D8" w:rsidRPr="00B77536" w:rsidRDefault="009C76D8" w:rsidP="009C76D8">
      <w:pPr>
        <w:keepNext/>
        <w:widowControl w:val="0"/>
        <w:tabs>
          <w:tab w:val="left" w:pos="1296"/>
        </w:tabs>
        <w:spacing w:before="480" w:after="240"/>
        <w:ind w:left="1296" w:hanging="1296"/>
        <w:outlineLvl w:val="3"/>
        <w:rPr>
          <w:b/>
          <w:bCs/>
          <w:snapToGrid w:val="0"/>
          <w:szCs w:val="20"/>
        </w:rPr>
      </w:pPr>
      <w:r w:rsidRPr="00B77536">
        <w:rPr>
          <w:b/>
          <w:bCs/>
          <w:snapToGrid w:val="0"/>
          <w:szCs w:val="20"/>
        </w:rPr>
        <w:t>3.3.2.1</w:t>
      </w:r>
      <w:r w:rsidRPr="00B77536">
        <w:rPr>
          <w:b/>
          <w:bCs/>
          <w:snapToGrid w:val="0"/>
          <w:szCs w:val="20"/>
        </w:rPr>
        <w:tab/>
        <w:t>Corrected Unit Reactive Limits (CURL)</w:t>
      </w:r>
    </w:p>
    <w:p w14:paraId="65BD845D" w14:textId="77777777" w:rsidR="009C76D8" w:rsidRPr="00B77536" w:rsidRDefault="009C76D8" w:rsidP="009C76D8">
      <w:pPr>
        <w:spacing w:after="240"/>
        <w:ind w:left="720" w:hanging="720"/>
        <w:rPr>
          <w:iCs/>
          <w:szCs w:val="20"/>
        </w:rPr>
      </w:pPr>
      <w:r w:rsidRPr="00B77536">
        <w:rPr>
          <w:iCs/>
          <w:szCs w:val="20"/>
        </w:rPr>
        <w:t xml:space="preserve">(1)       A reactive capability curve and associated data for each unit on the ERCOT System shall be submitted to ERCOT through the Market Information System (MIS) Certified Area and must contain the most limiting elements for the leading and lagging reactive output.  The limiting factors such as under-excitation limiters, over-excitation limiters, ambient temperature limitations across the MW range of the unit at the unit terminals or any other factor that limits the reactive output of the unit and is verifiable through engineering calculations or testing shall be updated and provided on the corrected reactive capability curve.  The corrected reactive capability curve establishes the Corrected Unit Reactive Limits (CURL) at the unit terminals that ERCOT Planning and ERCOT Operations, and TSPs will use for their studies.  For Intermittent Renewable Resources (IRRs) </w:t>
      </w:r>
      <w:ins w:id="290" w:author="ERCOT" w:date="2019-11-03T22:25:00Z">
        <w:r>
          <w:t>and Energy Storage Resources</w:t>
        </w:r>
      </w:ins>
      <w:ins w:id="291" w:author="ERCOT" w:date="2019-11-08T12:39:00Z">
        <w:r>
          <w:t xml:space="preserve"> (ESR</w:t>
        </w:r>
      </w:ins>
      <w:ins w:id="292" w:author="ERCOT" w:date="2019-11-08T12:40:00Z">
        <w:r>
          <w:t>s</w:t>
        </w:r>
      </w:ins>
      <w:ins w:id="293" w:author="ERCOT" w:date="2019-11-08T12:39:00Z">
        <w:r>
          <w:t>)</w:t>
        </w:r>
      </w:ins>
      <w:ins w:id="294" w:author="ERCOT" w:date="2019-11-03T22:25:00Z">
        <w:r w:rsidRPr="000C4C53">
          <w:t xml:space="preserve"> </w:t>
        </w:r>
      </w:ins>
      <w:r w:rsidRPr="00B77536">
        <w:rPr>
          <w:iCs/>
          <w:szCs w:val="20"/>
        </w:rPr>
        <w:t xml:space="preserve">the CURL data shall be reported at the low side of the </w:t>
      </w:r>
      <w:del w:id="295" w:author="ERCOT" w:date="2019-11-03T22:25:00Z">
        <w:r w:rsidRPr="00B77536" w:rsidDel="00B77536">
          <w:rPr>
            <w:iCs/>
            <w:szCs w:val="20"/>
          </w:rPr>
          <w:delText xml:space="preserve">generator </w:delText>
        </w:r>
      </w:del>
      <w:ins w:id="296" w:author="ERCOT" w:date="2019-11-04T15:51:00Z">
        <w:r>
          <w:rPr>
            <w:iCs/>
            <w:szCs w:val="20"/>
          </w:rPr>
          <w:t>unit</w:t>
        </w:r>
      </w:ins>
      <w:ins w:id="297" w:author="ERCOT" w:date="2019-11-03T22:25:00Z">
        <w:r>
          <w:rPr>
            <w:iCs/>
            <w:szCs w:val="20"/>
          </w:rPr>
          <w:t>’s</w:t>
        </w:r>
        <w:r w:rsidRPr="00B77536">
          <w:rPr>
            <w:iCs/>
            <w:szCs w:val="20"/>
          </w:rPr>
          <w:t xml:space="preserve"> </w:t>
        </w:r>
      </w:ins>
      <w:r w:rsidRPr="00B77536">
        <w:rPr>
          <w:iCs/>
          <w:szCs w:val="20"/>
        </w:rPr>
        <w:t xml:space="preserve">step up transformer to the Point of Interconnection (POI).  Resources will provide these updated curves and associated test data to ERCOT by submitting test information to the Net Dependable Capability and Reactive Capability (NDCRC) application located on the MIS Secure Area.  Once approved by ERCOT per Section 3.5, ERCOT Implementation, Resources will provide updated data by submitting changes to the appropriate ERCOT Resource Asset Registration Forms in accordance with Planning </w:t>
      </w:r>
      <w:r w:rsidRPr="00B77536">
        <w:rPr>
          <w:iCs/>
          <w:szCs w:val="20"/>
        </w:rPr>
        <w:lastRenderedPageBreak/>
        <w:t>Guide Section 6.8, Resource Registration Procedures.  Prior to including the submitted data into the Network Operations Model, ERCOT will notify the TSP to which the Resource Entity is interconnected that the test data is posted on the MIS Secure Area.  ERCOT and TSPs may review the data and provide any comments within ten Business Days.  ERCOT will include these changes in the future Network Operations Model and forward the changes to the TSPs and the Steady State Working Group (SSWG) for use in their studies.  The CURL should be available in the Resource Entit</w:t>
      </w:r>
      <w:ins w:id="298" w:author="ERCOT" w:date="2019-12-15T17:07:00Z">
        <w:r>
          <w:rPr>
            <w:iCs/>
            <w:szCs w:val="20"/>
          </w:rPr>
          <w:t>y</w:t>
        </w:r>
      </w:ins>
      <w:del w:id="299" w:author="ERCOT" w:date="2019-12-15T17:06:00Z">
        <w:r w:rsidRPr="00B77536" w:rsidDel="00895775">
          <w:rPr>
            <w:iCs/>
            <w:szCs w:val="20"/>
          </w:rPr>
          <w:delText>ies</w:delText>
        </w:r>
      </w:del>
      <w:r w:rsidRPr="00B77536">
        <w:rPr>
          <w:iCs/>
          <w:szCs w:val="20"/>
        </w:rPr>
        <w:t>’</w:t>
      </w:r>
      <w:ins w:id="300" w:author="ERCOT" w:date="2019-12-15T17:07:00Z">
        <w:r>
          <w:rPr>
            <w:iCs/>
            <w:szCs w:val="20"/>
          </w:rPr>
          <w:t>s</w:t>
        </w:r>
      </w:ins>
      <w:r w:rsidRPr="00B77536">
        <w:rPr>
          <w:iCs/>
          <w:szCs w:val="20"/>
        </w:rPr>
        <w:t xml:space="preserve"> control room where the tests are conducted and at the QSE’s Real-Time </w:t>
      </w:r>
      <w:del w:id="301" w:author="ERCOT" w:date="2019-11-03T22:26:00Z">
        <w:r w:rsidRPr="00B77536" w:rsidDel="00B77536">
          <w:rPr>
            <w:iCs/>
            <w:szCs w:val="20"/>
          </w:rPr>
          <w:delText xml:space="preserve">generation </w:delText>
        </w:r>
      </w:del>
      <w:ins w:id="302" w:author="ERCOT" w:date="2019-11-03T22:26:00Z">
        <w:r>
          <w:rPr>
            <w:iCs/>
            <w:szCs w:val="20"/>
          </w:rPr>
          <w:t xml:space="preserve">Resource </w:t>
        </w:r>
      </w:ins>
      <w:r w:rsidRPr="00B77536">
        <w:rPr>
          <w:iCs/>
          <w:szCs w:val="20"/>
        </w:rPr>
        <w:t>dispatch desk.  During any test, the Generation Resource</w:t>
      </w:r>
      <w:ins w:id="303" w:author="ERCOT" w:date="2019-11-03T22:25:00Z">
        <w:r>
          <w:rPr>
            <w:iCs/>
            <w:szCs w:val="20"/>
          </w:rPr>
          <w:t xml:space="preserve"> </w:t>
        </w:r>
        <w:r>
          <w:t>or ESR</w:t>
        </w:r>
      </w:ins>
      <w:r w:rsidRPr="00B77536">
        <w:rPr>
          <w:iCs/>
          <w:szCs w:val="20"/>
        </w:rPr>
        <w:t xml:space="preserve"> must maintain its </w:t>
      </w:r>
      <w:del w:id="304" w:author="ERCOT" w:date="2019-11-03T22:26:00Z">
        <w:r w:rsidRPr="00B77536" w:rsidDel="00B77536">
          <w:rPr>
            <w:iCs/>
            <w:szCs w:val="20"/>
          </w:rPr>
          <w:delText xml:space="preserve">generator </w:delText>
        </w:r>
      </w:del>
      <w:r w:rsidRPr="00B77536">
        <w:rPr>
          <w:iCs/>
          <w:szCs w:val="20"/>
        </w:rPr>
        <w:t xml:space="preserve">cooling system at normal operating conditions, the </w:t>
      </w:r>
      <w:ins w:id="305" w:author="ERCOT" w:date="2019-11-03T22:26:00Z">
        <w:r>
          <w:rPr>
            <w:iCs/>
            <w:szCs w:val="20"/>
          </w:rPr>
          <w:t>A</w:t>
        </w:r>
      </w:ins>
      <w:del w:id="306" w:author="ERCOT" w:date="2019-11-03T22:26:00Z">
        <w:r w:rsidRPr="00B77536" w:rsidDel="00B77536">
          <w:rPr>
            <w:iCs/>
            <w:szCs w:val="20"/>
          </w:rPr>
          <w:delText>a</w:delText>
        </w:r>
      </w:del>
      <w:r w:rsidRPr="00B77536">
        <w:rPr>
          <w:iCs/>
          <w:szCs w:val="20"/>
        </w:rPr>
        <w:t xml:space="preserve">utomatic </w:t>
      </w:r>
      <w:ins w:id="307" w:author="ERCOT" w:date="2019-11-03T22:26:00Z">
        <w:r>
          <w:rPr>
            <w:iCs/>
            <w:szCs w:val="20"/>
          </w:rPr>
          <w:t>V</w:t>
        </w:r>
      </w:ins>
      <w:del w:id="308" w:author="ERCOT" w:date="2019-11-03T22:26:00Z">
        <w:r w:rsidRPr="00B77536" w:rsidDel="00B77536">
          <w:rPr>
            <w:iCs/>
            <w:szCs w:val="20"/>
          </w:rPr>
          <w:delText>v</w:delText>
        </w:r>
      </w:del>
      <w:r w:rsidRPr="00B77536">
        <w:rPr>
          <w:iCs/>
          <w:szCs w:val="20"/>
        </w:rPr>
        <w:t xml:space="preserve">oltage </w:t>
      </w:r>
      <w:ins w:id="309" w:author="ERCOT" w:date="2019-11-03T22:26:00Z">
        <w:r>
          <w:rPr>
            <w:iCs/>
            <w:szCs w:val="20"/>
          </w:rPr>
          <w:t>R</w:t>
        </w:r>
      </w:ins>
      <w:del w:id="310" w:author="ERCOT" w:date="2019-11-03T22:26:00Z">
        <w:r w:rsidRPr="00B77536" w:rsidDel="00B77536">
          <w:rPr>
            <w:iCs/>
            <w:szCs w:val="20"/>
          </w:rPr>
          <w:delText>r</w:delText>
        </w:r>
      </w:del>
      <w:r w:rsidRPr="00B77536">
        <w:rPr>
          <w:iCs/>
          <w:szCs w:val="20"/>
        </w:rPr>
        <w:t>egulator in service and all auxiliary equipment in service that is needed for expected normal operation.</w:t>
      </w:r>
    </w:p>
    <w:p w14:paraId="328BCA83" w14:textId="77777777" w:rsidR="009C76D8" w:rsidRPr="00B77536" w:rsidRDefault="009C76D8" w:rsidP="009C76D8">
      <w:pPr>
        <w:keepNext/>
        <w:widowControl w:val="0"/>
        <w:tabs>
          <w:tab w:val="left" w:pos="1296"/>
        </w:tabs>
        <w:spacing w:before="240" w:after="240"/>
        <w:ind w:left="1296" w:hanging="1296"/>
        <w:outlineLvl w:val="3"/>
        <w:rPr>
          <w:b/>
          <w:bCs/>
          <w:snapToGrid w:val="0"/>
          <w:szCs w:val="20"/>
        </w:rPr>
      </w:pPr>
      <w:r w:rsidRPr="00B77536">
        <w:rPr>
          <w:b/>
          <w:bCs/>
          <w:snapToGrid w:val="0"/>
          <w:szCs w:val="20"/>
        </w:rPr>
        <w:t>3.3.2.2</w:t>
      </w:r>
      <w:r w:rsidRPr="00B77536">
        <w:rPr>
          <w:b/>
          <w:bCs/>
          <w:snapToGrid w:val="0"/>
          <w:szCs w:val="20"/>
        </w:rPr>
        <w:tab/>
        <w:t>Reactive Testing Requirements</w:t>
      </w:r>
    </w:p>
    <w:p w14:paraId="37E4DE8E" w14:textId="77777777" w:rsidR="009C76D8" w:rsidRPr="00B77536" w:rsidRDefault="009C76D8" w:rsidP="009C76D8">
      <w:pPr>
        <w:autoSpaceDE w:val="0"/>
        <w:autoSpaceDN w:val="0"/>
        <w:adjustRightInd w:val="0"/>
        <w:spacing w:after="240"/>
        <w:ind w:left="720" w:right="58" w:hanging="720"/>
      </w:pPr>
      <w:r w:rsidRPr="00B77536">
        <w:t>(1)</w:t>
      </w:r>
      <w:r w:rsidRPr="00B77536">
        <w:tab/>
        <w:t>Reactive testing may be performed as either “Coordinated,” or “Non-Coordinated,” the difference being the amount of notification provided to ERCOT and the TO, and level of their involvement in testing.</w:t>
      </w:r>
    </w:p>
    <w:p w14:paraId="623AB4B1" w14:textId="77777777" w:rsidR="009C76D8" w:rsidRPr="00B77536" w:rsidRDefault="009C76D8" w:rsidP="009C76D8">
      <w:pPr>
        <w:autoSpaceDE w:val="0"/>
        <w:autoSpaceDN w:val="0"/>
        <w:adjustRightInd w:val="0"/>
        <w:spacing w:after="240"/>
        <w:ind w:left="1440" w:right="58" w:hanging="720"/>
      </w:pPr>
      <w:r w:rsidRPr="00B77536">
        <w:t>(a)</w:t>
      </w:r>
      <w:r w:rsidRPr="00B77536">
        <w:tab/>
        <w:t>Coordinated Testing</w:t>
      </w:r>
    </w:p>
    <w:p w14:paraId="0132D29B" w14:textId="77777777" w:rsidR="009C76D8" w:rsidRPr="00B77536" w:rsidRDefault="009C76D8" w:rsidP="009C76D8">
      <w:pPr>
        <w:autoSpaceDE w:val="0"/>
        <w:autoSpaceDN w:val="0"/>
        <w:adjustRightInd w:val="0"/>
        <w:spacing w:after="240"/>
        <w:ind w:left="2160" w:right="58" w:hanging="720"/>
      </w:pPr>
      <w:r w:rsidRPr="00B77536">
        <w:t>(i)</w:t>
      </w:r>
      <w:r w:rsidRPr="00B77536">
        <w:tab/>
        <w:t>Coordinated testing is the preferred method for new or larger-capacity units, as it provides a greater amount of coordination with ERCOT and the TO, allowing testing impacts and any potential adjustments to local voltage levels to be studied in advance.</w:t>
      </w:r>
    </w:p>
    <w:p w14:paraId="15C631CB" w14:textId="77777777" w:rsidR="009C76D8" w:rsidRPr="00B77536" w:rsidRDefault="009C76D8" w:rsidP="009C76D8">
      <w:pPr>
        <w:autoSpaceDE w:val="0"/>
        <w:autoSpaceDN w:val="0"/>
        <w:adjustRightInd w:val="0"/>
        <w:spacing w:after="240"/>
        <w:ind w:left="2160" w:right="58" w:hanging="720"/>
      </w:pPr>
      <w:r w:rsidRPr="00B77536">
        <w:t>(ii)</w:t>
      </w:r>
      <w:r w:rsidRPr="00B77536">
        <w:tab/>
        <w:t>The Resource Entity requesting a Coordinated test must submit a test request to ERCOT and the TO via their QSE, by no later than 15:00, one day prior to the proposed test date.  ERCOT and the TO then have until 17:00 of the day prior to the proposed test date, to either approve or disapprove the test request.</w:t>
      </w:r>
    </w:p>
    <w:p w14:paraId="6F70F609" w14:textId="77777777" w:rsidR="009C76D8" w:rsidRPr="00B77536" w:rsidRDefault="009C76D8" w:rsidP="009C76D8">
      <w:pPr>
        <w:autoSpaceDE w:val="0"/>
        <w:autoSpaceDN w:val="0"/>
        <w:adjustRightInd w:val="0"/>
        <w:spacing w:after="240"/>
        <w:ind w:left="2160" w:right="58" w:hanging="720"/>
      </w:pPr>
      <w:r w:rsidRPr="00B77536">
        <w:t>(iii)</w:t>
      </w:r>
      <w:r w:rsidRPr="00B77536">
        <w:tab/>
        <w:t xml:space="preserve">Both ERCOT and the TO have the right to deny or cancel a test at any time, if they feel that system reliability may be adversely impacted by the test. </w:t>
      </w:r>
    </w:p>
    <w:p w14:paraId="5B9BB2F0" w14:textId="77777777" w:rsidR="009C76D8" w:rsidRPr="00B77536" w:rsidRDefault="009C76D8" w:rsidP="009C76D8">
      <w:pPr>
        <w:autoSpaceDE w:val="0"/>
        <w:autoSpaceDN w:val="0"/>
        <w:adjustRightInd w:val="0"/>
        <w:spacing w:after="240"/>
        <w:ind w:left="2160" w:right="58" w:hanging="720"/>
      </w:pPr>
      <w:r w:rsidRPr="00B77536">
        <w:t>(iv)</w:t>
      </w:r>
      <w:r w:rsidRPr="00B77536">
        <w:tab/>
        <w:t>The test requests should contain the proposed time and date of the test, type of test (leading or lagging), expected unit MW and MVAr output range during the test, and a copy of the reactive capability curve.</w:t>
      </w:r>
    </w:p>
    <w:p w14:paraId="7F2C8690" w14:textId="77777777" w:rsidR="009C76D8" w:rsidRPr="00B77536" w:rsidRDefault="009C76D8" w:rsidP="009C76D8">
      <w:pPr>
        <w:autoSpaceDE w:val="0"/>
        <w:autoSpaceDN w:val="0"/>
        <w:adjustRightInd w:val="0"/>
        <w:spacing w:after="240"/>
        <w:ind w:left="1440" w:right="58" w:hanging="720"/>
      </w:pPr>
      <w:r w:rsidRPr="00B77536">
        <w:t>(b)</w:t>
      </w:r>
      <w:r w:rsidRPr="00B77536">
        <w:tab/>
        <w:t>Non-Coordinated Testing</w:t>
      </w:r>
    </w:p>
    <w:p w14:paraId="6A33394C" w14:textId="77777777" w:rsidR="009C76D8" w:rsidRPr="00B77536" w:rsidRDefault="009C76D8" w:rsidP="009C76D8">
      <w:pPr>
        <w:autoSpaceDE w:val="0"/>
        <w:autoSpaceDN w:val="0"/>
        <w:adjustRightInd w:val="0"/>
        <w:spacing w:after="240"/>
        <w:ind w:left="2160" w:right="58" w:hanging="720"/>
      </w:pPr>
      <w:r w:rsidRPr="00B77536">
        <w:t>(i)</w:t>
      </w:r>
      <w:r w:rsidRPr="00B77536">
        <w:tab/>
        <w:t xml:space="preserve">The Resource Entity representing the resource requesting a Non-Coordinated test must inform ERCOT and the TO via their QSE at least two hours prior to the proposed start of the test. </w:t>
      </w:r>
    </w:p>
    <w:p w14:paraId="4A2A0388" w14:textId="77777777" w:rsidR="009C76D8" w:rsidRPr="00B77536" w:rsidRDefault="009C76D8" w:rsidP="009C76D8">
      <w:pPr>
        <w:autoSpaceDE w:val="0"/>
        <w:autoSpaceDN w:val="0"/>
        <w:adjustRightInd w:val="0"/>
        <w:spacing w:after="240"/>
        <w:ind w:left="2160" w:right="58" w:hanging="720"/>
      </w:pPr>
      <w:r w:rsidRPr="00B77536">
        <w:lastRenderedPageBreak/>
        <w:t>(ii)</w:t>
      </w:r>
      <w:r w:rsidRPr="00B77536">
        <w:tab/>
        <w:t>Both ERCOT and the TO have the right to deny or cancel a test at any time, if they feel that system reliability may be adversely impacted by the test.</w:t>
      </w:r>
    </w:p>
    <w:p w14:paraId="48D659F6" w14:textId="77777777" w:rsidR="009C76D8" w:rsidRPr="00B77536" w:rsidRDefault="009C76D8" w:rsidP="009C76D8">
      <w:pPr>
        <w:autoSpaceDE w:val="0"/>
        <w:autoSpaceDN w:val="0"/>
        <w:adjustRightInd w:val="0"/>
        <w:spacing w:after="240"/>
        <w:ind w:left="720" w:right="58" w:hanging="720"/>
      </w:pPr>
      <w:r w:rsidRPr="00B77536">
        <w:t>(2)</w:t>
      </w:r>
      <w:r w:rsidRPr="00B77536">
        <w:tab/>
        <w:t>Lagging Reactive Testing</w:t>
      </w:r>
    </w:p>
    <w:p w14:paraId="62461F3C" w14:textId="77777777" w:rsidR="009C76D8" w:rsidRPr="00B77536" w:rsidRDefault="009C76D8" w:rsidP="009C76D8">
      <w:pPr>
        <w:autoSpaceDE w:val="0"/>
        <w:autoSpaceDN w:val="0"/>
        <w:adjustRightInd w:val="0"/>
        <w:spacing w:after="240"/>
        <w:ind w:left="1440" w:right="58" w:hanging="720"/>
      </w:pPr>
      <w:r w:rsidRPr="00B77536">
        <w:t>(a)</w:t>
      </w:r>
      <w:r w:rsidRPr="00B77536">
        <w:tab/>
        <w:t>It is recommended, but not required, that lagging reactive tests be performed when system voltage is within the voltage profile, such as during high load periods.</w:t>
      </w:r>
    </w:p>
    <w:p w14:paraId="37293E14" w14:textId="77777777" w:rsidR="009C76D8" w:rsidRPr="00B77536" w:rsidRDefault="009C76D8" w:rsidP="009C76D8">
      <w:pPr>
        <w:autoSpaceDE w:val="0"/>
        <w:autoSpaceDN w:val="0"/>
        <w:adjustRightInd w:val="0"/>
        <w:spacing w:after="240"/>
        <w:ind w:left="1440" w:right="58" w:hanging="720"/>
      </w:pPr>
      <w:r w:rsidRPr="00B77536">
        <w:t>(b)</w:t>
      </w:r>
      <w:r w:rsidRPr="00B77536">
        <w:tab/>
      </w:r>
      <w:ins w:id="311" w:author="ERCOT" w:date="2019-11-03T22:26:00Z">
        <w:r>
          <w:t>For Generation Resources</w:t>
        </w:r>
      </w:ins>
      <w:ins w:id="312" w:author="ERCOT" w:date="2019-11-08T12:44:00Z">
        <w:r>
          <w:t>,</w:t>
        </w:r>
      </w:ins>
      <w:ins w:id="313" w:author="ERCOT" w:date="2019-11-03T22:26:00Z">
        <w:r>
          <w:t xml:space="preserve"> </w:t>
        </w:r>
      </w:ins>
      <w:del w:id="314" w:author="ERCOT" w:date="2019-11-03T22:27:00Z">
        <w:r w:rsidRPr="00B77536" w:rsidDel="00B77536">
          <w:delText>L</w:delText>
        </w:r>
      </w:del>
      <w:ins w:id="315" w:author="ERCOT" w:date="2019-11-03T22:27:00Z">
        <w:r>
          <w:t>l</w:t>
        </w:r>
      </w:ins>
      <w:r w:rsidRPr="00B77536">
        <w:t>agging tests should meet the following performance criteria:</w:t>
      </w:r>
    </w:p>
    <w:p w14:paraId="443F53B7" w14:textId="77777777" w:rsidR="009C76D8" w:rsidRPr="00B77536" w:rsidRDefault="009C76D8" w:rsidP="009C76D8">
      <w:pPr>
        <w:autoSpaceDE w:val="0"/>
        <w:autoSpaceDN w:val="0"/>
        <w:adjustRightInd w:val="0"/>
        <w:spacing w:after="240"/>
        <w:ind w:left="2160" w:right="58" w:hanging="720"/>
      </w:pPr>
      <w:r w:rsidRPr="00B77536">
        <w:t>(i)</w:t>
      </w:r>
      <w:r w:rsidRPr="00B77536">
        <w:tab/>
        <w:t xml:space="preserve">Lagging Test 1:  Test at or above 95% of the unit’s High Sustained Limit (HSL) for at least 15 minutes.  IRRs should test at or above 60% of their HSL.  Testing acceptance criteria is met if the unit achieved no less than 90% of the unit’s most recent CURL.  </w:t>
      </w:r>
    </w:p>
    <w:p w14:paraId="4C7B7423" w14:textId="77777777" w:rsidR="009C76D8" w:rsidRPr="00B77536" w:rsidRDefault="009C76D8" w:rsidP="009C76D8">
      <w:pPr>
        <w:autoSpaceDE w:val="0"/>
        <w:autoSpaceDN w:val="0"/>
        <w:adjustRightInd w:val="0"/>
        <w:spacing w:after="240"/>
        <w:ind w:left="2160" w:right="58" w:hanging="720"/>
      </w:pPr>
      <w:r w:rsidRPr="00B77536">
        <w:t>(ii)</w:t>
      </w:r>
      <w:r w:rsidRPr="00B77536">
        <w:tab/>
        <w:t xml:space="preserve">Lagging Test 2:  Test at the unit’s HSL for at least one hour. IRRs should test with at least 90% of photovoltaic inverters or wind turbines on-line. Testing acceptance criteria is met if the unit achieved at least 50% of the units CURL for one hour.  </w:t>
      </w:r>
    </w:p>
    <w:p w14:paraId="372348B1" w14:textId="77777777" w:rsidR="009C76D8" w:rsidRDefault="009C76D8" w:rsidP="009C76D8">
      <w:pPr>
        <w:autoSpaceDE w:val="0"/>
        <w:autoSpaceDN w:val="0"/>
        <w:adjustRightInd w:val="0"/>
        <w:spacing w:after="240"/>
        <w:ind w:left="2160" w:right="58" w:hanging="720"/>
        <w:rPr>
          <w:ins w:id="316" w:author="ERCOT" w:date="2019-11-03T22:28:00Z"/>
        </w:rPr>
      </w:pPr>
      <w:r w:rsidRPr="00B77536">
        <w:t>(iii)</w:t>
      </w:r>
      <w:r w:rsidRPr="00B77536">
        <w:tab/>
        <w:t>Lagging Test 3:  Test at the unit’s normally expected minimum real power output during system light load conditions for at least one minute.  IRRs</w:t>
      </w:r>
      <w:ins w:id="317" w:author="ERCOT" w:date="2019-11-03T22:27:00Z">
        <w:r>
          <w:t xml:space="preserve">, </w:t>
        </w:r>
      </w:ins>
      <w:ins w:id="318" w:author="ERCOT" w:date="2019-12-15T17:07:00Z">
        <w:r>
          <w:t>ESRs</w:t>
        </w:r>
      </w:ins>
      <w:ins w:id="319" w:author="ERCOT" w:date="2019-11-07T14:01:00Z">
        <w:r>
          <w:t>,</w:t>
        </w:r>
      </w:ins>
      <w:r w:rsidRPr="00B77536">
        <w:t xml:space="preserve"> and nuclear units are exempt from this test.  Testing acceptance criteria is met if the unit achieved at least 50% of the unit’s CURL.  </w:t>
      </w:r>
    </w:p>
    <w:p w14:paraId="5FA8904E" w14:textId="77777777" w:rsidR="009C76D8" w:rsidRPr="00B77536" w:rsidRDefault="009C76D8" w:rsidP="009C76D8">
      <w:pPr>
        <w:autoSpaceDE w:val="0"/>
        <w:autoSpaceDN w:val="0"/>
        <w:adjustRightInd w:val="0"/>
        <w:spacing w:after="240" w:line="259" w:lineRule="auto"/>
        <w:ind w:left="1440" w:right="58" w:hanging="720"/>
        <w:rPr>
          <w:ins w:id="320" w:author="ERCOT" w:date="2019-11-03T22:28:00Z"/>
          <w:rFonts w:eastAsia="Calibri"/>
        </w:rPr>
      </w:pPr>
      <w:ins w:id="321" w:author="ERCOT" w:date="2019-11-03T22:28:00Z">
        <w:r w:rsidRPr="00B77536">
          <w:rPr>
            <w:rFonts w:ascii="Calibri" w:eastAsia="Calibri" w:hAnsi="Calibri"/>
            <w:sz w:val="22"/>
            <w:szCs w:val="22"/>
          </w:rPr>
          <w:t>(</w:t>
        </w:r>
        <w:r w:rsidRPr="00B77536">
          <w:rPr>
            <w:rFonts w:eastAsia="Calibri"/>
          </w:rPr>
          <w:t>c)</w:t>
        </w:r>
        <w:r w:rsidRPr="00B77536">
          <w:rPr>
            <w:rFonts w:eastAsia="Calibri"/>
          </w:rPr>
          <w:tab/>
          <w:t>For inverter-based ESRs</w:t>
        </w:r>
      </w:ins>
      <w:ins w:id="322" w:author="ERCOT" w:date="2019-11-08T12:41:00Z">
        <w:r>
          <w:rPr>
            <w:rFonts w:eastAsia="Calibri"/>
          </w:rPr>
          <w:t>,</w:t>
        </w:r>
      </w:ins>
      <w:ins w:id="323" w:author="ERCOT" w:date="2019-11-03T22:28:00Z">
        <w:r w:rsidRPr="00B77536">
          <w:rPr>
            <w:rFonts w:eastAsia="Calibri"/>
          </w:rPr>
          <w:t xml:space="preserve"> lagging tests should meet the following performance criteria:</w:t>
        </w:r>
      </w:ins>
    </w:p>
    <w:p w14:paraId="60B4F0A7" w14:textId="77777777" w:rsidR="009C76D8" w:rsidRPr="00B77536" w:rsidRDefault="009C76D8" w:rsidP="009C76D8">
      <w:pPr>
        <w:autoSpaceDE w:val="0"/>
        <w:autoSpaceDN w:val="0"/>
        <w:adjustRightInd w:val="0"/>
        <w:spacing w:after="240" w:line="259" w:lineRule="auto"/>
        <w:ind w:left="2160" w:right="58" w:hanging="720"/>
        <w:rPr>
          <w:ins w:id="324" w:author="ERCOT" w:date="2019-11-03T22:28:00Z"/>
          <w:rFonts w:eastAsia="Calibri"/>
        </w:rPr>
      </w:pPr>
      <w:ins w:id="325" w:author="ERCOT" w:date="2019-11-03T22:28:00Z">
        <w:r w:rsidRPr="00B77536">
          <w:rPr>
            <w:rFonts w:eastAsia="Calibri"/>
          </w:rPr>
          <w:t>(i)</w:t>
        </w:r>
        <w:r w:rsidRPr="00B77536">
          <w:rPr>
            <w:rFonts w:eastAsia="Calibri"/>
          </w:rPr>
          <w:tab/>
          <w:t xml:space="preserve">Lagging Test 1a:  Test at or above 95% </w:t>
        </w:r>
      </w:ins>
      <w:ins w:id="326" w:author="ERCOT" w:date="2019-12-15T17:07:00Z">
        <w:r w:rsidRPr="00B77536">
          <w:rPr>
            <w:rFonts w:eastAsia="Calibri"/>
          </w:rPr>
          <w:t xml:space="preserve">the unit’s </w:t>
        </w:r>
        <w:r w:rsidRPr="000D791B">
          <w:t>Maximum Operating Discharge Power Limit</w:t>
        </w:r>
        <w:r w:rsidRPr="00B77536" w:rsidDel="00EA2699">
          <w:rPr>
            <w:rFonts w:eastAsia="Calibri"/>
          </w:rPr>
          <w:t xml:space="preserve"> </w:t>
        </w:r>
        <w:r w:rsidRPr="00B77536">
          <w:rPr>
            <w:rFonts w:eastAsia="Calibri"/>
          </w:rPr>
          <w:t xml:space="preserve">for at least </w:t>
        </w:r>
      </w:ins>
      <w:ins w:id="327" w:author="ERCOT" w:date="2019-11-03T22:28:00Z">
        <w:r w:rsidRPr="00B77536">
          <w:rPr>
            <w:rFonts w:eastAsia="Calibri"/>
          </w:rPr>
          <w:t>15 minutes</w:t>
        </w:r>
      </w:ins>
      <w:ins w:id="328" w:author="ERCOT" w:date="2019-11-05T14:07:00Z">
        <w:r>
          <w:rPr>
            <w:rFonts w:eastAsia="Calibri"/>
          </w:rPr>
          <w:t xml:space="preserve"> </w:t>
        </w:r>
      </w:ins>
      <w:ins w:id="329" w:author="ERCOT" w:date="2019-11-05T14:08:00Z">
        <w:r>
          <w:rPr>
            <w:rFonts w:cs="Arial"/>
            <w:iCs/>
          </w:rPr>
          <w:t>or entire duration if less than 15 minutes</w:t>
        </w:r>
      </w:ins>
      <w:ins w:id="330" w:author="ERCOT" w:date="2019-11-03T22:28:00Z">
        <w:r w:rsidRPr="00B77536">
          <w:rPr>
            <w:rFonts w:eastAsia="Calibri"/>
          </w:rPr>
          <w:t>.</w:t>
        </w:r>
      </w:ins>
    </w:p>
    <w:p w14:paraId="18811B39" w14:textId="77777777" w:rsidR="009C76D8" w:rsidRPr="00B77536" w:rsidRDefault="009C76D8" w:rsidP="009C76D8">
      <w:pPr>
        <w:autoSpaceDE w:val="0"/>
        <w:autoSpaceDN w:val="0"/>
        <w:adjustRightInd w:val="0"/>
        <w:spacing w:after="240" w:line="259" w:lineRule="auto"/>
        <w:ind w:left="2160" w:right="58"/>
        <w:rPr>
          <w:ins w:id="331" w:author="ERCOT" w:date="2019-11-03T22:28:00Z"/>
          <w:rFonts w:eastAsia="Calibri"/>
        </w:rPr>
      </w:pPr>
      <w:ins w:id="332" w:author="ERCOT" w:date="2019-11-03T22:28:00Z">
        <w:r w:rsidRPr="00B77536">
          <w:rPr>
            <w:rFonts w:eastAsia="Calibri"/>
          </w:rPr>
          <w:t xml:space="preserve">Testing acceptance criteria is met if the unit achieved no less than 90% of the unit’s most recent CURL.  </w:t>
        </w:r>
      </w:ins>
    </w:p>
    <w:p w14:paraId="2BFE2A68" w14:textId="77777777" w:rsidR="009C76D8" w:rsidRPr="00B77536" w:rsidRDefault="009C76D8" w:rsidP="009C76D8">
      <w:pPr>
        <w:autoSpaceDE w:val="0"/>
        <w:autoSpaceDN w:val="0"/>
        <w:adjustRightInd w:val="0"/>
        <w:spacing w:after="240" w:line="259" w:lineRule="auto"/>
        <w:ind w:left="2160" w:right="58" w:hanging="720"/>
        <w:rPr>
          <w:ins w:id="333" w:author="ERCOT" w:date="2019-11-03T22:28:00Z"/>
          <w:rFonts w:eastAsia="Calibri"/>
        </w:rPr>
      </w:pPr>
      <w:ins w:id="334" w:author="ERCOT" w:date="2019-11-03T22:28:00Z">
        <w:r w:rsidRPr="00B77536">
          <w:rPr>
            <w:rFonts w:eastAsia="Calibri"/>
          </w:rPr>
          <w:t>(ii)</w:t>
        </w:r>
        <w:r w:rsidRPr="00B77536">
          <w:rPr>
            <w:rFonts w:eastAsia="Calibri"/>
          </w:rPr>
          <w:tab/>
          <w:t xml:space="preserve">Lagging Test 1b:  Test at or above 95% of </w:t>
        </w:r>
      </w:ins>
      <w:ins w:id="335" w:author="ERCOT" w:date="2019-12-15T17:08:00Z">
        <w:r w:rsidRPr="00B77536">
          <w:rPr>
            <w:rFonts w:eastAsia="Calibri"/>
          </w:rPr>
          <w:t xml:space="preserve">the unit’s </w:t>
        </w:r>
        <w:r>
          <w:t>Maximum Operating C</w:t>
        </w:r>
        <w:r w:rsidRPr="000D791B">
          <w:t>harge Power Limit</w:t>
        </w:r>
        <w:r w:rsidRPr="00B77536" w:rsidDel="00EA2699">
          <w:rPr>
            <w:rFonts w:eastAsia="Calibri"/>
          </w:rPr>
          <w:t xml:space="preserve"> </w:t>
        </w:r>
        <w:r w:rsidRPr="00B77536">
          <w:rPr>
            <w:rFonts w:eastAsia="Calibri"/>
          </w:rPr>
          <w:t xml:space="preserve">for at </w:t>
        </w:r>
      </w:ins>
      <w:ins w:id="336" w:author="ERCOT" w:date="2019-11-03T22:28:00Z">
        <w:r w:rsidRPr="00B77536">
          <w:rPr>
            <w:rFonts w:eastAsia="Calibri"/>
          </w:rPr>
          <w:t>least 15 minutes</w:t>
        </w:r>
      </w:ins>
      <w:ins w:id="337" w:author="ERCOT" w:date="2019-11-05T14:07:00Z">
        <w:r>
          <w:rPr>
            <w:rFonts w:eastAsia="Calibri"/>
          </w:rPr>
          <w:t xml:space="preserve"> </w:t>
        </w:r>
      </w:ins>
      <w:ins w:id="338" w:author="ERCOT" w:date="2019-11-05T14:08:00Z">
        <w:r>
          <w:rPr>
            <w:rFonts w:cs="Arial"/>
            <w:iCs/>
          </w:rPr>
          <w:t>or entire duration if less than 15 minutes</w:t>
        </w:r>
      </w:ins>
      <w:ins w:id="339" w:author="ERCOT" w:date="2019-11-03T22:28:00Z">
        <w:r w:rsidRPr="00B77536">
          <w:rPr>
            <w:rFonts w:eastAsia="Calibri"/>
          </w:rPr>
          <w:t>.</w:t>
        </w:r>
      </w:ins>
    </w:p>
    <w:p w14:paraId="50ADA34F" w14:textId="77777777" w:rsidR="009C76D8" w:rsidRDefault="009C76D8" w:rsidP="009C76D8">
      <w:pPr>
        <w:autoSpaceDE w:val="0"/>
        <w:autoSpaceDN w:val="0"/>
        <w:adjustRightInd w:val="0"/>
        <w:spacing w:after="240" w:line="259" w:lineRule="auto"/>
        <w:ind w:left="2160" w:right="58"/>
        <w:rPr>
          <w:ins w:id="340" w:author="ERCOT" w:date="2019-11-05T14:04:00Z"/>
          <w:rFonts w:eastAsia="Calibri"/>
        </w:rPr>
      </w:pPr>
      <w:ins w:id="341" w:author="ERCOT" w:date="2019-11-03T22:28:00Z">
        <w:r w:rsidRPr="00B77536">
          <w:rPr>
            <w:rFonts w:eastAsia="Calibri"/>
          </w:rPr>
          <w:t xml:space="preserve">Testing acceptance criteria is met if the unit achieved no less than 90% of the unit’s most recent CURL.  </w:t>
        </w:r>
      </w:ins>
      <w:ins w:id="342" w:author="ERCOT" w:date="2019-11-05T14:08:00Z">
        <w:r>
          <w:rPr>
            <w:rFonts w:eastAsia="Calibri"/>
          </w:rPr>
          <w:t xml:space="preserve"> </w:t>
        </w:r>
      </w:ins>
    </w:p>
    <w:p w14:paraId="305EEB23" w14:textId="28FA7911" w:rsidR="009C76D8" w:rsidRPr="00B77536" w:rsidRDefault="009C76D8" w:rsidP="009C76D8">
      <w:pPr>
        <w:autoSpaceDE w:val="0"/>
        <w:autoSpaceDN w:val="0"/>
        <w:adjustRightInd w:val="0"/>
        <w:spacing w:after="240" w:line="259" w:lineRule="auto"/>
        <w:ind w:left="2160" w:right="58" w:hanging="720"/>
        <w:rPr>
          <w:ins w:id="343" w:author="ERCOT" w:date="2019-11-03T22:28:00Z"/>
          <w:rFonts w:eastAsia="Calibri"/>
        </w:rPr>
      </w:pPr>
      <w:ins w:id="344" w:author="ERCOT" w:date="2019-11-05T14:04:00Z">
        <w:r>
          <w:rPr>
            <w:rFonts w:eastAsia="Calibri"/>
          </w:rPr>
          <w:lastRenderedPageBreak/>
          <w:t>(iii)</w:t>
        </w:r>
        <w:r>
          <w:rPr>
            <w:rFonts w:eastAsia="Calibri"/>
          </w:rPr>
          <w:tab/>
        </w:r>
        <w:r w:rsidRPr="009660C8">
          <w:rPr>
            <w:rFonts w:eastAsia="Calibri"/>
          </w:rPr>
          <w:t xml:space="preserve">Lagging Test 2: Test with </w:t>
        </w:r>
      </w:ins>
      <w:ins w:id="345" w:author="ERCOT 022820" w:date="2020-02-11T15:41:00Z">
        <w:r>
          <w:rPr>
            <w:rFonts w:eastAsia="Calibri"/>
          </w:rPr>
          <w:t>at least 90%</w:t>
        </w:r>
      </w:ins>
      <w:ins w:id="346" w:author="ERCOT" w:date="2019-11-05T14:04:00Z">
        <w:del w:id="347" w:author="ERCOT 022820" w:date="2020-02-11T15:41:00Z">
          <w:r w:rsidRPr="009660C8" w:rsidDel="00E5482D">
            <w:rPr>
              <w:rFonts w:eastAsia="Calibri"/>
            </w:rPr>
            <w:delText>all</w:delText>
          </w:r>
        </w:del>
        <w:r w:rsidRPr="009660C8">
          <w:rPr>
            <w:rFonts w:eastAsia="Calibri"/>
          </w:rPr>
          <w:t xml:space="preserve"> </w:t>
        </w:r>
      </w:ins>
      <w:ins w:id="348" w:author="ERCOT 022820" w:date="2020-02-11T15:48:00Z">
        <w:r>
          <w:rPr>
            <w:rFonts w:eastAsia="Calibri"/>
          </w:rPr>
          <w:t xml:space="preserve">of </w:t>
        </w:r>
      </w:ins>
      <w:ins w:id="349" w:author="ERCOT 022820" w:date="2020-02-27T09:27:00Z">
        <w:r w:rsidR="00DE671C">
          <w:rPr>
            <w:rFonts w:eastAsia="Calibri"/>
          </w:rPr>
          <w:t xml:space="preserve">the ESR’s </w:t>
        </w:r>
      </w:ins>
      <w:ins w:id="350" w:author="ERCOT" w:date="2019-11-05T14:04:00Z">
        <w:r w:rsidRPr="009660C8">
          <w:rPr>
            <w:rFonts w:eastAsia="Calibri"/>
          </w:rPr>
          <w:t xml:space="preserve">inverters </w:t>
        </w:r>
        <w:del w:id="351" w:author="ERCOT 022820" w:date="2020-02-27T09:27:00Z">
          <w:r w:rsidRPr="009660C8" w:rsidDel="00DE671C">
            <w:rPr>
              <w:rFonts w:eastAsia="Calibri"/>
            </w:rPr>
            <w:delText>o</w:delText>
          </w:r>
        </w:del>
      </w:ins>
      <w:ins w:id="352" w:author="ERCOT 022820" w:date="2020-02-27T09:27:00Z">
        <w:r w:rsidR="00DE671C">
          <w:rPr>
            <w:rFonts w:eastAsia="Calibri"/>
          </w:rPr>
          <w:t>O</w:t>
        </w:r>
      </w:ins>
      <w:ins w:id="353" w:author="ERCOT" w:date="2019-11-05T14:04:00Z">
        <w:r w:rsidRPr="009660C8">
          <w:rPr>
            <w:rFonts w:eastAsia="Calibri"/>
          </w:rPr>
          <w:t>n-</w:t>
        </w:r>
        <w:del w:id="354" w:author="ERCOT 022820" w:date="2020-02-27T09:27:00Z">
          <w:r w:rsidRPr="009660C8" w:rsidDel="00DE671C">
            <w:rPr>
              <w:rFonts w:eastAsia="Calibri"/>
            </w:rPr>
            <w:delText>l</w:delText>
          </w:r>
        </w:del>
      </w:ins>
      <w:ins w:id="355" w:author="ERCOT 022820" w:date="2020-02-27T09:27:00Z">
        <w:r w:rsidR="00DE671C">
          <w:rPr>
            <w:rFonts w:eastAsia="Calibri"/>
          </w:rPr>
          <w:t>L</w:t>
        </w:r>
      </w:ins>
      <w:ins w:id="356" w:author="ERCOT" w:date="2019-11-05T14:04:00Z">
        <w:r w:rsidRPr="009660C8">
          <w:rPr>
            <w:rFonts w:eastAsia="Calibri"/>
          </w:rPr>
          <w:t>ine for at least one hour. Testing acceptance criteria is met if the unit achieved at least 50% of its CURL for 1 hour</w:t>
        </w:r>
      </w:ins>
      <w:ins w:id="357" w:author="ERCOT 022820" w:date="2020-02-11T15:41:00Z">
        <w:r>
          <w:rPr>
            <w:rFonts w:eastAsia="Calibri"/>
          </w:rPr>
          <w:t xml:space="preserve"> at any MW level</w:t>
        </w:r>
      </w:ins>
      <w:ins w:id="358" w:author="ERCOT" w:date="2019-11-05T14:04:00Z">
        <w:r w:rsidRPr="009660C8">
          <w:rPr>
            <w:rFonts w:eastAsia="Calibri"/>
          </w:rPr>
          <w:t>.</w:t>
        </w:r>
      </w:ins>
      <w:ins w:id="359" w:author="ERCOT 022820" w:date="2020-02-11T15:41:00Z">
        <w:r>
          <w:rPr>
            <w:rFonts w:eastAsia="Calibri"/>
          </w:rPr>
          <w:t xml:space="preserve"> </w:t>
        </w:r>
      </w:ins>
    </w:p>
    <w:p w14:paraId="446F6499" w14:textId="77777777" w:rsidR="009C76D8" w:rsidRPr="00B77536" w:rsidRDefault="009C76D8" w:rsidP="009C76D8">
      <w:pPr>
        <w:autoSpaceDE w:val="0"/>
        <w:autoSpaceDN w:val="0"/>
        <w:adjustRightInd w:val="0"/>
        <w:spacing w:after="240"/>
        <w:ind w:left="720" w:right="58" w:hanging="720"/>
      </w:pPr>
      <w:r w:rsidRPr="00B77536">
        <w:t>(3)</w:t>
      </w:r>
      <w:r w:rsidRPr="00B77536">
        <w:tab/>
        <w:t>Leading Reactive Testing</w:t>
      </w:r>
    </w:p>
    <w:p w14:paraId="007314FB" w14:textId="77777777" w:rsidR="009C76D8" w:rsidRPr="00B77536" w:rsidRDefault="009C76D8" w:rsidP="009C76D8">
      <w:pPr>
        <w:autoSpaceDE w:val="0"/>
        <w:autoSpaceDN w:val="0"/>
        <w:adjustRightInd w:val="0"/>
        <w:spacing w:after="240"/>
        <w:ind w:left="1440" w:right="58" w:hanging="720"/>
      </w:pPr>
      <w:r w:rsidRPr="00B77536">
        <w:t>(a)</w:t>
      </w:r>
      <w:r w:rsidRPr="00B77536">
        <w:tab/>
        <w:t>It is recommended, but not required, that leading reactive tests be performed when system voltage is within the voltage profile, such as during low load periods.</w:t>
      </w:r>
    </w:p>
    <w:p w14:paraId="59F89B07" w14:textId="77777777" w:rsidR="009C76D8" w:rsidRPr="00B77536" w:rsidRDefault="009C76D8" w:rsidP="009C76D8">
      <w:pPr>
        <w:autoSpaceDE w:val="0"/>
        <w:autoSpaceDN w:val="0"/>
        <w:adjustRightInd w:val="0"/>
        <w:spacing w:after="240"/>
        <w:ind w:left="1440" w:right="58" w:hanging="720"/>
      </w:pPr>
      <w:r w:rsidRPr="00B77536">
        <w:t>(b)</w:t>
      </w:r>
      <w:r w:rsidRPr="00B77536">
        <w:tab/>
      </w:r>
      <w:ins w:id="360" w:author="ERCOT" w:date="2019-11-03T22:29:00Z">
        <w:r>
          <w:t>For Generat</w:t>
        </w:r>
      </w:ins>
      <w:ins w:id="361" w:author="ERCOT" w:date="2019-11-08T12:42:00Z">
        <w:r>
          <w:t>ion</w:t>
        </w:r>
      </w:ins>
      <w:ins w:id="362" w:author="ERCOT" w:date="2019-11-03T22:29:00Z">
        <w:r>
          <w:t xml:space="preserve"> Resources</w:t>
        </w:r>
      </w:ins>
      <w:ins w:id="363" w:author="ERCOT" w:date="2019-11-08T12:44:00Z">
        <w:r>
          <w:t>,</w:t>
        </w:r>
      </w:ins>
      <w:ins w:id="364" w:author="ERCOT" w:date="2019-11-03T22:29:00Z">
        <w:r>
          <w:t xml:space="preserve"> </w:t>
        </w:r>
      </w:ins>
      <w:del w:id="365" w:author="ERCOT" w:date="2019-11-03T22:29:00Z">
        <w:r w:rsidRPr="00B77536" w:rsidDel="00B77536">
          <w:delText>L</w:delText>
        </w:r>
      </w:del>
      <w:ins w:id="366" w:author="ERCOT" w:date="2019-11-03T22:29:00Z">
        <w:r>
          <w:t>l</w:t>
        </w:r>
      </w:ins>
      <w:r w:rsidRPr="00B77536">
        <w:t>eading tests should meet the following performance criteria:</w:t>
      </w:r>
    </w:p>
    <w:p w14:paraId="31603E13" w14:textId="77777777" w:rsidR="009C76D8" w:rsidRPr="00B77536" w:rsidRDefault="009C76D8" w:rsidP="009C76D8">
      <w:pPr>
        <w:autoSpaceDE w:val="0"/>
        <w:autoSpaceDN w:val="0"/>
        <w:adjustRightInd w:val="0"/>
        <w:spacing w:after="240"/>
        <w:ind w:left="2160" w:right="58" w:hanging="720"/>
      </w:pPr>
      <w:r w:rsidRPr="00B77536">
        <w:t>(i)</w:t>
      </w:r>
      <w:r w:rsidRPr="00B77536">
        <w:tab/>
        <w:t>Leading Test 1:  Test at the unit’s normally expected maximum real power output during system light load conditions for at least 15 minutes.  IRRs should test at or below 60% of their HSL.  Testing acceptance criteria is met if the unit achieved no less than 90% of the unit’s original manufacturer reactive curve or most recent CURL.</w:t>
      </w:r>
    </w:p>
    <w:p w14:paraId="543A3EBC" w14:textId="77777777" w:rsidR="009C76D8" w:rsidRPr="00B77536" w:rsidRDefault="009C76D8" w:rsidP="009C76D8">
      <w:pPr>
        <w:autoSpaceDE w:val="0"/>
        <w:autoSpaceDN w:val="0"/>
        <w:adjustRightInd w:val="0"/>
        <w:spacing w:after="240"/>
        <w:ind w:left="2160" w:right="58" w:hanging="720"/>
      </w:pPr>
      <w:r w:rsidRPr="00B77536">
        <w:t>(ii)</w:t>
      </w:r>
      <w:r w:rsidRPr="00B77536">
        <w:tab/>
        <w:t xml:space="preserve">Leading Test 2:  Test at the unit’s HSL for at least one minute.  IRR units </w:t>
      </w:r>
      <w:ins w:id="367" w:author="ERCOT" w:date="2019-11-03T22:30:00Z">
        <w:r>
          <w:t>and ESRs</w:t>
        </w:r>
        <w:r w:rsidRPr="00B77536">
          <w:t xml:space="preserve"> </w:t>
        </w:r>
      </w:ins>
      <w:r w:rsidRPr="00B77536">
        <w:t>are exempt from this test.  Testing acceptance criteria is met if the unit achieved at least 50% of the unit’s CURL.</w:t>
      </w:r>
    </w:p>
    <w:p w14:paraId="59859859" w14:textId="77777777" w:rsidR="009C76D8" w:rsidRDefault="009C76D8" w:rsidP="009C76D8">
      <w:pPr>
        <w:autoSpaceDE w:val="0"/>
        <w:autoSpaceDN w:val="0"/>
        <w:adjustRightInd w:val="0"/>
        <w:spacing w:after="240"/>
        <w:ind w:left="2160" w:right="58" w:hanging="720"/>
        <w:rPr>
          <w:ins w:id="368" w:author="ERCOT" w:date="2019-11-03T22:30:00Z"/>
        </w:rPr>
      </w:pPr>
      <w:r w:rsidRPr="00B77536">
        <w:t>(iii)</w:t>
      </w:r>
      <w:r w:rsidRPr="00B77536">
        <w:tab/>
        <w:t xml:space="preserve">Leading Test 3:  Test at the unit’s normally expected minimum real power output during system light load conditions for at least one minute.  IRRs and nuclear units are exempt from this test.  Testing acceptance criteria is met if the unit achieved at least 50% of the unit’s CURL.  </w:t>
      </w:r>
    </w:p>
    <w:p w14:paraId="7532774E" w14:textId="77777777" w:rsidR="009C76D8" w:rsidRPr="00C945C2" w:rsidRDefault="009C76D8" w:rsidP="009C76D8">
      <w:pPr>
        <w:autoSpaceDE w:val="0"/>
        <w:autoSpaceDN w:val="0"/>
        <w:adjustRightInd w:val="0"/>
        <w:spacing w:after="240" w:line="259" w:lineRule="auto"/>
        <w:ind w:left="1440" w:right="58" w:hanging="720"/>
        <w:rPr>
          <w:ins w:id="369" w:author="ERCOT" w:date="2019-11-03T22:30:00Z"/>
          <w:rFonts w:eastAsia="Calibri"/>
        </w:rPr>
      </w:pPr>
      <w:ins w:id="370" w:author="ERCOT" w:date="2019-11-03T22:30:00Z">
        <w:r w:rsidRPr="00C945C2">
          <w:rPr>
            <w:rFonts w:eastAsia="Calibri"/>
          </w:rPr>
          <w:t>(c)</w:t>
        </w:r>
        <w:r w:rsidRPr="00C945C2">
          <w:rPr>
            <w:rFonts w:eastAsia="Calibri"/>
          </w:rPr>
          <w:tab/>
          <w:t>For ESRs leading tests should meet the following performance criteria:</w:t>
        </w:r>
      </w:ins>
    </w:p>
    <w:p w14:paraId="2C17D789" w14:textId="77777777" w:rsidR="009C76D8" w:rsidRPr="00C077FA" w:rsidRDefault="009C76D8" w:rsidP="009C76D8">
      <w:pPr>
        <w:autoSpaceDE w:val="0"/>
        <w:autoSpaceDN w:val="0"/>
        <w:adjustRightInd w:val="0"/>
        <w:spacing w:after="240" w:line="259" w:lineRule="auto"/>
        <w:ind w:left="2160" w:right="58" w:hanging="720"/>
        <w:rPr>
          <w:ins w:id="371" w:author="ERCOT" w:date="2019-11-03T22:30:00Z"/>
          <w:rFonts w:ascii="Calibri" w:eastAsia="Calibri" w:hAnsi="Calibri"/>
          <w:sz w:val="22"/>
          <w:szCs w:val="22"/>
        </w:rPr>
      </w:pPr>
      <w:ins w:id="372" w:author="ERCOT" w:date="2019-11-03T22:30:00Z">
        <w:r w:rsidRPr="00C945C2">
          <w:rPr>
            <w:rFonts w:eastAsia="Calibri"/>
          </w:rPr>
          <w:t>(i)</w:t>
        </w:r>
        <w:r w:rsidRPr="00C945C2">
          <w:rPr>
            <w:rFonts w:eastAsia="Calibri"/>
          </w:rPr>
          <w:tab/>
          <w:t xml:space="preserve">Leading Test 1a:    Test at or above 95% of the </w:t>
        </w:r>
      </w:ins>
      <w:ins w:id="373" w:author="ERCOT" w:date="2019-12-15T17:08:00Z">
        <w:r w:rsidRPr="00C945C2">
          <w:rPr>
            <w:rFonts w:eastAsia="Calibri"/>
          </w:rPr>
          <w:t xml:space="preserve">unit’s </w:t>
        </w:r>
        <w:r w:rsidRPr="000D791B">
          <w:t>Maximum Operating Discharge Power Limit</w:t>
        </w:r>
        <w:r w:rsidRPr="00C945C2">
          <w:rPr>
            <w:rFonts w:eastAsia="Calibri"/>
          </w:rPr>
          <w:t xml:space="preserve"> for </w:t>
        </w:r>
      </w:ins>
      <w:ins w:id="374" w:author="ERCOT" w:date="2019-11-05T15:33:00Z">
        <w:r>
          <w:rPr>
            <w:rFonts w:eastAsia="Calibri"/>
          </w:rPr>
          <w:t xml:space="preserve">at least </w:t>
        </w:r>
      </w:ins>
      <w:ins w:id="375" w:author="ERCOT" w:date="2019-11-03T22:30:00Z">
        <w:r w:rsidRPr="00C945C2">
          <w:rPr>
            <w:rFonts w:eastAsia="Calibri"/>
          </w:rPr>
          <w:t>15 minutes</w:t>
        </w:r>
      </w:ins>
      <w:ins w:id="376" w:author="ERCOT" w:date="2019-11-04T15:43:00Z">
        <w:r>
          <w:rPr>
            <w:rFonts w:eastAsia="Calibri"/>
          </w:rPr>
          <w:t xml:space="preserve"> </w:t>
        </w:r>
      </w:ins>
      <w:ins w:id="377" w:author="ERCOT" w:date="2019-11-05T14:08:00Z">
        <w:r>
          <w:rPr>
            <w:rFonts w:cs="Arial"/>
            <w:iCs/>
          </w:rPr>
          <w:t>or entire duration if less than 15 minutes</w:t>
        </w:r>
      </w:ins>
      <w:ins w:id="378" w:author="ERCOT" w:date="2019-11-03T22:30:00Z">
        <w:r w:rsidRPr="00C077FA">
          <w:rPr>
            <w:rFonts w:ascii="Calibri" w:eastAsia="Calibri" w:hAnsi="Calibri"/>
            <w:sz w:val="22"/>
            <w:szCs w:val="22"/>
          </w:rPr>
          <w:t>.</w:t>
        </w:r>
      </w:ins>
    </w:p>
    <w:p w14:paraId="29B46156" w14:textId="77777777" w:rsidR="009C76D8" w:rsidRPr="00813E52" w:rsidRDefault="009C76D8" w:rsidP="009C76D8">
      <w:pPr>
        <w:autoSpaceDE w:val="0"/>
        <w:autoSpaceDN w:val="0"/>
        <w:adjustRightInd w:val="0"/>
        <w:spacing w:after="240" w:line="259" w:lineRule="auto"/>
        <w:ind w:left="2160" w:right="58"/>
        <w:rPr>
          <w:ins w:id="379" w:author="ERCOT" w:date="2019-11-03T22:30:00Z"/>
          <w:rFonts w:eastAsia="Calibri"/>
        </w:rPr>
      </w:pPr>
      <w:ins w:id="380" w:author="ERCOT" w:date="2019-11-03T22:30:00Z">
        <w:r w:rsidRPr="00813E52">
          <w:rPr>
            <w:rFonts w:eastAsia="Calibri"/>
          </w:rPr>
          <w:t xml:space="preserve">Testing acceptance criteria is met if the unit achieved no less than 90% of the unit’s most recent CURL.  </w:t>
        </w:r>
      </w:ins>
    </w:p>
    <w:p w14:paraId="0806ED6C" w14:textId="77777777" w:rsidR="009C76D8" w:rsidRPr="00813E52" w:rsidRDefault="009C76D8" w:rsidP="009C76D8">
      <w:pPr>
        <w:autoSpaceDE w:val="0"/>
        <w:autoSpaceDN w:val="0"/>
        <w:adjustRightInd w:val="0"/>
        <w:spacing w:after="240" w:line="259" w:lineRule="auto"/>
        <w:ind w:left="2160" w:right="58" w:hanging="720"/>
        <w:rPr>
          <w:ins w:id="381" w:author="ERCOT" w:date="2019-11-03T22:30:00Z"/>
          <w:rFonts w:eastAsia="Calibri"/>
        </w:rPr>
      </w:pPr>
      <w:ins w:id="382" w:author="ERCOT" w:date="2019-11-03T22:30:00Z">
        <w:r w:rsidRPr="00813E52">
          <w:rPr>
            <w:rFonts w:eastAsia="Calibri"/>
          </w:rPr>
          <w:t>(ii)</w:t>
        </w:r>
        <w:r w:rsidRPr="00813E52">
          <w:rPr>
            <w:rFonts w:eastAsia="Calibri"/>
          </w:rPr>
          <w:tab/>
          <w:t xml:space="preserve">Leading Test 1b:  Test at or above 95% of </w:t>
        </w:r>
      </w:ins>
      <w:ins w:id="383" w:author="ERCOT" w:date="2019-12-15T17:08:00Z">
        <w:r w:rsidRPr="00813E52">
          <w:rPr>
            <w:rFonts w:eastAsia="Calibri"/>
          </w:rPr>
          <w:t xml:space="preserve">the unit’s </w:t>
        </w:r>
        <w:r>
          <w:t>Maximum Operating C</w:t>
        </w:r>
        <w:r w:rsidRPr="000D791B">
          <w:t>harge Power Limit</w:t>
        </w:r>
        <w:r w:rsidRPr="00813E52">
          <w:rPr>
            <w:rFonts w:eastAsia="Calibri"/>
          </w:rPr>
          <w:t xml:space="preserve"> for</w:t>
        </w:r>
        <w:r>
          <w:rPr>
            <w:rFonts w:eastAsia="Calibri"/>
          </w:rPr>
          <w:t xml:space="preserve"> at </w:t>
        </w:r>
      </w:ins>
      <w:ins w:id="384" w:author="ERCOT" w:date="2019-11-05T15:33:00Z">
        <w:r>
          <w:rPr>
            <w:rFonts w:eastAsia="Calibri"/>
          </w:rPr>
          <w:t>least</w:t>
        </w:r>
      </w:ins>
      <w:ins w:id="385" w:author="ERCOT" w:date="2019-11-03T22:30:00Z">
        <w:r w:rsidRPr="00813E52">
          <w:rPr>
            <w:rFonts w:eastAsia="Calibri"/>
          </w:rPr>
          <w:t xml:space="preserve"> 15 minutes</w:t>
        </w:r>
      </w:ins>
      <w:ins w:id="386" w:author="ERCOT" w:date="2019-11-05T14:08:00Z">
        <w:r>
          <w:rPr>
            <w:rFonts w:eastAsia="Calibri"/>
          </w:rPr>
          <w:t xml:space="preserve"> </w:t>
        </w:r>
        <w:r>
          <w:rPr>
            <w:rFonts w:cs="Arial"/>
            <w:iCs/>
          </w:rPr>
          <w:t>or entire duration if less than 15 minutes</w:t>
        </w:r>
      </w:ins>
      <w:ins w:id="387" w:author="ERCOT" w:date="2019-11-03T22:30:00Z">
        <w:r w:rsidRPr="00813E52">
          <w:rPr>
            <w:rFonts w:eastAsia="Calibri"/>
          </w:rPr>
          <w:t>.</w:t>
        </w:r>
      </w:ins>
    </w:p>
    <w:p w14:paraId="0CCEFF29" w14:textId="77777777" w:rsidR="009C76D8" w:rsidRPr="00813E52" w:rsidRDefault="009C76D8" w:rsidP="009C76D8">
      <w:pPr>
        <w:autoSpaceDE w:val="0"/>
        <w:autoSpaceDN w:val="0"/>
        <w:adjustRightInd w:val="0"/>
        <w:spacing w:after="240" w:line="259" w:lineRule="auto"/>
        <w:ind w:left="2160" w:right="58"/>
        <w:rPr>
          <w:ins w:id="388" w:author="ERCOT" w:date="2019-11-03T22:30:00Z"/>
          <w:rFonts w:eastAsia="Calibri"/>
        </w:rPr>
      </w:pPr>
      <w:ins w:id="389" w:author="ERCOT" w:date="2019-11-03T22:30:00Z">
        <w:r w:rsidRPr="00813E52">
          <w:rPr>
            <w:rFonts w:eastAsia="Calibri"/>
          </w:rPr>
          <w:t xml:space="preserve">Testing acceptance criteria is met if the unit achieved no less than 90% of the unit’s most recent CURL.  </w:t>
        </w:r>
      </w:ins>
    </w:p>
    <w:p w14:paraId="7C1F80D6" w14:textId="77777777" w:rsidR="009C76D8" w:rsidRPr="00B77536" w:rsidRDefault="009C76D8" w:rsidP="009C76D8">
      <w:pPr>
        <w:autoSpaceDE w:val="0"/>
        <w:autoSpaceDN w:val="0"/>
        <w:adjustRightInd w:val="0"/>
        <w:spacing w:after="240"/>
        <w:ind w:left="720" w:right="58" w:hanging="720"/>
      </w:pPr>
      <w:r w:rsidRPr="00B77536">
        <w:t>(4)</w:t>
      </w:r>
      <w:r w:rsidRPr="00B77536">
        <w:tab/>
        <w:t>The Resource Entity shall measure the tested reactive capability on the generator output terminals for non-IRR Generation Resources.  The value recorded shall represent the gross MVAr output of the Generation Resource</w:t>
      </w:r>
      <w:ins w:id="390" w:author="ERCOT" w:date="2019-11-03T22:31:00Z">
        <w:r>
          <w:t xml:space="preserve"> or ESR</w:t>
        </w:r>
      </w:ins>
      <w:r w:rsidRPr="00B77536">
        <w:t xml:space="preserve">.  Additionally, the net reactive </w:t>
      </w:r>
      <w:r w:rsidRPr="00B77536">
        <w:lastRenderedPageBreak/>
        <w:t>capability shall be measured at the high side of the GSU transformer and at the POI, if metering is available.  The high side values shall have the Generation Resource’s</w:t>
      </w:r>
      <w:ins w:id="391" w:author="ERCOT" w:date="2019-11-03T22:31:00Z">
        <w:r>
          <w:t xml:space="preserve"> or ESR’s</w:t>
        </w:r>
      </w:ins>
      <w:r w:rsidRPr="00B77536">
        <w:t xml:space="preserve"> auxiliary reactive consumption and the GSU losses deducted from the Generation Resource’s </w:t>
      </w:r>
      <w:ins w:id="392" w:author="ERCOT" w:date="2019-11-03T22:31:00Z">
        <w:r>
          <w:t>or ESR’s</w:t>
        </w:r>
        <w:r w:rsidRPr="00B77536">
          <w:t xml:space="preserve"> </w:t>
        </w:r>
      </w:ins>
      <w:r w:rsidRPr="00B77536">
        <w:t xml:space="preserve">gross reactive output.  The POI values shall have the plant’s auxiliary load and any additional load deducted from the </w:t>
      </w:r>
      <w:del w:id="393" w:author="ERCOT" w:date="2019-12-15T17:08:00Z">
        <w:r w:rsidRPr="00B77536" w:rsidDel="00895775">
          <w:delText xml:space="preserve">Generation </w:delText>
        </w:r>
      </w:del>
      <w:r w:rsidRPr="00B77536">
        <w:t>Resource’s gross reactive output.  If metering is not available at the high side, the Resource Entity shall calculate the reactive capability at the high side and at the POI.  These values are required and must be submitted through the MIS Certified Area.  CURLs shall be attached to the test results submitted, and shall be clearly defined.  All applicable test data shall be submitted on the form in the NDCRC application.</w:t>
      </w:r>
    </w:p>
    <w:p w14:paraId="5F9E93BE" w14:textId="77777777" w:rsidR="009C76D8" w:rsidRPr="00B77536" w:rsidRDefault="009C76D8" w:rsidP="009C76D8">
      <w:pPr>
        <w:autoSpaceDE w:val="0"/>
        <w:autoSpaceDN w:val="0"/>
        <w:adjustRightInd w:val="0"/>
        <w:spacing w:after="240"/>
        <w:ind w:left="720" w:right="58" w:hanging="720"/>
      </w:pPr>
      <w:r w:rsidRPr="00B77536">
        <w:t>(5)</w:t>
      </w:r>
      <w:r w:rsidRPr="00B77536">
        <w:tab/>
        <w:t>The QSE representing a Generation Resource</w:t>
      </w:r>
      <w:ins w:id="394" w:author="ERCOT" w:date="2019-11-03T22:32:00Z">
        <w:r>
          <w:t xml:space="preserve"> or ESR</w:t>
        </w:r>
      </w:ins>
      <w:r w:rsidRPr="00B77536">
        <w:t xml:space="preserve"> shall be responsible for scheduling reactive verification tests when requested by the Resource Entity in accordance with the conditions outlined above.  If ERCOT does not issue a specific request for a Generation Resource</w:t>
      </w:r>
      <w:ins w:id="395" w:author="ERCOT" w:date="2019-11-03T22:32:00Z">
        <w:r>
          <w:t xml:space="preserve"> or ESR</w:t>
        </w:r>
      </w:ins>
      <w:r w:rsidRPr="00B77536">
        <w:t xml:space="preserve"> reactive capability verification, the Generation Resource</w:t>
      </w:r>
      <w:ins w:id="396" w:author="ERCOT" w:date="2019-11-03T22:32:00Z">
        <w:r>
          <w:t xml:space="preserve"> or ESR</w:t>
        </w:r>
      </w:ins>
      <w:r w:rsidRPr="00B77536">
        <w:t xml:space="preserve"> shall complete a reactive verification test at least every five years. </w:t>
      </w:r>
    </w:p>
    <w:p w14:paraId="6196BF8E" w14:textId="77777777" w:rsidR="009C76D8" w:rsidRPr="00B77536" w:rsidRDefault="009C76D8" w:rsidP="009C76D8">
      <w:pPr>
        <w:autoSpaceDE w:val="0"/>
        <w:autoSpaceDN w:val="0"/>
        <w:adjustRightInd w:val="0"/>
        <w:spacing w:after="240"/>
        <w:ind w:left="720" w:right="58" w:hanging="720"/>
      </w:pPr>
      <w:r w:rsidRPr="00B77536">
        <w:t>(6)</w:t>
      </w:r>
      <w:r w:rsidRPr="00B77536">
        <w:tab/>
        <w:t>ERCOT shall have the option to waive the requirement to perform Leading Test 1 for any Generation Resource</w:t>
      </w:r>
      <w:ins w:id="397" w:author="ERCOT" w:date="2019-11-03T22:32:00Z">
        <w:r>
          <w:t xml:space="preserve"> or ESR</w:t>
        </w:r>
      </w:ins>
      <w:r w:rsidRPr="00B77536">
        <w:t xml:space="preserve"> that seldom runs during such light Load periods.  The granting of such a waiver shall be effective for five years.  </w:t>
      </w:r>
    </w:p>
    <w:p w14:paraId="6F3F9B20" w14:textId="77777777" w:rsidR="009C76D8" w:rsidRPr="00B77536" w:rsidRDefault="009C76D8" w:rsidP="009C76D8">
      <w:pPr>
        <w:spacing w:after="240"/>
        <w:ind w:left="720" w:hanging="720"/>
        <w:rPr>
          <w:iCs/>
          <w:szCs w:val="20"/>
        </w:rPr>
      </w:pPr>
      <w:r w:rsidRPr="00B77536">
        <w:rPr>
          <w:iCs/>
          <w:szCs w:val="20"/>
        </w:rPr>
        <w:t>(7)</w:t>
      </w:r>
      <w:r w:rsidRPr="00B77536">
        <w:rPr>
          <w:iCs/>
          <w:szCs w:val="20"/>
        </w:rPr>
        <w:tab/>
        <w:t>The Resource Entity representing a Generation Resource</w:t>
      </w:r>
      <w:ins w:id="398" w:author="ERCOT" w:date="2019-11-03T22:32:00Z">
        <w:r>
          <w:rPr>
            <w:iCs/>
            <w:szCs w:val="20"/>
          </w:rPr>
          <w:t xml:space="preserve"> </w:t>
        </w:r>
        <w:r>
          <w:t>or ESR</w:t>
        </w:r>
      </w:ins>
      <w:r w:rsidRPr="00B77536">
        <w:rPr>
          <w:iCs/>
          <w:szCs w:val="20"/>
        </w:rPr>
        <w:t xml:space="preserve"> shall be responsible for the timely and accurate reporting of test results to ERCOT and to the QSE representing the Generation Resource</w:t>
      </w:r>
      <w:ins w:id="399" w:author="ERCOT" w:date="2019-11-03T22:32:00Z">
        <w:r>
          <w:rPr>
            <w:iCs/>
            <w:szCs w:val="20"/>
          </w:rPr>
          <w:t xml:space="preserve"> </w:t>
        </w:r>
        <w:r>
          <w:t>or ESR</w:t>
        </w:r>
      </w:ins>
      <w:r w:rsidRPr="00B77536">
        <w:rPr>
          <w:iCs/>
          <w:szCs w:val="20"/>
        </w:rPr>
        <w:t>.  The Resource Entity representing a Generation Resource</w:t>
      </w:r>
      <w:ins w:id="400" w:author="ERCOT" w:date="2019-11-03T22:32:00Z">
        <w:r>
          <w:rPr>
            <w:iCs/>
            <w:szCs w:val="20"/>
          </w:rPr>
          <w:t xml:space="preserve"> </w:t>
        </w:r>
        <w:r>
          <w:t>or ESR</w:t>
        </w:r>
      </w:ins>
      <w:r w:rsidRPr="00B77536">
        <w:rPr>
          <w:iCs/>
          <w:szCs w:val="20"/>
        </w:rPr>
        <w:t xml:space="preserve"> must properly complete all required data fields in the NDCRC application for a test to be considered valid.</w:t>
      </w:r>
    </w:p>
    <w:p w14:paraId="762F1415" w14:textId="77777777" w:rsidR="009C76D8" w:rsidRPr="00C077FA" w:rsidRDefault="009C76D8" w:rsidP="009C76D8">
      <w:pPr>
        <w:keepNext/>
        <w:tabs>
          <w:tab w:val="left" w:pos="1440"/>
        </w:tabs>
        <w:spacing w:before="480" w:after="240"/>
        <w:ind w:left="1440" w:hanging="1440"/>
        <w:outlineLvl w:val="4"/>
        <w:rPr>
          <w:b/>
          <w:bCs/>
          <w:i/>
          <w:iCs/>
        </w:rPr>
      </w:pPr>
      <w:r w:rsidRPr="00C077FA">
        <w:rPr>
          <w:b/>
          <w:bCs/>
          <w:i/>
          <w:iCs/>
        </w:rPr>
        <w:t>6.2.6.3.4</w:t>
      </w:r>
      <w:r w:rsidRPr="00C077FA">
        <w:rPr>
          <w:b/>
          <w:bCs/>
          <w:i/>
          <w:iCs/>
        </w:rPr>
        <w:tab/>
        <w:t xml:space="preserve">Generator </w:t>
      </w:r>
      <w:ins w:id="401" w:author="ERCOT" w:date="2019-11-07T14:09:00Z">
        <w:r>
          <w:rPr>
            <w:b/>
            <w:bCs/>
            <w:i/>
            <w:iCs/>
          </w:rPr>
          <w:t xml:space="preserve">and Energy Storage Resource </w:t>
        </w:r>
      </w:ins>
      <w:r w:rsidRPr="00C077FA">
        <w:rPr>
          <w:b/>
          <w:bCs/>
          <w:i/>
          <w:iCs/>
        </w:rPr>
        <w:t>Protection and Relay Requirements</w:t>
      </w:r>
    </w:p>
    <w:p w14:paraId="07225468" w14:textId="77777777" w:rsidR="009C76D8" w:rsidRPr="00C077FA" w:rsidRDefault="009C76D8" w:rsidP="009C76D8">
      <w:pPr>
        <w:spacing w:after="240"/>
        <w:ind w:left="720" w:hanging="720"/>
        <w:rPr>
          <w:iCs/>
          <w:szCs w:val="20"/>
        </w:rPr>
      </w:pPr>
      <w:r w:rsidRPr="00C077FA">
        <w:rPr>
          <w:iCs/>
          <w:szCs w:val="20"/>
        </w:rPr>
        <w:t>(1)</w:t>
      </w:r>
      <w:r w:rsidRPr="00C077FA">
        <w:rPr>
          <w:iCs/>
          <w:szCs w:val="20"/>
        </w:rPr>
        <w:tab/>
        <w:t>Generator</w:t>
      </w:r>
      <w:ins w:id="402" w:author="ERCOT" w:date="2019-12-15T17:09:00Z">
        <w:r>
          <w:rPr>
            <w:iCs/>
            <w:szCs w:val="20"/>
          </w:rPr>
          <w:t xml:space="preserve"> </w:t>
        </w:r>
      </w:ins>
      <w:ins w:id="403" w:author="ERCOT" w:date="2019-11-04T15:50:00Z">
        <w:r w:rsidRPr="0037274A">
          <w:rPr>
            <w:iCs/>
            <w:szCs w:val="20"/>
          </w:rPr>
          <w:t>or Energy Storage Resource</w:t>
        </w:r>
        <w:r>
          <w:rPr>
            <w:iCs/>
            <w:szCs w:val="20"/>
          </w:rPr>
          <w:t xml:space="preserve"> (ESR)</w:t>
        </w:r>
      </w:ins>
      <w:r w:rsidRPr="00C077FA">
        <w:rPr>
          <w:iCs/>
          <w:szCs w:val="20"/>
        </w:rPr>
        <w:t xml:space="preserve"> faults shall be detected by more than one protective relay system.  These may include faults in the </w:t>
      </w:r>
      <w:del w:id="404" w:author="ERCOT" w:date="2019-11-04T15:50:00Z">
        <w:r w:rsidRPr="00C077FA" w:rsidDel="00425463">
          <w:rPr>
            <w:iCs/>
            <w:szCs w:val="20"/>
          </w:rPr>
          <w:delText xml:space="preserve">generator </w:delText>
        </w:r>
      </w:del>
      <w:ins w:id="405" w:author="ERCOT" w:date="2019-11-04T15:50:00Z">
        <w:r>
          <w:rPr>
            <w:iCs/>
            <w:szCs w:val="20"/>
          </w:rPr>
          <w:t>unit</w:t>
        </w:r>
        <w:r w:rsidRPr="00C077FA">
          <w:rPr>
            <w:iCs/>
            <w:szCs w:val="20"/>
          </w:rPr>
          <w:t xml:space="preserve"> </w:t>
        </w:r>
      </w:ins>
      <w:r w:rsidRPr="00C077FA">
        <w:rPr>
          <w:iCs/>
          <w:szCs w:val="20"/>
        </w:rPr>
        <w:t xml:space="preserve">or </w:t>
      </w:r>
      <w:del w:id="406" w:author="ERCOT" w:date="2019-11-04T15:50:00Z">
        <w:r w:rsidRPr="00C077FA" w:rsidDel="00425463">
          <w:rPr>
            <w:iCs/>
            <w:szCs w:val="20"/>
          </w:rPr>
          <w:delText xml:space="preserve">generator </w:delText>
        </w:r>
      </w:del>
      <w:ins w:id="407" w:author="ERCOT" w:date="2019-11-04T15:50:00Z">
        <w:r>
          <w:rPr>
            <w:iCs/>
            <w:szCs w:val="20"/>
          </w:rPr>
          <w:t>unit</w:t>
        </w:r>
        <w:r w:rsidRPr="00C077FA">
          <w:rPr>
            <w:iCs/>
            <w:szCs w:val="20"/>
          </w:rPr>
          <w:t xml:space="preserve"> </w:t>
        </w:r>
      </w:ins>
      <w:r w:rsidRPr="00C077FA">
        <w:rPr>
          <w:iCs/>
          <w:szCs w:val="20"/>
        </w:rPr>
        <w:t>leads, unit transformer, and unit-connected station service transformer.</w:t>
      </w:r>
    </w:p>
    <w:p w14:paraId="4B0CC71D" w14:textId="77777777" w:rsidR="009C76D8" w:rsidRPr="00C077FA" w:rsidRDefault="009C76D8" w:rsidP="009C76D8">
      <w:pPr>
        <w:spacing w:after="240"/>
        <w:ind w:left="720" w:hanging="720"/>
        <w:rPr>
          <w:iCs/>
          <w:szCs w:val="20"/>
        </w:rPr>
      </w:pPr>
      <w:r w:rsidRPr="00C077FA">
        <w:rPr>
          <w:iCs/>
          <w:szCs w:val="20"/>
        </w:rPr>
        <w:t>(2)</w:t>
      </w:r>
      <w:r w:rsidRPr="00C077FA">
        <w:rPr>
          <w:iCs/>
          <w:szCs w:val="20"/>
        </w:rPr>
        <w:tab/>
        <w:t xml:space="preserve">Generators </w:t>
      </w:r>
      <w:ins w:id="408" w:author="ERCOT" w:date="2019-12-15T17:09:00Z">
        <w:r>
          <w:rPr>
            <w:iCs/>
            <w:szCs w:val="20"/>
          </w:rPr>
          <w:t xml:space="preserve">and ESRs </w:t>
        </w:r>
      </w:ins>
      <w:r w:rsidRPr="00C077FA">
        <w:rPr>
          <w:iCs/>
          <w:szCs w:val="20"/>
        </w:rPr>
        <w:t>shall be protected to keep damage to the equipment and subsequent outage time to a minimum.  In view of the special consideration of generator unit protection, the following are some of the conditions that should be detected by the protection systems:</w:t>
      </w:r>
    </w:p>
    <w:p w14:paraId="443F7941" w14:textId="77777777" w:rsidR="009C76D8" w:rsidRPr="00C077FA" w:rsidRDefault="009C76D8" w:rsidP="009C76D8">
      <w:pPr>
        <w:spacing w:after="240"/>
        <w:ind w:left="1440" w:hanging="720"/>
        <w:rPr>
          <w:szCs w:val="20"/>
        </w:rPr>
      </w:pPr>
      <w:r w:rsidRPr="00C077FA">
        <w:rPr>
          <w:szCs w:val="20"/>
        </w:rPr>
        <w:t>(a)</w:t>
      </w:r>
      <w:r w:rsidRPr="00C077FA">
        <w:rPr>
          <w:szCs w:val="20"/>
        </w:rPr>
        <w:tab/>
        <w:t>Unbalanced phase currents;</w:t>
      </w:r>
    </w:p>
    <w:p w14:paraId="521B84A9" w14:textId="77777777" w:rsidR="009C76D8" w:rsidRPr="00C077FA" w:rsidRDefault="009C76D8" w:rsidP="009C76D8">
      <w:pPr>
        <w:spacing w:after="240"/>
        <w:ind w:left="1440" w:hanging="720"/>
        <w:rPr>
          <w:szCs w:val="20"/>
        </w:rPr>
      </w:pPr>
      <w:r w:rsidRPr="00C077FA">
        <w:rPr>
          <w:szCs w:val="20"/>
        </w:rPr>
        <w:t>(b)</w:t>
      </w:r>
      <w:r w:rsidRPr="00C077FA">
        <w:rPr>
          <w:szCs w:val="20"/>
        </w:rPr>
        <w:tab/>
        <w:t>Loss of excitation;</w:t>
      </w:r>
    </w:p>
    <w:p w14:paraId="04BD1D44" w14:textId="77777777" w:rsidR="009C76D8" w:rsidRPr="00C077FA" w:rsidRDefault="009C76D8" w:rsidP="009C76D8">
      <w:pPr>
        <w:spacing w:after="240"/>
        <w:ind w:left="1440" w:hanging="720"/>
        <w:rPr>
          <w:szCs w:val="20"/>
        </w:rPr>
      </w:pPr>
      <w:r w:rsidRPr="00C077FA">
        <w:rPr>
          <w:szCs w:val="20"/>
        </w:rPr>
        <w:t>(c)</w:t>
      </w:r>
      <w:r w:rsidRPr="00C077FA">
        <w:rPr>
          <w:szCs w:val="20"/>
        </w:rPr>
        <w:tab/>
        <w:t>Over-excitation;</w:t>
      </w:r>
    </w:p>
    <w:p w14:paraId="66187352" w14:textId="77777777" w:rsidR="009C76D8" w:rsidRPr="00C077FA" w:rsidRDefault="009C76D8" w:rsidP="009C76D8">
      <w:pPr>
        <w:spacing w:after="240"/>
        <w:ind w:left="1440" w:hanging="720"/>
        <w:rPr>
          <w:szCs w:val="20"/>
        </w:rPr>
      </w:pPr>
      <w:r w:rsidRPr="00C077FA">
        <w:rPr>
          <w:szCs w:val="20"/>
        </w:rPr>
        <w:t>(d)</w:t>
      </w:r>
      <w:r w:rsidRPr="00C077FA">
        <w:rPr>
          <w:szCs w:val="20"/>
        </w:rPr>
        <w:tab/>
        <w:t>Field ground;</w:t>
      </w:r>
    </w:p>
    <w:p w14:paraId="530D04C7" w14:textId="77777777" w:rsidR="009C76D8" w:rsidRPr="00C077FA" w:rsidRDefault="009C76D8" w:rsidP="009C76D8">
      <w:pPr>
        <w:spacing w:after="240"/>
        <w:ind w:left="1440" w:hanging="720"/>
        <w:rPr>
          <w:szCs w:val="20"/>
        </w:rPr>
      </w:pPr>
      <w:r w:rsidRPr="00C077FA">
        <w:rPr>
          <w:szCs w:val="20"/>
        </w:rPr>
        <w:lastRenderedPageBreak/>
        <w:t>(e)</w:t>
      </w:r>
      <w:r w:rsidRPr="00C077FA">
        <w:rPr>
          <w:szCs w:val="20"/>
        </w:rPr>
        <w:tab/>
        <w:t>Inadvertent energization or reverse power;</w:t>
      </w:r>
    </w:p>
    <w:p w14:paraId="357D2707" w14:textId="77777777" w:rsidR="009C76D8" w:rsidRPr="00C077FA" w:rsidRDefault="009C76D8" w:rsidP="009C76D8">
      <w:pPr>
        <w:spacing w:after="240"/>
        <w:ind w:left="1440" w:hanging="720"/>
        <w:rPr>
          <w:szCs w:val="20"/>
        </w:rPr>
      </w:pPr>
      <w:r w:rsidRPr="00C077FA">
        <w:rPr>
          <w:szCs w:val="20"/>
        </w:rPr>
        <w:t>(f)</w:t>
      </w:r>
      <w:r w:rsidRPr="00C077FA">
        <w:rPr>
          <w:szCs w:val="20"/>
        </w:rPr>
        <w:tab/>
        <w:t>Uncleared system faults; and</w:t>
      </w:r>
    </w:p>
    <w:p w14:paraId="1D4EFE21" w14:textId="77777777" w:rsidR="009C76D8" w:rsidRPr="00C077FA" w:rsidRDefault="009C76D8" w:rsidP="009C76D8">
      <w:pPr>
        <w:spacing w:after="240"/>
        <w:ind w:left="1440" w:hanging="720"/>
        <w:rPr>
          <w:szCs w:val="20"/>
        </w:rPr>
      </w:pPr>
      <w:r w:rsidRPr="00C077FA">
        <w:rPr>
          <w:szCs w:val="20"/>
        </w:rPr>
        <w:t>(g)</w:t>
      </w:r>
      <w:r w:rsidRPr="00C077FA">
        <w:rPr>
          <w:szCs w:val="20"/>
        </w:rPr>
        <w:tab/>
        <w:t>Off-frequency.</w:t>
      </w:r>
    </w:p>
    <w:p w14:paraId="7A77EF82" w14:textId="77777777" w:rsidR="009C76D8" w:rsidRDefault="009C76D8" w:rsidP="009C76D8">
      <w:pPr>
        <w:tabs>
          <w:tab w:val="left" w:pos="-1440"/>
          <w:tab w:val="left" w:pos="-720"/>
          <w:tab w:val="left" w:pos="576"/>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jc w:val="both"/>
        <w:rPr>
          <w:ins w:id="409" w:author="ERCOT" w:date="2019-11-04T15:55:00Z"/>
          <w:spacing w:val="-2"/>
          <w:szCs w:val="20"/>
        </w:rPr>
      </w:pPr>
      <w:r w:rsidRPr="00C077FA">
        <w:rPr>
          <w:spacing w:val="-2"/>
          <w:szCs w:val="20"/>
        </w:rPr>
        <w:t>It is recognized that the overall protection of a generator will also involve non-electrical considerations.  These have not been included as part of this criteria.</w:t>
      </w:r>
    </w:p>
    <w:p w14:paraId="662C3EEB" w14:textId="77777777" w:rsidR="009C76D8" w:rsidRPr="00C077FA" w:rsidRDefault="009C76D8" w:rsidP="009C76D8">
      <w:pPr>
        <w:spacing w:after="240"/>
        <w:ind w:left="720" w:hanging="720"/>
        <w:rPr>
          <w:iCs/>
          <w:szCs w:val="20"/>
        </w:rPr>
      </w:pPr>
      <w:r w:rsidRPr="00C077FA">
        <w:rPr>
          <w:iCs/>
          <w:szCs w:val="20"/>
        </w:rPr>
        <w:t>(3)</w:t>
      </w:r>
      <w:r w:rsidRPr="00C077FA">
        <w:rPr>
          <w:iCs/>
          <w:szCs w:val="20"/>
        </w:rPr>
        <w:tab/>
        <w:t>The apparatus shall be protected when the generator is starting up or shutting down as well as running at normal speed; this may require additional relays, as the normal relays may not function satisfactorily at low frequencies.</w:t>
      </w:r>
    </w:p>
    <w:p w14:paraId="4A769E67" w14:textId="77777777" w:rsidR="009C76D8" w:rsidRPr="00C077FA" w:rsidRDefault="009C76D8" w:rsidP="009C76D8">
      <w:pPr>
        <w:spacing w:after="240"/>
        <w:ind w:left="720" w:hanging="720"/>
        <w:rPr>
          <w:iCs/>
          <w:szCs w:val="20"/>
        </w:rPr>
      </w:pPr>
      <w:r w:rsidRPr="00C077FA">
        <w:rPr>
          <w:iCs/>
          <w:szCs w:val="20"/>
        </w:rPr>
        <w:t>(4)</w:t>
      </w:r>
      <w:r w:rsidRPr="00C077FA">
        <w:rPr>
          <w:iCs/>
          <w:szCs w:val="20"/>
        </w:rPr>
        <w:tab/>
        <w:t xml:space="preserve">A generator </w:t>
      </w:r>
      <w:ins w:id="410" w:author="ERCOT" w:date="2019-12-15T17:09:00Z">
        <w:r>
          <w:rPr>
            <w:iCs/>
            <w:szCs w:val="20"/>
          </w:rPr>
          <w:t>or ESR</w:t>
        </w:r>
        <w:r w:rsidRPr="00C077FA">
          <w:rPr>
            <w:iCs/>
            <w:szCs w:val="20"/>
          </w:rPr>
          <w:t xml:space="preserve"> </w:t>
        </w:r>
      </w:ins>
      <w:r w:rsidRPr="00C077FA">
        <w:rPr>
          <w:iCs/>
          <w:szCs w:val="20"/>
        </w:rPr>
        <w:t>shall not be tripped for a system swing condition except when that particular generator is out of step with the remainder of the system.  This does not apply to protective relay systems designed to trip the generator as part of an overall plan to maintain stability of the ERCOT System.</w:t>
      </w:r>
    </w:p>
    <w:p w14:paraId="43A7B7E0" w14:textId="77777777" w:rsidR="009C76D8" w:rsidRPr="00C077FA" w:rsidRDefault="009C76D8" w:rsidP="009C76D8">
      <w:pPr>
        <w:spacing w:after="240"/>
        <w:ind w:left="720" w:hanging="720"/>
        <w:rPr>
          <w:iCs/>
          <w:szCs w:val="20"/>
        </w:rPr>
      </w:pPr>
      <w:r w:rsidRPr="00C077FA">
        <w:rPr>
          <w:iCs/>
          <w:szCs w:val="20"/>
        </w:rPr>
        <w:t>(5)</w:t>
      </w:r>
      <w:r w:rsidRPr="00C077FA">
        <w:rPr>
          <w:iCs/>
          <w:szCs w:val="20"/>
        </w:rPr>
        <w:tab/>
        <w:t>The loss of excitation relay shall be set with due regard to the performance of the excitation system.</w:t>
      </w:r>
    </w:p>
    <w:p w14:paraId="1445D9C7" w14:textId="77777777" w:rsidR="009C76D8" w:rsidRPr="00C077FA" w:rsidRDefault="009C76D8" w:rsidP="009C76D8">
      <w:pPr>
        <w:spacing w:after="240"/>
        <w:ind w:left="720" w:hanging="720"/>
        <w:rPr>
          <w:iCs/>
          <w:color w:val="000000"/>
          <w:szCs w:val="20"/>
        </w:rPr>
      </w:pPr>
      <w:r w:rsidRPr="00C077FA">
        <w:rPr>
          <w:iCs/>
          <w:szCs w:val="20"/>
        </w:rPr>
        <w:t>(6)</w:t>
      </w:r>
      <w:r w:rsidRPr="00C077FA">
        <w:rPr>
          <w:iCs/>
          <w:szCs w:val="20"/>
        </w:rPr>
        <w:tab/>
        <w:t xml:space="preserve">In the case of a generator </w:t>
      </w:r>
      <w:ins w:id="411" w:author="ERCOT" w:date="2019-11-04T16:15:00Z">
        <w:r>
          <w:rPr>
            <w:iCs/>
            <w:szCs w:val="20"/>
          </w:rPr>
          <w:t>or ESR</w:t>
        </w:r>
        <w:r w:rsidRPr="00C077FA">
          <w:rPr>
            <w:iCs/>
            <w:szCs w:val="20"/>
          </w:rPr>
          <w:t xml:space="preserve"> </w:t>
        </w:r>
      </w:ins>
      <w:r w:rsidRPr="00C077FA">
        <w:rPr>
          <w:iCs/>
          <w:szCs w:val="20"/>
        </w:rPr>
        <w:t>bus fault or a primary transmission system relay failure, the generator protective relaying may clear the generator independent of the operation of any transmission protective relaying.</w:t>
      </w:r>
    </w:p>
    <w:p w14:paraId="56C0731F" w14:textId="77777777" w:rsidR="009C76D8" w:rsidRPr="00C077FA" w:rsidRDefault="009C76D8" w:rsidP="009C76D8">
      <w:pPr>
        <w:spacing w:after="240"/>
        <w:ind w:left="720" w:hanging="720"/>
        <w:rPr>
          <w:iCs/>
          <w:szCs w:val="20"/>
        </w:rPr>
      </w:pPr>
      <w:r w:rsidRPr="00C077FA">
        <w:rPr>
          <w:iCs/>
          <w:szCs w:val="20"/>
        </w:rPr>
        <w:t>(7)</w:t>
      </w:r>
      <w:r w:rsidRPr="00C077FA">
        <w:rPr>
          <w:iCs/>
          <w:szCs w:val="20"/>
        </w:rPr>
        <w:tab/>
        <w:t>If requested by ERCOT, within 30 days of ERCOT’s request, Generation Resources</w:t>
      </w:r>
      <w:ins w:id="412" w:author="ERCOT" w:date="2019-11-04T16:18:00Z">
        <w:r>
          <w:rPr>
            <w:iCs/>
            <w:szCs w:val="20"/>
          </w:rPr>
          <w:t xml:space="preserve"> or ESRs</w:t>
        </w:r>
      </w:ins>
      <w:r w:rsidRPr="00C077FA">
        <w:rPr>
          <w:iCs/>
          <w:szCs w:val="20"/>
        </w:rPr>
        <w:t xml:space="preserve"> shall provide ERCOT with the operating characteristics of any generating unit’s </w:t>
      </w:r>
      <w:ins w:id="413" w:author="ERCOT" w:date="2019-12-15T17:09:00Z">
        <w:r>
          <w:rPr>
            <w:iCs/>
            <w:szCs w:val="20"/>
          </w:rPr>
          <w:t xml:space="preserve">or ESR’s </w:t>
        </w:r>
      </w:ins>
      <w:r w:rsidRPr="00C077FA">
        <w:rPr>
          <w:iCs/>
          <w:szCs w:val="20"/>
        </w:rPr>
        <w:t>equipment protective relay systems or controls that may respond to temporary excursions in voltage with actions that could lead to tripping of the generating unit</w:t>
      </w:r>
      <w:ins w:id="414" w:author="ERCOT" w:date="2019-12-15T17:10:00Z">
        <w:r>
          <w:rPr>
            <w:iCs/>
            <w:szCs w:val="20"/>
          </w:rPr>
          <w:t xml:space="preserve"> or ESR</w:t>
        </w:r>
      </w:ins>
      <w:r w:rsidRPr="00C077FA">
        <w:rPr>
          <w:iCs/>
          <w:szCs w:val="20"/>
        </w:rPr>
        <w:t>.</w:t>
      </w:r>
    </w:p>
    <w:p w14:paraId="300D3F35" w14:textId="77777777" w:rsidR="009C76D8" w:rsidRPr="005A3CD1" w:rsidRDefault="009C76D8" w:rsidP="009C76D8">
      <w:pPr>
        <w:spacing w:before="2400"/>
        <w:jc w:val="center"/>
        <w:rPr>
          <w:b/>
          <w:sz w:val="36"/>
          <w:szCs w:val="36"/>
        </w:rPr>
      </w:pPr>
      <w:r w:rsidRPr="005A3CD1">
        <w:rPr>
          <w:b/>
          <w:sz w:val="36"/>
        </w:rPr>
        <w:t>ERCOT Nodal Operating Guides</w:t>
      </w:r>
    </w:p>
    <w:p w14:paraId="073EB105" w14:textId="77777777" w:rsidR="009C76D8" w:rsidRPr="005A3CD1" w:rsidRDefault="009C76D8" w:rsidP="009C76D8">
      <w:pPr>
        <w:jc w:val="center"/>
        <w:rPr>
          <w:b/>
          <w:sz w:val="36"/>
        </w:rPr>
      </w:pPr>
      <w:r w:rsidRPr="005A3CD1">
        <w:rPr>
          <w:b/>
          <w:sz w:val="36"/>
        </w:rPr>
        <w:t>Section 8</w:t>
      </w:r>
    </w:p>
    <w:p w14:paraId="0B19BB5A" w14:textId="77777777" w:rsidR="009C76D8" w:rsidRPr="005A3CD1" w:rsidRDefault="009C76D8" w:rsidP="009C76D8">
      <w:pPr>
        <w:spacing w:after="240"/>
        <w:jc w:val="center"/>
        <w:rPr>
          <w:b/>
          <w:sz w:val="36"/>
        </w:rPr>
      </w:pPr>
      <w:r w:rsidRPr="005A3CD1">
        <w:rPr>
          <w:b/>
          <w:sz w:val="36"/>
          <w:szCs w:val="36"/>
        </w:rPr>
        <w:t>Attachment C</w:t>
      </w:r>
    </w:p>
    <w:p w14:paraId="75351773" w14:textId="77777777" w:rsidR="009C76D8" w:rsidRPr="005A3CD1" w:rsidRDefault="009C76D8" w:rsidP="009C76D8">
      <w:pPr>
        <w:jc w:val="center"/>
        <w:rPr>
          <w:b/>
          <w:sz w:val="36"/>
          <w:szCs w:val="36"/>
        </w:rPr>
      </w:pPr>
      <w:r w:rsidRPr="005A3CD1">
        <w:rPr>
          <w:b/>
          <w:sz w:val="36"/>
          <w:szCs w:val="36"/>
        </w:rPr>
        <w:t>Turbine Governor Speed Tests</w:t>
      </w:r>
    </w:p>
    <w:p w14:paraId="10D199FB" w14:textId="77777777" w:rsidR="009C76D8" w:rsidRPr="00E266EA" w:rsidRDefault="009C76D8" w:rsidP="009C76D8">
      <w:pPr>
        <w:spacing w:before="360"/>
        <w:jc w:val="center"/>
        <w:rPr>
          <w:b/>
        </w:rPr>
      </w:pPr>
      <w:r>
        <w:rPr>
          <w:b/>
        </w:rPr>
        <w:lastRenderedPageBreak/>
        <w:t>November 3, 2016</w:t>
      </w:r>
    </w:p>
    <w:p w14:paraId="540CE7C2" w14:textId="77777777" w:rsidR="009C76D8" w:rsidRPr="00E266EA" w:rsidRDefault="009C76D8" w:rsidP="009C76D8">
      <w:pPr>
        <w:tabs>
          <w:tab w:val="left" w:pos="-720"/>
        </w:tabs>
        <w:suppressAutoHyphens/>
        <w:jc w:val="center"/>
        <w:rPr>
          <w:b/>
          <w:bCs/>
          <w:i/>
          <w:spacing w:val="-6"/>
        </w:rPr>
      </w:pPr>
    </w:p>
    <w:p w14:paraId="0E23D273" w14:textId="77777777" w:rsidR="009C76D8" w:rsidRPr="00E266EA" w:rsidRDefault="009C76D8" w:rsidP="009C76D8">
      <w:pPr>
        <w:pBdr>
          <w:top w:val="single" w:sz="4" w:space="1" w:color="auto"/>
        </w:pBdr>
        <w:spacing w:before="960"/>
        <w:rPr>
          <w:b/>
          <w:sz w:val="20"/>
        </w:rPr>
      </w:pPr>
    </w:p>
    <w:p w14:paraId="0F4D3882" w14:textId="77777777" w:rsidR="009C76D8" w:rsidRPr="00C51F15" w:rsidRDefault="009C76D8" w:rsidP="009C76D8">
      <w:pPr>
        <w:keepNext/>
        <w:spacing w:before="240" w:after="60"/>
        <w:jc w:val="center"/>
        <w:outlineLvl w:val="0"/>
        <w:rPr>
          <w:rFonts w:ascii="Times New Roman Bold" w:hAnsi="Times New Roman Bold"/>
          <w:bCs/>
          <w:caps/>
          <w:kern w:val="32"/>
          <w:sz w:val="28"/>
          <w:szCs w:val="32"/>
          <w:lang w:val="x-none" w:eastAsia="x-none"/>
        </w:rPr>
      </w:pPr>
      <w:bookmarkStart w:id="415" w:name="_Toc465334842"/>
      <w:bookmarkStart w:id="416" w:name="_Toc350415574"/>
      <w:r w:rsidRPr="00C51F15">
        <w:rPr>
          <w:rFonts w:ascii="Times New Roman Bold" w:hAnsi="Times New Roman Bold"/>
          <w:bCs/>
          <w:caps/>
          <w:kern w:val="32"/>
          <w:sz w:val="28"/>
          <w:szCs w:val="32"/>
          <w:lang w:val="x-none" w:eastAsia="x-none"/>
        </w:rPr>
        <w:t>Turbine Governor Speed Regulation Test for Mechanical-Hydraulic Governor</w:t>
      </w:r>
      <w:bookmarkEnd w:id="415"/>
    </w:p>
    <w:p w14:paraId="207D8595" w14:textId="77777777" w:rsidR="009C76D8" w:rsidRPr="00C51F15" w:rsidRDefault="009C76D8" w:rsidP="009C76D8"/>
    <w:p w14:paraId="0A7A5B02" w14:textId="77777777" w:rsidR="009C76D8" w:rsidRPr="00C51F15" w:rsidRDefault="009C76D8" w:rsidP="009C76D8">
      <w:pPr>
        <w:spacing w:before="240" w:after="120"/>
        <w:rPr>
          <w:b/>
          <w:i/>
          <w:smallCaps/>
          <w:color w:val="000000"/>
        </w:rPr>
      </w:pPr>
      <w:r w:rsidRPr="00C51F15">
        <w:rPr>
          <w:b/>
          <w:i/>
          <w:smallCaps/>
          <w:color w:val="000000"/>
        </w:rPr>
        <w:t>General Information</w:t>
      </w:r>
    </w:p>
    <w:p w14:paraId="1301FFD8" w14:textId="77777777" w:rsidR="009C76D8" w:rsidRPr="00C51F15" w:rsidRDefault="009C76D8" w:rsidP="009C76D8">
      <w:pPr>
        <w:spacing w:after="120"/>
        <w:rPr>
          <w:color w:val="000000"/>
          <w:u w:val="single"/>
        </w:rPr>
      </w:pPr>
      <w:r w:rsidRPr="00C51F15">
        <w:rPr>
          <w:color w:val="000000"/>
        </w:rPr>
        <w:t xml:space="preserve">Unit Code (16 characters): </w:t>
      </w:r>
      <w:r w:rsidRPr="00C51F15">
        <w:rPr>
          <w:color w:val="000000"/>
          <w:u w:val="single"/>
        </w:rPr>
        <w:t xml:space="preserve">  </w:t>
      </w:r>
      <w:r w:rsidRPr="00C51F15">
        <w:rPr>
          <w:color w:val="000000"/>
          <w:u w:val="single"/>
        </w:rPr>
        <w:tab/>
      </w:r>
      <w:r w:rsidRPr="00C51F15">
        <w:rPr>
          <w:color w:val="000000"/>
          <w:u w:val="single"/>
        </w:rPr>
        <w:tab/>
      </w:r>
      <w:r w:rsidRPr="00C51F15">
        <w:rPr>
          <w:color w:val="000000"/>
          <w:u w:val="single"/>
        </w:rPr>
        <w:tab/>
      </w:r>
      <w:r w:rsidRPr="00C51F15">
        <w:rPr>
          <w:color w:val="000000"/>
        </w:rPr>
        <w:t>Location (County):</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p>
    <w:p w14:paraId="4EC0CA13" w14:textId="77777777" w:rsidR="009C76D8" w:rsidRPr="00C51F15" w:rsidRDefault="009C76D8" w:rsidP="009C76D8">
      <w:pPr>
        <w:spacing w:after="120"/>
        <w:rPr>
          <w:color w:val="000000"/>
        </w:rPr>
      </w:pPr>
      <w:r w:rsidRPr="00C51F15">
        <w:rPr>
          <w:color w:val="000000"/>
        </w:rPr>
        <w:t xml:space="preserve">Unit Name:  </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rPr>
        <w:t xml:space="preserve">Date of test:  </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p>
    <w:p w14:paraId="5515151D" w14:textId="77777777" w:rsidR="009C76D8" w:rsidRPr="00C51F15" w:rsidRDefault="009C76D8" w:rsidP="009C76D8">
      <w:pPr>
        <w:spacing w:after="120"/>
        <w:rPr>
          <w:color w:val="000000"/>
        </w:rPr>
      </w:pPr>
      <w:r w:rsidRPr="00C51F15">
        <w:rPr>
          <w:color w:val="000000"/>
        </w:rPr>
        <w:t>QSE:</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r w:rsidRPr="00C51F15">
        <w:rPr>
          <w:color w:val="000000"/>
        </w:rPr>
        <w:t xml:space="preserve">Resource Entity:  </w:t>
      </w:r>
      <w:r w:rsidRPr="00C51F15">
        <w:rPr>
          <w:color w:val="000000"/>
          <w:u w:val="single"/>
        </w:rPr>
        <w:tab/>
      </w:r>
      <w:r w:rsidRPr="00C51F15">
        <w:rPr>
          <w:color w:val="000000"/>
          <w:u w:val="single"/>
        </w:rPr>
        <w:tab/>
      </w:r>
      <w:r w:rsidRPr="00C51F15">
        <w:rPr>
          <w:color w:val="000000"/>
          <w:u w:val="single"/>
        </w:rPr>
        <w:tab/>
      </w:r>
      <w:r w:rsidRPr="00C51F15">
        <w:rPr>
          <w:color w:val="000000"/>
          <w:u w:val="single"/>
        </w:rPr>
        <w:tab/>
      </w:r>
    </w:p>
    <w:p w14:paraId="24D7EE0D" w14:textId="77777777" w:rsidR="009C76D8" w:rsidRPr="00C51F15" w:rsidRDefault="009C76D8" w:rsidP="009C76D8"/>
    <w:p w14:paraId="0AD42D83" w14:textId="77777777" w:rsidR="009C76D8" w:rsidRPr="00C51F15" w:rsidRDefault="009C76D8" w:rsidP="009C76D8">
      <w:pPr>
        <w:spacing w:before="240" w:after="240"/>
        <w:outlineLvl w:val="7"/>
        <w:rPr>
          <w:b/>
          <w:i/>
        </w:rPr>
      </w:pPr>
      <w:r w:rsidRPr="00C51F15">
        <w:rPr>
          <w:b/>
          <w:i/>
        </w:rPr>
        <w:t>Steady State Speed Regulation at High-Speed Stop</w:t>
      </w:r>
    </w:p>
    <w:p w14:paraId="08E2A454" w14:textId="5E35E7A8" w:rsidR="009C76D8" w:rsidRPr="00C51F15" w:rsidRDefault="00FC6653" w:rsidP="009C76D8">
      <w:pPr>
        <w:jc w:val="center"/>
      </w:pPr>
      <w:r>
        <w:rPr>
          <w:noProof/>
          <w:spacing w:val="-2"/>
          <w:position w:val="-24"/>
        </w:rPr>
        <w:drawing>
          <wp:inline distT="0" distB="0" distL="0" distR="0" wp14:anchorId="72673582" wp14:editId="0B051CFE">
            <wp:extent cx="1184910" cy="389890"/>
            <wp:effectExtent l="0" t="0" r="0" b="0"/>
            <wp:docPr id="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84910" cy="389890"/>
                    </a:xfrm>
                    <a:prstGeom prst="rect">
                      <a:avLst/>
                    </a:prstGeom>
                    <a:noFill/>
                    <a:ln>
                      <a:noFill/>
                    </a:ln>
                  </pic:spPr>
                </pic:pic>
              </a:graphicData>
            </a:graphic>
          </wp:inline>
        </w:drawing>
      </w:r>
    </w:p>
    <w:p w14:paraId="79C6E4A8" w14:textId="77777777" w:rsidR="009C76D8" w:rsidRPr="00C51F15" w:rsidRDefault="009C76D8" w:rsidP="009C76D8"/>
    <w:p w14:paraId="5E3EFF6F" w14:textId="77777777" w:rsidR="009C76D8" w:rsidRPr="00C51F15" w:rsidRDefault="009C76D8" w:rsidP="009C76D8">
      <w:r w:rsidRPr="00C51F15">
        <w:t>Where:</w:t>
      </w:r>
    </w:p>
    <w:p w14:paraId="31DA2FA6" w14:textId="77777777" w:rsidR="009C76D8" w:rsidRPr="00C51F15" w:rsidRDefault="009C76D8" w:rsidP="009C76D8"/>
    <w:p w14:paraId="1A62C37B" w14:textId="77777777" w:rsidR="009C76D8" w:rsidRPr="00C51F15" w:rsidRDefault="009C76D8" w:rsidP="009C76D8">
      <w:pPr>
        <w:ind w:left="720" w:hanging="720"/>
      </w:pPr>
      <w:r w:rsidRPr="00C51F15">
        <w:t>A =</w:t>
      </w:r>
      <w:r w:rsidRPr="00C51F15">
        <w:tab/>
        <w:t>Speed with speed changer set at high-speed stop and with throttle (or stop) valves open and machine running idle on the Governor.</w:t>
      </w:r>
    </w:p>
    <w:p w14:paraId="59F206CC" w14:textId="77777777" w:rsidR="009C76D8" w:rsidRPr="00C51F15" w:rsidRDefault="009C76D8" w:rsidP="009C76D8">
      <w:pPr>
        <w:ind w:left="720" w:hanging="720"/>
      </w:pPr>
      <w:r w:rsidRPr="00C51F15">
        <w:t>B =</w:t>
      </w:r>
      <w:r w:rsidRPr="00C51F15">
        <w:tab/>
        <w:t>Speed with speed changer set at high-speed stop and when governing valves just reach wide-open position.</w:t>
      </w:r>
    </w:p>
    <w:p w14:paraId="34FB9408" w14:textId="77777777" w:rsidR="009C76D8" w:rsidRPr="00C51F15" w:rsidRDefault="009C76D8" w:rsidP="009C76D8"/>
    <w:p w14:paraId="326ABB2B" w14:textId="77777777" w:rsidR="009C76D8" w:rsidRPr="00C51F15" w:rsidRDefault="009C76D8" w:rsidP="009C76D8">
      <w:pPr>
        <w:spacing w:before="240" w:after="240"/>
        <w:outlineLvl w:val="7"/>
        <w:rPr>
          <w:i/>
        </w:rPr>
      </w:pPr>
      <w:r w:rsidRPr="00C51F15">
        <w:rPr>
          <w:b/>
          <w:i/>
        </w:rPr>
        <w:t xml:space="preserve">Steady State Speed Regulation at Synchronous Speed </w:t>
      </w:r>
      <w:r w:rsidRPr="00C51F15">
        <w:rPr>
          <w:i/>
          <w:vertAlign w:val="superscript"/>
        </w:rPr>
        <w:footnoteReference w:id="1"/>
      </w:r>
    </w:p>
    <w:p w14:paraId="439B264E" w14:textId="3010765F" w:rsidR="009C76D8" w:rsidRPr="00C51F15" w:rsidRDefault="00FC6653" w:rsidP="009C76D8">
      <w:pPr>
        <w:jc w:val="center"/>
      </w:pPr>
      <w:r>
        <w:rPr>
          <w:noProof/>
          <w:spacing w:val="-2"/>
          <w:position w:val="-24"/>
        </w:rPr>
        <w:drawing>
          <wp:inline distT="0" distB="0" distL="0" distR="0" wp14:anchorId="7C7CA5F2" wp14:editId="53DBBDE2">
            <wp:extent cx="1184910" cy="389890"/>
            <wp:effectExtent l="0" t="0" r="0" b="0"/>
            <wp:docPr id="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84910" cy="389890"/>
                    </a:xfrm>
                    <a:prstGeom prst="rect">
                      <a:avLst/>
                    </a:prstGeom>
                    <a:noFill/>
                    <a:ln>
                      <a:noFill/>
                    </a:ln>
                  </pic:spPr>
                </pic:pic>
              </a:graphicData>
            </a:graphic>
          </wp:inline>
        </w:drawing>
      </w:r>
    </w:p>
    <w:p w14:paraId="32195554" w14:textId="77777777" w:rsidR="009C76D8" w:rsidRPr="00C51F15" w:rsidRDefault="009C76D8" w:rsidP="009C76D8"/>
    <w:p w14:paraId="10EB4CF0" w14:textId="77777777" w:rsidR="009C76D8" w:rsidRPr="00C51F15" w:rsidRDefault="009C76D8" w:rsidP="009C76D8">
      <w:r w:rsidRPr="00C51F15">
        <w:t>Where:</w:t>
      </w:r>
    </w:p>
    <w:p w14:paraId="2DF3495D" w14:textId="77777777" w:rsidR="009C76D8" w:rsidRPr="00C51F15" w:rsidRDefault="009C76D8" w:rsidP="009C76D8"/>
    <w:p w14:paraId="695234C6" w14:textId="77777777" w:rsidR="009C76D8" w:rsidRPr="00C51F15" w:rsidRDefault="009C76D8" w:rsidP="009C76D8">
      <w:pPr>
        <w:ind w:left="720" w:hanging="720"/>
      </w:pPr>
      <w:r w:rsidRPr="00C51F15">
        <w:t>C =</w:t>
      </w:r>
      <w:r w:rsidRPr="00C51F15">
        <w:tab/>
        <w:t>Speed with speed changer set for synchronous speed and with throttle (or stop) valves open and machine running idle on the Governor.</w:t>
      </w:r>
    </w:p>
    <w:p w14:paraId="11BF6E6B" w14:textId="77777777" w:rsidR="009C76D8" w:rsidRPr="00C51F15" w:rsidRDefault="009C76D8" w:rsidP="009C76D8">
      <w:pPr>
        <w:ind w:left="720" w:hanging="720"/>
      </w:pPr>
      <w:r w:rsidRPr="00C51F15">
        <w:t>D =</w:t>
      </w:r>
      <w:r w:rsidRPr="00C51F15">
        <w:tab/>
        <w:t>Speed with speed changer set at the same position as in C above and when governing valves just reach wide open position.</w:t>
      </w:r>
    </w:p>
    <w:p w14:paraId="77FBB438" w14:textId="77777777" w:rsidR="009C76D8" w:rsidRPr="00C51F15" w:rsidRDefault="009C76D8" w:rsidP="009C76D8"/>
    <w:p w14:paraId="0E3DAEC6" w14:textId="77777777" w:rsidR="009C76D8" w:rsidRPr="00C51F15" w:rsidRDefault="009C76D8" w:rsidP="009C76D8">
      <w:pPr>
        <w:spacing w:before="240" w:after="240"/>
        <w:outlineLvl w:val="7"/>
        <w:rPr>
          <w:b/>
          <w:i/>
          <w:lang w:val="x-none" w:eastAsia="x-none"/>
        </w:rPr>
      </w:pPr>
      <w:r w:rsidRPr="00C51F15">
        <w:rPr>
          <w:b/>
          <w:i/>
          <w:lang w:val="x-none" w:eastAsia="x-none"/>
        </w:rPr>
        <w:lastRenderedPageBreak/>
        <w:t>Steady State Speed Regulation at Low-Speed Stop</w:t>
      </w:r>
    </w:p>
    <w:p w14:paraId="6F66A117" w14:textId="5415B42F" w:rsidR="009C76D8" w:rsidRPr="00C51F15" w:rsidRDefault="00FC6653" w:rsidP="009C76D8">
      <w:pPr>
        <w:jc w:val="center"/>
      </w:pPr>
      <w:r>
        <w:rPr>
          <w:noProof/>
          <w:spacing w:val="-2"/>
          <w:position w:val="-24"/>
        </w:rPr>
        <w:drawing>
          <wp:inline distT="0" distB="0" distL="0" distR="0" wp14:anchorId="54F74081" wp14:editId="2EA3919B">
            <wp:extent cx="1184910" cy="389890"/>
            <wp:effectExtent l="0" t="0" r="0" b="0"/>
            <wp:docPr id="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84910" cy="389890"/>
                    </a:xfrm>
                    <a:prstGeom prst="rect">
                      <a:avLst/>
                    </a:prstGeom>
                    <a:noFill/>
                    <a:ln>
                      <a:noFill/>
                    </a:ln>
                  </pic:spPr>
                </pic:pic>
              </a:graphicData>
            </a:graphic>
          </wp:inline>
        </w:drawing>
      </w:r>
    </w:p>
    <w:p w14:paraId="4F3EF447" w14:textId="77777777" w:rsidR="009C76D8" w:rsidRPr="00C51F15" w:rsidRDefault="009C76D8" w:rsidP="009C76D8"/>
    <w:p w14:paraId="3D2E2AA0" w14:textId="77777777" w:rsidR="009C76D8" w:rsidRPr="00C51F15" w:rsidRDefault="009C76D8" w:rsidP="009C76D8">
      <w:r w:rsidRPr="00C51F15">
        <w:t>Where:</w:t>
      </w:r>
    </w:p>
    <w:p w14:paraId="2F260601" w14:textId="77777777" w:rsidR="009C76D8" w:rsidRPr="00C51F15" w:rsidRDefault="009C76D8" w:rsidP="009C76D8"/>
    <w:p w14:paraId="60C131F2" w14:textId="77777777" w:rsidR="009C76D8" w:rsidRPr="00C51F15" w:rsidRDefault="009C76D8" w:rsidP="009C76D8">
      <w:pPr>
        <w:ind w:left="720" w:hanging="720"/>
      </w:pPr>
      <w:r w:rsidRPr="00C51F15">
        <w:t>E =</w:t>
      </w:r>
      <w:r w:rsidRPr="00C51F15">
        <w:tab/>
        <w:t>Speed with speed changer set at low-speed stop and with throttle (or stop) valves open and machine running idle on the Governor.</w:t>
      </w:r>
    </w:p>
    <w:p w14:paraId="6EA60C18" w14:textId="77777777" w:rsidR="009C76D8" w:rsidRPr="00C51F15" w:rsidRDefault="009C76D8" w:rsidP="009C76D8">
      <w:pPr>
        <w:ind w:left="720" w:hanging="720"/>
      </w:pPr>
      <w:r w:rsidRPr="00C51F15">
        <w:t>F =</w:t>
      </w:r>
      <w:r w:rsidRPr="00C51F15">
        <w:tab/>
        <w:t>Speed with speed changer set at low-speed stop and when governing valves just reach wide-open position.</w:t>
      </w:r>
    </w:p>
    <w:p w14:paraId="732AE63B" w14:textId="74EB595F" w:rsidR="009C76D8" w:rsidRPr="00C51F15" w:rsidRDefault="00FC6653" w:rsidP="009C76D8">
      <w:r>
        <w:rPr>
          <w:noProof/>
          <w:spacing w:val="-2"/>
          <w:u w:val="single"/>
        </w:rPr>
        <w:drawing>
          <wp:inline distT="0" distB="0" distL="0" distR="0" wp14:anchorId="2C727DFD" wp14:editId="0BB33455">
            <wp:extent cx="6010910" cy="2600325"/>
            <wp:effectExtent l="0" t="0" r="0" b="0"/>
            <wp:docPr id="5" name="Object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6"/>
                    <pic:cNvPicPr>
                      <a:picLocks noChangeAspect="1" noChangeArrowheads="1"/>
                    </pic:cNvPicPr>
                  </pic:nvPicPr>
                  <pic:blipFill>
                    <a:blip r:embed="rId13">
                      <a:extLst>
                        <a:ext uri="{28A0092B-C50C-407E-A947-70E740481C1C}">
                          <a14:useLocalDpi xmlns:a14="http://schemas.microsoft.com/office/drawing/2010/main" val="0"/>
                        </a:ext>
                      </a:extLst>
                    </a:blip>
                    <a:srcRect l="-2527" t="-7889" r="-1350" b="-8655"/>
                    <a:stretch>
                      <a:fillRect/>
                    </a:stretch>
                  </pic:blipFill>
                  <pic:spPr bwMode="auto">
                    <a:xfrm>
                      <a:off x="0" y="0"/>
                      <a:ext cx="6010910" cy="2600325"/>
                    </a:xfrm>
                    <a:prstGeom prst="rect">
                      <a:avLst/>
                    </a:prstGeom>
                    <a:noFill/>
                    <a:ln>
                      <a:noFill/>
                    </a:ln>
                  </pic:spPr>
                </pic:pic>
              </a:graphicData>
            </a:graphic>
          </wp:inline>
        </w:drawing>
      </w:r>
    </w:p>
    <w:p w14:paraId="4FCF6CD4" w14:textId="77777777" w:rsidR="009C76D8" w:rsidRPr="00C51F15" w:rsidRDefault="009C76D8" w:rsidP="009C76D8"/>
    <w:p w14:paraId="638EE38B" w14:textId="77777777" w:rsidR="009C76D8" w:rsidRPr="00C51F15" w:rsidRDefault="009C76D8" w:rsidP="009C76D8">
      <w:pPr>
        <w:jc w:val="center"/>
      </w:pPr>
      <w:r w:rsidRPr="00C51F15">
        <w:t>E, F @ Low Speed Stop</w:t>
      </w:r>
    </w:p>
    <w:p w14:paraId="7BBC463A" w14:textId="77777777" w:rsidR="009C76D8" w:rsidRPr="00C51F15" w:rsidRDefault="009C76D8" w:rsidP="009C76D8">
      <w:pPr>
        <w:jc w:val="center"/>
      </w:pPr>
      <w:r w:rsidRPr="00C51F15">
        <w:t>C, D @ Sync. Speed</w:t>
      </w:r>
    </w:p>
    <w:p w14:paraId="00DF0D25" w14:textId="77777777" w:rsidR="009C76D8" w:rsidRPr="00C51F15" w:rsidRDefault="009C76D8" w:rsidP="009C76D8">
      <w:pPr>
        <w:jc w:val="center"/>
      </w:pPr>
      <w:r w:rsidRPr="00C51F15">
        <w:t>A, B @ High Speed Stop</w:t>
      </w:r>
    </w:p>
    <w:p w14:paraId="0807F17A" w14:textId="77777777" w:rsidR="009C76D8" w:rsidRPr="00C51F15" w:rsidRDefault="009C76D8" w:rsidP="009C76D8"/>
    <w:p w14:paraId="33C78F2B" w14:textId="77777777" w:rsidR="009C76D8" w:rsidRPr="00C51F15" w:rsidRDefault="009C76D8" w:rsidP="009C76D8">
      <w:pPr>
        <w:jc w:val="center"/>
        <w:rPr>
          <w:b/>
        </w:rPr>
      </w:pPr>
      <w:r w:rsidRPr="00C51F15">
        <w:rPr>
          <w:b/>
        </w:rPr>
        <w:t>Test Data</w:t>
      </w:r>
    </w:p>
    <w:tbl>
      <w:tblPr>
        <w:tblW w:w="0" w:type="auto"/>
        <w:jc w:val="center"/>
        <w:tblLook w:val="0000" w:firstRow="0" w:lastRow="0" w:firstColumn="0" w:lastColumn="0" w:noHBand="0" w:noVBand="0"/>
      </w:tblPr>
      <w:tblGrid>
        <w:gridCol w:w="2160"/>
        <w:gridCol w:w="1166"/>
        <w:gridCol w:w="1166"/>
        <w:gridCol w:w="1166"/>
        <w:gridCol w:w="1166"/>
        <w:gridCol w:w="1166"/>
        <w:gridCol w:w="1170"/>
      </w:tblGrid>
      <w:tr w:rsidR="009C76D8" w:rsidRPr="00C51F15" w14:paraId="7F8FAC48" w14:textId="77777777" w:rsidTr="00EC2E17">
        <w:trPr>
          <w:jc w:val="center"/>
        </w:trPr>
        <w:tc>
          <w:tcPr>
            <w:tcW w:w="2160" w:type="dxa"/>
            <w:tcBorders>
              <w:bottom w:val="single" w:sz="12" w:space="0" w:color="auto"/>
              <w:right w:val="single" w:sz="12" w:space="0" w:color="auto"/>
            </w:tcBorders>
          </w:tcPr>
          <w:p w14:paraId="09CC2C4B" w14:textId="77777777" w:rsidR="009C76D8" w:rsidRPr="00C51F15" w:rsidRDefault="009C76D8" w:rsidP="00EC2E17">
            <w:pPr>
              <w:tabs>
                <w:tab w:val="left" w:pos="-720"/>
              </w:tabs>
              <w:suppressAutoHyphens/>
              <w:jc w:val="center"/>
              <w:rPr>
                <w:b/>
                <w:spacing w:val="-2"/>
              </w:rPr>
            </w:pPr>
            <w:r w:rsidRPr="00C51F15">
              <w:rPr>
                <w:b/>
                <w:spacing w:val="-2"/>
              </w:rPr>
              <w:t>Point</w:t>
            </w:r>
          </w:p>
        </w:tc>
        <w:tc>
          <w:tcPr>
            <w:tcW w:w="1166" w:type="dxa"/>
            <w:tcBorders>
              <w:left w:val="single" w:sz="12" w:space="0" w:color="auto"/>
              <w:bottom w:val="single" w:sz="12" w:space="0" w:color="auto"/>
            </w:tcBorders>
          </w:tcPr>
          <w:p w14:paraId="78CBF5E6" w14:textId="77777777" w:rsidR="009C76D8" w:rsidRPr="00C51F15" w:rsidRDefault="009C76D8" w:rsidP="00EC2E17">
            <w:pPr>
              <w:tabs>
                <w:tab w:val="left" w:pos="-720"/>
              </w:tabs>
              <w:suppressAutoHyphens/>
              <w:jc w:val="center"/>
              <w:rPr>
                <w:b/>
                <w:spacing w:val="-2"/>
              </w:rPr>
            </w:pPr>
            <w:r w:rsidRPr="00C51F15">
              <w:rPr>
                <w:b/>
                <w:spacing w:val="-2"/>
              </w:rPr>
              <w:t>A</w:t>
            </w:r>
          </w:p>
        </w:tc>
        <w:tc>
          <w:tcPr>
            <w:tcW w:w="1166" w:type="dxa"/>
            <w:tcBorders>
              <w:bottom w:val="single" w:sz="12" w:space="0" w:color="auto"/>
            </w:tcBorders>
          </w:tcPr>
          <w:p w14:paraId="43A56709" w14:textId="77777777" w:rsidR="009C76D8" w:rsidRPr="00C51F15" w:rsidRDefault="009C76D8" w:rsidP="00EC2E17">
            <w:pPr>
              <w:tabs>
                <w:tab w:val="left" w:pos="-720"/>
              </w:tabs>
              <w:suppressAutoHyphens/>
              <w:jc w:val="center"/>
              <w:rPr>
                <w:b/>
                <w:spacing w:val="-2"/>
              </w:rPr>
            </w:pPr>
            <w:r w:rsidRPr="00C51F15">
              <w:rPr>
                <w:b/>
                <w:spacing w:val="-2"/>
              </w:rPr>
              <w:t>B</w:t>
            </w:r>
          </w:p>
        </w:tc>
        <w:tc>
          <w:tcPr>
            <w:tcW w:w="1166" w:type="dxa"/>
            <w:tcBorders>
              <w:bottom w:val="single" w:sz="12" w:space="0" w:color="auto"/>
            </w:tcBorders>
          </w:tcPr>
          <w:p w14:paraId="3B6EAAD9" w14:textId="77777777" w:rsidR="009C76D8" w:rsidRPr="00C51F15" w:rsidRDefault="009C76D8" w:rsidP="00EC2E17">
            <w:pPr>
              <w:tabs>
                <w:tab w:val="left" w:pos="-720"/>
              </w:tabs>
              <w:suppressAutoHyphens/>
              <w:jc w:val="center"/>
              <w:rPr>
                <w:b/>
                <w:spacing w:val="-2"/>
              </w:rPr>
            </w:pPr>
            <w:r w:rsidRPr="00C51F15">
              <w:rPr>
                <w:b/>
                <w:spacing w:val="-2"/>
              </w:rPr>
              <w:t>C</w:t>
            </w:r>
          </w:p>
        </w:tc>
        <w:tc>
          <w:tcPr>
            <w:tcW w:w="1166" w:type="dxa"/>
            <w:tcBorders>
              <w:bottom w:val="single" w:sz="12" w:space="0" w:color="auto"/>
            </w:tcBorders>
          </w:tcPr>
          <w:p w14:paraId="1F9D13DC" w14:textId="77777777" w:rsidR="009C76D8" w:rsidRPr="00C51F15" w:rsidRDefault="009C76D8" w:rsidP="00EC2E17">
            <w:pPr>
              <w:tabs>
                <w:tab w:val="left" w:pos="-720"/>
              </w:tabs>
              <w:suppressAutoHyphens/>
              <w:jc w:val="center"/>
              <w:rPr>
                <w:b/>
                <w:spacing w:val="-2"/>
              </w:rPr>
            </w:pPr>
            <w:r w:rsidRPr="00C51F15">
              <w:rPr>
                <w:b/>
                <w:spacing w:val="-2"/>
              </w:rPr>
              <w:t>D</w:t>
            </w:r>
          </w:p>
        </w:tc>
        <w:tc>
          <w:tcPr>
            <w:tcW w:w="1166" w:type="dxa"/>
            <w:tcBorders>
              <w:bottom w:val="single" w:sz="12" w:space="0" w:color="auto"/>
            </w:tcBorders>
          </w:tcPr>
          <w:p w14:paraId="680FAE45" w14:textId="77777777" w:rsidR="009C76D8" w:rsidRPr="00C51F15" w:rsidRDefault="009C76D8" w:rsidP="00EC2E17">
            <w:pPr>
              <w:tabs>
                <w:tab w:val="left" w:pos="-720"/>
              </w:tabs>
              <w:suppressAutoHyphens/>
              <w:jc w:val="center"/>
              <w:rPr>
                <w:b/>
                <w:spacing w:val="-2"/>
              </w:rPr>
            </w:pPr>
            <w:r w:rsidRPr="00C51F15">
              <w:rPr>
                <w:b/>
                <w:spacing w:val="-2"/>
              </w:rPr>
              <w:t>E</w:t>
            </w:r>
          </w:p>
        </w:tc>
        <w:tc>
          <w:tcPr>
            <w:tcW w:w="1170" w:type="dxa"/>
            <w:tcBorders>
              <w:bottom w:val="single" w:sz="12" w:space="0" w:color="auto"/>
            </w:tcBorders>
          </w:tcPr>
          <w:p w14:paraId="3C9D749E" w14:textId="77777777" w:rsidR="009C76D8" w:rsidRPr="00C51F15" w:rsidRDefault="009C76D8" w:rsidP="00EC2E17">
            <w:pPr>
              <w:tabs>
                <w:tab w:val="left" w:pos="-720"/>
              </w:tabs>
              <w:suppressAutoHyphens/>
              <w:jc w:val="center"/>
              <w:rPr>
                <w:b/>
                <w:spacing w:val="-2"/>
              </w:rPr>
            </w:pPr>
            <w:r w:rsidRPr="00C51F15">
              <w:rPr>
                <w:b/>
                <w:spacing w:val="-2"/>
              </w:rPr>
              <w:t>F</w:t>
            </w:r>
          </w:p>
        </w:tc>
      </w:tr>
      <w:tr w:rsidR="009C76D8" w:rsidRPr="00C51F15" w14:paraId="202A7EF6" w14:textId="77777777" w:rsidTr="00EC2E17">
        <w:trPr>
          <w:jc w:val="center"/>
        </w:trPr>
        <w:tc>
          <w:tcPr>
            <w:tcW w:w="2160" w:type="dxa"/>
            <w:tcBorders>
              <w:top w:val="single" w:sz="12" w:space="0" w:color="auto"/>
              <w:right w:val="single" w:sz="12" w:space="0" w:color="auto"/>
            </w:tcBorders>
          </w:tcPr>
          <w:p w14:paraId="45D15305" w14:textId="77777777" w:rsidR="009C76D8" w:rsidRPr="00C51F15" w:rsidRDefault="009C76D8" w:rsidP="00EC2E17">
            <w:pPr>
              <w:tabs>
                <w:tab w:val="left" w:pos="-720"/>
              </w:tabs>
              <w:suppressAutoHyphens/>
              <w:jc w:val="both"/>
              <w:rPr>
                <w:spacing w:val="-2"/>
              </w:rPr>
            </w:pPr>
            <w:r w:rsidRPr="00C51F15">
              <w:rPr>
                <w:spacing w:val="-2"/>
              </w:rPr>
              <w:t>Speed, RPM</w:t>
            </w:r>
          </w:p>
        </w:tc>
        <w:tc>
          <w:tcPr>
            <w:tcW w:w="1166" w:type="dxa"/>
            <w:tcBorders>
              <w:top w:val="single" w:sz="12" w:space="0" w:color="auto"/>
              <w:left w:val="single" w:sz="12" w:space="0" w:color="auto"/>
            </w:tcBorders>
          </w:tcPr>
          <w:p w14:paraId="0A6AD33E" w14:textId="77777777" w:rsidR="009C76D8" w:rsidRPr="00C51F15" w:rsidRDefault="009C76D8" w:rsidP="00EC2E17">
            <w:pPr>
              <w:tabs>
                <w:tab w:val="left" w:pos="-720"/>
              </w:tabs>
              <w:suppressAutoHyphens/>
              <w:jc w:val="both"/>
              <w:rPr>
                <w:spacing w:val="-2"/>
              </w:rPr>
            </w:pPr>
          </w:p>
        </w:tc>
        <w:tc>
          <w:tcPr>
            <w:tcW w:w="1166" w:type="dxa"/>
            <w:tcBorders>
              <w:top w:val="single" w:sz="12" w:space="0" w:color="auto"/>
            </w:tcBorders>
          </w:tcPr>
          <w:p w14:paraId="3F369EA1" w14:textId="77777777" w:rsidR="009C76D8" w:rsidRPr="00C51F15" w:rsidRDefault="009C76D8" w:rsidP="00EC2E17">
            <w:pPr>
              <w:tabs>
                <w:tab w:val="left" w:pos="-720"/>
              </w:tabs>
              <w:suppressAutoHyphens/>
              <w:jc w:val="both"/>
              <w:rPr>
                <w:spacing w:val="-2"/>
              </w:rPr>
            </w:pPr>
          </w:p>
        </w:tc>
        <w:tc>
          <w:tcPr>
            <w:tcW w:w="1166" w:type="dxa"/>
            <w:tcBorders>
              <w:top w:val="single" w:sz="12" w:space="0" w:color="auto"/>
            </w:tcBorders>
          </w:tcPr>
          <w:p w14:paraId="2D706DAA" w14:textId="77777777" w:rsidR="009C76D8" w:rsidRPr="00C51F15" w:rsidRDefault="009C76D8" w:rsidP="00EC2E17">
            <w:pPr>
              <w:tabs>
                <w:tab w:val="left" w:pos="-720"/>
              </w:tabs>
              <w:suppressAutoHyphens/>
              <w:jc w:val="both"/>
              <w:rPr>
                <w:spacing w:val="-2"/>
              </w:rPr>
            </w:pPr>
          </w:p>
        </w:tc>
        <w:tc>
          <w:tcPr>
            <w:tcW w:w="1166" w:type="dxa"/>
            <w:tcBorders>
              <w:top w:val="single" w:sz="12" w:space="0" w:color="auto"/>
            </w:tcBorders>
          </w:tcPr>
          <w:p w14:paraId="4D2BF12B" w14:textId="77777777" w:rsidR="009C76D8" w:rsidRPr="00C51F15" w:rsidRDefault="009C76D8" w:rsidP="00EC2E17">
            <w:pPr>
              <w:tabs>
                <w:tab w:val="left" w:pos="-720"/>
              </w:tabs>
              <w:suppressAutoHyphens/>
              <w:jc w:val="both"/>
              <w:rPr>
                <w:spacing w:val="-2"/>
              </w:rPr>
            </w:pPr>
          </w:p>
        </w:tc>
        <w:tc>
          <w:tcPr>
            <w:tcW w:w="1166" w:type="dxa"/>
            <w:tcBorders>
              <w:top w:val="single" w:sz="12" w:space="0" w:color="auto"/>
            </w:tcBorders>
          </w:tcPr>
          <w:p w14:paraId="29CFD35E" w14:textId="77777777" w:rsidR="009C76D8" w:rsidRPr="00C51F15" w:rsidRDefault="009C76D8" w:rsidP="00EC2E17">
            <w:pPr>
              <w:tabs>
                <w:tab w:val="left" w:pos="-720"/>
              </w:tabs>
              <w:suppressAutoHyphens/>
              <w:jc w:val="both"/>
              <w:rPr>
                <w:spacing w:val="-2"/>
              </w:rPr>
            </w:pPr>
          </w:p>
        </w:tc>
        <w:tc>
          <w:tcPr>
            <w:tcW w:w="1170" w:type="dxa"/>
            <w:tcBorders>
              <w:top w:val="single" w:sz="12" w:space="0" w:color="auto"/>
            </w:tcBorders>
          </w:tcPr>
          <w:p w14:paraId="24EC8156" w14:textId="77777777" w:rsidR="009C76D8" w:rsidRPr="00C51F15" w:rsidRDefault="009C76D8" w:rsidP="00EC2E17">
            <w:pPr>
              <w:tabs>
                <w:tab w:val="left" w:pos="-720"/>
              </w:tabs>
              <w:suppressAutoHyphens/>
              <w:jc w:val="both"/>
              <w:rPr>
                <w:spacing w:val="-2"/>
              </w:rPr>
            </w:pPr>
          </w:p>
        </w:tc>
      </w:tr>
      <w:tr w:rsidR="009C76D8" w:rsidRPr="00C51F15" w14:paraId="2D95F357" w14:textId="77777777" w:rsidTr="00EC2E17">
        <w:trPr>
          <w:jc w:val="center"/>
        </w:trPr>
        <w:tc>
          <w:tcPr>
            <w:tcW w:w="2160" w:type="dxa"/>
            <w:tcBorders>
              <w:right w:val="single" w:sz="12" w:space="0" w:color="auto"/>
            </w:tcBorders>
          </w:tcPr>
          <w:p w14:paraId="1955581F" w14:textId="77777777" w:rsidR="009C76D8" w:rsidRPr="00C51F15" w:rsidRDefault="009C76D8" w:rsidP="00EC2E17">
            <w:pPr>
              <w:tabs>
                <w:tab w:val="left" w:pos="-720"/>
              </w:tabs>
              <w:suppressAutoHyphens/>
              <w:jc w:val="both"/>
              <w:rPr>
                <w:spacing w:val="-2"/>
              </w:rPr>
            </w:pPr>
          </w:p>
        </w:tc>
        <w:tc>
          <w:tcPr>
            <w:tcW w:w="1166" w:type="dxa"/>
            <w:tcBorders>
              <w:left w:val="single" w:sz="12" w:space="0" w:color="auto"/>
            </w:tcBorders>
          </w:tcPr>
          <w:p w14:paraId="7A224BF0" w14:textId="77777777" w:rsidR="009C76D8" w:rsidRPr="00C51F15" w:rsidRDefault="009C76D8" w:rsidP="00EC2E17">
            <w:pPr>
              <w:tabs>
                <w:tab w:val="left" w:pos="-720"/>
              </w:tabs>
              <w:suppressAutoHyphens/>
              <w:jc w:val="both"/>
              <w:rPr>
                <w:spacing w:val="-2"/>
              </w:rPr>
            </w:pPr>
          </w:p>
        </w:tc>
        <w:tc>
          <w:tcPr>
            <w:tcW w:w="1166" w:type="dxa"/>
          </w:tcPr>
          <w:p w14:paraId="10C83C9D" w14:textId="77777777" w:rsidR="009C76D8" w:rsidRPr="00C51F15" w:rsidRDefault="009C76D8" w:rsidP="00EC2E17">
            <w:pPr>
              <w:tabs>
                <w:tab w:val="left" w:pos="-720"/>
              </w:tabs>
              <w:suppressAutoHyphens/>
              <w:jc w:val="both"/>
              <w:rPr>
                <w:spacing w:val="-2"/>
              </w:rPr>
            </w:pPr>
          </w:p>
        </w:tc>
        <w:tc>
          <w:tcPr>
            <w:tcW w:w="1166" w:type="dxa"/>
          </w:tcPr>
          <w:p w14:paraId="6CCA016A" w14:textId="77777777" w:rsidR="009C76D8" w:rsidRPr="00C51F15" w:rsidRDefault="009C76D8" w:rsidP="00EC2E17">
            <w:pPr>
              <w:tabs>
                <w:tab w:val="left" w:pos="-720"/>
              </w:tabs>
              <w:suppressAutoHyphens/>
              <w:jc w:val="both"/>
              <w:rPr>
                <w:spacing w:val="-2"/>
              </w:rPr>
            </w:pPr>
          </w:p>
        </w:tc>
        <w:tc>
          <w:tcPr>
            <w:tcW w:w="1166" w:type="dxa"/>
          </w:tcPr>
          <w:p w14:paraId="1CA52A0F" w14:textId="77777777" w:rsidR="009C76D8" w:rsidRPr="00C51F15" w:rsidRDefault="009C76D8" w:rsidP="00EC2E17">
            <w:pPr>
              <w:tabs>
                <w:tab w:val="left" w:pos="-720"/>
              </w:tabs>
              <w:suppressAutoHyphens/>
              <w:jc w:val="both"/>
              <w:rPr>
                <w:spacing w:val="-2"/>
              </w:rPr>
            </w:pPr>
          </w:p>
        </w:tc>
        <w:tc>
          <w:tcPr>
            <w:tcW w:w="1166" w:type="dxa"/>
          </w:tcPr>
          <w:p w14:paraId="074B4051" w14:textId="77777777" w:rsidR="009C76D8" w:rsidRPr="00C51F15" w:rsidRDefault="009C76D8" w:rsidP="00EC2E17">
            <w:pPr>
              <w:tabs>
                <w:tab w:val="left" w:pos="-720"/>
              </w:tabs>
              <w:suppressAutoHyphens/>
              <w:jc w:val="both"/>
              <w:rPr>
                <w:spacing w:val="-2"/>
              </w:rPr>
            </w:pPr>
          </w:p>
        </w:tc>
        <w:tc>
          <w:tcPr>
            <w:tcW w:w="1170" w:type="dxa"/>
          </w:tcPr>
          <w:p w14:paraId="6CEF261C" w14:textId="77777777" w:rsidR="009C76D8" w:rsidRPr="00C51F15" w:rsidRDefault="009C76D8" w:rsidP="00EC2E17">
            <w:pPr>
              <w:tabs>
                <w:tab w:val="left" w:pos="-720"/>
              </w:tabs>
              <w:suppressAutoHyphens/>
              <w:jc w:val="both"/>
              <w:rPr>
                <w:spacing w:val="-2"/>
              </w:rPr>
            </w:pPr>
          </w:p>
        </w:tc>
      </w:tr>
      <w:tr w:rsidR="009C76D8" w:rsidRPr="00C51F15" w14:paraId="1543E6CB" w14:textId="77777777" w:rsidTr="00EC2E17">
        <w:trPr>
          <w:jc w:val="center"/>
        </w:trPr>
        <w:tc>
          <w:tcPr>
            <w:tcW w:w="2160" w:type="dxa"/>
            <w:tcBorders>
              <w:right w:val="single" w:sz="12" w:space="0" w:color="auto"/>
            </w:tcBorders>
          </w:tcPr>
          <w:p w14:paraId="6CA50B1F" w14:textId="77777777" w:rsidR="009C76D8" w:rsidRPr="00C51F15" w:rsidRDefault="009C76D8" w:rsidP="00EC2E17">
            <w:pPr>
              <w:tabs>
                <w:tab w:val="left" w:pos="-720"/>
              </w:tabs>
              <w:suppressAutoHyphens/>
              <w:jc w:val="both"/>
              <w:rPr>
                <w:spacing w:val="-2"/>
              </w:rPr>
            </w:pPr>
            <w:r w:rsidRPr="00C51F15">
              <w:rPr>
                <w:spacing w:val="-2"/>
              </w:rPr>
              <w:t>Frequency Hz</w:t>
            </w:r>
          </w:p>
        </w:tc>
        <w:tc>
          <w:tcPr>
            <w:tcW w:w="1166" w:type="dxa"/>
            <w:tcBorders>
              <w:left w:val="single" w:sz="12" w:space="0" w:color="auto"/>
            </w:tcBorders>
          </w:tcPr>
          <w:p w14:paraId="12A89F26" w14:textId="77777777" w:rsidR="009C76D8" w:rsidRPr="00C51F15" w:rsidRDefault="009C76D8" w:rsidP="00EC2E17">
            <w:pPr>
              <w:tabs>
                <w:tab w:val="left" w:pos="-720"/>
              </w:tabs>
              <w:suppressAutoHyphens/>
              <w:jc w:val="both"/>
              <w:rPr>
                <w:spacing w:val="-2"/>
              </w:rPr>
            </w:pPr>
          </w:p>
        </w:tc>
        <w:tc>
          <w:tcPr>
            <w:tcW w:w="1166" w:type="dxa"/>
          </w:tcPr>
          <w:p w14:paraId="69EE2415" w14:textId="77777777" w:rsidR="009C76D8" w:rsidRPr="00C51F15" w:rsidRDefault="009C76D8" w:rsidP="00EC2E17">
            <w:pPr>
              <w:tabs>
                <w:tab w:val="left" w:pos="-720"/>
              </w:tabs>
              <w:suppressAutoHyphens/>
              <w:jc w:val="both"/>
              <w:rPr>
                <w:spacing w:val="-2"/>
              </w:rPr>
            </w:pPr>
          </w:p>
        </w:tc>
        <w:tc>
          <w:tcPr>
            <w:tcW w:w="1166" w:type="dxa"/>
          </w:tcPr>
          <w:p w14:paraId="6FEB2B11" w14:textId="77777777" w:rsidR="009C76D8" w:rsidRPr="00C51F15" w:rsidRDefault="009C76D8" w:rsidP="00EC2E17">
            <w:pPr>
              <w:tabs>
                <w:tab w:val="left" w:pos="-720"/>
              </w:tabs>
              <w:suppressAutoHyphens/>
              <w:jc w:val="both"/>
              <w:rPr>
                <w:spacing w:val="-2"/>
              </w:rPr>
            </w:pPr>
          </w:p>
        </w:tc>
        <w:tc>
          <w:tcPr>
            <w:tcW w:w="1166" w:type="dxa"/>
          </w:tcPr>
          <w:p w14:paraId="2BE02B88" w14:textId="77777777" w:rsidR="009C76D8" w:rsidRPr="00C51F15" w:rsidRDefault="009C76D8" w:rsidP="00EC2E17">
            <w:pPr>
              <w:tabs>
                <w:tab w:val="left" w:pos="-720"/>
              </w:tabs>
              <w:suppressAutoHyphens/>
              <w:jc w:val="both"/>
              <w:rPr>
                <w:spacing w:val="-2"/>
              </w:rPr>
            </w:pPr>
          </w:p>
        </w:tc>
        <w:tc>
          <w:tcPr>
            <w:tcW w:w="1166" w:type="dxa"/>
          </w:tcPr>
          <w:p w14:paraId="51F2B9BA" w14:textId="77777777" w:rsidR="009C76D8" w:rsidRPr="00C51F15" w:rsidRDefault="009C76D8" w:rsidP="00EC2E17">
            <w:pPr>
              <w:tabs>
                <w:tab w:val="left" w:pos="-720"/>
              </w:tabs>
              <w:suppressAutoHyphens/>
              <w:jc w:val="both"/>
              <w:rPr>
                <w:spacing w:val="-2"/>
              </w:rPr>
            </w:pPr>
          </w:p>
        </w:tc>
        <w:tc>
          <w:tcPr>
            <w:tcW w:w="1170" w:type="dxa"/>
          </w:tcPr>
          <w:p w14:paraId="67CBECAF" w14:textId="77777777" w:rsidR="009C76D8" w:rsidRPr="00C51F15" w:rsidRDefault="009C76D8" w:rsidP="00EC2E17">
            <w:pPr>
              <w:tabs>
                <w:tab w:val="left" w:pos="-720"/>
              </w:tabs>
              <w:suppressAutoHyphens/>
              <w:jc w:val="both"/>
              <w:rPr>
                <w:spacing w:val="-2"/>
              </w:rPr>
            </w:pPr>
          </w:p>
        </w:tc>
      </w:tr>
    </w:tbl>
    <w:p w14:paraId="68F9BED4" w14:textId="77777777" w:rsidR="009C76D8" w:rsidRPr="00C51F15" w:rsidRDefault="009C76D8" w:rsidP="009C76D8"/>
    <w:p w14:paraId="501AB6FD" w14:textId="77777777" w:rsidR="009C76D8" w:rsidRPr="00C51F15" w:rsidRDefault="009C76D8" w:rsidP="009C76D8">
      <w:pPr>
        <w:rPr>
          <w:b/>
        </w:rPr>
      </w:pPr>
      <w:r w:rsidRPr="00C51F15">
        <w:rPr>
          <w:b/>
        </w:rPr>
        <w:t>Speed Changer Travel Time:</w:t>
      </w:r>
    </w:p>
    <w:p w14:paraId="2BEAD7EF" w14:textId="77777777" w:rsidR="009C76D8" w:rsidRPr="00C51F15" w:rsidRDefault="009C76D8" w:rsidP="009C76D8"/>
    <w:p w14:paraId="6B6AC55C" w14:textId="77777777" w:rsidR="009C76D8" w:rsidRPr="00C51F15" w:rsidRDefault="009C76D8" w:rsidP="009C76D8">
      <w:pPr>
        <w:ind w:left="720"/>
      </w:pPr>
      <w:r w:rsidRPr="00C51F15">
        <w:t>(a)</w:t>
      </w:r>
      <w:r w:rsidRPr="00C51F15">
        <w:tab/>
        <w:t>From Low-Speed Stop to High-Speed Stop in _________seconds.</w:t>
      </w:r>
    </w:p>
    <w:p w14:paraId="7A225CF2" w14:textId="77777777" w:rsidR="009C76D8" w:rsidRPr="00C51F15" w:rsidRDefault="009C76D8" w:rsidP="009C76D8">
      <w:pPr>
        <w:ind w:left="720"/>
      </w:pPr>
      <w:r w:rsidRPr="00C51F15">
        <w:t>(b)</w:t>
      </w:r>
      <w:r w:rsidRPr="00C51F15">
        <w:tab/>
        <w:t>From High-Speed Stop to Low-Speed Stop in _________seconds.</w:t>
      </w:r>
    </w:p>
    <w:p w14:paraId="135499F1" w14:textId="77777777" w:rsidR="009C76D8" w:rsidRPr="00C51F15" w:rsidRDefault="009C76D8" w:rsidP="009C76D8"/>
    <w:p w14:paraId="2FA266ED" w14:textId="77777777" w:rsidR="009C76D8" w:rsidRPr="00C51F15" w:rsidRDefault="009C76D8" w:rsidP="009C76D8">
      <w:r w:rsidRPr="00C51F15">
        <w:t>Over-speed Trip Test Speed at _________rpm.</w:t>
      </w:r>
    </w:p>
    <w:p w14:paraId="04536AAB" w14:textId="77777777" w:rsidR="009C76D8" w:rsidRPr="00C51F15" w:rsidRDefault="009C76D8" w:rsidP="009C76D8"/>
    <w:p w14:paraId="0F2FCA10" w14:textId="77777777" w:rsidR="009C76D8" w:rsidRPr="00C51F15" w:rsidRDefault="009C76D8" w:rsidP="009C76D8">
      <w:r w:rsidRPr="00C51F15">
        <w:t>Comments:</w:t>
      </w:r>
      <w:r w:rsidRPr="00C51F15">
        <w:rPr>
          <w:u w:val="single"/>
        </w:rPr>
        <w:t xml:space="preser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3767742C" w14:textId="77777777" w:rsidR="009C76D8" w:rsidRPr="00C51F15" w:rsidRDefault="009C76D8" w:rsidP="009C76D8">
      <w:pPr>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16E083D8" w14:textId="77777777" w:rsidR="009C76D8" w:rsidRPr="00C51F15" w:rsidRDefault="009C76D8" w:rsidP="009C76D8">
      <w:r w:rsidRPr="00C51F15">
        <w:rPr>
          <w:u w:val="single"/>
        </w:rPr>
        <w:lastRenderedPageBreak/>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3E2EB05D" w14:textId="77777777" w:rsidR="009C76D8" w:rsidRPr="00C51F15" w:rsidRDefault="009C76D8" w:rsidP="009C76D8">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2030B0C9" w14:textId="77777777" w:rsidR="009C76D8" w:rsidRPr="00C51F15" w:rsidRDefault="009C76D8" w:rsidP="009C76D8">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06FAD010" w14:textId="77777777" w:rsidR="009C76D8" w:rsidRPr="00C51F15" w:rsidRDefault="009C76D8" w:rsidP="009C76D8"/>
    <w:p w14:paraId="5F0C9C66" w14:textId="77777777" w:rsidR="009C76D8" w:rsidRPr="00C51F15" w:rsidRDefault="009C76D8" w:rsidP="009C76D8">
      <w:pPr>
        <w:spacing w:after="120"/>
        <w:rPr>
          <w:b/>
          <w:i/>
          <w:smallCaps/>
        </w:rPr>
      </w:pPr>
      <w:r w:rsidRPr="00C51F15">
        <w:rPr>
          <w:b/>
          <w:i/>
          <w:smallCaps/>
        </w:rPr>
        <w:t>Submittal</w:t>
      </w:r>
    </w:p>
    <w:p w14:paraId="01D8E3CE" w14:textId="77777777" w:rsidR="009C76D8" w:rsidRPr="00C51F15" w:rsidRDefault="009C76D8" w:rsidP="009C76D8">
      <w:pPr>
        <w:spacing w:after="120"/>
      </w:pPr>
      <w:r w:rsidRPr="00C51F15">
        <w:t xml:space="preserve">Resource Entity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8A7F4C7" w14:textId="77777777" w:rsidR="009C76D8" w:rsidRPr="00C51F15" w:rsidRDefault="009C76D8" w:rsidP="009C76D8">
      <w:pPr>
        <w:spacing w:after="120"/>
      </w:pPr>
      <w:r w:rsidRPr="00C51F15">
        <w:t xml:space="preserve">QSE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5E66772C" w14:textId="77777777" w:rsidR="009C76D8" w:rsidRPr="00C51F15" w:rsidRDefault="009C76D8" w:rsidP="009C76D8">
      <w:pPr>
        <w:spacing w:after="120"/>
      </w:pPr>
      <w:r w:rsidRPr="00C51F15">
        <w:t xml:space="preserve">Date submitted to ERCOT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1BF6ADBA" w14:textId="77777777" w:rsidR="009C76D8" w:rsidRDefault="009C76D8" w:rsidP="009C76D8"/>
    <w:p w14:paraId="61736AC5" w14:textId="77777777" w:rsidR="009C76D8" w:rsidRPr="00722048" w:rsidRDefault="009C76D8" w:rsidP="009C76D8">
      <w:pPr>
        <w:keepNext/>
        <w:spacing w:before="240" w:after="60"/>
        <w:jc w:val="center"/>
        <w:outlineLvl w:val="0"/>
        <w:rPr>
          <w:bCs/>
          <w:kern w:val="32"/>
          <w:szCs w:val="32"/>
          <w:lang w:val="x-none" w:eastAsia="x-none"/>
        </w:rPr>
      </w:pPr>
      <w:bookmarkStart w:id="417" w:name="_Toc465334843"/>
      <w:r w:rsidRPr="00C51F15">
        <w:rPr>
          <w:rFonts w:ascii="Times New Roman Bold" w:hAnsi="Times New Roman Bold"/>
          <w:bCs/>
          <w:caps/>
          <w:kern w:val="32"/>
          <w:sz w:val="28"/>
          <w:szCs w:val="32"/>
          <w:lang w:val="x-none" w:eastAsia="x-none"/>
        </w:rPr>
        <w:t>Example of a Turbine Governor Speed Regulation Test for Mechanical-Hydraulic Governor</w:t>
      </w:r>
      <w:bookmarkEnd w:id="417"/>
    </w:p>
    <w:p w14:paraId="23D3FC3B" w14:textId="77777777" w:rsidR="009C76D8" w:rsidRPr="00C51F15" w:rsidRDefault="009C76D8" w:rsidP="009C76D8"/>
    <w:p w14:paraId="16803628" w14:textId="77777777" w:rsidR="009C76D8" w:rsidRPr="00C51F15" w:rsidRDefault="009C76D8" w:rsidP="009C76D8">
      <w:pPr>
        <w:spacing w:before="240" w:after="240"/>
        <w:outlineLvl w:val="7"/>
        <w:rPr>
          <w:b/>
          <w:i/>
          <w:lang w:val="x-none" w:eastAsia="x-none"/>
        </w:rPr>
      </w:pPr>
      <w:r w:rsidRPr="00C51F15">
        <w:rPr>
          <w:b/>
          <w:i/>
          <w:lang w:val="x-none" w:eastAsia="x-none"/>
        </w:rPr>
        <w:t>Steady State Speed Regulation at High-Speed Stop</w:t>
      </w:r>
    </w:p>
    <w:p w14:paraId="4FAA6463" w14:textId="343486C7" w:rsidR="009C76D8" w:rsidRPr="00C51F15" w:rsidRDefault="00FC6653" w:rsidP="009C76D8">
      <w:pPr>
        <w:jc w:val="center"/>
      </w:pPr>
      <w:r>
        <w:rPr>
          <w:noProof/>
          <w:spacing w:val="-2"/>
          <w:position w:val="-24"/>
        </w:rPr>
        <w:drawing>
          <wp:inline distT="0" distB="0" distL="0" distR="0" wp14:anchorId="3F5826AE" wp14:editId="600829B2">
            <wp:extent cx="3093085" cy="389890"/>
            <wp:effectExtent l="0" t="0" r="0" b="0"/>
            <wp:docPr id="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93085" cy="389890"/>
                    </a:xfrm>
                    <a:prstGeom prst="rect">
                      <a:avLst/>
                    </a:prstGeom>
                    <a:noFill/>
                    <a:ln>
                      <a:noFill/>
                    </a:ln>
                  </pic:spPr>
                </pic:pic>
              </a:graphicData>
            </a:graphic>
          </wp:inline>
        </w:drawing>
      </w:r>
    </w:p>
    <w:p w14:paraId="56DA0B38" w14:textId="77777777" w:rsidR="009C76D8" w:rsidRPr="00C51F15" w:rsidRDefault="009C76D8" w:rsidP="009C76D8"/>
    <w:p w14:paraId="05ED5AB5" w14:textId="77777777" w:rsidR="009C76D8" w:rsidRPr="00C51F15" w:rsidRDefault="009C76D8" w:rsidP="009C76D8">
      <w:r w:rsidRPr="00C51F15">
        <w:t>Where:</w:t>
      </w:r>
    </w:p>
    <w:p w14:paraId="7DBD92CA" w14:textId="77777777" w:rsidR="009C76D8" w:rsidRPr="00C51F15" w:rsidRDefault="009C76D8" w:rsidP="009C76D8"/>
    <w:p w14:paraId="6CB542B2" w14:textId="77777777" w:rsidR="009C76D8" w:rsidRPr="00C51F15" w:rsidRDefault="009C76D8" w:rsidP="009C76D8">
      <w:pPr>
        <w:tabs>
          <w:tab w:val="left" w:pos="720"/>
        </w:tabs>
        <w:ind w:left="720" w:hanging="720"/>
        <w:rPr>
          <w:lang w:val="x-none" w:eastAsia="x-none"/>
        </w:rPr>
      </w:pPr>
      <w:r w:rsidRPr="00C51F15">
        <w:rPr>
          <w:lang w:val="x-none" w:eastAsia="x-none"/>
        </w:rPr>
        <w:t>A =</w:t>
      </w:r>
      <w:r w:rsidRPr="00C51F15">
        <w:rPr>
          <w:lang w:val="x-none" w:eastAsia="x-none"/>
        </w:rPr>
        <w:tab/>
        <w:t>Speed with speed changer set at high-speed stop and with throttle (or stop) valves open and machine running idle on the Governor.</w:t>
      </w:r>
    </w:p>
    <w:p w14:paraId="00CC957D" w14:textId="77777777" w:rsidR="009C76D8" w:rsidRPr="00C51F15" w:rsidRDefault="009C76D8" w:rsidP="009C76D8">
      <w:pPr>
        <w:tabs>
          <w:tab w:val="left" w:pos="720"/>
        </w:tabs>
        <w:ind w:left="720" w:hanging="720"/>
        <w:rPr>
          <w:lang w:val="x-none" w:eastAsia="x-none"/>
        </w:rPr>
      </w:pPr>
      <w:r w:rsidRPr="00C51F15">
        <w:rPr>
          <w:lang w:val="x-none" w:eastAsia="x-none"/>
        </w:rPr>
        <w:t>B =</w:t>
      </w:r>
      <w:r w:rsidRPr="00C51F15">
        <w:rPr>
          <w:lang w:val="x-none" w:eastAsia="x-none"/>
        </w:rPr>
        <w:tab/>
        <w:t>Speed with speed changer set at high-speed stop and when governing valves just reach wide-open position.</w:t>
      </w:r>
    </w:p>
    <w:p w14:paraId="438F8266" w14:textId="77777777" w:rsidR="009C76D8" w:rsidRPr="00C51F15" w:rsidRDefault="009C76D8" w:rsidP="009C76D8"/>
    <w:p w14:paraId="738A606A" w14:textId="77777777" w:rsidR="009C76D8" w:rsidRPr="00C51F15" w:rsidRDefault="009C76D8" w:rsidP="009C76D8">
      <w:pPr>
        <w:spacing w:before="240" w:after="240"/>
        <w:outlineLvl w:val="7"/>
        <w:rPr>
          <w:b/>
          <w:lang w:val="x-none" w:eastAsia="x-none"/>
        </w:rPr>
      </w:pPr>
      <w:r w:rsidRPr="00C51F15">
        <w:rPr>
          <w:b/>
          <w:i/>
          <w:lang w:val="x-none" w:eastAsia="x-none"/>
        </w:rPr>
        <w:t xml:space="preserve">Steady State Speed Regulation at Synchronous Speed </w:t>
      </w:r>
      <w:r w:rsidRPr="00C51F15">
        <w:rPr>
          <w:b/>
          <w:i/>
          <w:vertAlign w:val="superscript"/>
          <w:lang w:val="x-none" w:eastAsia="x-none"/>
        </w:rPr>
        <w:footnoteReference w:id="2"/>
      </w:r>
    </w:p>
    <w:p w14:paraId="1EA1B440" w14:textId="40E71AE8" w:rsidR="009C76D8" w:rsidRPr="00C51F15" w:rsidRDefault="00FC6653" w:rsidP="009C76D8">
      <w:pPr>
        <w:jc w:val="center"/>
      </w:pPr>
      <w:r>
        <w:rPr>
          <w:noProof/>
          <w:spacing w:val="-2"/>
          <w:position w:val="-24"/>
        </w:rPr>
        <w:drawing>
          <wp:inline distT="0" distB="0" distL="0" distR="0" wp14:anchorId="33D0BDE6" wp14:editId="1A9AD4EC">
            <wp:extent cx="3108960" cy="389890"/>
            <wp:effectExtent l="0" t="0" r="0" b="0"/>
            <wp:docPr id="7"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08960" cy="389890"/>
                    </a:xfrm>
                    <a:prstGeom prst="rect">
                      <a:avLst/>
                    </a:prstGeom>
                    <a:noFill/>
                    <a:ln>
                      <a:noFill/>
                    </a:ln>
                  </pic:spPr>
                </pic:pic>
              </a:graphicData>
            </a:graphic>
          </wp:inline>
        </w:drawing>
      </w:r>
    </w:p>
    <w:p w14:paraId="3C8CCAE6" w14:textId="77777777" w:rsidR="009C76D8" w:rsidRPr="00C51F15" w:rsidRDefault="009C76D8" w:rsidP="009C76D8"/>
    <w:p w14:paraId="0050B69F" w14:textId="77777777" w:rsidR="009C76D8" w:rsidRPr="00C51F15" w:rsidRDefault="009C76D8" w:rsidP="009C76D8">
      <w:r w:rsidRPr="00C51F15">
        <w:t>Where:</w:t>
      </w:r>
    </w:p>
    <w:p w14:paraId="337A95CE" w14:textId="77777777" w:rsidR="009C76D8" w:rsidRPr="00C51F15" w:rsidRDefault="009C76D8" w:rsidP="009C76D8"/>
    <w:p w14:paraId="00D1C17B" w14:textId="77777777" w:rsidR="009C76D8" w:rsidRPr="00C51F15" w:rsidRDefault="009C76D8" w:rsidP="009C76D8">
      <w:pPr>
        <w:tabs>
          <w:tab w:val="left" w:pos="720"/>
        </w:tabs>
        <w:ind w:left="720" w:hanging="720"/>
        <w:rPr>
          <w:lang w:val="x-none" w:eastAsia="x-none"/>
        </w:rPr>
      </w:pPr>
      <w:r w:rsidRPr="00C51F15">
        <w:rPr>
          <w:lang w:val="x-none" w:eastAsia="x-none"/>
        </w:rPr>
        <w:t>C =</w:t>
      </w:r>
      <w:r w:rsidRPr="00C51F15">
        <w:rPr>
          <w:lang w:val="x-none" w:eastAsia="x-none"/>
        </w:rPr>
        <w:tab/>
        <w:t>Speed with speed changer set for synchronous speed and with throttle (or stop) valves open and machine running idle on the Governor.</w:t>
      </w:r>
    </w:p>
    <w:p w14:paraId="09F82BAE" w14:textId="77777777" w:rsidR="009C76D8" w:rsidRPr="00C51F15" w:rsidRDefault="009C76D8" w:rsidP="009C76D8">
      <w:pPr>
        <w:tabs>
          <w:tab w:val="left" w:pos="720"/>
        </w:tabs>
        <w:ind w:left="720" w:hanging="720"/>
      </w:pPr>
      <w:r w:rsidRPr="00C51F15">
        <w:t>D =</w:t>
      </w:r>
      <w:r w:rsidRPr="00C51F15">
        <w:tab/>
        <w:t>Speed with speed changer set at the same position as in C above and when governing valves just reach wide open position.</w:t>
      </w:r>
    </w:p>
    <w:p w14:paraId="10B07B32" w14:textId="77777777" w:rsidR="009C76D8" w:rsidRPr="00C51F15" w:rsidRDefault="009C76D8" w:rsidP="009C76D8"/>
    <w:p w14:paraId="5D72E8FE" w14:textId="77777777" w:rsidR="009C76D8" w:rsidRPr="00C51F15" w:rsidRDefault="009C76D8" w:rsidP="009C76D8">
      <w:pPr>
        <w:spacing w:before="240" w:after="240"/>
        <w:outlineLvl w:val="7"/>
        <w:rPr>
          <w:b/>
          <w:i/>
          <w:lang w:val="x-none" w:eastAsia="x-none"/>
        </w:rPr>
      </w:pPr>
      <w:r w:rsidRPr="00C51F15">
        <w:rPr>
          <w:b/>
          <w:i/>
          <w:lang w:val="x-none" w:eastAsia="x-none"/>
        </w:rPr>
        <w:t>Steady State Speed Regulation at Low-Speed Stop</w:t>
      </w:r>
    </w:p>
    <w:p w14:paraId="1C6146D5" w14:textId="09400C26" w:rsidR="009C76D8" w:rsidRPr="00C51F15" w:rsidRDefault="00FC6653" w:rsidP="009C76D8">
      <w:pPr>
        <w:jc w:val="center"/>
      </w:pPr>
      <w:r>
        <w:rPr>
          <w:noProof/>
          <w:spacing w:val="-2"/>
          <w:position w:val="-24"/>
        </w:rPr>
        <w:lastRenderedPageBreak/>
        <w:drawing>
          <wp:inline distT="0" distB="0" distL="0" distR="0" wp14:anchorId="6A11EE7A" wp14:editId="324B2E68">
            <wp:extent cx="3093085" cy="389890"/>
            <wp:effectExtent l="0" t="0" r="0" b="0"/>
            <wp:docPr id="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93085" cy="389890"/>
                    </a:xfrm>
                    <a:prstGeom prst="rect">
                      <a:avLst/>
                    </a:prstGeom>
                    <a:noFill/>
                    <a:ln>
                      <a:noFill/>
                    </a:ln>
                  </pic:spPr>
                </pic:pic>
              </a:graphicData>
            </a:graphic>
          </wp:inline>
        </w:drawing>
      </w:r>
    </w:p>
    <w:p w14:paraId="5AE72069" w14:textId="77777777" w:rsidR="009C76D8" w:rsidRPr="00C51F15" w:rsidRDefault="009C76D8" w:rsidP="009C76D8"/>
    <w:p w14:paraId="6FD33D79" w14:textId="77777777" w:rsidR="009C76D8" w:rsidRPr="00C51F15" w:rsidRDefault="009C76D8" w:rsidP="009C76D8">
      <w:r w:rsidRPr="00C51F15">
        <w:t>Where:</w:t>
      </w:r>
    </w:p>
    <w:p w14:paraId="15EA494A" w14:textId="77777777" w:rsidR="009C76D8" w:rsidRPr="00C51F15" w:rsidRDefault="009C76D8" w:rsidP="009C76D8"/>
    <w:p w14:paraId="580A58F3" w14:textId="77777777" w:rsidR="009C76D8" w:rsidRPr="00C51F15" w:rsidRDefault="009C76D8" w:rsidP="009C76D8">
      <w:pPr>
        <w:tabs>
          <w:tab w:val="left" w:pos="720"/>
        </w:tabs>
        <w:ind w:left="720" w:hanging="720"/>
      </w:pPr>
      <w:r w:rsidRPr="00C51F15">
        <w:t>E =</w:t>
      </w:r>
      <w:r w:rsidRPr="00C51F15">
        <w:tab/>
        <w:t>Speed with speed changer set at low-speed stop and with throttle (or stop) valves open and machine running idle on the Governor.</w:t>
      </w:r>
    </w:p>
    <w:p w14:paraId="20033D8B" w14:textId="77777777" w:rsidR="009C76D8" w:rsidRPr="00C51F15" w:rsidRDefault="009C76D8" w:rsidP="009C76D8">
      <w:pPr>
        <w:tabs>
          <w:tab w:val="left" w:pos="720"/>
        </w:tabs>
        <w:ind w:left="720" w:hanging="720"/>
        <w:rPr>
          <w:lang w:val="x-none" w:eastAsia="x-none"/>
        </w:rPr>
      </w:pPr>
      <w:r w:rsidRPr="00C51F15">
        <w:rPr>
          <w:lang w:val="x-none" w:eastAsia="x-none"/>
        </w:rPr>
        <w:t>F =</w:t>
      </w:r>
      <w:r w:rsidRPr="00C51F15">
        <w:rPr>
          <w:lang w:val="x-none" w:eastAsia="x-none"/>
        </w:rPr>
        <w:tab/>
        <w:t>Speed with speed changer set at low-speed stop and when governing valves just reach wide-open position.</w:t>
      </w:r>
    </w:p>
    <w:p w14:paraId="375CBA1D" w14:textId="73CC172B" w:rsidR="009C76D8" w:rsidRPr="00C51F15" w:rsidRDefault="00FC6653" w:rsidP="009C76D8">
      <w:r>
        <w:rPr>
          <w:noProof/>
          <w:spacing w:val="-2"/>
          <w:u w:val="single"/>
        </w:rPr>
        <w:drawing>
          <wp:inline distT="0" distB="0" distL="0" distR="0" wp14:anchorId="4CF6BAED" wp14:editId="64A39D08">
            <wp:extent cx="5939790" cy="2584450"/>
            <wp:effectExtent l="0" t="0" r="3810" b="0"/>
            <wp:docPr id="9" name="Objec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0"/>
                    <pic:cNvPicPr>
                      <a:picLocks noChangeAspect="1" noChangeArrowheads="1"/>
                    </pic:cNvPicPr>
                  </pic:nvPicPr>
                  <pic:blipFill>
                    <a:blip r:embed="rId17">
                      <a:extLst>
                        <a:ext uri="{28A0092B-C50C-407E-A947-70E740481C1C}">
                          <a14:useLocalDpi xmlns:a14="http://schemas.microsoft.com/office/drawing/2010/main" val="0"/>
                        </a:ext>
                      </a:extLst>
                    </a:blip>
                    <a:srcRect l="-2422" t="-7372" r="-44" b="-8452"/>
                    <a:stretch>
                      <a:fillRect/>
                    </a:stretch>
                  </pic:blipFill>
                  <pic:spPr bwMode="auto">
                    <a:xfrm>
                      <a:off x="0" y="0"/>
                      <a:ext cx="5939790" cy="2584450"/>
                    </a:xfrm>
                    <a:prstGeom prst="rect">
                      <a:avLst/>
                    </a:prstGeom>
                    <a:noFill/>
                    <a:ln>
                      <a:noFill/>
                    </a:ln>
                  </pic:spPr>
                </pic:pic>
              </a:graphicData>
            </a:graphic>
          </wp:inline>
        </w:drawing>
      </w:r>
    </w:p>
    <w:p w14:paraId="7B5CC259" w14:textId="77777777" w:rsidR="009C76D8" w:rsidRPr="00C51F15" w:rsidRDefault="009C76D8" w:rsidP="009C76D8"/>
    <w:p w14:paraId="3098CC0A" w14:textId="77777777" w:rsidR="009C76D8" w:rsidRPr="00C51F15" w:rsidRDefault="009C76D8" w:rsidP="009C76D8">
      <w:pPr>
        <w:jc w:val="center"/>
      </w:pPr>
      <w:r w:rsidRPr="00C51F15">
        <w:t>E, F @ Low Speed Stop</w:t>
      </w:r>
    </w:p>
    <w:p w14:paraId="70D87146" w14:textId="77777777" w:rsidR="009C76D8" w:rsidRPr="00C51F15" w:rsidRDefault="009C76D8" w:rsidP="009C76D8">
      <w:pPr>
        <w:jc w:val="center"/>
      </w:pPr>
      <w:r w:rsidRPr="00C51F15">
        <w:t>C, D @ Sync. Speed</w:t>
      </w:r>
    </w:p>
    <w:p w14:paraId="3A7E7BDF" w14:textId="77777777" w:rsidR="009C76D8" w:rsidRPr="00C51F15" w:rsidRDefault="009C76D8" w:rsidP="009C76D8">
      <w:pPr>
        <w:jc w:val="center"/>
      </w:pPr>
      <w:r w:rsidRPr="00C51F15">
        <w:t>A, B @ High Speed Stop</w:t>
      </w:r>
    </w:p>
    <w:p w14:paraId="2162F427" w14:textId="77777777" w:rsidR="009C76D8" w:rsidRPr="00C51F15" w:rsidRDefault="009C76D8" w:rsidP="009C76D8"/>
    <w:p w14:paraId="6C3D4359" w14:textId="77777777" w:rsidR="009C76D8" w:rsidRPr="00C51F15" w:rsidRDefault="009C76D8" w:rsidP="009C76D8">
      <w:pPr>
        <w:jc w:val="center"/>
        <w:rPr>
          <w:b/>
        </w:rPr>
      </w:pPr>
      <w:r w:rsidRPr="00C51F15">
        <w:rPr>
          <w:b/>
        </w:rPr>
        <w:t>Test Data</w:t>
      </w:r>
    </w:p>
    <w:tbl>
      <w:tblPr>
        <w:tblW w:w="0" w:type="auto"/>
        <w:jc w:val="center"/>
        <w:tblLook w:val="0000" w:firstRow="0" w:lastRow="0" w:firstColumn="0" w:lastColumn="0" w:noHBand="0" w:noVBand="0"/>
      </w:tblPr>
      <w:tblGrid>
        <w:gridCol w:w="2160"/>
        <w:gridCol w:w="1166"/>
        <w:gridCol w:w="1166"/>
        <w:gridCol w:w="1166"/>
        <w:gridCol w:w="1166"/>
        <w:gridCol w:w="1166"/>
        <w:gridCol w:w="1170"/>
      </w:tblGrid>
      <w:tr w:rsidR="009C76D8" w:rsidRPr="00C51F15" w14:paraId="2E9AC82E" w14:textId="77777777" w:rsidTr="00EC2E17">
        <w:trPr>
          <w:jc w:val="center"/>
        </w:trPr>
        <w:tc>
          <w:tcPr>
            <w:tcW w:w="2160" w:type="dxa"/>
            <w:tcBorders>
              <w:bottom w:val="single" w:sz="12" w:space="0" w:color="auto"/>
              <w:right w:val="single" w:sz="12" w:space="0" w:color="auto"/>
            </w:tcBorders>
          </w:tcPr>
          <w:p w14:paraId="054D9C9B" w14:textId="77777777" w:rsidR="009C76D8" w:rsidRPr="00C51F15" w:rsidRDefault="009C76D8" w:rsidP="00EC2E17">
            <w:pPr>
              <w:tabs>
                <w:tab w:val="left" w:pos="-720"/>
              </w:tabs>
              <w:suppressAutoHyphens/>
              <w:jc w:val="center"/>
              <w:rPr>
                <w:b/>
                <w:spacing w:val="-2"/>
              </w:rPr>
            </w:pPr>
            <w:r w:rsidRPr="00C51F15">
              <w:rPr>
                <w:b/>
                <w:spacing w:val="-2"/>
              </w:rPr>
              <w:t>Point</w:t>
            </w:r>
          </w:p>
        </w:tc>
        <w:tc>
          <w:tcPr>
            <w:tcW w:w="1166" w:type="dxa"/>
            <w:tcBorders>
              <w:left w:val="single" w:sz="12" w:space="0" w:color="auto"/>
              <w:bottom w:val="single" w:sz="12" w:space="0" w:color="auto"/>
            </w:tcBorders>
          </w:tcPr>
          <w:p w14:paraId="0D7D8FBF" w14:textId="77777777" w:rsidR="009C76D8" w:rsidRPr="00C51F15" w:rsidRDefault="009C76D8" w:rsidP="00EC2E17">
            <w:pPr>
              <w:tabs>
                <w:tab w:val="left" w:pos="-720"/>
              </w:tabs>
              <w:suppressAutoHyphens/>
              <w:jc w:val="center"/>
              <w:rPr>
                <w:b/>
                <w:spacing w:val="-2"/>
              </w:rPr>
            </w:pPr>
            <w:r w:rsidRPr="00C51F15">
              <w:rPr>
                <w:b/>
                <w:spacing w:val="-2"/>
              </w:rPr>
              <w:t>A</w:t>
            </w:r>
          </w:p>
        </w:tc>
        <w:tc>
          <w:tcPr>
            <w:tcW w:w="1166" w:type="dxa"/>
            <w:tcBorders>
              <w:bottom w:val="single" w:sz="12" w:space="0" w:color="auto"/>
            </w:tcBorders>
          </w:tcPr>
          <w:p w14:paraId="25005706" w14:textId="77777777" w:rsidR="009C76D8" w:rsidRPr="00C51F15" w:rsidRDefault="009C76D8" w:rsidP="00EC2E17">
            <w:pPr>
              <w:tabs>
                <w:tab w:val="left" w:pos="-720"/>
              </w:tabs>
              <w:suppressAutoHyphens/>
              <w:jc w:val="center"/>
              <w:rPr>
                <w:b/>
                <w:spacing w:val="-2"/>
              </w:rPr>
            </w:pPr>
            <w:r w:rsidRPr="00C51F15">
              <w:rPr>
                <w:b/>
                <w:spacing w:val="-2"/>
              </w:rPr>
              <w:t>B</w:t>
            </w:r>
          </w:p>
        </w:tc>
        <w:tc>
          <w:tcPr>
            <w:tcW w:w="1166" w:type="dxa"/>
            <w:tcBorders>
              <w:bottom w:val="single" w:sz="12" w:space="0" w:color="auto"/>
            </w:tcBorders>
          </w:tcPr>
          <w:p w14:paraId="19174358" w14:textId="77777777" w:rsidR="009C76D8" w:rsidRPr="00C51F15" w:rsidRDefault="009C76D8" w:rsidP="00EC2E17">
            <w:pPr>
              <w:tabs>
                <w:tab w:val="left" w:pos="-720"/>
              </w:tabs>
              <w:suppressAutoHyphens/>
              <w:jc w:val="center"/>
              <w:rPr>
                <w:b/>
                <w:spacing w:val="-2"/>
              </w:rPr>
            </w:pPr>
            <w:r w:rsidRPr="00C51F15">
              <w:rPr>
                <w:b/>
                <w:spacing w:val="-2"/>
              </w:rPr>
              <w:t>C</w:t>
            </w:r>
          </w:p>
        </w:tc>
        <w:tc>
          <w:tcPr>
            <w:tcW w:w="1166" w:type="dxa"/>
            <w:tcBorders>
              <w:bottom w:val="single" w:sz="12" w:space="0" w:color="auto"/>
            </w:tcBorders>
          </w:tcPr>
          <w:p w14:paraId="2C7F495B" w14:textId="77777777" w:rsidR="009C76D8" w:rsidRPr="00C51F15" w:rsidRDefault="009C76D8" w:rsidP="00EC2E17">
            <w:pPr>
              <w:tabs>
                <w:tab w:val="left" w:pos="-720"/>
              </w:tabs>
              <w:suppressAutoHyphens/>
              <w:jc w:val="center"/>
              <w:rPr>
                <w:b/>
                <w:spacing w:val="-2"/>
              </w:rPr>
            </w:pPr>
            <w:r w:rsidRPr="00C51F15">
              <w:rPr>
                <w:b/>
                <w:spacing w:val="-2"/>
              </w:rPr>
              <w:t>D</w:t>
            </w:r>
          </w:p>
        </w:tc>
        <w:tc>
          <w:tcPr>
            <w:tcW w:w="1166" w:type="dxa"/>
            <w:tcBorders>
              <w:bottom w:val="single" w:sz="12" w:space="0" w:color="auto"/>
            </w:tcBorders>
          </w:tcPr>
          <w:p w14:paraId="2A2DFF5A" w14:textId="77777777" w:rsidR="009C76D8" w:rsidRPr="00C51F15" w:rsidRDefault="009C76D8" w:rsidP="00EC2E17">
            <w:pPr>
              <w:tabs>
                <w:tab w:val="left" w:pos="-720"/>
              </w:tabs>
              <w:suppressAutoHyphens/>
              <w:jc w:val="center"/>
              <w:rPr>
                <w:b/>
                <w:spacing w:val="-2"/>
              </w:rPr>
            </w:pPr>
            <w:r w:rsidRPr="00C51F15">
              <w:rPr>
                <w:b/>
                <w:spacing w:val="-2"/>
              </w:rPr>
              <w:t>E</w:t>
            </w:r>
          </w:p>
        </w:tc>
        <w:tc>
          <w:tcPr>
            <w:tcW w:w="1170" w:type="dxa"/>
            <w:tcBorders>
              <w:bottom w:val="single" w:sz="12" w:space="0" w:color="auto"/>
            </w:tcBorders>
          </w:tcPr>
          <w:p w14:paraId="41A9EAA0" w14:textId="77777777" w:rsidR="009C76D8" w:rsidRPr="00C51F15" w:rsidRDefault="009C76D8" w:rsidP="00EC2E17">
            <w:pPr>
              <w:tabs>
                <w:tab w:val="left" w:pos="-720"/>
              </w:tabs>
              <w:suppressAutoHyphens/>
              <w:jc w:val="center"/>
              <w:rPr>
                <w:b/>
                <w:spacing w:val="-2"/>
              </w:rPr>
            </w:pPr>
            <w:r w:rsidRPr="00C51F15">
              <w:rPr>
                <w:b/>
                <w:spacing w:val="-2"/>
              </w:rPr>
              <w:t>F</w:t>
            </w:r>
          </w:p>
        </w:tc>
      </w:tr>
      <w:tr w:rsidR="009C76D8" w:rsidRPr="00C51F15" w14:paraId="2490AF9E" w14:textId="77777777" w:rsidTr="00EC2E17">
        <w:trPr>
          <w:jc w:val="center"/>
        </w:trPr>
        <w:tc>
          <w:tcPr>
            <w:tcW w:w="2160" w:type="dxa"/>
            <w:tcBorders>
              <w:top w:val="single" w:sz="12" w:space="0" w:color="auto"/>
              <w:right w:val="single" w:sz="12" w:space="0" w:color="auto"/>
            </w:tcBorders>
          </w:tcPr>
          <w:p w14:paraId="02FE4E34" w14:textId="77777777" w:rsidR="009C76D8" w:rsidRPr="00C51F15" w:rsidRDefault="009C76D8" w:rsidP="00EC2E17">
            <w:pPr>
              <w:tabs>
                <w:tab w:val="left" w:pos="-720"/>
              </w:tabs>
              <w:suppressAutoHyphens/>
              <w:jc w:val="both"/>
              <w:rPr>
                <w:spacing w:val="-2"/>
              </w:rPr>
            </w:pPr>
            <w:r w:rsidRPr="00C51F15">
              <w:rPr>
                <w:spacing w:val="-2"/>
              </w:rPr>
              <w:t>Speed, RPM</w:t>
            </w:r>
          </w:p>
        </w:tc>
        <w:tc>
          <w:tcPr>
            <w:tcW w:w="1166" w:type="dxa"/>
            <w:tcBorders>
              <w:top w:val="single" w:sz="12" w:space="0" w:color="auto"/>
              <w:left w:val="single" w:sz="12" w:space="0" w:color="auto"/>
            </w:tcBorders>
          </w:tcPr>
          <w:p w14:paraId="710ACAEC" w14:textId="77777777" w:rsidR="009C76D8" w:rsidRPr="00C51F15" w:rsidRDefault="009C76D8" w:rsidP="00EC2E17">
            <w:pPr>
              <w:tabs>
                <w:tab w:val="left" w:pos="-720"/>
              </w:tabs>
              <w:suppressAutoHyphens/>
              <w:jc w:val="center"/>
              <w:rPr>
                <w:spacing w:val="-2"/>
              </w:rPr>
            </w:pPr>
            <w:r w:rsidRPr="00C51F15">
              <w:rPr>
                <w:spacing w:val="-2"/>
              </w:rPr>
              <w:t>3850</w:t>
            </w:r>
          </w:p>
        </w:tc>
        <w:tc>
          <w:tcPr>
            <w:tcW w:w="1166" w:type="dxa"/>
            <w:tcBorders>
              <w:top w:val="single" w:sz="12" w:space="0" w:color="auto"/>
            </w:tcBorders>
          </w:tcPr>
          <w:p w14:paraId="4617BC1E" w14:textId="77777777" w:rsidR="009C76D8" w:rsidRPr="00C51F15" w:rsidRDefault="009C76D8" w:rsidP="00EC2E17">
            <w:pPr>
              <w:tabs>
                <w:tab w:val="left" w:pos="-720"/>
              </w:tabs>
              <w:suppressAutoHyphens/>
              <w:jc w:val="center"/>
              <w:rPr>
                <w:spacing w:val="-2"/>
              </w:rPr>
            </w:pPr>
            <w:r w:rsidRPr="00C51F15">
              <w:rPr>
                <w:spacing w:val="-2"/>
              </w:rPr>
              <w:t>3570</w:t>
            </w:r>
          </w:p>
        </w:tc>
        <w:tc>
          <w:tcPr>
            <w:tcW w:w="1166" w:type="dxa"/>
            <w:tcBorders>
              <w:top w:val="single" w:sz="12" w:space="0" w:color="auto"/>
            </w:tcBorders>
          </w:tcPr>
          <w:p w14:paraId="1798A989" w14:textId="77777777" w:rsidR="009C76D8" w:rsidRPr="00C51F15" w:rsidRDefault="009C76D8" w:rsidP="00EC2E17">
            <w:pPr>
              <w:tabs>
                <w:tab w:val="left" w:pos="-720"/>
              </w:tabs>
              <w:suppressAutoHyphens/>
              <w:jc w:val="center"/>
              <w:rPr>
                <w:spacing w:val="-2"/>
              </w:rPr>
            </w:pPr>
            <w:r w:rsidRPr="00C51F15">
              <w:rPr>
                <w:spacing w:val="-2"/>
              </w:rPr>
              <w:t>3600</w:t>
            </w:r>
          </w:p>
        </w:tc>
        <w:tc>
          <w:tcPr>
            <w:tcW w:w="1166" w:type="dxa"/>
            <w:tcBorders>
              <w:top w:val="single" w:sz="12" w:space="0" w:color="auto"/>
            </w:tcBorders>
          </w:tcPr>
          <w:p w14:paraId="56ACB00E" w14:textId="77777777" w:rsidR="009C76D8" w:rsidRPr="00C51F15" w:rsidRDefault="009C76D8" w:rsidP="00EC2E17">
            <w:pPr>
              <w:tabs>
                <w:tab w:val="left" w:pos="-720"/>
              </w:tabs>
              <w:suppressAutoHyphens/>
              <w:jc w:val="center"/>
              <w:rPr>
                <w:spacing w:val="-2"/>
              </w:rPr>
            </w:pPr>
            <w:r w:rsidRPr="00C51F15">
              <w:rPr>
                <w:spacing w:val="-2"/>
              </w:rPr>
              <w:t>3310</w:t>
            </w:r>
          </w:p>
        </w:tc>
        <w:tc>
          <w:tcPr>
            <w:tcW w:w="1166" w:type="dxa"/>
            <w:tcBorders>
              <w:top w:val="single" w:sz="12" w:space="0" w:color="auto"/>
            </w:tcBorders>
          </w:tcPr>
          <w:p w14:paraId="39EAE746" w14:textId="77777777" w:rsidR="009C76D8" w:rsidRPr="00C51F15" w:rsidRDefault="009C76D8" w:rsidP="00EC2E17">
            <w:pPr>
              <w:tabs>
                <w:tab w:val="left" w:pos="-720"/>
              </w:tabs>
              <w:suppressAutoHyphens/>
              <w:jc w:val="center"/>
              <w:rPr>
                <w:spacing w:val="-2"/>
              </w:rPr>
            </w:pPr>
            <w:r w:rsidRPr="00C51F15">
              <w:rPr>
                <w:spacing w:val="-2"/>
              </w:rPr>
              <w:t>3500</w:t>
            </w:r>
          </w:p>
        </w:tc>
        <w:tc>
          <w:tcPr>
            <w:tcW w:w="1170" w:type="dxa"/>
            <w:tcBorders>
              <w:top w:val="single" w:sz="12" w:space="0" w:color="auto"/>
            </w:tcBorders>
          </w:tcPr>
          <w:p w14:paraId="03B72846" w14:textId="77777777" w:rsidR="009C76D8" w:rsidRPr="00C51F15" w:rsidRDefault="009C76D8" w:rsidP="00EC2E17">
            <w:pPr>
              <w:tabs>
                <w:tab w:val="left" w:pos="-720"/>
              </w:tabs>
              <w:suppressAutoHyphens/>
              <w:jc w:val="center"/>
              <w:rPr>
                <w:spacing w:val="-2"/>
              </w:rPr>
            </w:pPr>
            <w:r w:rsidRPr="00C51F15">
              <w:rPr>
                <w:spacing w:val="-2"/>
              </w:rPr>
              <w:t>3210</w:t>
            </w:r>
          </w:p>
        </w:tc>
      </w:tr>
      <w:tr w:rsidR="009C76D8" w:rsidRPr="00C51F15" w14:paraId="1CBB9668" w14:textId="77777777" w:rsidTr="00EC2E17">
        <w:trPr>
          <w:jc w:val="center"/>
        </w:trPr>
        <w:tc>
          <w:tcPr>
            <w:tcW w:w="2160" w:type="dxa"/>
            <w:tcBorders>
              <w:right w:val="single" w:sz="12" w:space="0" w:color="auto"/>
            </w:tcBorders>
          </w:tcPr>
          <w:p w14:paraId="5DADFDFD" w14:textId="77777777" w:rsidR="009C76D8" w:rsidRPr="00C51F15" w:rsidRDefault="009C76D8" w:rsidP="00EC2E17">
            <w:pPr>
              <w:tabs>
                <w:tab w:val="left" w:pos="-720"/>
              </w:tabs>
              <w:suppressAutoHyphens/>
              <w:jc w:val="both"/>
              <w:rPr>
                <w:spacing w:val="-2"/>
              </w:rPr>
            </w:pPr>
          </w:p>
        </w:tc>
        <w:tc>
          <w:tcPr>
            <w:tcW w:w="1166" w:type="dxa"/>
            <w:tcBorders>
              <w:left w:val="single" w:sz="12" w:space="0" w:color="auto"/>
            </w:tcBorders>
          </w:tcPr>
          <w:p w14:paraId="76F5B896" w14:textId="77777777" w:rsidR="009C76D8" w:rsidRPr="00C51F15" w:rsidRDefault="009C76D8" w:rsidP="00EC2E17">
            <w:pPr>
              <w:tabs>
                <w:tab w:val="left" w:pos="-720"/>
              </w:tabs>
              <w:suppressAutoHyphens/>
              <w:jc w:val="center"/>
              <w:rPr>
                <w:spacing w:val="-2"/>
              </w:rPr>
            </w:pPr>
          </w:p>
        </w:tc>
        <w:tc>
          <w:tcPr>
            <w:tcW w:w="1166" w:type="dxa"/>
          </w:tcPr>
          <w:p w14:paraId="4BB73EFD" w14:textId="77777777" w:rsidR="009C76D8" w:rsidRPr="00C51F15" w:rsidRDefault="009C76D8" w:rsidP="00EC2E17">
            <w:pPr>
              <w:tabs>
                <w:tab w:val="left" w:pos="-720"/>
              </w:tabs>
              <w:suppressAutoHyphens/>
              <w:jc w:val="center"/>
              <w:rPr>
                <w:spacing w:val="-2"/>
              </w:rPr>
            </w:pPr>
          </w:p>
        </w:tc>
        <w:tc>
          <w:tcPr>
            <w:tcW w:w="1166" w:type="dxa"/>
          </w:tcPr>
          <w:p w14:paraId="4FF84A59" w14:textId="77777777" w:rsidR="009C76D8" w:rsidRPr="00C51F15" w:rsidRDefault="009C76D8" w:rsidP="00EC2E17">
            <w:pPr>
              <w:tabs>
                <w:tab w:val="left" w:pos="-720"/>
              </w:tabs>
              <w:suppressAutoHyphens/>
              <w:jc w:val="center"/>
              <w:rPr>
                <w:spacing w:val="-2"/>
              </w:rPr>
            </w:pPr>
          </w:p>
        </w:tc>
        <w:tc>
          <w:tcPr>
            <w:tcW w:w="1166" w:type="dxa"/>
          </w:tcPr>
          <w:p w14:paraId="03491B64" w14:textId="77777777" w:rsidR="009C76D8" w:rsidRPr="00C51F15" w:rsidRDefault="009C76D8" w:rsidP="00EC2E17">
            <w:pPr>
              <w:tabs>
                <w:tab w:val="left" w:pos="-720"/>
              </w:tabs>
              <w:suppressAutoHyphens/>
              <w:jc w:val="center"/>
              <w:rPr>
                <w:spacing w:val="-2"/>
              </w:rPr>
            </w:pPr>
          </w:p>
        </w:tc>
        <w:tc>
          <w:tcPr>
            <w:tcW w:w="1166" w:type="dxa"/>
          </w:tcPr>
          <w:p w14:paraId="26AC83C0" w14:textId="77777777" w:rsidR="009C76D8" w:rsidRPr="00C51F15" w:rsidRDefault="009C76D8" w:rsidP="00EC2E17">
            <w:pPr>
              <w:tabs>
                <w:tab w:val="left" w:pos="-720"/>
              </w:tabs>
              <w:suppressAutoHyphens/>
              <w:jc w:val="center"/>
              <w:rPr>
                <w:spacing w:val="-2"/>
              </w:rPr>
            </w:pPr>
          </w:p>
        </w:tc>
        <w:tc>
          <w:tcPr>
            <w:tcW w:w="1170" w:type="dxa"/>
          </w:tcPr>
          <w:p w14:paraId="43472DFA" w14:textId="77777777" w:rsidR="009C76D8" w:rsidRPr="00C51F15" w:rsidRDefault="009C76D8" w:rsidP="00EC2E17">
            <w:pPr>
              <w:tabs>
                <w:tab w:val="left" w:pos="-720"/>
              </w:tabs>
              <w:suppressAutoHyphens/>
              <w:jc w:val="center"/>
              <w:rPr>
                <w:spacing w:val="-2"/>
              </w:rPr>
            </w:pPr>
          </w:p>
        </w:tc>
      </w:tr>
      <w:tr w:rsidR="009C76D8" w:rsidRPr="00C51F15" w14:paraId="5B4DFE12" w14:textId="77777777" w:rsidTr="00EC2E17">
        <w:trPr>
          <w:jc w:val="center"/>
        </w:trPr>
        <w:tc>
          <w:tcPr>
            <w:tcW w:w="2160" w:type="dxa"/>
            <w:tcBorders>
              <w:right w:val="single" w:sz="12" w:space="0" w:color="auto"/>
            </w:tcBorders>
          </w:tcPr>
          <w:p w14:paraId="6385CB4D" w14:textId="77777777" w:rsidR="009C76D8" w:rsidRPr="00C51F15" w:rsidRDefault="009C76D8" w:rsidP="00EC2E17">
            <w:pPr>
              <w:tabs>
                <w:tab w:val="left" w:pos="-720"/>
              </w:tabs>
              <w:suppressAutoHyphens/>
              <w:jc w:val="both"/>
              <w:rPr>
                <w:spacing w:val="-2"/>
              </w:rPr>
            </w:pPr>
            <w:r w:rsidRPr="00C51F15">
              <w:rPr>
                <w:spacing w:val="-2"/>
              </w:rPr>
              <w:t>Frequency Hz</w:t>
            </w:r>
          </w:p>
        </w:tc>
        <w:tc>
          <w:tcPr>
            <w:tcW w:w="1166" w:type="dxa"/>
            <w:tcBorders>
              <w:left w:val="single" w:sz="12" w:space="0" w:color="auto"/>
            </w:tcBorders>
          </w:tcPr>
          <w:p w14:paraId="1ED539AB" w14:textId="77777777" w:rsidR="009C76D8" w:rsidRPr="00C51F15" w:rsidRDefault="009C76D8" w:rsidP="00EC2E17">
            <w:pPr>
              <w:tabs>
                <w:tab w:val="left" w:pos="-720"/>
              </w:tabs>
              <w:suppressAutoHyphens/>
              <w:jc w:val="center"/>
              <w:rPr>
                <w:spacing w:val="-2"/>
              </w:rPr>
            </w:pPr>
            <w:r w:rsidRPr="00C51F15">
              <w:rPr>
                <w:spacing w:val="-2"/>
              </w:rPr>
              <w:t>64.2</w:t>
            </w:r>
          </w:p>
        </w:tc>
        <w:tc>
          <w:tcPr>
            <w:tcW w:w="1166" w:type="dxa"/>
          </w:tcPr>
          <w:p w14:paraId="75120FC9" w14:textId="77777777" w:rsidR="009C76D8" w:rsidRPr="00C51F15" w:rsidRDefault="009C76D8" w:rsidP="00EC2E17">
            <w:pPr>
              <w:tabs>
                <w:tab w:val="left" w:pos="-720"/>
              </w:tabs>
              <w:suppressAutoHyphens/>
              <w:jc w:val="center"/>
              <w:rPr>
                <w:spacing w:val="-2"/>
              </w:rPr>
            </w:pPr>
            <w:r w:rsidRPr="00C51F15">
              <w:rPr>
                <w:spacing w:val="-2"/>
              </w:rPr>
              <w:t>59.5</w:t>
            </w:r>
          </w:p>
        </w:tc>
        <w:tc>
          <w:tcPr>
            <w:tcW w:w="1166" w:type="dxa"/>
          </w:tcPr>
          <w:p w14:paraId="50F49AD7" w14:textId="77777777" w:rsidR="009C76D8" w:rsidRPr="00C51F15" w:rsidRDefault="009C76D8" w:rsidP="00EC2E17">
            <w:pPr>
              <w:tabs>
                <w:tab w:val="left" w:pos="-720"/>
              </w:tabs>
              <w:suppressAutoHyphens/>
              <w:jc w:val="center"/>
              <w:rPr>
                <w:spacing w:val="-2"/>
              </w:rPr>
            </w:pPr>
            <w:r w:rsidRPr="00C51F15">
              <w:rPr>
                <w:spacing w:val="-2"/>
              </w:rPr>
              <w:t>60.0</w:t>
            </w:r>
          </w:p>
        </w:tc>
        <w:tc>
          <w:tcPr>
            <w:tcW w:w="1166" w:type="dxa"/>
          </w:tcPr>
          <w:p w14:paraId="52E4F7A8" w14:textId="77777777" w:rsidR="009C76D8" w:rsidRPr="00C51F15" w:rsidRDefault="009C76D8" w:rsidP="00EC2E17">
            <w:pPr>
              <w:tabs>
                <w:tab w:val="left" w:pos="-720"/>
              </w:tabs>
              <w:suppressAutoHyphens/>
              <w:jc w:val="center"/>
              <w:rPr>
                <w:spacing w:val="-2"/>
              </w:rPr>
            </w:pPr>
            <w:r w:rsidRPr="00C51F15">
              <w:rPr>
                <w:spacing w:val="-2"/>
              </w:rPr>
              <w:t>55.0</w:t>
            </w:r>
          </w:p>
        </w:tc>
        <w:tc>
          <w:tcPr>
            <w:tcW w:w="1166" w:type="dxa"/>
          </w:tcPr>
          <w:p w14:paraId="34FDC1CC" w14:textId="77777777" w:rsidR="009C76D8" w:rsidRPr="00C51F15" w:rsidRDefault="009C76D8" w:rsidP="00EC2E17">
            <w:pPr>
              <w:tabs>
                <w:tab w:val="left" w:pos="-720"/>
              </w:tabs>
              <w:suppressAutoHyphens/>
              <w:jc w:val="center"/>
              <w:rPr>
                <w:spacing w:val="-2"/>
              </w:rPr>
            </w:pPr>
            <w:r w:rsidRPr="00C51F15">
              <w:rPr>
                <w:spacing w:val="-2"/>
              </w:rPr>
              <w:t>58.3</w:t>
            </w:r>
          </w:p>
        </w:tc>
        <w:tc>
          <w:tcPr>
            <w:tcW w:w="1170" w:type="dxa"/>
          </w:tcPr>
          <w:p w14:paraId="060079D1" w14:textId="77777777" w:rsidR="009C76D8" w:rsidRPr="00C51F15" w:rsidRDefault="009C76D8" w:rsidP="00EC2E17">
            <w:pPr>
              <w:tabs>
                <w:tab w:val="left" w:pos="-720"/>
              </w:tabs>
              <w:suppressAutoHyphens/>
              <w:jc w:val="center"/>
              <w:rPr>
                <w:spacing w:val="-2"/>
              </w:rPr>
            </w:pPr>
            <w:r w:rsidRPr="00C51F15">
              <w:rPr>
                <w:spacing w:val="-2"/>
              </w:rPr>
              <w:t>53.5</w:t>
            </w:r>
          </w:p>
        </w:tc>
      </w:tr>
    </w:tbl>
    <w:p w14:paraId="5A18ECC0" w14:textId="77777777" w:rsidR="009C76D8" w:rsidRPr="00C51F15" w:rsidRDefault="009C76D8" w:rsidP="009C76D8"/>
    <w:p w14:paraId="093F7764" w14:textId="77777777" w:rsidR="009C76D8" w:rsidRPr="00C51F15" w:rsidRDefault="009C76D8" w:rsidP="009C76D8">
      <w:pPr>
        <w:rPr>
          <w:b/>
        </w:rPr>
      </w:pPr>
      <w:r w:rsidRPr="00C51F15">
        <w:rPr>
          <w:b/>
        </w:rPr>
        <w:t>Speed Changer Travel Time:</w:t>
      </w:r>
    </w:p>
    <w:p w14:paraId="62D3F18C" w14:textId="77777777" w:rsidR="009C76D8" w:rsidRPr="00C51F15" w:rsidRDefault="009C76D8" w:rsidP="009C76D8"/>
    <w:p w14:paraId="77E666DE" w14:textId="77777777" w:rsidR="009C76D8" w:rsidRPr="00C51F15" w:rsidRDefault="009C76D8" w:rsidP="009C76D8">
      <w:pPr>
        <w:spacing w:after="240"/>
        <w:ind w:left="1440" w:hanging="720"/>
        <w:rPr>
          <w:szCs w:val="20"/>
          <w:lang w:val="x-none" w:eastAsia="x-none"/>
        </w:rPr>
      </w:pPr>
      <w:r w:rsidRPr="00C51F15">
        <w:rPr>
          <w:szCs w:val="20"/>
          <w:lang w:val="x-none" w:eastAsia="x-none"/>
        </w:rPr>
        <w:t>(a)</w:t>
      </w:r>
      <w:r w:rsidRPr="00C51F15">
        <w:rPr>
          <w:szCs w:val="20"/>
          <w:lang w:val="x-none" w:eastAsia="x-none"/>
        </w:rPr>
        <w:tab/>
        <w:t xml:space="preserve">From low-speed stop to high-speed stop in </w:t>
      </w:r>
      <w:r w:rsidRPr="00C51F15">
        <w:rPr>
          <w:szCs w:val="20"/>
          <w:lang w:val="x-none" w:eastAsia="x-none"/>
        </w:rPr>
        <w:tab/>
        <w:t>73</w:t>
      </w:r>
      <w:r w:rsidRPr="00C51F15">
        <w:rPr>
          <w:szCs w:val="20"/>
          <w:lang w:val="x-none" w:eastAsia="x-none"/>
        </w:rPr>
        <w:tab/>
        <w:t>seconds.</w:t>
      </w:r>
    </w:p>
    <w:p w14:paraId="5D0538C6" w14:textId="77777777" w:rsidR="009C76D8" w:rsidRPr="00C51F15" w:rsidRDefault="009C76D8" w:rsidP="009C76D8">
      <w:pPr>
        <w:spacing w:after="240"/>
        <w:ind w:left="1440" w:hanging="720"/>
        <w:rPr>
          <w:szCs w:val="20"/>
          <w:lang w:val="x-none" w:eastAsia="x-none"/>
        </w:rPr>
      </w:pPr>
      <w:r w:rsidRPr="00C51F15">
        <w:rPr>
          <w:szCs w:val="20"/>
          <w:lang w:val="x-none" w:eastAsia="x-none"/>
        </w:rPr>
        <w:t>(b)</w:t>
      </w:r>
      <w:r w:rsidRPr="00C51F15">
        <w:rPr>
          <w:szCs w:val="20"/>
          <w:lang w:val="x-none" w:eastAsia="x-none"/>
        </w:rPr>
        <w:tab/>
        <w:t xml:space="preserve">From high-speed stop to low-speed stop in </w:t>
      </w:r>
      <w:r w:rsidRPr="00C51F15">
        <w:rPr>
          <w:szCs w:val="20"/>
          <w:lang w:val="x-none" w:eastAsia="x-none"/>
        </w:rPr>
        <w:tab/>
        <w:t>74</w:t>
      </w:r>
      <w:r w:rsidRPr="00C51F15">
        <w:rPr>
          <w:szCs w:val="20"/>
          <w:lang w:val="x-none" w:eastAsia="x-none"/>
        </w:rPr>
        <w:tab/>
        <w:t>seconds.</w:t>
      </w:r>
    </w:p>
    <w:p w14:paraId="2C5FF3F3" w14:textId="77777777" w:rsidR="009C76D8" w:rsidRPr="00C51F15" w:rsidRDefault="009C76D8" w:rsidP="009C76D8"/>
    <w:p w14:paraId="781E79F4" w14:textId="77777777" w:rsidR="009C76D8" w:rsidRPr="00C51F15" w:rsidRDefault="009C76D8" w:rsidP="009C76D8">
      <w:r w:rsidRPr="00C51F15">
        <w:t xml:space="preserve">Over-speed trip test speed at </w:t>
      </w:r>
      <w:r w:rsidRPr="00C51F15">
        <w:rPr>
          <w:u w:val="single"/>
        </w:rPr>
        <w:tab/>
        <w:t>3965</w:t>
      </w:r>
      <w:r w:rsidRPr="00C51F15">
        <w:rPr>
          <w:u w:val="single"/>
        </w:rPr>
        <w:tab/>
      </w:r>
      <w:r w:rsidRPr="00C51F15">
        <w:t>rpm.</w:t>
      </w:r>
    </w:p>
    <w:p w14:paraId="44398D30" w14:textId="77777777" w:rsidR="009C76D8" w:rsidRPr="00C51F15" w:rsidRDefault="009C76D8" w:rsidP="009C76D8"/>
    <w:p w14:paraId="6EEA348A" w14:textId="77777777" w:rsidR="009C76D8" w:rsidRPr="00C51F15" w:rsidRDefault="009C76D8" w:rsidP="009C76D8">
      <w:pPr>
        <w:spacing w:before="120" w:after="120"/>
      </w:pPr>
      <w:r w:rsidRPr="00C51F15">
        <w:t>Comments:</w:t>
      </w:r>
      <w:r w:rsidRPr="00C51F15">
        <w:rPr>
          <w:u w:val="single"/>
        </w:rPr>
        <w:t xml:space="preser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29EE84A0" w14:textId="77777777" w:rsidR="009C76D8" w:rsidRPr="00C51F15" w:rsidRDefault="009C76D8" w:rsidP="009C76D8">
      <w:pPr>
        <w:spacing w:before="120" w:after="120"/>
        <w:rPr>
          <w:u w:val="single"/>
        </w:rPr>
      </w:pPr>
      <w:r w:rsidRPr="00C51F15">
        <w:rPr>
          <w:u w:val="single"/>
        </w:rPr>
        <w:lastRenderedPageBreak/>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3E62B695" w14:textId="77777777" w:rsidR="009C76D8" w:rsidRPr="00C51F15" w:rsidRDefault="009C76D8" w:rsidP="009C76D8">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6C033E67" w14:textId="77777777" w:rsidR="009C76D8" w:rsidRPr="00C51F15" w:rsidRDefault="009C76D8" w:rsidP="009C76D8">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537DF22C" w14:textId="77777777" w:rsidR="009C76D8" w:rsidRPr="00C51F15" w:rsidRDefault="009C76D8" w:rsidP="009C76D8">
      <w:pPr>
        <w:spacing w:before="120" w:after="120"/>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21C06C76" w14:textId="77777777" w:rsidR="009C76D8" w:rsidRPr="00C51F15" w:rsidRDefault="009C76D8" w:rsidP="009C76D8">
      <w:pPr>
        <w:spacing w:before="120" w:after="120"/>
      </w:pPr>
    </w:p>
    <w:p w14:paraId="6E0DA29D" w14:textId="77777777" w:rsidR="009C76D8" w:rsidRPr="00C51F15" w:rsidRDefault="009C76D8" w:rsidP="009C76D8">
      <w:pPr>
        <w:keepNext/>
        <w:spacing w:before="240" w:after="60"/>
        <w:jc w:val="center"/>
        <w:outlineLvl w:val="0"/>
        <w:rPr>
          <w:rFonts w:ascii="Times New Roman Bold" w:hAnsi="Times New Roman Bold"/>
          <w:b/>
          <w:caps/>
          <w:sz w:val="28"/>
          <w:szCs w:val="20"/>
          <w:lang w:val="x-none" w:eastAsia="x-none"/>
        </w:rPr>
      </w:pPr>
      <w:bookmarkStart w:id="418" w:name="_Toc465334844"/>
      <w:r w:rsidRPr="00C51F15">
        <w:rPr>
          <w:rFonts w:ascii="Times New Roman Bold" w:hAnsi="Times New Roman Bold"/>
          <w:b/>
          <w:caps/>
          <w:sz w:val="28"/>
          <w:szCs w:val="20"/>
          <w:lang w:val="x-none" w:eastAsia="x-none"/>
        </w:rPr>
        <w:t>Turbine Governor Speed Regulation Test for Electro-Hydraulic Governor</w:t>
      </w:r>
      <w:bookmarkEnd w:id="418"/>
    </w:p>
    <w:p w14:paraId="1C244046" w14:textId="77777777" w:rsidR="009C76D8" w:rsidRPr="00C51F15" w:rsidRDefault="009C76D8" w:rsidP="009C76D8">
      <w:pPr>
        <w:ind w:firstLine="720"/>
      </w:pPr>
    </w:p>
    <w:p w14:paraId="35C26BD0" w14:textId="77777777" w:rsidR="009C76D8" w:rsidRPr="00C51F15" w:rsidRDefault="009C76D8" w:rsidP="009C76D8">
      <w:pPr>
        <w:spacing w:after="120"/>
        <w:rPr>
          <w:b/>
          <w:i/>
          <w:smallCaps/>
        </w:rPr>
      </w:pPr>
      <w:r w:rsidRPr="00C51F15">
        <w:rPr>
          <w:b/>
          <w:i/>
          <w:smallCaps/>
        </w:rPr>
        <w:t>General Information</w:t>
      </w:r>
    </w:p>
    <w:p w14:paraId="7EAECEBE" w14:textId="77777777" w:rsidR="009C76D8" w:rsidRPr="00C51F15" w:rsidRDefault="009C76D8" w:rsidP="009C76D8">
      <w:pPr>
        <w:spacing w:after="120"/>
        <w:rPr>
          <w:u w:val="single"/>
        </w:rPr>
      </w:pPr>
      <w:r w:rsidRPr="00C51F15">
        <w:t xml:space="preserve">Unit Code (16 characters): </w:t>
      </w:r>
      <w:r w:rsidRPr="00C51F15">
        <w:rPr>
          <w:u w:val="single"/>
        </w:rPr>
        <w:t xml:space="preserve">  </w:t>
      </w:r>
      <w:r w:rsidRPr="00C51F15">
        <w:rPr>
          <w:u w:val="single"/>
        </w:rPr>
        <w:tab/>
      </w:r>
      <w:r w:rsidRPr="00C51F15">
        <w:rPr>
          <w:u w:val="single"/>
        </w:rPr>
        <w:tab/>
      </w:r>
      <w:r w:rsidRPr="00C51F15">
        <w:rPr>
          <w:u w:val="single"/>
        </w:rPr>
        <w:tab/>
      </w:r>
      <w:r w:rsidRPr="00C51F15">
        <w:t>Location (County):</w:t>
      </w:r>
      <w:r w:rsidRPr="00C51F15">
        <w:rPr>
          <w:u w:val="single"/>
        </w:rPr>
        <w:tab/>
      </w:r>
      <w:r w:rsidRPr="00C51F15">
        <w:rPr>
          <w:u w:val="single"/>
        </w:rPr>
        <w:tab/>
      </w:r>
      <w:r w:rsidRPr="00C51F15">
        <w:rPr>
          <w:u w:val="single"/>
        </w:rPr>
        <w:tab/>
      </w:r>
      <w:r w:rsidRPr="00C51F15">
        <w:rPr>
          <w:u w:val="single"/>
        </w:rPr>
        <w:tab/>
      </w:r>
    </w:p>
    <w:p w14:paraId="133E5A78" w14:textId="77777777" w:rsidR="009C76D8" w:rsidRPr="00C51F15" w:rsidRDefault="009C76D8" w:rsidP="009C76D8">
      <w:pPr>
        <w:spacing w:after="120"/>
      </w:pPr>
      <w:r w:rsidRPr="00C51F15">
        <w:t xml:space="preserve">Unit Name: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t xml:space="preserve">Date of test:  </w:t>
      </w:r>
      <w:r w:rsidRPr="00C51F15">
        <w:rPr>
          <w:u w:val="single"/>
        </w:rPr>
        <w:tab/>
      </w:r>
      <w:r w:rsidRPr="00C51F15">
        <w:rPr>
          <w:u w:val="single"/>
        </w:rPr>
        <w:tab/>
      </w:r>
      <w:r w:rsidRPr="00C51F15">
        <w:rPr>
          <w:u w:val="single"/>
        </w:rPr>
        <w:tab/>
      </w:r>
      <w:r w:rsidRPr="00C51F15">
        <w:rPr>
          <w:u w:val="single"/>
        </w:rPr>
        <w:tab/>
      </w:r>
      <w:r w:rsidRPr="00C51F15">
        <w:rPr>
          <w:u w:val="single"/>
        </w:rPr>
        <w:tab/>
      </w:r>
    </w:p>
    <w:p w14:paraId="5A21626B" w14:textId="77777777" w:rsidR="009C76D8" w:rsidRPr="00C51F15" w:rsidRDefault="009C76D8" w:rsidP="009C76D8">
      <w:pPr>
        <w:spacing w:after="120"/>
      </w:pPr>
      <w:r w:rsidRPr="00C51F15">
        <w:t>QSE:</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t xml:space="preserve">Resource Entity:  </w:t>
      </w:r>
      <w:r w:rsidRPr="00C51F15">
        <w:rPr>
          <w:u w:val="single"/>
        </w:rPr>
        <w:tab/>
      </w:r>
      <w:r w:rsidRPr="00C51F15">
        <w:rPr>
          <w:u w:val="single"/>
        </w:rPr>
        <w:tab/>
      </w:r>
      <w:r w:rsidRPr="00C51F15">
        <w:rPr>
          <w:u w:val="single"/>
        </w:rPr>
        <w:tab/>
      </w:r>
      <w:r w:rsidRPr="00C51F15">
        <w:rPr>
          <w:u w:val="single"/>
        </w:rPr>
        <w:tab/>
      </w:r>
    </w:p>
    <w:p w14:paraId="4DC97EE2" w14:textId="77777777" w:rsidR="009C76D8" w:rsidRPr="00C51F15" w:rsidRDefault="009C76D8" w:rsidP="009C76D8"/>
    <w:p w14:paraId="4615800A" w14:textId="77777777" w:rsidR="009C76D8" w:rsidRPr="00C51F15" w:rsidRDefault="009C76D8" w:rsidP="009C76D8">
      <w:pPr>
        <w:spacing w:before="240" w:after="240"/>
        <w:outlineLvl w:val="7"/>
        <w:rPr>
          <w:b/>
          <w:i/>
          <w:lang w:val="x-none" w:eastAsia="x-none"/>
        </w:rPr>
      </w:pPr>
      <w:r w:rsidRPr="00C51F15">
        <w:rPr>
          <w:b/>
          <w:i/>
          <w:lang w:val="x-none" w:eastAsia="x-none"/>
        </w:rPr>
        <w:t>Turbine Governor Speed Regulation Test Procedures</w:t>
      </w:r>
    </w:p>
    <w:p w14:paraId="41DDD49A" w14:textId="77777777" w:rsidR="009C76D8" w:rsidRPr="00C51F15" w:rsidRDefault="009C76D8" w:rsidP="009C76D8">
      <w:pPr>
        <w:spacing w:after="240"/>
        <w:ind w:left="1440" w:hanging="720"/>
        <w:rPr>
          <w:szCs w:val="20"/>
          <w:lang w:val="x-none" w:eastAsia="x-none"/>
        </w:rPr>
      </w:pPr>
      <w:r w:rsidRPr="00C51F15">
        <w:rPr>
          <w:szCs w:val="20"/>
          <w:lang w:val="x-none" w:eastAsia="x-none"/>
        </w:rPr>
        <w:t>(a)</w:t>
      </w:r>
      <w:r w:rsidRPr="00C51F15">
        <w:rPr>
          <w:szCs w:val="20"/>
          <w:lang w:val="x-none" w:eastAsia="x-none"/>
        </w:rPr>
        <w:tab/>
        <w:t>Simulate unit On-Line and turbine speed at 3600 RPM.</w:t>
      </w:r>
    </w:p>
    <w:p w14:paraId="7631F108" w14:textId="77777777" w:rsidR="009C76D8" w:rsidRPr="00C51F15" w:rsidRDefault="009C76D8" w:rsidP="009C76D8">
      <w:pPr>
        <w:spacing w:after="240"/>
        <w:ind w:left="1440" w:hanging="720"/>
        <w:rPr>
          <w:szCs w:val="20"/>
          <w:lang w:val="x-none" w:eastAsia="x-none"/>
        </w:rPr>
      </w:pPr>
      <w:r w:rsidRPr="00C51F15">
        <w:rPr>
          <w:szCs w:val="20"/>
          <w:lang w:val="x-none" w:eastAsia="x-none"/>
        </w:rPr>
        <w:t>(b)</w:t>
      </w:r>
      <w:r w:rsidRPr="00C51F15">
        <w:rPr>
          <w:szCs w:val="20"/>
          <w:lang w:val="x-none" w:eastAsia="x-none"/>
        </w:rPr>
        <w:tab/>
        <w:t>Set Load reference at minimum value.</w:t>
      </w:r>
    </w:p>
    <w:p w14:paraId="74F8BEFB" w14:textId="77777777" w:rsidR="009C76D8" w:rsidRPr="00C51F15" w:rsidRDefault="009C76D8" w:rsidP="009C76D8">
      <w:pPr>
        <w:spacing w:after="240"/>
        <w:ind w:left="1440" w:hanging="720"/>
        <w:rPr>
          <w:szCs w:val="20"/>
          <w:lang w:val="x-none" w:eastAsia="x-none"/>
        </w:rPr>
      </w:pPr>
      <w:r w:rsidRPr="00C51F15">
        <w:rPr>
          <w:szCs w:val="20"/>
          <w:lang w:val="x-none" w:eastAsia="x-none"/>
        </w:rPr>
        <w:t>(c)</w:t>
      </w:r>
      <w:r w:rsidRPr="00C51F15">
        <w:rPr>
          <w:szCs w:val="20"/>
          <w:lang w:val="x-none" w:eastAsia="x-none"/>
        </w:rPr>
        <w:tab/>
        <w:t>Monitor valve demand signal and record as value “A” (in %).</w:t>
      </w:r>
    </w:p>
    <w:p w14:paraId="05C3A5CA" w14:textId="77777777" w:rsidR="009C76D8" w:rsidRPr="00C51F15" w:rsidRDefault="009C76D8" w:rsidP="009C76D8">
      <w:pPr>
        <w:spacing w:after="240"/>
        <w:ind w:left="1440" w:hanging="720"/>
        <w:rPr>
          <w:szCs w:val="20"/>
          <w:lang w:val="x-none" w:eastAsia="x-none"/>
        </w:rPr>
      </w:pPr>
      <w:r w:rsidRPr="00C51F15">
        <w:rPr>
          <w:szCs w:val="20"/>
          <w:lang w:val="x-none" w:eastAsia="x-none"/>
        </w:rPr>
        <w:t>(d)</w:t>
      </w:r>
      <w:r w:rsidRPr="00C51F15">
        <w:rPr>
          <w:szCs w:val="20"/>
          <w:lang w:val="x-none" w:eastAsia="x-none"/>
        </w:rPr>
        <w:tab/>
        <w:t>Reduce speed until valve demand just reaches maximum value.</w:t>
      </w:r>
      <w:r w:rsidRPr="00C51F15">
        <w:rPr>
          <w:szCs w:val="20"/>
          <w:lang w:val="x-none" w:eastAsia="x-none"/>
        </w:rPr>
        <w:br/>
        <w:t>Record valve demand as value “B” (in %) and speed as value “C” (in RPM).</w:t>
      </w:r>
    </w:p>
    <w:p w14:paraId="3DBBDA93" w14:textId="77777777" w:rsidR="009C76D8" w:rsidRPr="00C51F15" w:rsidRDefault="009C76D8" w:rsidP="009C76D8">
      <w:pPr>
        <w:spacing w:after="240"/>
        <w:ind w:left="1440" w:hanging="720"/>
        <w:rPr>
          <w:szCs w:val="20"/>
          <w:lang w:val="x-none" w:eastAsia="x-none"/>
        </w:rPr>
      </w:pPr>
      <w:r w:rsidRPr="00C51F15">
        <w:rPr>
          <w:szCs w:val="20"/>
          <w:lang w:val="x-none" w:eastAsia="x-none"/>
        </w:rPr>
        <w:t>(e)</w:t>
      </w:r>
      <w:r w:rsidRPr="00C51F15">
        <w:rPr>
          <w:szCs w:val="20"/>
          <w:lang w:val="x-none" w:eastAsia="x-none"/>
        </w:rPr>
        <w:tab/>
        <w:t>Set speed at 3600 and Load reference at maximum value.</w:t>
      </w:r>
    </w:p>
    <w:p w14:paraId="6ABD08F9" w14:textId="77777777" w:rsidR="009C76D8" w:rsidRPr="00C51F15" w:rsidRDefault="009C76D8" w:rsidP="009C76D8">
      <w:pPr>
        <w:spacing w:after="240"/>
        <w:ind w:left="1440" w:hanging="720"/>
        <w:rPr>
          <w:szCs w:val="20"/>
          <w:lang w:val="x-none" w:eastAsia="x-none"/>
        </w:rPr>
      </w:pPr>
      <w:r w:rsidRPr="00C51F15">
        <w:rPr>
          <w:szCs w:val="20"/>
          <w:lang w:val="x-none" w:eastAsia="x-none"/>
        </w:rPr>
        <w:t>(f)</w:t>
      </w:r>
      <w:r w:rsidRPr="00C51F15">
        <w:rPr>
          <w:szCs w:val="20"/>
          <w:lang w:val="x-none" w:eastAsia="x-none"/>
        </w:rPr>
        <w:tab/>
        <w:t>Monitor valve demand signal and record as value “D” (in %).</w:t>
      </w:r>
    </w:p>
    <w:p w14:paraId="710E34E9" w14:textId="77777777" w:rsidR="009C76D8" w:rsidRPr="00C51F15" w:rsidRDefault="009C76D8" w:rsidP="009C76D8">
      <w:pPr>
        <w:spacing w:after="240"/>
        <w:ind w:left="1440" w:hanging="720"/>
        <w:rPr>
          <w:szCs w:val="20"/>
          <w:lang w:val="x-none" w:eastAsia="x-none"/>
        </w:rPr>
      </w:pPr>
      <w:r w:rsidRPr="00C51F15">
        <w:rPr>
          <w:szCs w:val="20"/>
          <w:lang w:val="x-none" w:eastAsia="x-none"/>
        </w:rPr>
        <w:t>(g)</w:t>
      </w:r>
      <w:r w:rsidRPr="00C51F15">
        <w:rPr>
          <w:szCs w:val="20"/>
          <w:lang w:val="x-none" w:eastAsia="x-none"/>
        </w:rPr>
        <w:tab/>
        <w:t>Increase speed until valve demand just reaches minimum value.</w:t>
      </w:r>
      <w:r w:rsidRPr="00C51F15">
        <w:rPr>
          <w:szCs w:val="20"/>
          <w:lang w:val="x-none" w:eastAsia="x-none"/>
        </w:rPr>
        <w:br/>
        <w:t>Record valve demand as value “E” (in %) and speed as value “F” (in RPM).</w:t>
      </w:r>
    </w:p>
    <w:p w14:paraId="4910C388" w14:textId="77777777" w:rsidR="009C76D8" w:rsidRPr="00C51F15" w:rsidRDefault="009C76D8" w:rsidP="009C76D8">
      <w:pPr>
        <w:spacing w:before="240" w:after="240"/>
        <w:outlineLvl w:val="7"/>
        <w:rPr>
          <w:b/>
          <w:i/>
          <w:lang w:val="x-none" w:eastAsia="x-none"/>
        </w:rPr>
      </w:pPr>
      <w:r w:rsidRPr="00C51F15">
        <w:rPr>
          <w:b/>
          <w:i/>
          <w:lang w:val="x-none" w:eastAsia="x-none"/>
        </w:rPr>
        <w:t>Turbine Governor Speed Regulation Test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733"/>
        <w:gridCol w:w="817"/>
        <w:gridCol w:w="803"/>
        <w:gridCol w:w="817"/>
        <w:gridCol w:w="720"/>
        <w:gridCol w:w="803"/>
      </w:tblGrid>
      <w:tr w:rsidR="009C76D8" w:rsidRPr="00C51F15" w14:paraId="61C9676C" w14:textId="77777777" w:rsidTr="00EC2E17">
        <w:trPr>
          <w:jc w:val="center"/>
        </w:trPr>
        <w:tc>
          <w:tcPr>
            <w:tcW w:w="2775" w:type="dxa"/>
          </w:tcPr>
          <w:p w14:paraId="232A2009" w14:textId="77777777" w:rsidR="009C76D8" w:rsidRPr="00C51F15" w:rsidRDefault="009C76D8" w:rsidP="00EC2E17">
            <w:pPr>
              <w:jc w:val="center"/>
            </w:pPr>
          </w:p>
        </w:tc>
        <w:tc>
          <w:tcPr>
            <w:tcW w:w="733" w:type="dxa"/>
          </w:tcPr>
          <w:p w14:paraId="221BB4C4" w14:textId="77777777" w:rsidR="009C76D8" w:rsidRPr="00C51F15" w:rsidRDefault="009C76D8" w:rsidP="00EC2E17">
            <w:pPr>
              <w:jc w:val="center"/>
              <w:rPr>
                <w:b/>
              </w:rPr>
            </w:pPr>
            <w:r w:rsidRPr="00C51F15">
              <w:rPr>
                <w:b/>
              </w:rPr>
              <w:t>A</w:t>
            </w:r>
          </w:p>
        </w:tc>
        <w:tc>
          <w:tcPr>
            <w:tcW w:w="817" w:type="dxa"/>
          </w:tcPr>
          <w:p w14:paraId="1BF27F39" w14:textId="77777777" w:rsidR="009C76D8" w:rsidRPr="00C51F15" w:rsidRDefault="009C76D8" w:rsidP="00EC2E17">
            <w:pPr>
              <w:jc w:val="center"/>
              <w:rPr>
                <w:b/>
              </w:rPr>
            </w:pPr>
            <w:r w:rsidRPr="00C51F15">
              <w:rPr>
                <w:b/>
              </w:rPr>
              <w:t>B</w:t>
            </w:r>
          </w:p>
        </w:tc>
        <w:tc>
          <w:tcPr>
            <w:tcW w:w="803" w:type="dxa"/>
          </w:tcPr>
          <w:p w14:paraId="41077424" w14:textId="77777777" w:rsidR="009C76D8" w:rsidRPr="00C51F15" w:rsidRDefault="009C76D8" w:rsidP="00EC2E17">
            <w:pPr>
              <w:jc w:val="center"/>
              <w:rPr>
                <w:b/>
              </w:rPr>
            </w:pPr>
            <w:r w:rsidRPr="00C51F15">
              <w:rPr>
                <w:b/>
              </w:rPr>
              <w:t>C</w:t>
            </w:r>
          </w:p>
        </w:tc>
        <w:tc>
          <w:tcPr>
            <w:tcW w:w="817" w:type="dxa"/>
          </w:tcPr>
          <w:p w14:paraId="55FF5907" w14:textId="77777777" w:rsidR="009C76D8" w:rsidRPr="00C51F15" w:rsidRDefault="009C76D8" w:rsidP="00EC2E17">
            <w:pPr>
              <w:jc w:val="center"/>
              <w:rPr>
                <w:b/>
              </w:rPr>
            </w:pPr>
            <w:r w:rsidRPr="00C51F15">
              <w:rPr>
                <w:b/>
              </w:rPr>
              <w:t>D</w:t>
            </w:r>
          </w:p>
        </w:tc>
        <w:tc>
          <w:tcPr>
            <w:tcW w:w="720" w:type="dxa"/>
          </w:tcPr>
          <w:p w14:paraId="4007341D" w14:textId="77777777" w:rsidR="009C76D8" w:rsidRPr="00C51F15" w:rsidRDefault="009C76D8" w:rsidP="00EC2E17">
            <w:pPr>
              <w:jc w:val="center"/>
              <w:rPr>
                <w:b/>
              </w:rPr>
            </w:pPr>
            <w:r w:rsidRPr="00C51F15">
              <w:rPr>
                <w:b/>
              </w:rPr>
              <w:t>E</w:t>
            </w:r>
          </w:p>
        </w:tc>
        <w:tc>
          <w:tcPr>
            <w:tcW w:w="803" w:type="dxa"/>
          </w:tcPr>
          <w:p w14:paraId="6F671CD1" w14:textId="77777777" w:rsidR="009C76D8" w:rsidRPr="00C51F15" w:rsidRDefault="009C76D8" w:rsidP="00EC2E17">
            <w:pPr>
              <w:jc w:val="center"/>
              <w:rPr>
                <w:b/>
              </w:rPr>
            </w:pPr>
            <w:r w:rsidRPr="00C51F15">
              <w:rPr>
                <w:b/>
              </w:rPr>
              <w:t>F</w:t>
            </w:r>
          </w:p>
        </w:tc>
      </w:tr>
      <w:tr w:rsidR="009C76D8" w:rsidRPr="00C51F15" w14:paraId="72B3F26F" w14:textId="77777777" w:rsidTr="00EC2E17">
        <w:trPr>
          <w:jc w:val="center"/>
        </w:trPr>
        <w:tc>
          <w:tcPr>
            <w:tcW w:w="2775" w:type="dxa"/>
            <w:vAlign w:val="center"/>
          </w:tcPr>
          <w:p w14:paraId="069190DA" w14:textId="77777777" w:rsidR="009C76D8" w:rsidRPr="00C51F15" w:rsidRDefault="009C76D8" w:rsidP="00EC2E17">
            <w:r w:rsidRPr="00C51F15">
              <w:t>Valve Demand (%)</w:t>
            </w:r>
          </w:p>
        </w:tc>
        <w:tc>
          <w:tcPr>
            <w:tcW w:w="733" w:type="dxa"/>
          </w:tcPr>
          <w:p w14:paraId="196E9CEA" w14:textId="77777777" w:rsidR="009C76D8" w:rsidRPr="00C51F15" w:rsidRDefault="009C76D8" w:rsidP="00EC2E17">
            <w:pPr>
              <w:ind w:left="360"/>
              <w:rPr>
                <w:lang w:val="x-none" w:eastAsia="x-none"/>
              </w:rPr>
            </w:pPr>
          </w:p>
        </w:tc>
        <w:tc>
          <w:tcPr>
            <w:tcW w:w="817" w:type="dxa"/>
          </w:tcPr>
          <w:p w14:paraId="43868CCE" w14:textId="77777777" w:rsidR="009C76D8" w:rsidRPr="00C51F15" w:rsidRDefault="009C76D8" w:rsidP="00EC2E17"/>
        </w:tc>
        <w:tc>
          <w:tcPr>
            <w:tcW w:w="803" w:type="dxa"/>
          </w:tcPr>
          <w:p w14:paraId="1BD4A5D6" w14:textId="77777777" w:rsidR="009C76D8" w:rsidRPr="00C51F15" w:rsidRDefault="009C76D8" w:rsidP="00EC2E17"/>
        </w:tc>
        <w:tc>
          <w:tcPr>
            <w:tcW w:w="817" w:type="dxa"/>
          </w:tcPr>
          <w:p w14:paraId="47EAC4E7" w14:textId="77777777" w:rsidR="009C76D8" w:rsidRPr="00C51F15" w:rsidRDefault="009C76D8" w:rsidP="00EC2E17"/>
        </w:tc>
        <w:tc>
          <w:tcPr>
            <w:tcW w:w="720" w:type="dxa"/>
          </w:tcPr>
          <w:p w14:paraId="1490BAAC" w14:textId="77777777" w:rsidR="009C76D8" w:rsidRPr="00C51F15" w:rsidRDefault="009C76D8" w:rsidP="00EC2E17"/>
        </w:tc>
        <w:tc>
          <w:tcPr>
            <w:tcW w:w="803" w:type="dxa"/>
          </w:tcPr>
          <w:p w14:paraId="0F56096A" w14:textId="77777777" w:rsidR="009C76D8" w:rsidRPr="00C51F15" w:rsidRDefault="009C76D8" w:rsidP="00EC2E17"/>
        </w:tc>
      </w:tr>
      <w:tr w:rsidR="009C76D8" w:rsidRPr="00C51F15" w14:paraId="0B3676D7" w14:textId="77777777" w:rsidTr="00EC2E17">
        <w:trPr>
          <w:trHeight w:val="548"/>
          <w:jc w:val="center"/>
        </w:trPr>
        <w:tc>
          <w:tcPr>
            <w:tcW w:w="2775" w:type="dxa"/>
            <w:vAlign w:val="center"/>
          </w:tcPr>
          <w:p w14:paraId="7C687EBD" w14:textId="77777777" w:rsidR="009C76D8" w:rsidRPr="00C51F15" w:rsidRDefault="009C76D8" w:rsidP="00EC2E17">
            <w:pPr>
              <w:rPr>
                <w:b/>
              </w:rPr>
            </w:pPr>
            <w:r w:rsidRPr="00C51F15">
              <w:rPr>
                <w:b/>
              </w:rPr>
              <w:t>Speed (rpm)</w:t>
            </w:r>
          </w:p>
        </w:tc>
        <w:tc>
          <w:tcPr>
            <w:tcW w:w="733" w:type="dxa"/>
          </w:tcPr>
          <w:p w14:paraId="4FD30096" w14:textId="77777777" w:rsidR="009C76D8" w:rsidRPr="00C51F15" w:rsidRDefault="009C76D8" w:rsidP="00EC2E17"/>
        </w:tc>
        <w:tc>
          <w:tcPr>
            <w:tcW w:w="817" w:type="dxa"/>
          </w:tcPr>
          <w:p w14:paraId="6CCA51EE" w14:textId="77777777" w:rsidR="009C76D8" w:rsidRPr="00C51F15" w:rsidRDefault="009C76D8" w:rsidP="00EC2E17"/>
        </w:tc>
        <w:tc>
          <w:tcPr>
            <w:tcW w:w="803" w:type="dxa"/>
          </w:tcPr>
          <w:p w14:paraId="28B616B1" w14:textId="77777777" w:rsidR="009C76D8" w:rsidRPr="00C51F15" w:rsidRDefault="009C76D8" w:rsidP="00EC2E17"/>
        </w:tc>
        <w:tc>
          <w:tcPr>
            <w:tcW w:w="817" w:type="dxa"/>
          </w:tcPr>
          <w:p w14:paraId="6C914842" w14:textId="77777777" w:rsidR="009C76D8" w:rsidRPr="00C51F15" w:rsidRDefault="009C76D8" w:rsidP="00EC2E17"/>
        </w:tc>
        <w:tc>
          <w:tcPr>
            <w:tcW w:w="720" w:type="dxa"/>
          </w:tcPr>
          <w:p w14:paraId="1C8E0284" w14:textId="77777777" w:rsidR="009C76D8" w:rsidRPr="00C51F15" w:rsidRDefault="009C76D8" w:rsidP="00EC2E17"/>
        </w:tc>
        <w:tc>
          <w:tcPr>
            <w:tcW w:w="803" w:type="dxa"/>
          </w:tcPr>
          <w:p w14:paraId="0F034338" w14:textId="77777777" w:rsidR="009C76D8" w:rsidRPr="00C51F15" w:rsidRDefault="009C76D8" w:rsidP="00EC2E17"/>
        </w:tc>
      </w:tr>
    </w:tbl>
    <w:p w14:paraId="4379D220" w14:textId="77777777" w:rsidR="009C76D8" w:rsidRPr="00C51F15" w:rsidRDefault="009C76D8" w:rsidP="009C76D8"/>
    <w:p w14:paraId="337EDC0F" w14:textId="77777777" w:rsidR="009C76D8" w:rsidRPr="00C51F15" w:rsidRDefault="009C76D8" w:rsidP="009C76D8">
      <w:pPr>
        <w:spacing w:before="240" w:after="240"/>
        <w:outlineLvl w:val="7"/>
        <w:rPr>
          <w:b/>
          <w:i/>
          <w:lang w:val="x-none" w:eastAsia="x-none"/>
        </w:rPr>
      </w:pPr>
      <w:r w:rsidRPr="00C51F15">
        <w:rPr>
          <w:b/>
          <w:i/>
          <w:lang w:val="x-none" w:eastAsia="x-none"/>
        </w:rPr>
        <w:lastRenderedPageBreak/>
        <w:t>Speed Regulation With Decreasing Speed</w:t>
      </w:r>
    </w:p>
    <w:p w14:paraId="24CCFB66" w14:textId="615D359E" w:rsidR="009C76D8" w:rsidRPr="00C51F15" w:rsidRDefault="00FC6653" w:rsidP="009C76D8">
      <w:pPr>
        <w:jc w:val="center"/>
      </w:pPr>
      <w:r>
        <w:rPr>
          <w:noProof/>
          <w:spacing w:val="-2"/>
          <w:position w:val="-28"/>
        </w:rPr>
        <w:drawing>
          <wp:inline distT="0" distB="0" distL="0" distR="0" wp14:anchorId="306DF28F" wp14:editId="28F1DAA2">
            <wp:extent cx="2003425" cy="397510"/>
            <wp:effectExtent l="0" t="0" r="0" b="2540"/>
            <wp:docPr id="1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03425" cy="397510"/>
                    </a:xfrm>
                    <a:prstGeom prst="rect">
                      <a:avLst/>
                    </a:prstGeom>
                    <a:noFill/>
                    <a:ln>
                      <a:noFill/>
                    </a:ln>
                  </pic:spPr>
                </pic:pic>
              </a:graphicData>
            </a:graphic>
          </wp:inline>
        </w:drawing>
      </w:r>
    </w:p>
    <w:p w14:paraId="66D54AA0" w14:textId="77777777" w:rsidR="009C76D8" w:rsidRPr="00C51F15" w:rsidRDefault="009C76D8" w:rsidP="009C76D8"/>
    <w:p w14:paraId="1F9CBC69" w14:textId="77777777" w:rsidR="009C76D8" w:rsidRDefault="009C76D8" w:rsidP="009C76D8">
      <w:pPr>
        <w:spacing w:before="240" w:after="240"/>
        <w:outlineLvl w:val="7"/>
        <w:rPr>
          <w:b/>
          <w:i/>
          <w:lang w:val="x-none" w:eastAsia="x-none"/>
        </w:rPr>
      </w:pPr>
    </w:p>
    <w:p w14:paraId="5AF4CB47" w14:textId="77777777" w:rsidR="009C76D8" w:rsidRDefault="009C76D8" w:rsidP="009C76D8">
      <w:pPr>
        <w:spacing w:before="240" w:after="240"/>
        <w:outlineLvl w:val="7"/>
        <w:rPr>
          <w:b/>
          <w:i/>
          <w:lang w:val="x-none" w:eastAsia="x-none"/>
        </w:rPr>
      </w:pPr>
    </w:p>
    <w:p w14:paraId="7C275967" w14:textId="77777777" w:rsidR="009C76D8" w:rsidRPr="00C51F15" w:rsidRDefault="009C76D8" w:rsidP="009C76D8">
      <w:pPr>
        <w:spacing w:before="240" w:after="240"/>
        <w:outlineLvl w:val="7"/>
        <w:rPr>
          <w:b/>
          <w:i/>
          <w:lang w:val="x-none" w:eastAsia="x-none"/>
        </w:rPr>
      </w:pPr>
      <w:r w:rsidRPr="00C51F15">
        <w:rPr>
          <w:b/>
          <w:i/>
          <w:lang w:val="x-none" w:eastAsia="x-none"/>
        </w:rPr>
        <w:t>Speed Regulation With Increasing Speed</w:t>
      </w:r>
    </w:p>
    <w:p w14:paraId="0C9DB2DE" w14:textId="0854970F" w:rsidR="009C76D8" w:rsidRPr="00C51F15" w:rsidRDefault="00FC6653" w:rsidP="009C76D8">
      <w:pPr>
        <w:jc w:val="center"/>
      </w:pPr>
      <w:r>
        <w:rPr>
          <w:noProof/>
          <w:spacing w:val="-2"/>
          <w:position w:val="-28"/>
        </w:rPr>
        <w:drawing>
          <wp:inline distT="0" distB="0" distL="0" distR="0" wp14:anchorId="04FF3756" wp14:editId="7513814F">
            <wp:extent cx="2003425" cy="397510"/>
            <wp:effectExtent l="0" t="0" r="0" b="2540"/>
            <wp:docPr id="11"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3425" cy="397510"/>
                    </a:xfrm>
                    <a:prstGeom prst="rect">
                      <a:avLst/>
                    </a:prstGeom>
                    <a:noFill/>
                    <a:ln>
                      <a:noFill/>
                    </a:ln>
                  </pic:spPr>
                </pic:pic>
              </a:graphicData>
            </a:graphic>
          </wp:inline>
        </w:drawing>
      </w:r>
    </w:p>
    <w:p w14:paraId="18E3983D" w14:textId="77777777" w:rsidR="009C76D8" w:rsidRPr="00C51F15" w:rsidRDefault="009C76D8" w:rsidP="009C76D8"/>
    <w:p w14:paraId="6E54085E" w14:textId="77777777" w:rsidR="009C76D8" w:rsidRPr="00C51F15" w:rsidRDefault="009C76D8" w:rsidP="009C76D8">
      <w:pPr>
        <w:spacing w:before="120" w:after="120"/>
      </w:pPr>
      <w:r w:rsidRPr="00C51F15">
        <w:t xml:space="preserve">Comments: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28D1DE6F" w14:textId="77777777" w:rsidR="009C76D8" w:rsidRPr="00C51F15" w:rsidRDefault="009C76D8" w:rsidP="009C76D8">
      <w:pPr>
        <w:spacing w:before="120" w:after="120"/>
        <w:rPr>
          <w:u w:val="single"/>
        </w:rPr>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164F0B8A" w14:textId="77777777" w:rsidR="009C76D8" w:rsidRPr="00C51F15" w:rsidRDefault="009C76D8" w:rsidP="009C76D8">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17A5DFC" w14:textId="77777777" w:rsidR="009C76D8" w:rsidRPr="00C51F15" w:rsidRDefault="009C76D8" w:rsidP="009C76D8">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7E7476DE" w14:textId="77777777" w:rsidR="009C76D8" w:rsidRPr="00C51F15" w:rsidRDefault="009C76D8" w:rsidP="009C76D8">
      <w:pPr>
        <w:spacing w:before="120" w:after="120"/>
      </w:pP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55011942" w14:textId="77777777" w:rsidR="009C76D8" w:rsidRPr="00C51F15" w:rsidRDefault="009C76D8" w:rsidP="009C76D8"/>
    <w:p w14:paraId="2632E77F" w14:textId="77777777" w:rsidR="009C76D8" w:rsidRPr="00C51F15" w:rsidRDefault="009C76D8" w:rsidP="009C76D8">
      <w:pPr>
        <w:rPr>
          <w:b/>
          <w:i/>
          <w:smallCaps/>
        </w:rPr>
      </w:pPr>
      <w:r w:rsidRPr="00C51F15">
        <w:rPr>
          <w:b/>
          <w:i/>
          <w:smallCaps/>
        </w:rPr>
        <w:t>Submittal</w:t>
      </w:r>
    </w:p>
    <w:p w14:paraId="09E7C9E8" w14:textId="77777777" w:rsidR="009C76D8" w:rsidRPr="00C51F15" w:rsidRDefault="009C76D8" w:rsidP="009C76D8">
      <w:pPr>
        <w:spacing w:before="120" w:after="100" w:afterAutospacing="1"/>
      </w:pPr>
      <w:r w:rsidRPr="00C51F15">
        <w:t xml:space="preserve">Resource Entity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1C3989CC" w14:textId="77777777" w:rsidR="009C76D8" w:rsidRPr="00C51F15" w:rsidRDefault="009C76D8" w:rsidP="009C76D8">
      <w:pPr>
        <w:spacing w:before="120" w:after="100" w:afterAutospacing="1"/>
      </w:pPr>
      <w:r w:rsidRPr="00C51F15">
        <w:t xml:space="preserve">QSE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666819A5" w14:textId="77777777" w:rsidR="009C76D8" w:rsidRPr="00C51F15" w:rsidRDefault="009C76D8" w:rsidP="009C76D8">
      <w:pPr>
        <w:spacing w:before="120" w:after="100" w:afterAutospacing="1"/>
        <w:rPr>
          <w:u w:val="single"/>
        </w:rPr>
      </w:pPr>
      <w:r w:rsidRPr="00C51F15">
        <w:t xml:space="preserve">Date submitted to ERCOT Representative: </w:t>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r w:rsidRPr="00C51F15">
        <w:rPr>
          <w:u w:val="single"/>
        </w:rPr>
        <w:tab/>
      </w:r>
    </w:p>
    <w:p w14:paraId="42ACB42B" w14:textId="77777777" w:rsidR="009C76D8" w:rsidRPr="00C51F15" w:rsidRDefault="009C76D8" w:rsidP="009C76D8">
      <w:pPr>
        <w:spacing w:before="120" w:after="100" w:afterAutospacing="1"/>
      </w:pPr>
    </w:p>
    <w:p w14:paraId="7688BEAB" w14:textId="77777777" w:rsidR="009C76D8" w:rsidRDefault="009C76D8" w:rsidP="009C76D8"/>
    <w:p w14:paraId="77079948" w14:textId="77777777" w:rsidR="009C76D8" w:rsidRDefault="009C76D8" w:rsidP="009C76D8"/>
    <w:p w14:paraId="79906666" w14:textId="77777777" w:rsidR="009C76D8" w:rsidRDefault="009C76D8" w:rsidP="009C76D8"/>
    <w:p w14:paraId="33B55203" w14:textId="77777777" w:rsidR="009C76D8" w:rsidRDefault="009C76D8" w:rsidP="009C76D8"/>
    <w:p w14:paraId="4E1819C7" w14:textId="77777777" w:rsidR="009C76D8" w:rsidRDefault="009C76D8" w:rsidP="009C76D8"/>
    <w:p w14:paraId="0DA1B539" w14:textId="77777777" w:rsidR="009C76D8" w:rsidRDefault="009C76D8" w:rsidP="009C76D8"/>
    <w:p w14:paraId="0FB1FB97" w14:textId="77777777" w:rsidR="009C76D8" w:rsidRDefault="009C76D8" w:rsidP="009C76D8"/>
    <w:p w14:paraId="3A0D85F4" w14:textId="77777777" w:rsidR="009C76D8" w:rsidRDefault="009C76D8" w:rsidP="009C76D8"/>
    <w:p w14:paraId="33D8C107" w14:textId="77777777" w:rsidR="009C76D8" w:rsidRDefault="009C76D8" w:rsidP="009C76D8"/>
    <w:p w14:paraId="1D71E5CA" w14:textId="77777777" w:rsidR="009C76D8" w:rsidRDefault="009C76D8" w:rsidP="009C76D8"/>
    <w:p w14:paraId="35892B5C" w14:textId="77777777" w:rsidR="009C76D8" w:rsidRDefault="009C76D8" w:rsidP="009C76D8"/>
    <w:p w14:paraId="6A512C01" w14:textId="77777777" w:rsidR="009C76D8" w:rsidRDefault="009C76D8" w:rsidP="009C76D8"/>
    <w:p w14:paraId="47121C6C" w14:textId="77777777" w:rsidR="009C76D8" w:rsidRDefault="009C76D8" w:rsidP="009C76D8"/>
    <w:p w14:paraId="1CD930F4" w14:textId="77777777" w:rsidR="009C76D8" w:rsidRDefault="009C76D8" w:rsidP="009C76D8"/>
    <w:p w14:paraId="5337D2B0" w14:textId="77777777" w:rsidR="009C76D8" w:rsidRDefault="009C76D8" w:rsidP="009C76D8"/>
    <w:p w14:paraId="1F9A7FCF" w14:textId="77777777" w:rsidR="009C76D8" w:rsidRDefault="009C76D8" w:rsidP="009C76D8"/>
    <w:p w14:paraId="0525E1D3" w14:textId="77777777" w:rsidR="009C76D8" w:rsidRDefault="009C76D8" w:rsidP="009C76D8"/>
    <w:p w14:paraId="195502EB" w14:textId="77777777" w:rsidR="009C76D8" w:rsidRDefault="009C76D8" w:rsidP="009C76D8"/>
    <w:p w14:paraId="6D5DABBD" w14:textId="77777777" w:rsidR="009C76D8" w:rsidRDefault="009C76D8" w:rsidP="009C76D8"/>
    <w:p w14:paraId="3D925E9B" w14:textId="77777777" w:rsidR="009C76D8" w:rsidRDefault="009C76D8" w:rsidP="009C76D8"/>
    <w:p w14:paraId="33443E58" w14:textId="77777777" w:rsidR="009C76D8" w:rsidRDefault="009C76D8" w:rsidP="009C76D8"/>
    <w:p w14:paraId="5C188E3C" w14:textId="77777777" w:rsidR="009C76D8" w:rsidRDefault="009C76D8" w:rsidP="009C76D8"/>
    <w:p w14:paraId="35156C97" w14:textId="77777777" w:rsidR="009C76D8" w:rsidRPr="00C51F15" w:rsidRDefault="009C76D8" w:rsidP="009C76D8">
      <w:pPr>
        <w:keepNext/>
        <w:spacing w:before="240" w:after="60"/>
        <w:jc w:val="center"/>
        <w:outlineLvl w:val="0"/>
        <w:rPr>
          <w:b/>
          <w:bCs/>
          <w:caps/>
          <w:kern w:val="32"/>
          <w:sz w:val="28"/>
          <w:szCs w:val="32"/>
          <w:lang w:val="x-none" w:eastAsia="x-none"/>
        </w:rPr>
      </w:pPr>
      <w:bookmarkStart w:id="419" w:name="_Toc465334845"/>
      <w:r w:rsidRPr="00C51F15">
        <w:rPr>
          <w:rFonts w:ascii="Times New Roman Bold" w:hAnsi="Times New Roman Bold"/>
          <w:b/>
          <w:caps/>
          <w:sz w:val="28"/>
          <w:szCs w:val="20"/>
          <w:lang w:val="x-none" w:eastAsia="x-none"/>
        </w:rPr>
        <w:t>Definitions</w:t>
      </w:r>
      <w:bookmarkEnd w:id="419"/>
      <w:r w:rsidRPr="00C51F15">
        <w:rPr>
          <w:rFonts w:ascii="Times New Roman Bold" w:hAnsi="Times New Roman Bold"/>
          <w:b/>
          <w:bCs/>
          <w:caps/>
          <w:sz w:val="28"/>
          <w:szCs w:val="32"/>
          <w:lang w:val="x-none" w:eastAsia="x-none"/>
        </w:rPr>
        <w:t xml:space="preserve"> </w:t>
      </w:r>
    </w:p>
    <w:p w14:paraId="11F399B3" w14:textId="77777777" w:rsidR="009C76D8" w:rsidRPr="00C51F15" w:rsidRDefault="009C76D8" w:rsidP="009C76D8"/>
    <w:tbl>
      <w:tblPr>
        <w:tblW w:w="0" w:type="auto"/>
        <w:tblCellMar>
          <w:top w:w="58" w:type="dxa"/>
          <w:left w:w="115" w:type="dxa"/>
          <w:bottom w:w="58" w:type="dxa"/>
          <w:right w:w="115" w:type="dxa"/>
        </w:tblCellMar>
        <w:tblLook w:val="0000" w:firstRow="0" w:lastRow="0" w:firstColumn="0" w:lastColumn="0" w:noHBand="0" w:noVBand="0"/>
      </w:tblPr>
      <w:tblGrid>
        <w:gridCol w:w="1785"/>
        <w:gridCol w:w="7575"/>
      </w:tblGrid>
      <w:tr w:rsidR="009C76D8" w:rsidRPr="00C51F15" w14:paraId="07039E9C" w14:textId="77777777" w:rsidTr="00EC2E17">
        <w:tc>
          <w:tcPr>
            <w:tcW w:w="1800" w:type="dxa"/>
          </w:tcPr>
          <w:p w14:paraId="495C2E63" w14:textId="77777777" w:rsidR="009C76D8" w:rsidRPr="00C51F15" w:rsidRDefault="009C76D8" w:rsidP="00EC2E17">
            <w:pPr>
              <w:rPr>
                <w:b/>
              </w:rPr>
            </w:pPr>
            <w:r w:rsidRPr="00C51F15">
              <w:rPr>
                <w:b/>
              </w:rPr>
              <w:t>System Frequency Response</w:t>
            </w:r>
          </w:p>
        </w:tc>
        <w:tc>
          <w:tcPr>
            <w:tcW w:w="7758" w:type="dxa"/>
          </w:tcPr>
          <w:p w14:paraId="706C54F1" w14:textId="77777777" w:rsidR="009C76D8" w:rsidRPr="00C51F15" w:rsidRDefault="009C76D8" w:rsidP="00EC2E17">
            <w:r w:rsidRPr="00C51F15">
              <w:t>This response is a function of two key variables: the Primary Frequency Response from Governors and Load dampening of the connected Load.</w:t>
            </w:r>
          </w:p>
        </w:tc>
      </w:tr>
      <w:tr w:rsidR="009C76D8" w:rsidRPr="00C51F15" w14:paraId="11726DBF" w14:textId="77777777" w:rsidTr="00EC2E17">
        <w:tc>
          <w:tcPr>
            <w:tcW w:w="1800" w:type="dxa"/>
          </w:tcPr>
          <w:p w14:paraId="30E8804B" w14:textId="77777777" w:rsidR="009C76D8" w:rsidRPr="00C51F15" w:rsidRDefault="009C76D8" w:rsidP="00EC2E17">
            <w:pPr>
              <w:rPr>
                <w:b/>
              </w:rPr>
            </w:pPr>
            <w:r w:rsidRPr="00C51F15">
              <w:rPr>
                <w:b/>
              </w:rPr>
              <w:t>Percent Droop Settings</w:t>
            </w:r>
          </w:p>
        </w:tc>
        <w:tc>
          <w:tcPr>
            <w:tcW w:w="7758" w:type="dxa"/>
          </w:tcPr>
          <w:p w14:paraId="628E8ADF" w14:textId="77777777" w:rsidR="009C76D8" w:rsidRPr="00C51F15" w:rsidRDefault="009C76D8" w:rsidP="00EC2E17">
            <w:r w:rsidRPr="00C51F15">
              <w:t xml:space="preserve">Also known as Frequency Regulation, Speed Regulation, Speed Sensitivity, Speed Error and others.  Percent droop is the percent change in nominal frequency that will cause generator output to change from no Load to full Load.  </w:t>
            </w:r>
            <w:del w:id="420" w:author="ERCOT" w:date="2019-12-15T17:10:00Z">
              <w:r w:rsidRPr="00C51F15" w:rsidDel="00895775">
                <w:delText xml:space="preserve">It is the change in steady state rotor speed, expressed in percent of rated speed, when power output is gradually reduced from rated to zero power.  </w:delText>
              </w:r>
            </w:del>
            <w:ins w:id="421" w:author="ERCOT" w:date="2019-12-15T17:10:00Z">
              <w:r>
                <w:t>For synchronous Resou</w:t>
              </w:r>
            </w:ins>
            <w:ins w:id="422" w:author="ERCOT Market Rules" w:date="2020-01-13T11:08:00Z">
              <w:r>
                <w:t>r</w:t>
              </w:r>
            </w:ins>
            <w:ins w:id="423" w:author="ERCOT" w:date="2019-12-15T17:10:00Z">
              <w:r>
                <w:t>ces, it</w:t>
              </w:r>
              <w:r w:rsidRPr="00C51F15">
                <w:t xml:space="preserve"> is the change in steady state rotor speed, expressed in percent of rated speed, when power output is gradually reduced from rated to zero power.</w:t>
              </w:r>
              <w:r>
                <w:t xml:space="preserve">  </w:t>
              </w:r>
            </w:ins>
            <w:r w:rsidRPr="00C51F15">
              <w:t>A common percent droop setting is 5% for both high and low frequency excursions.</w:t>
            </w:r>
          </w:p>
        </w:tc>
      </w:tr>
      <w:tr w:rsidR="009C76D8" w:rsidRPr="00C51F15" w14:paraId="3ADE6097" w14:textId="77777777" w:rsidTr="00EC2E17">
        <w:tc>
          <w:tcPr>
            <w:tcW w:w="1800" w:type="dxa"/>
          </w:tcPr>
          <w:p w14:paraId="6DE8FEF7" w14:textId="77777777" w:rsidR="009C76D8" w:rsidRPr="00C51F15" w:rsidRDefault="009C76D8" w:rsidP="00EC2E17">
            <w:pPr>
              <w:rPr>
                <w:b/>
              </w:rPr>
            </w:pPr>
            <w:r w:rsidRPr="00C51F15">
              <w:rPr>
                <w:b/>
              </w:rPr>
              <w:t>Dead-Band</w:t>
            </w:r>
          </w:p>
        </w:tc>
        <w:tc>
          <w:tcPr>
            <w:tcW w:w="7758" w:type="dxa"/>
          </w:tcPr>
          <w:p w14:paraId="1E8A4DFB" w14:textId="77777777" w:rsidR="009C76D8" w:rsidRPr="00C51F15" w:rsidRDefault="009C76D8" w:rsidP="00EC2E17">
            <w:r w:rsidRPr="00C51F15">
              <w:t xml:space="preserve">The range of deviations of system frequency (+/-) that produces no </w:t>
            </w:r>
            <w:del w:id="424" w:author="ERCOT" w:date="2019-12-15T17:11:00Z">
              <w:r w:rsidRPr="00C51F15" w:rsidDel="00895775">
                <w:delText xml:space="preserve">turbine </w:delText>
              </w:r>
            </w:del>
            <w:r w:rsidRPr="00C51F15">
              <w:t>Governor response, and therefore, no frequency (speed) regulation.  It is expressed in percent of rated speed, Hz, or RPM.</w:t>
            </w:r>
          </w:p>
        </w:tc>
      </w:tr>
      <w:tr w:rsidR="009C76D8" w:rsidRPr="00C51F15" w14:paraId="399391F3" w14:textId="77777777" w:rsidTr="00EC2E17">
        <w:tc>
          <w:tcPr>
            <w:tcW w:w="1800" w:type="dxa"/>
          </w:tcPr>
          <w:p w14:paraId="002C427F" w14:textId="77777777" w:rsidR="009C76D8" w:rsidRPr="00C51F15" w:rsidRDefault="009C76D8" w:rsidP="00EC2E17">
            <w:pPr>
              <w:rPr>
                <w:b/>
              </w:rPr>
            </w:pPr>
            <w:r w:rsidRPr="00C51F15">
              <w:rPr>
                <w:b/>
              </w:rPr>
              <w:t>Valve Position Limiter</w:t>
            </w:r>
          </w:p>
        </w:tc>
        <w:tc>
          <w:tcPr>
            <w:tcW w:w="7758" w:type="dxa"/>
          </w:tcPr>
          <w:p w14:paraId="3CFFBA1C" w14:textId="77777777" w:rsidR="009C76D8" w:rsidRPr="00C51F15" w:rsidRDefault="009C76D8" w:rsidP="00EC2E17">
            <w:r w:rsidRPr="00C51F15">
              <w:t>A device that acts on the speed and Load governing system to prevent the Governor-controlled valves from opening beyond a pre-set limit.</w:t>
            </w:r>
          </w:p>
        </w:tc>
      </w:tr>
      <w:tr w:rsidR="009C76D8" w:rsidRPr="00C51F15" w14:paraId="4BCBA405" w14:textId="77777777" w:rsidTr="00EC2E17">
        <w:tc>
          <w:tcPr>
            <w:tcW w:w="1800" w:type="dxa"/>
          </w:tcPr>
          <w:p w14:paraId="6D52EDF8" w14:textId="77777777" w:rsidR="009C76D8" w:rsidRPr="00C51F15" w:rsidRDefault="009C76D8" w:rsidP="00EC2E17">
            <w:pPr>
              <w:rPr>
                <w:b/>
              </w:rPr>
            </w:pPr>
            <w:r w:rsidRPr="00C51F15">
              <w:rPr>
                <w:b/>
              </w:rPr>
              <w:t>Blocked Governor Operation</w:t>
            </w:r>
          </w:p>
        </w:tc>
        <w:tc>
          <w:tcPr>
            <w:tcW w:w="7758" w:type="dxa"/>
          </w:tcPr>
          <w:p w14:paraId="21802301" w14:textId="77777777" w:rsidR="009C76D8" w:rsidRPr="00C51F15" w:rsidRDefault="009C76D8" w:rsidP="00EC2E17">
            <w:r w:rsidRPr="00C51F15">
              <w:t>Operating the generating unit with the control system adjusted to prevent the turbine governor from responding to system frequency (speed) variations.  In an effort to reduce speed Governor operation in some generating units, turbine control systems can be adjusted to block the operation of the Governor after the unit is in parallel with the system and is running at its desired output.  Selection of a high percent droop characteristic or a large Governor Dead-Band constitutes a form of blocked Governor action.</w:t>
            </w:r>
          </w:p>
        </w:tc>
      </w:tr>
      <w:tr w:rsidR="009C76D8" w:rsidRPr="00C51F15" w14:paraId="1BD43BB6" w14:textId="77777777" w:rsidTr="00EC2E17">
        <w:tc>
          <w:tcPr>
            <w:tcW w:w="1800" w:type="dxa"/>
          </w:tcPr>
          <w:p w14:paraId="5E6038AB" w14:textId="77777777" w:rsidR="009C76D8" w:rsidRPr="00C51F15" w:rsidRDefault="009C76D8" w:rsidP="00EC2E17">
            <w:pPr>
              <w:rPr>
                <w:b/>
              </w:rPr>
            </w:pPr>
            <w:r w:rsidRPr="00C51F15">
              <w:rPr>
                <w:b/>
              </w:rPr>
              <w:t>Variable Pressure Operation</w:t>
            </w:r>
          </w:p>
        </w:tc>
        <w:tc>
          <w:tcPr>
            <w:tcW w:w="7758" w:type="dxa"/>
          </w:tcPr>
          <w:p w14:paraId="2C6AE4B2" w14:textId="77777777" w:rsidR="009C76D8" w:rsidRPr="00C51F15" w:rsidRDefault="009C76D8" w:rsidP="00EC2E17">
            <w:r w:rsidRPr="00C51F15">
              <w:t xml:space="preserve">Varying the boiler pressure to improve turbine efficiency at lower Loads.  Two methods are normally used.  The first method, the turbine control (G.E.) or Governor (Westinghouse) valves are positioned in the wide-open position and the generator is changed by changing the boiler pressure.  With this method, there is very little, if any response to frequency excursions.  </w:t>
            </w:r>
            <w:r w:rsidRPr="00C51F15">
              <w:lastRenderedPageBreak/>
              <w:t>The second method, the valves are positioned at approximately 50% open.  The valves are still able to respond to system disturbances.  Normal changes in generation requirements are made by varying the boiler pressure until the unit is at rated pressure.  After full pressure is reached, the turbine valves are used to make the required generation changes.</w:t>
            </w:r>
          </w:p>
        </w:tc>
      </w:tr>
    </w:tbl>
    <w:p w14:paraId="38036DB0" w14:textId="77777777" w:rsidR="009C76D8" w:rsidRDefault="009C76D8" w:rsidP="009C76D8">
      <w:pPr>
        <w:pStyle w:val="Heading1"/>
        <w:numPr>
          <w:ilvl w:val="0"/>
          <w:numId w:val="0"/>
        </w:numPr>
        <w:rPr>
          <w:rFonts w:ascii="Times New Roman Bold" w:hAnsi="Times New Roman Bold"/>
          <w:b w:val="0"/>
          <w:caps w:val="0"/>
          <w:sz w:val="28"/>
        </w:rPr>
      </w:pPr>
      <w:bookmarkStart w:id="425" w:name="_Toc465334846"/>
    </w:p>
    <w:p w14:paraId="7693D818" w14:textId="77777777" w:rsidR="009C76D8" w:rsidRDefault="009C76D8" w:rsidP="009C76D8">
      <w:pPr>
        <w:pStyle w:val="BodyText"/>
      </w:pPr>
    </w:p>
    <w:p w14:paraId="20D604C9" w14:textId="77777777" w:rsidR="009C76D8" w:rsidRPr="00C05608" w:rsidRDefault="009C76D8" w:rsidP="009C76D8">
      <w:pPr>
        <w:pStyle w:val="BodyText"/>
      </w:pPr>
    </w:p>
    <w:p w14:paraId="4D82546E" w14:textId="77777777" w:rsidR="009C76D8" w:rsidRPr="0015126F" w:rsidRDefault="009C76D8" w:rsidP="009C76D8">
      <w:pPr>
        <w:pStyle w:val="Heading1"/>
        <w:numPr>
          <w:ilvl w:val="0"/>
          <w:numId w:val="0"/>
        </w:numPr>
        <w:rPr>
          <w:rFonts w:ascii="Times New Roman Bold" w:hAnsi="Times New Roman Bold"/>
          <w:b w:val="0"/>
          <w:caps w:val="0"/>
          <w:sz w:val="28"/>
        </w:rPr>
      </w:pPr>
      <w:r w:rsidRPr="0015126F">
        <w:rPr>
          <w:rFonts w:ascii="Times New Roman Bold" w:hAnsi="Times New Roman Bold"/>
          <w:b w:val="0"/>
          <w:caps w:val="0"/>
          <w:sz w:val="28"/>
        </w:rPr>
        <w:t>Generation Resource Frequency Response Test Procedure</w:t>
      </w:r>
      <w:bookmarkEnd w:id="425"/>
      <w:r>
        <w:rPr>
          <w:rFonts w:ascii="Times New Roman Bold" w:hAnsi="Times New Roman Bold"/>
          <w:b w:val="0"/>
          <w:caps w:val="0"/>
          <w:sz w:val="28"/>
        </w:rPr>
        <w:t xml:space="preserve"> </w:t>
      </w:r>
    </w:p>
    <w:p w14:paraId="1BEDEFC2" w14:textId="77777777" w:rsidR="009C76D8" w:rsidRPr="0015126F" w:rsidRDefault="009C76D8" w:rsidP="009C76D8">
      <w:pPr>
        <w:spacing w:before="240" w:after="120"/>
        <w:jc w:val="both"/>
        <w:rPr>
          <w:b/>
          <w:i/>
          <w:smallCaps/>
        </w:rPr>
      </w:pPr>
      <w:r w:rsidRPr="0015126F">
        <w:rPr>
          <w:b/>
          <w:i/>
          <w:smallCaps/>
        </w:rPr>
        <w:t>Description of the Test</w:t>
      </w:r>
    </w:p>
    <w:p w14:paraId="12139941" w14:textId="77777777" w:rsidR="009C76D8" w:rsidRPr="0015126F" w:rsidRDefault="009C76D8" w:rsidP="009C76D8">
      <w:pPr>
        <w:pStyle w:val="BodyTextNumbered"/>
        <w:rPr>
          <w:iCs w:val="0"/>
        </w:rPr>
      </w:pPr>
      <w:r w:rsidRPr="0015126F">
        <w:rPr>
          <w:iCs w:val="0"/>
        </w:rPr>
        <w:t>1.</w:t>
      </w:r>
      <w:r w:rsidRPr="0015126F">
        <w:rPr>
          <w:iCs w:val="0"/>
        </w:rPr>
        <w:tab/>
        <w:t xml:space="preserve">The frequency response function of the Generation Resource is tested On-Line at a Load level that allows the Generation Resource to increase or decrease Load without reaching low operating limits or high operating limits.  If the Generation Resource cannot be tested On-Line then it will notify ERCOT that it will be conducting an Off-Line test.  The recommended level is 92% Base Load or below. </w:t>
      </w:r>
    </w:p>
    <w:p w14:paraId="14EB19CC" w14:textId="77777777" w:rsidR="009C76D8" w:rsidRPr="0015126F" w:rsidRDefault="009C76D8" w:rsidP="009C76D8">
      <w:pPr>
        <w:pStyle w:val="BodyTextNumbered"/>
        <w:rPr>
          <w:iCs w:val="0"/>
        </w:rPr>
      </w:pPr>
      <w:r w:rsidRPr="0015126F">
        <w:rPr>
          <w:iCs w:val="0"/>
        </w:rPr>
        <w:t>2.</w:t>
      </w:r>
      <w:r w:rsidRPr="0015126F">
        <w:rPr>
          <w:iCs w:val="0"/>
        </w:rPr>
        <w:tab/>
        <w:t>The test is performed by adding a frequency offset signal that exceeds the Governor Dead-Band value to the measured frequency signal.  This should create immediate step change in the measured frequency signal.</w:t>
      </w:r>
    </w:p>
    <w:p w14:paraId="1A497004" w14:textId="77777777" w:rsidR="009C76D8" w:rsidRPr="0015126F" w:rsidRDefault="009C76D8" w:rsidP="009C76D8">
      <w:pPr>
        <w:pStyle w:val="BodyTextNumbered"/>
        <w:rPr>
          <w:iCs w:val="0"/>
        </w:rPr>
      </w:pPr>
      <w:r w:rsidRPr="0015126F">
        <w:rPr>
          <w:iCs w:val="0"/>
        </w:rPr>
        <w:t>3.</w:t>
      </w:r>
      <w:r w:rsidRPr="0015126F">
        <w:rPr>
          <w:iCs w:val="0"/>
        </w:rPr>
        <w:tab/>
        <w:t>The test starts at time t0 when the frequency Dead-Band is exceeded and signal “Generation Resource Frequency Response On” becomes active.</w:t>
      </w:r>
    </w:p>
    <w:p w14:paraId="0E5B192E" w14:textId="77777777" w:rsidR="009C76D8" w:rsidRPr="0015126F" w:rsidRDefault="009C76D8" w:rsidP="009C76D8">
      <w:pPr>
        <w:pStyle w:val="BodyTextNumbered"/>
        <w:rPr>
          <w:iCs w:val="0"/>
        </w:rPr>
      </w:pPr>
      <w:r w:rsidRPr="0015126F">
        <w:rPr>
          <w:iCs w:val="0"/>
        </w:rPr>
        <w:t>4.</w:t>
      </w:r>
      <w:r w:rsidRPr="0015126F">
        <w:rPr>
          <w:iCs w:val="0"/>
        </w:rPr>
        <w:tab/>
        <w:t>The following signals should be recorded at least two seconds:  Unit MW Output, “Generation Resource Frequency Response On.”</w:t>
      </w:r>
    </w:p>
    <w:p w14:paraId="57E1B760" w14:textId="77777777" w:rsidR="009C76D8" w:rsidRPr="0015126F" w:rsidRDefault="009C76D8" w:rsidP="009C76D8">
      <w:pPr>
        <w:pStyle w:val="BodyTextNumbered"/>
        <w:rPr>
          <w:iCs w:val="0"/>
        </w:rPr>
      </w:pPr>
      <w:r w:rsidRPr="0015126F">
        <w:rPr>
          <w:iCs w:val="0"/>
        </w:rPr>
        <w:t>5.</w:t>
      </w:r>
      <w:r w:rsidRPr="0015126F">
        <w:rPr>
          <w:iCs w:val="0"/>
        </w:rPr>
        <w:tab/>
        <w:t>The duration of the test is 100 seconds.  After 100 seconds, the offset signal should be removed and the Generation Resource should return to pretest power output.</w:t>
      </w:r>
    </w:p>
    <w:p w14:paraId="0944CA86" w14:textId="77777777" w:rsidR="009C76D8" w:rsidRPr="0015126F" w:rsidRDefault="009C76D8" w:rsidP="009C76D8">
      <w:pPr>
        <w:pStyle w:val="BodyTextNumbered"/>
        <w:rPr>
          <w:iCs w:val="0"/>
        </w:rPr>
      </w:pPr>
      <w:r w:rsidRPr="0015126F">
        <w:rPr>
          <w:iCs w:val="0"/>
        </w:rPr>
        <w:t>6.</w:t>
      </w:r>
      <w:r w:rsidRPr="0015126F">
        <w:rPr>
          <w:iCs w:val="0"/>
        </w:rPr>
        <w:tab/>
        <w:t>The test should be conducted both with positive and negative frequency offsets.</w:t>
      </w:r>
    </w:p>
    <w:p w14:paraId="2F1A38B1" w14:textId="77777777" w:rsidR="009C76D8" w:rsidRPr="0015126F" w:rsidRDefault="009C76D8" w:rsidP="009C76D8">
      <w:pPr>
        <w:pStyle w:val="BodyTextNumbered"/>
        <w:rPr>
          <w:iCs w:val="0"/>
        </w:rPr>
      </w:pPr>
      <w:r w:rsidRPr="0015126F">
        <w:rPr>
          <w:iCs w:val="0"/>
        </w:rPr>
        <w:t>7.</w:t>
      </w:r>
      <w:r w:rsidRPr="0015126F">
        <w:rPr>
          <w:iCs w:val="0"/>
        </w:rPr>
        <w:tab/>
        <w:t xml:space="preserve">The test is considered successful after the signal becomes active if at least 70% of the calculated MW contribution is delivered within 16 seconds and the response is maintained for an additional 30 seconds. </w:t>
      </w:r>
    </w:p>
    <w:p w14:paraId="1BFDB91E" w14:textId="77777777" w:rsidR="009C76D8" w:rsidRPr="0015126F" w:rsidRDefault="009C76D8" w:rsidP="009C76D8">
      <w:pPr>
        <w:pStyle w:val="BodyTextNumbered"/>
        <w:rPr>
          <w:iCs w:val="0"/>
        </w:rPr>
      </w:pPr>
      <w:r w:rsidRPr="0015126F">
        <w:rPr>
          <w:iCs w:val="0"/>
        </w:rPr>
        <w:t>8.</w:t>
      </w:r>
      <w:r w:rsidRPr="0015126F">
        <w:rPr>
          <w:iCs w:val="0"/>
        </w:rPr>
        <w:tab/>
        <w:t xml:space="preserve">Governor droop and </w:t>
      </w:r>
      <w:r>
        <w:rPr>
          <w:iCs w:val="0"/>
        </w:rPr>
        <w:t xml:space="preserve">Governor </w:t>
      </w:r>
      <w:r w:rsidRPr="0015126F">
        <w:rPr>
          <w:iCs w:val="0"/>
        </w:rPr>
        <w:t>Dead-Band settings shall be set in accordance with Section 2.2.7, Turbine Speed Governors.</w:t>
      </w:r>
    </w:p>
    <w:p w14:paraId="6FB36D11" w14:textId="77777777" w:rsidR="009C76D8" w:rsidRPr="0015126F" w:rsidRDefault="009C76D8" w:rsidP="009C76D8">
      <w:pPr>
        <w:spacing w:before="240" w:after="120"/>
        <w:jc w:val="both"/>
        <w:rPr>
          <w:b/>
          <w:i/>
          <w:smallCaps/>
        </w:rPr>
      </w:pPr>
      <w:r w:rsidRPr="0015126F">
        <w:rPr>
          <w:b/>
          <w:i/>
          <w:smallCaps/>
        </w:rPr>
        <w:t>Definitions</w:t>
      </w:r>
    </w:p>
    <w:p w14:paraId="516C15B8" w14:textId="77777777" w:rsidR="009C76D8" w:rsidRPr="0015126F" w:rsidRDefault="009C76D8" w:rsidP="009C76D8">
      <w:r w:rsidRPr="0015126F">
        <w:rPr>
          <w:b/>
        </w:rPr>
        <w:t>Generation Resource Base Load =</w:t>
      </w:r>
      <w:r w:rsidRPr="0015126F">
        <w:t xml:space="preserve"> maximum Load capability for the season when frequency response test is performed</w:t>
      </w:r>
    </w:p>
    <w:p w14:paraId="3A8A0717" w14:textId="77777777" w:rsidR="009C76D8" w:rsidRPr="0015126F" w:rsidRDefault="009C76D8" w:rsidP="009C76D8">
      <w:pPr>
        <w:ind w:left="2700" w:hanging="2700"/>
        <w:rPr>
          <w:b/>
        </w:rPr>
      </w:pPr>
    </w:p>
    <w:p w14:paraId="5C3ECFA0" w14:textId="77777777" w:rsidR="009C76D8" w:rsidRPr="0015126F" w:rsidRDefault="009C76D8" w:rsidP="009C76D8">
      <w:r w:rsidRPr="0015126F">
        <w:rPr>
          <w:b/>
        </w:rPr>
        <w:t>Gain MW for 0.1Hz</w:t>
      </w:r>
      <w:r w:rsidRPr="0015126F">
        <w:t xml:space="preserve"> = </w:t>
      </w:r>
      <w:r w:rsidRPr="006D4FB5">
        <w:rPr>
          <w:position w:val="-28"/>
        </w:rPr>
        <w:object w:dxaOrig="4200" w:dyaOrig="660" w14:anchorId="4DFA9A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1pt;height:31.3pt" o:ole="">
            <v:imagedata r:id="rId20" o:title=""/>
          </v:shape>
          <o:OLEObject Type="Embed" ProgID="Equation.3" ShapeID="_x0000_i1025" DrawAspect="Content" ObjectID="_1644384253" r:id="rId21"/>
        </w:object>
      </w:r>
    </w:p>
    <w:p w14:paraId="70B017E5" w14:textId="77777777" w:rsidR="009C76D8" w:rsidRPr="0015126F" w:rsidRDefault="009C76D8" w:rsidP="009C76D8">
      <w:pPr>
        <w:ind w:left="2070" w:firstLine="90"/>
      </w:pPr>
    </w:p>
    <w:p w14:paraId="2E91A62D" w14:textId="77777777" w:rsidR="009C76D8" w:rsidRPr="0015126F" w:rsidRDefault="009C76D8" w:rsidP="009C76D8">
      <w:r w:rsidRPr="0015126F">
        <w:t>Where:</w:t>
      </w:r>
    </w:p>
    <w:p w14:paraId="24A0DB19" w14:textId="77777777" w:rsidR="009C76D8" w:rsidRPr="0015126F" w:rsidRDefault="009C76D8" w:rsidP="009C76D8"/>
    <w:p w14:paraId="4A022440" w14:textId="77777777" w:rsidR="009C76D8" w:rsidRPr="0015126F" w:rsidRDefault="009C76D8" w:rsidP="009C76D8">
      <w:r w:rsidRPr="0015126F">
        <w:rPr>
          <w:i/>
        </w:rPr>
        <w:t>P</w:t>
      </w:r>
      <w:r w:rsidRPr="0015126F">
        <w:t xml:space="preserve"> = Generation Resource Base Load (MW)</w:t>
      </w:r>
    </w:p>
    <w:p w14:paraId="4F3580BE" w14:textId="77777777" w:rsidR="009C76D8" w:rsidRPr="0015126F" w:rsidRDefault="009C76D8" w:rsidP="009C76D8"/>
    <w:p w14:paraId="5298DC87" w14:textId="77777777" w:rsidR="009C76D8" w:rsidRPr="0015126F" w:rsidRDefault="009C76D8" w:rsidP="009C76D8">
      <w:r w:rsidRPr="0015126F">
        <w:rPr>
          <w:i/>
        </w:rPr>
        <w:t>Droop</w:t>
      </w:r>
      <w:r w:rsidRPr="0015126F">
        <w:t xml:space="preserve"> </w:t>
      </w:r>
      <w:r w:rsidRPr="0015126F">
        <w:tab/>
        <w:t>= droop (%)</w:t>
      </w:r>
    </w:p>
    <w:p w14:paraId="4D510946" w14:textId="77777777" w:rsidR="009C76D8" w:rsidRPr="0015126F" w:rsidRDefault="009C76D8" w:rsidP="009C76D8"/>
    <w:p w14:paraId="38DDA14A" w14:textId="77777777" w:rsidR="009C76D8" w:rsidRPr="0015126F" w:rsidRDefault="009C76D8" w:rsidP="009C76D8">
      <w:r w:rsidRPr="0015126F">
        <w:rPr>
          <w:b/>
        </w:rPr>
        <w:t>Frequency Offset</w:t>
      </w:r>
      <w:r w:rsidRPr="0015126F">
        <w:t xml:space="preserve"> = +0.2 Hz and -0.2 Hz (+12 rpm and -12 rpm, for 3600 sync speed machines), outside Governor Dead-Band</w:t>
      </w:r>
    </w:p>
    <w:p w14:paraId="29816C13" w14:textId="77777777" w:rsidR="009C76D8" w:rsidRPr="0015126F" w:rsidRDefault="009C76D8" w:rsidP="009C76D8">
      <w:pPr>
        <w:rPr>
          <w:b/>
        </w:rPr>
      </w:pPr>
    </w:p>
    <w:p w14:paraId="651BE6B9" w14:textId="77777777" w:rsidR="009C76D8" w:rsidRPr="0015126F" w:rsidRDefault="009C76D8" w:rsidP="009C76D8">
      <w:r w:rsidRPr="0015126F">
        <w:rPr>
          <w:b/>
        </w:rPr>
        <w:t>Test frequency</w:t>
      </w:r>
      <w:r w:rsidRPr="0015126F">
        <w:t xml:space="preserve"> = Measured Frequency + Frequency Offset</w:t>
      </w:r>
    </w:p>
    <w:p w14:paraId="7A6F2E88" w14:textId="77777777" w:rsidR="009C76D8" w:rsidRPr="008304D6" w:rsidRDefault="009C76D8" w:rsidP="009C76D8">
      <w:pPr>
        <w:rPr>
          <w:b/>
        </w:rPr>
      </w:pPr>
    </w:p>
    <w:p w14:paraId="165903C1" w14:textId="77777777" w:rsidR="009C76D8" w:rsidRPr="008304D6" w:rsidRDefault="009C76D8" w:rsidP="009C76D8">
      <w:r w:rsidRPr="008304D6">
        <w:rPr>
          <w:b/>
        </w:rPr>
        <w:t>MW Contribution</w:t>
      </w:r>
      <w:r w:rsidRPr="008304D6">
        <w:t xml:space="preserve"> = Gain MW to 0.1 Hz *10*Frequency Offset</w:t>
      </w:r>
    </w:p>
    <w:p w14:paraId="6FF1CFC3" w14:textId="77777777" w:rsidR="009C76D8" w:rsidRPr="008304D6" w:rsidRDefault="009C76D8" w:rsidP="009C76D8"/>
    <w:p w14:paraId="2ABC6513" w14:textId="77777777" w:rsidR="009C76D8" w:rsidRPr="0015126F" w:rsidRDefault="009C76D8" w:rsidP="009C76D8">
      <w:r w:rsidRPr="008304D6">
        <w:rPr>
          <w:b/>
        </w:rPr>
        <w:t>Calculated droop</w:t>
      </w:r>
      <w:r w:rsidRPr="008304D6">
        <w:t xml:space="preserve"> = - </w:t>
      </w:r>
      <w:r w:rsidRPr="00E266EA">
        <w:rPr>
          <w:position w:val="-24"/>
        </w:rPr>
        <w:object w:dxaOrig="1120" w:dyaOrig="620" w14:anchorId="22056263">
          <v:shape id="_x0000_i1026" type="#_x0000_t75" style="width:56.35pt;height:30.05pt" o:ole="">
            <v:imagedata r:id="rId22" o:title=""/>
          </v:shape>
          <o:OLEObject Type="Embed" ProgID="Equation.3" ShapeID="_x0000_i1026" DrawAspect="Content" ObjectID="_1644384254" r:id="rId23"/>
        </w:object>
      </w:r>
    </w:p>
    <w:p w14:paraId="187E5FD9" w14:textId="77777777" w:rsidR="009C76D8" w:rsidRPr="0015126F" w:rsidRDefault="009C76D8" w:rsidP="009C76D8"/>
    <w:p w14:paraId="432FC86C" w14:textId="77777777" w:rsidR="009C76D8" w:rsidRPr="0015126F" w:rsidRDefault="009C76D8" w:rsidP="009C76D8">
      <w:r w:rsidRPr="0015126F">
        <w:t>Where:</w:t>
      </w:r>
    </w:p>
    <w:p w14:paraId="1B28A0BE" w14:textId="77777777" w:rsidR="009C76D8" w:rsidRPr="0015126F" w:rsidRDefault="009C76D8" w:rsidP="009C76D8"/>
    <w:p w14:paraId="00AB53C5" w14:textId="77777777" w:rsidR="009C76D8" w:rsidRPr="0015126F" w:rsidRDefault="009C76D8" w:rsidP="009C76D8">
      <w:r w:rsidRPr="0015126F">
        <w:t>P = Generation Resource Base Load (MW)</w:t>
      </w:r>
    </w:p>
    <w:p w14:paraId="47B96FA1" w14:textId="77777777" w:rsidR="009C76D8" w:rsidRPr="0015126F" w:rsidRDefault="009C76D8" w:rsidP="009C76D8"/>
    <w:p w14:paraId="2FFC3CC5" w14:textId="77777777" w:rsidR="009C76D8" w:rsidRPr="0015126F" w:rsidRDefault="009C76D8" w:rsidP="009C76D8">
      <w:r w:rsidRPr="0015126F">
        <w:t>ΔHz = Change in frequency (Hz), taking into account Governor Dead-Band</w:t>
      </w:r>
    </w:p>
    <w:p w14:paraId="7AB4293B" w14:textId="77777777" w:rsidR="009C76D8" w:rsidRPr="0015126F" w:rsidRDefault="009C76D8" w:rsidP="009C76D8"/>
    <w:p w14:paraId="6C9EAA33" w14:textId="77777777" w:rsidR="009C76D8" w:rsidRPr="0015126F" w:rsidRDefault="009C76D8" w:rsidP="009C76D8">
      <w:r w:rsidRPr="0015126F">
        <w:t>ΔMW = Change in power output (MW)</w:t>
      </w:r>
    </w:p>
    <w:p w14:paraId="1DF46AC7" w14:textId="77777777" w:rsidR="009C76D8" w:rsidRPr="0015126F" w:rsidRDefault="009C76D8" w:rsidP="009C76D8"/>
    <w:p w14:paraId="44B11EB2" w14:textId="77777777" w:rsidR="009C76D8" w:rsidRPr="0015126F" w:rsidRDefault="009C76D8" w:rsidP="009C76D8">
      <w:pPr>
        <w:rPr>
          <w:b/>
          <w:i/>
          <w:smallCaps/>
        </w:rPr>
      </w:pPr>
      <w:r w:rsidRPr="0015126F">
        <w:rPr>
          <w:b/>
          <w:i/>
          <w:smallCaps/>
        </w:rPr>
        <w:t>Example</w:t>
      </w:r>
    </w:p>
    <w:p w14:paraId="59F37AAA" w14:textId="77777777" w:rsidR="009C76D8" w:rsidRPr="008304D6" w:rsidRDefault="009C76D8" w:rsidP="009C76D8"/>
    <w:p w14:paraId="6CB5AA17" w14:textId="77777777" w:rsidR="009C76D8" w:rsidRPr="008304D6" w:rsidRDefault="009C76D8" w:rsidP="009C76D8">
      <w:r w:rsidRPr="008304D6">
        <w:t>Generation Resource Base Load = 150 MW</w:t>
      </w:r>
    </w:p>
    <w:p w14:paraId="104B287F" w14:textId="77777777" w:rsidR="009C76D8" w:rsidRPr="008304D6" w:rsidRDefault="009C76D8" w:rsidP="009C76D8"/>
    <w:p w14:paraId="2E5D5898" w14:textId="77777777" w:rsidR="009C76D8" w:rsidRPr="008304D6" w:rsidRDefault="009C76D8" w:rsidP="009C76D8">
      <w:r w:rsidRPr="008304D6">
        <w:t>Droop = 0.05 or 5% (use 0.05 for calculation)</w:t>
      </w:r>
    </w:p>
    <w:p w14:paraId="4E1C8B7F" w14:textId="77777777" w:rsidR="009C76D8" w:rsidRPr="008304D6" w:rsidRDefault="009C76D8" w:rsidP="009C76D8"/>
    <w:p w14:paraId="38205D88" w14:textId="77777777" w:rsidR="009C76D8" w:rsidRPr="008304D6" w:rsidRDefault="009C76D8" w:rsidP="009C76D8">
      <w:r w:rsidRPr="008304D6">
        <w:t>Governor Dead-Band = 0.03</w:t>
      </w:r>
      <w:r>
        <w:t>4</w:t>
      </w:r>
    </w:p>
    <w:p w14:paraId="4CB0EE71" w14:textId="77777777" w:rsidR="009C76D8" w:rsidRPr="008304D6" w:rsidRDefault="009C76D8" w:rsidP="009C76D8"/>
    <w:p w14:paraId="3AB83C31" w14:textId="77777777" w:rsidR="009C76D8" w:rsidRPr="0015126F" w:rsidRDefault="009C76D8" w:rsidP="009C76D8">
      <w:r w:rsidRPr="008304D6">
        <w:t xml:space="preserve">Gain MW to 0.1 Hz = </w:t>
      </w:r>
      <w:r w:rsidRPr="006D4FB5">
        <w:rPr>
          <w:position w:val="-28"/>
        </w:rPr>
        <w:object w:dxaOrig="2400" w:dyaOrig="660" w14:anchorId="439C338D">
          <v:shape id="_x0000_i1027" type="#_x0000_t75" style="width:120.2pt;height:31.3pt" o:ole="">
            <v:imagedata r:id="rId24" o:title=""/>
          </v:shape>
          <o:OLEObject Type="Embed" ProgID="Equation.3" ShapeID="_x0000_i1027" DrawAspect="Content" ObjectID="_1644384255" r:id="rId25"/>
        </w:object>
      </w:r>
      <w:r w:rsidRPr="0015126F">
        <w:t xml:space="preserve"> = +/- 5.06 MW/0.1 Hz</w:t>
      </w:r>
    </w:p>
    <w:p w14:paraId="48EA0728" w14:textId="77777777" w:rsidR="009C76D8" w:rsidRPr="0015126F" w:rsidRDefault="009C76D8" w:rsidP="009C76D8"/>
    <w:p w14:paraId="55215DD3" w14:textId="77777777" w:rsidR="009C76D8" w:rsidRPr="0015126F" w:rsidRDefault="009C76D8" w:rsidP="009C76D8">
      <w:r w:rsidRPr="0015126F">
        <w:t>MW Contribution = 5.06*10*+/- (0.2) = +/-10.12 MW</w:t>
      </w:r>
    </w:p>
    <w:p w14:paraId="7C194EC0" w14:textId="77777777" w:rsidR="009C76D8" w:rsidRPr="0015126F" w:rsidRDefault="009C76D8" w:rsidP="009C76D8"/>
    <w:p w14:paraId="71EF198D" w14:textId="77777777" w:rsidR="009C76D8" w:rsidRPr="0015126F" w:rsidRDefault="009C76D8" w:rsidP="009C76D8">
      <w:r w:rsidRPr="0015126F">
        <w:t>Expected under-frequency response:</w:t>
      </w:r>
      <w:r w:rsidRPr="0015126F">
        <w:tab/>
        <w:t xml:space="preserve"> +10.12 MW in 16 sec. for -0.2 Hz offset</w:t>
      </w:r>
    </w:p>
    <w:p w14:paraId="7CB43586" w14:textId="77777777" w:rsidR="009C76D8" w:rsidRPr="0015126F" w:rsidRDefault="009C76D8" w:rsidP="009C76D8">
      <w:r w:rsidRPr="0015126F">
        <w:t xml:space="preserve">Expected over-frequency response: </w:t>
      </w:r>
      <w:r w:rsidRPr="0015126F">
        <w:tab/>
        <w:t>-10.12 MW in 16 sec. for +0.2 Hz offset</w:t>
      </w:r>
    </w:p>
    <w:p w14:paraId="287646E6" w14:textId="77777777" w:rsidR="009C76D8" w:rsidRPr="0015126F" w:rsidRDefault="009C76D8" w:rsidP="009C76D8"/>
    <w:p w14:paraId="5C8AAAB6" w14:textId="77777777" w:rsidR="009C76D8" w:rsidRPr="008304D6" w:rsidRDefault="009C76D8" w:rsidP="009C76D8">
      <w:r w:rsidRPr="0015126F">
        <w:t>Minimum accep</w:t>
      </w:r>
      <w:r w:rsidRPr="008304D6">
        <w:t>ted under-frequency response: +7.08 MW in 15 sec. for -0.2 Hz offset</w:t>
      </w:r>
    </w:p>
    <w:p w14:paraId="4EC3FB0E" w14:textId="77777777" w:rsidR="009C76D8" w:rsidRPr="008304D6" w:rsidRDefault="009C76D8" w:rsidP="009C76D8">
      <w:r w:rsidRPr="008304D6">
        <w:t>Minimum accepted over-frequency response:    -7.08 MW in 15 sec. for +0.2 Hz offset</w:t>
      </w:r>
    </w:p>
    <w:p w14:paraId="4F833A5A" w14:textId="77777777" w:rsidR="009C76D8" w:rsidRPr="008304D6" w:rsidRDefault="009C76D8" w:rsidP="009C76D8"/>
    <w:p w14:paraId="7862689B" w14:textId="77777777" w:rsidR="009C76D8" w:rsidRPr="008304D6" w:rsidRDefault="009C76D8" w:rsidP="009C76D8">
      <w:r w:rsidRPr="008304D6">
        <w:t>Calculated droop for 8 MW increase in power output in 16 sec. for -0.2 Hz offset:</w:t>
      </w:r>
    </w:p>
    <w:p w14:paraId="7254014F" w14:textId="77777777" w:rsidR="009C76D8" w:rsidRPr="008304D6" w:rsidRDefault="009C76D8" w:rsidP="009C76D8"/>
    <w:p w14:paraId="1BC32F69" w14:textId="77777777" w:rsidR="009C76D8" w:rsidRDefault="009C76D8" w:rsidP="009C76D8">
      <w:r w:rsidRPr="008304D6">
        <w:t>Calculated droop = -</w:t>
      </w:r>
      <w:r w:rsidRPr="00E266EA">
        <w:rPr>
          <w:position w:val="-24"/>
        </w:rPr>
        <w:object w:dxaOrig="1060" w:dyaOrig="620" w14:anchorId="5A727BEB">
          <v:shape id="_x0000_i1028" type="#_x0000_t75" style="width:53.2pt;height:30.05pt" o:ole="">
            <v:imagedata r:id="rId26" o:title=""/>
          </v:shape>
          <o:OLEObject Type="Embed" ProgID="Equation.3" ShapeID="_x0000_i1028" DrawAspect="Content" ObjectID="_1644384256" r:id="rId27"/>
        </w:object>
      </w:r>
      <w:r w:rsidRPr="0015126F">
        <w:t xml:space="preserve"> = 0.0625 or 6.25%</w:t>
      </w:r>
      <w:bookmarkStart w:id="426" w:name="_Toc465334847"/>
    </w:p>
    <w:p w14:paraId="29FE7E6D" w14:textId="77777777" w:rsidR="009C76D8" w:rsidRDefault="009C76D8" w:rsidP="009C76D8"/>
    <w:p w14:paraId="2344E6AE" w14:textId="77777777" w:rsidR="009C76D8" w:rsidRDefault="009C76D8" w:rsidP="009C76D8"/>
    <w:p w14:paraId="255254D7" w14:textId="77777777" w:rsidR="009C76D8" w:rsidRDefault="009C76D8" w:rsidP="009C76D8"/>
    <w:p w14:paraId="628D7559" w14:textId="77777777" w:rsidR="009C76D8" w:rsidRPr="00722048" w:rsidRDefault="009C76D8" w:rsidP="009C76D8">
      <w:pPr>
        <w:jc w:val="center"/>
      </w:pPr>
      <w:r w:rsidRPr="008304D6">
        <w:rPr>
          <w:rFonts w:ascii="Times New Roman Bold" w:hAnsi="Times New Roman Bold"/>
          <w:b/>
          <w:caps/>
          <w:sz w:val="28"/>
        </w:rPr>
        <w:t>Generation Resource FREQUENCY RESPONSE TEST FORM</w:t>
      </w:r>
      <w:bookmarkEnd w:id="426"/>
    </w:p>
    <w:p w14:paraId="67DBCED7" w14:textId="77777777" w:rsidR="009C76D8" w:rsidRPr="0015126F" w:rsidRDefault="009C76D8" w:rsidP="009C76D8">
      <w:pPr>
        <w:spacing w:before="240" w:after="120"/>
        <w:rPr>
          <w:b/>
          <w:i/>
          <w:smallCaps/>
        </w:rPr>
      </w:pPr>
      <w:r w:rsidRPr="0015126F">
        <w:rPr>
          <w:b/>
          <w:i/>
          <w:smallCaps/>
        </w:rPr>
        <w:t>General Information</w:t>
      </w:r>
    </w:p>
    <w:p w14:paraId="769B0371" w14:textId="77777777" w:rsidR="009C76D8" w:rsidRPr="0015126F" w:rsidRDefault="009C76D8" w:rsidP="009C76D8">
      <w:pPr>
        <w:spacing w:after="120"/>
        <w:rPr>
          <w:u w:val="single"/>
        </w:rPr>
      </w:pPr>
      <w:r w:rsidRPr="0015126F">
        <w:t xml:space="preserve">Unit Code (16 characters): </w:t>
      </w:r>
      <w:r w:rsidRPr="0015126F">
        <w:rPr>
          <w:u w:val="single"/>
        </w:rPr>
        <w:tab/>
      </w:r>
      <w:r w:rsidRPr="0015126F">
        <w:rPr>
          <w:u w:val="single"/>
        </w:rPr>
        <w:tab/>
      </w:r>
      <w:r w:rsidRPr="0015126F">
        <w:rPr>
          <w:u w:val="single"/>
        </w:rPr>
        <w:tab/>
      </w:r>
      <w:r w:rsidRPr="0015126F">
        <w:rPr>
          <w:u w:val="single"/>
        </w:rPr>
        <w:tab/>
      </w:r>
      <w:r w:rsidRPr="0015126F">
        <w:t xml:space="preserve">Location (County): </w:t>
      </w:r>
      <w:r w:rsidRPr="0015126F">
        <w:rPr>
          <w:u w:val="single"/>
        </w:rPr>
        <w:tab/>
      </w:r>
      <w:r w:rsidRPr="0015126F">
        <w:rPr>
          <w:u w:val="single"/>
        </w:rPr>
        <w:tab/>
      </w:r>
      <w:r w:rsidRPr="0015126F">
        <w:rPr>
          <w:u w:val="single"/>
        </w:rPr>
        <w:tab/>
      </w:r>
    </w:p>
    <w:p w14:paraId="33DFF120" w14:textId="77777777" w:rsidR="009C76D8" w:rsidRPr="0015126F" w:rsidRDefault="009C76D8" w:rsidP="009C76D8">
      <w:pPr>
        <w:spacing w:after="120"/>
      </w:pPr>
      <w:r w:rsidRPr="0015126F">
        <w:t xml:space="preserve">Unit Name: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Date of Test:</w:t>
      </w:r>
      <w:r w:rsidRPr="0015126F">
        <w:rPr>
          <w:u w:val="single"/>
        </w:rPr>
        <w:tab/>
      </w:r>
      <w:r w:rsidRPr="0015126F">
        <w:rPr>
          <w:u w:val="single"/>
        </w:rPr>
        <w:tab/>
      </w:r>
      <w:r w:rsidRPr="0015126F">
        <w:rPr>
          <w:u w:val="single"/>
        </w:rPr>
        <w:tab/>
      </w:r>
      <w:r w:rsidRPr="0015126F">
        <w:rPr>
          <w:u w:val="single"/>
        </w:rPr>
        <w:tab/>
      </w:r>
      <w:r w:rsidRPr="0015126F">
        <w:t xml:space="preserve"> </w:t>
      </w:r>
    </w:p>
    <w:p w14:paraId="313221D5" w14:textId="77777777" w:rsidR="009C76D8" w:rsidRPr="0015126F" w:rsidRDefault="009C76D8" w:rsidP="009C76D8">
      <w:pPr>
        <w:spacing w:after="120"/>
      </w:pPr>
      <w:r w:rsidRPr="0015126F">
        <w:t xml:space="preserve">QSE: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 xml:space="preserve">Resource Entity: </w:t>
      </w:r>
      <w:r w:rsidRPr="0015126F">
        <w:rPr>
          <w:u w:val="single"/>
        </w:rPr>
        <w:tab/>
      </w:r>
      <w:r w:rsidRPr="0015126F">
        <w:rPr>
          <w:u w:val="single"/>
        </w:rPr>
        <w:tab/>
      </w:r>
      <w:r w:rsidRPr="0015126F">
        <w:rPr>
          <w:u w:val="single"/>
        </w:rPr>
        <w:tab/>
      </w:r>
      <w:r w:rsidRPr="0015126F">
        <w:t xml:space="preserve"> </w:t>
      </w:r>
    </w:p>
    <w:p w14:paraId="6B48AD9C" w14:textId="77777777" w:rsidR="009C76D8" w:rsidRPr="0015126F" w:rsidRDefault="009C76D8" w:rsidP="009C76D8">
      <w:pPr>
        <w:spacing w:after="120"/>
        <w:rPr>
          <w:b/>
          <w:i/>
          <w:smallCaps/>
        </w:rPr>
      </w:pPr>
    </w:p>
    <w:p w14:paraId="5E393394" w14:textId="77777777" w:rsidR="009C76D8" w:rsidRPr="008304D6" w:rsidRDefault="009C76D8" w:rsidP="009C76D8">
      <w:pPr>
        <w:spacing w:after="120"/>
        <w:rPr>
          <w:b/>
          <w:i/>
          <w:smallCaps/>
        </w:rPr>
      </w:pPr>
      <w:r w:rsidRPr="008304D6">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9C76D8" w:rsidRPr="0015126F" w14:paraId="1A2CCC8E" w14:textId="77777777" w:rsidTr="00EC2E17">
        <w:trPr>
          <w:trHeight w:val="387"/>
        </w:trPr>
        <w:tc>
          <w:tcPr>
            <w:tcW w:w="450" w:type="dxa"/>
          </w:tcPr>
          <w:p w14:paraId="537CA2FC" w14:textId="77777777" w:rsidR="009C76D8" w:rsidRPr="008304D6" w:rsidRDefault="009C76D8" w:rsidP="00EC2E17">
            <w:pPr>
              <w:jc w:val="center"/>
              <w:rPr>
                <w:b/>
              </w:rPr>
            </w:pPr>
          </w:p>
        </w:tc>
        <w:tc>
          <w:tcPr>
            <w:tcW w:w="4140" w:type="dxa"/>
          </w:tcPr>
          <w:p w14:paraId="6F857ECD" w14:textId="77777777" w:rsidR="009C76D8" w:rsidRPr="008304D6" w:rsidRDefault="009C76D8" w:rsidP="00EC2E17">
            <w:pPr>
              <w:jc w:val="center"/>
              <w:rPr>
                <w:b/>
              </w:rPr>
            </w:pPr>
          </w:p>
        </w:tc>
        <w:tc>
          <w:tcPr>
            <w:tcW w:w="2160" w:type="dxa"/>
          </w:tcPr>
          <w:p w14:paraId="6F5E75D5" w14:textId="77777777" w:rsidR="009C76D8" w:rsidRPr="008304D6" w:rsidRDefault="009C76D8" w:rsidP="00EC2E17">
            <w:pPr>
              <w:jc w:val="center"/>
              <w:rPr>
                <w:b/>
              </w:rPr>
            </w:pPr>
            <w:r w:rsidRPr="008304D6">
              <w:rPr>
                <w:b/>
              </w:rPr>
              <w:t>Test with +0.2 Hz</w:t>
            </w:r>
          </w:p>
        </w:tc>
        <w:tc>
          <w:tcPr>
            <w:tcW w:w="1998" w:type="dxa"/>
          </w:tcPr>
          <w:p w14:paraId="15DB53DC" w14:textId="77777777" w:rsidR="009C76D8" w:rsidRPr="008304D6" w:rsidRDefault="009C76D8" w:rsidP="00EC2E17">
            <w:pPr>
              <w:jc w:val="center"/>
              <w:rPr>
                <w:b/>
              </w:rPr>
            </w:pPr>
            <w:r w:rsidRPr="008304D6">
              <w:rPr>
                <w:b/>
              </w:rPr>
              <w:t>Test with -0.2 Hz</w:t>
            </w:r>
          </w:p>
        </w:tc>
      </w:tr>
      <w:tr w:rsidR="009C76D8" w:rsidRPr="0015126F" w14:paraId="5B8942BB" w14:textId="77777777" w:rsidTr="00EC2E17">
        <w:trPr>
          <w:trHeight w:val="494"/>
        </w:trPr>
        <w:tc>
          <w:tcPr>
            <w:tcW w:w="450" w:type="dxa"/>
          </w:tcPr>
          <w:p w14:paraId="43B02ED0" w14:textId="77777777" w:rsidR="009C76D8" w:rsidRPr="0015126F" w:rsidRDefault="009C76D8" w:rsidP="00EC2E17">
            <w:pPr>
              <w:jc w:val="center"/>
              <w:rPr>
                <w:b/>
              </w:rPr>
            </w:pPr>
            <w:r w:rsidRPr="0015126F">
              <w:rPr>
                <w:b/>
              </w:rPr>
              <w:t>1</w:t>
            </w:r>
          </w:p>
        </w:tc>
        <w:tc>
          <w:tcPr>
            <w:tcW w:w="4140" w:type="dxa"/>
          </w:tcPr>
          <w:p w14:paraId="5900C97D" w14:textId="77777777" w:rsidR="009C76D8" w:rsidRPr="0015126F" w:rsidRDefault="009C76D8" w:rsidP="00EC2E17">
            <w:pPr>
              <w:jc w:val="center"/>
              <w:rPr>
                <w:b/>
              </w:rPr>
            </w:pPr>
            <w:r w:rsidRPr="0015126F">
              <w:rPr>
                <w:b/>
              </w:rPr>
              <w:t>Generation Resource Base Load</w:t>
            </w:r>
          </w:p>
        </w:tc>
        <w:tc>
          <w:tcPr>
            <w:tcW w:w="2160" w:type="dxa"/>
          </w:tcPr>
          <w:p w14:paraId="0E3E97C8" w14:textId="77777777" w:rsidR="009C76D8" w:rsidRPr="0015126F" w:rsidRDefault="009C76D8" w:rsidP="00EC2E17">
            <w:pPr>
              <w:jc w:val="right"/>
            </w:pPr>
          </w:p>
        </w:tc>
        <w:tc>
          <w:tcPr>
            <w:tcW w:w="1998" w:type="dxa"/>
          </w:tcPr>
          <w:p w14:paraId="12517F31" w14:textId="77777777" w:rsidR="009C76D8" w:rsidRPr="0015126F" w:rsidRDefault="009C76D8" w:rsidP="00EC2E17">
            <w:pPr>
              <w:jc w:val="right"/>
            </w:pPr>
          </w:p>
        </w:tc>
      </w:tr>
      <w:tr w:rsidR="009C76D8" w:rsidRPr="0015126F" w14:paraId="09AA2A11" w14:textId="77777777" w:rsidTr="00EC2E17">
        <w:trPr>
          <w:trHeight w:val="485"/>
        </w:trPr>
        <w:tc>
          <w:tcPr>
            <w:tcW w:w="450" w:type="dxa"/>
          </w:tcPr>
          <w:p w14:paraId="3BD1E829" w14:textId="77777777" w:rsidR="009C76D8" w:rsidRPr="0015126F" w:rsidRDefault="009C76D8" w:rsidP="00EC2E17">
            <w:pPr>
              <w:jc w:val="center"/>
              <w:rPr>
                <w:b/>
              </w:rPr>
            </w:pPr>
            <w:r w:rsidRPr="0015126F">
              <w:rPr>
                <w:b/>
              </w:rPr>
              <w:t>2</w:t>
            </w:r>
          </w:p>
        </w:tc>
        <w:tc>
          <w:tcPr>
            <w:tcW w:w="4140" w:type="dxa"/>
          </w:tcPr>
          <w:p w14:paraId="7EC439C4" w14:textId="77777777" w:rsidR="009C76D8" w:rsidRPr="0015126F" w:rsidRDefault="009C76D8" w:rsidP="00EC2E17">
            <w:pPr>
              <w:jc w:val="center"/>
              <w:rPr>
                <w:b/>
              </w:rPr>
            </w:pPr>
            <w:r w:rsidRPr="0015126F">
              <w:rPr>
                <w:b/>
              </w:rPr>
              <w:t>GAIN MW to 0.1Hz</w:t>
            </w:r>
          </w:p>
        </w:tc>
        <w:tc>
          <w:tcPr>
            <w:tcW w:w="2160" w:type="dxa"/>
          </w:tcPr>
          <w:p w14:paraId="48E92258" w14:textId="77777777" w:rsidR="009C76D8" w:rsidRPr="0015126F" w:rsidRDefault="009C76D8" w:rsidP="00EC2E17">
            <w:pPr>
              <w:jc w:val="right"/>
            </w:pPr>
          </w:p>
        </w:tc>
        <w:tc>
          <w:tcPr>
            <w:tcW w:w="1998" w:type="dxa"/>
          </w:tcPr>
          <w:p w14:paraId="32D75379" w14:textId="77777777" w:rsidR="009C76D8" w:rsidRPr="0015126F" w:rsidRDefault="009C76D8" w:rsidP="00EC2E17">
            <w:pPr>
              <w:jc w:val="right"/>
            </w:pPr>
          </w:p>
        </w:tc>
      </w:tr>
      <w:tr w:rsidR="009C76D8" w:rsidRPr="0015126F" w14:paraId="208EFD27" w14:textId="77777777" w:rsidTr="00EC2E17">
        <w:trPr>
          <w:trHeight w:val="360"/>
        </w:trPr>
        <w:tc>
          <w:tcPr>
            <w:tcW w:w="450" w:type="dxa"/>
          </w:tcPr>
          <w:p w14:paraId="601C913C" w14:textId="77777777" w:rsidR="009C76D8" w:rsidRPr="0015126F" w:rsidRDefault="009C76D8" w:rsidP="00EC2E17">
            <w:pPr>
              <w:jc w:val="center"/>
              <w:rPr>
                <w:b/>
              </w:rPr>
            </w:pPr>
            <w:r w:rsidRPr="0015126F">
              <w:rPr>
                <w:b/>
              </w:rPr>
              <w:t>3</w:t>
            </w:r>
          </w:p>
        </w:tc>
        <w:tc>
          <w:tcPr>
            <w:tcW w:w="4140" w:type="dxa"/>
          </w:tcPr>
          <w:p w14:paraId="42FC9A71" w14:textId="77777777" w:rsidR="009C76D8" w:rsidRPr="0015126F" w:rsidRDefault="009C76D8" w:rsidP="00EC2E17">
            <w:pPr>
              <w:jc w:val="center"/>
              <w:rPr>
                <w:b/>
              </w:rPr>
            </w:pPr>
            <w:r w:rsidRPr="0015126F">
              <w:rPr>
                <w:b/>
              </w:rPr>
              <w:t xml:space="preserve">Calculated </w:t>
            </w:r>
          </w:p>
          <w:p w14:paraId="6FBDAD40" w14:textId="77777777" w:rsidR="009C76D8" w:rsidRPr="0015126F" w:rsidRDefault="009C76D8" w:rsidP="00EC2E17">
            <w:pPr>
              <w:jc w:val="center"/>
              <w:rPr>
                <w:b/>
              </w:rPr>
            </w:pPr>
            <w:r w:rsidRPr="0015126F">
              <w:rPr>
                <w:b/>
              </w:rPr>
              <w:t>MW Contribution</w:t>
            </w:r>
          </w:p>
        </w:tc>
        <w:tc>
          <w:tcPr>
            <w:tcW w:w="2160" w:type="dxa"/>
          </w:tcPr>
          <w:p w14:paraId="5AAC6609" w14:textId="77777777" w:rsidR="009C76D8" w:rsidRPr="0015126F" w:rsidRDefault="009C76D8" w:rsidP="00EC2E17">
            <w:pPr>
              <w:jc w:val="right"/>
            </w:pPr>
          </w:p>
        </w:tc>
        <w:tc>
          <w:tcPr>
            <w:tcW w:w="1998" w:type="dxa"/>
          </w:tcPr>
          <w:p w14:paraId="22D355CA" w14:textId="77777777" w:rsidR="009C76D8" w:rsidRPr="0015126F" w:rsidRDefault="009C76D8" w:rsidP="00EC2E17">
            <w:pPr>
              <w:jc w:val="right"/>
            </w:pPr>
          </w:p>
        </w:tc>
      </w:tr>
      <w:tr w:rsidR="009C76D8" w:rsidRPr="0015126F" w14:paraId="0D464E9D" w14:textId="77777777" w:rsidTr="00EC2E17">
        <w:trPr>
          <w:trHeight w:val="539"/>
        </w:trPr>
        <w:tc>
          <w:tcPr>
            <w:tcW w:w="450" w:type="dxa"/>
          </w:tcPr>
          <w:p w14:paraId="289281AF" w14:textId="77777777" w:rsidR="009C76D8" w:rsidRPr="0015126F" w:rsidRDefault="009C76D8" w:rsidP="00EC2E17">
            <w:pPr>
              <w:jc w:val="center"/>
              <w:rPr>
                <w:b/>
              </w:rPr>
            </w:pPr>
            <w:r w:rsidRPr="0015126F">
              <w:rPr>
                <w:b/>
              </w:rPr>
              <w:t>4</w:t>
            </w:r>
          </w:p>
        </w:tc>
        <w:tc>
          <w:tcPr>
            <w:tcW w:w="4140" w:type="dxa"/>
          </w:tcPr>
          <w:p w14:paraId="1785D91D" w14:textId="77777777" w:rsidR="009C76D8" w:rsidRPr="0015126F" w:rsidRDefault="009C76D8" w:rsidP="00EC2E17">
            <w:pPr>
              <w:jc w:val="center"/>
              <w:rPr>
                <w:b/>
              </w:rPr>
            </w:pPr>
            <w:r w:rsidRPr="0015126F">
              <w:rPr>
                <w:b/>
              </w:rPr>
              <w:t>MW at test start (t</w:t>
            </w:r>
            <w:r w:rsidRPr="0015126F">
              <w:rPr>
                <w:b/>
                <w:vertAlign w:val="subscript"/>
              </w:rPr>
              <w:t>0</w:t>
            </w:r>
            <w:r w:rsidRPr="0015126F">
              <w:rPr>
                <w:b/>
              </w:rPr>
              <w:t>)</w:t>
            </w:r>
          </w:p>
        </w:tc>
        <w:tc>
          <w:tcPr>
            <w:tcW w:w="2160" w:type="dxa"/>
          </w:tcPr>
          <w:p w14:paraId="04E6EC67" w14:textId="77777777" w:rsidR="009C76D8" w:rsidRPr="0015126F" w:rsidRDefault="009C76D8" w:rsidP="00EC2E17">
            <w:pPr>
              <w:spacing w:before="240" w:after="60"/>
              <w:jc w:val="right"/>
              <w:outlineLvl w:val="8"/>
            </w:pPr>
          </w:p>
        </w:tc>
        <w:tc>
          <w:tcPr>
            <w:tcW w:w="1998" w:type="dxa"/>
          </w:tcPr>
          <w:p w14:paraId="2A07EE1B" w14:textId="77777777" w:rsidR="009C76D8" w:rsidRPr="0015126F" w:rsidRDefault="009C76D8" w:rsidP="00EC2E17">
            <w:pPr>
              <w:spacing w:before="240" w:after="60"/>
              <w:jc w:val="right"/>
              <w:outlineLvl w:val="8"/>
            </w:pPr>
          </w:p>
        </w:tc>
      </w:tr>
      <w:tr w:rsidR="009C76D8" w:rsidRPr="0015126F" w14:paraId="0E1F3BF8" w14:textId="77777777" w:rsidTr="00EC2E17">
        <w:trPr>
          <w:trHeight w:val="449"/>
        </w:trPr>
        <w:tc>
          <w:tcPr>
            <w:tcW w:w="450" w:type="dxa"/>
          </w:tcPr>
          <w:p w14:paraId="5D42977A" w14:textId="77777777" w:rsidR="009C76D8" w:rsidRPr="0015126F" w:rsidRDefault="009C76D8" w:rsidP="00EC2E17">
            <w:pPr>
              <w:jc w:val="center"/>
              <w:rPr>
                <w:b/>
              </w:rPr>
            </w:pPr>
            <w:r w:rsidRPr="0015126F">
              <w:rPr>
                <w:b/>
              </w:rPr>
              <w:t>5</w:t>
            </w:r>
          </w:p>
        </w:tc>
        <w:tc>
          <w:tcPr>
            <w:tcW w:w="4140" w:type="dxa"/>
          </w:tcPr>
          <w:p w14:paraId="5EBA173C" w14:textId="77777777" w:rsidR="009C76D8" w:rsidRPr="0015126F" w:rsidRDefault="009C76D8" w:rsidP="00EC2E17">
            <w:pPr>
              <w:jc w:val="center"/>
              <w:rPr>
                <w:b/>
              </w:rPr>
            </w:pPr>
            <w:r w:rsidRPr="0015126F">
              <w:rPr>
                <w:b/>
              </w:rPr>
              <w:t>MW at t</w:t>
            </w:r>
            <w:r w:rsidRPr="0015126F">
              <w:rPr>
                <w:b/>
                <w:vertAlign w:val="subscript"/>
              </w:rPr>
              <w:t xml:space="preserve">0 </w:t>
            </w:r>
            <w:r w:rsidRPr="0015126F">
              <w:rPr>
                <w:b/>
              </w:rPr>
              <w:t>+ 16 sec</w:t>
            </w:r>
          </w:p>
        </w:tc>
        <w:tc>
          <w:tcPr>
            <w:tcW w:w="2160" w:type="dxa"/>
          </w:tcPr>
          <w:p w14:paraId="241A3290" w14:textId="77777777" w:rsidR="009C76D8" w:rsidRPr="0015126F" w:rsidRDefault="009C76D8" w:rsidP="00EC2E17">
            <w:pPr>
              <w:jc w:val="right"/>
            </w:pPr>
            <w:r w:rsidRPr="0015126F">
              <w:rPr>
                <w:b/>
              </w:rPr>
              <w:t xml:space="preserve"> </w:t>
            </w:r>
          </w:p>
        </w:tc>
        <w:tc>
          <w:tcPr>
            <w:tcW w:w="1998" w:type="dxa"/>
          </w:tcPr>
          <w:p w14:paraId="1C128905" w14:textId="77777777" w:rsidR="009C76D8" w:rsidRPr="0015126F" w:rsidRDefault="009C76D8" w:rsidP="00EC2E17">
            <w:pPr>
              <w:jc w:val="right"/>
            </w:pPr>
          </w:p>
        </w:tc>
      </w:tr>
      <w:tr w:rsidR="009C76D8" w:rsidRPr="0015126F" w14:paraId="7C8C3F23" w14:textId="77777777" w:rsidTr="00EC2E17">
        <w:trPr>
          <w:trHeight w:val="494"/>
        </w:trPr>
        <w:tc>
          <w:tcPr>
            <w:tcW w:w="450" w:type="dxa"/>
          </w:tcPr>
          <w:p w14:paraId="5F4C4094" w14:textId="77777777" w:rsidR="009C76D8" w:rsidRPr="0015126F" w:rsidRDefault="009C76D8" w:rsidP="00EC2E17">
            <w:pPr>
              <w:jc w:val="center"/>
              <w:rPr>
                <w:b/>
              </w:rPr>
            </w:pPr>
            <w:r w:rsidRPr="0015126F">
              <w:rPr>
                <w:b/>
              </w:rPr>
              <w:t>6</w:t>
            </w:r>
          </w:p>
        </w:tc>
        <w:tc>
          <w:tcPr>
            <w:tcW w:w="4140" w:type="dxa"/>
          </w:tcPr>
          <w:p w14:paraId="0B566368" w14:textId="77777777" w:rsidR="009C76D8" w:rsidRPr="0015126F" w:rsidRDefault="009C76D8" w:rsidP="00EC2E17">
            <w:pPr>
              <w:jc w:val="center"/>
              <w:rPr>
                <w:b/>
              </w:rPr>
            </w:pPr>
            <w:r w:rsidRPr="0015126F">
              <w:rPr>
                <w:b/>
              </w:rPr>
              <w:t>MW Contribution</w:t>
            </w:r>
          </w:p>
          <w:p w14:paraId="0C304701" w14:textId="77777777" w:rsidR="009C76D8" w:rsidRPr="0015126F" w:rsidRDefault="009C76D8" w:rsidP="00EC2E17">
            <w:pPr>
              <w:jc w:val="center"/>
              <w:rPr>
                <w:b/>
              </w:rPr>
            </w:pPr>
            <w:r w:rsidRPr="0015126F">
              <w:rPr>
                <w:b/>
              </w:rPr>
              <w:t>at t</w:t>
            </w:r>
            <w:r w:rsidRPr="0015126F">
              <w:rPr>
                <w:b/>
                <w:vertAlign w:val="subscript"/>
              </w:rPr>
              <w:t xml:space="preserve">0 </w:t>
            </w:r>
            <w:r w:rsidRPr="0015126F">
              <w:rPr>
                <w:b/>
              </w:rPr>
              <w:t>+ 16 sec</w:t>
            </w:r>
          </w:p>
        </w:tc>
        <w:tc>
          <w:tcPr>
            <w:tcW w:w="2160" w:type="dxa"/>
          </w:tcPr>
          <w:p w14:paraId="3320AA03" w14:textId="77777777" w:rsidR="009C76D8" w:rsidRPr="0015126F" w:rsidRDefault="009C76D8" w:rsidP="00EC2E17">
            <w:pPr>
              <w:spacing w:before="240" w:after="60"/>
              <w:jc w:val="right"/>
              <w:outlineLvl w:val="8"/>
            </w:pPr>
          </w:p>
        </w:tc>
        <w:tc>
          <w:tcPr>
            <w:tcW w:w="1998" w:type="dxa"/>
          </w:tcPr>
          <w:p w14:paraId="0726F4DC" w14:textId="77777777" w:rsidR="009C76D8" w:rsidRPr="0015126F" w:rsidRDefault="009C76D8" w:rsidP="00EC2E17">
            <w:pPr>
              <w:spacing w:before="240" w:after="60"/>
              <w:jc w:val="right"/>
              <w:outlineLvl w:val="8"/>
            </w:pPr>
          </w:p>
        </w:tc>
      </w:tr>
      <w:tr w:rsidR="009C76D8" w:rsidRPr="0015126F" w14:paraId="3781F7F1" w14:textId="77777777" w:rsidTr="00EC2E17">
        <w:trPr>
          <w:trHeight w:val="440"/>
        </w:trPr>
        <w:tc>
          <w:tcPr>
            <w:tcW w:w="450" w:type="dxa"/>
          </w:tcPr>
          <w:p w14:paraId="2B5F09CB" w14:textId="77777777" w:rsidR="009C76D8" w:rsidRPr="0015126F" w:rsidRDefault="009C76D8" w:rsidP="00EC2E17">
            <w:pPr>
              <w:jc w:val="center"/>
              <w:rPr>
                <w:b/>
              </w:rPr>
            </w:pPr>
            <w:r w:rsidRPr="0015126F">
              <w:rPr>
                <w:b/>
              </w:rPr>
              <w:t>7</w:t>
            </w:r>
          </w:p>
        </w:tc>
        <w:tc>
          <w:tcPr>
            <w:tcW w:w="4140" w:type="dxa"/>
          </w:tcPr>
          <w:p w14:paraId="78076FC2" w14:textId="77777777" w:rsidR="009C76D8" w:rsidRPr="0015126F" w:rsidRDefault="009C76D8" w:rsidP="00EC2E17">
            <w:pPr>
              <w:jc w:val="center"/>
              <w:rPr>
                <w:b/>
              </w:rPr>
            </w:pPr>
            <w:r w:rsidRPr="0015126F">
              <w:rPr>
                <w:b/>
              </w:rPr>
              <w:t>MW at t</w:t>
            </w:r>
            <w:r w:rsidRPr="0015126F">
              <w:rPr>
                <w:b/>
                <w:vertAlign w:val="subscript"/>
              </w:rPr>
              <w:t xml:space="preserve">0 </w:t>
            </w:r>
            <w:r w:rsidRPr="0015126F">
              <w:rPr>
                <w:b/>
              </w:rPr>
              <w:t>+ 46 sec</w:t>
            </w:r>
          </w:p>
        </w:tc>
        <w:tc>
          <w:tcPr>
            <w:tcW w:w="2160" w:type="dxa"/>
          </w:tcPr>
          <w:p w14:paraId="50575C76" w14:textId="77777777" w:rsidR="009C76D8" w:rsidRPr="0015126F" w:rsidRDefault="009C76D8" w:rsidP="00EC2E17">
            <w:pPr>
              <w:spacing w:before="240" w:after="60"/>
              <w:jc w:val="right"/>
              <w:outlineLvl w:val="8"/>
            </w:pPr>
          </w:p>
        </w:tc>
        <w:tc>
          <w:tcPr>
            <w:tcW w:w="1998" w:type="dxa"/>
          </w:tcPr>
          <w:p w14:paraId="428305CA" w14:textId="77777777" w:rsidR="009C76D8" w:rsidRPr="0015126F" w:rsidRDefault="009C76D8" w:rsidP="00EC2E17">
            <w:pPr>
              <w:spacing w:before="240" w:after="60"/>
              <w:jc w:val="right"/>
              <w:outlineLvl w:val="8"/>
            </w:pPr>
          </w:p>
        </w:tc>
      </w:tr>
      <w:tr w:rsidR="009C76D8" w:rsidRPr="0015126F" w14:paraId="0DF4214A" w14:textId="77777777" w:rsidTr="00EC2E17">
        <w:trPr>
          <w:trHeight w:val="360"/>
        </w:trPr>
        <w:tc>
          <w:tcPr>
            <w:tcW w:w="450" w:type="dxa"/>
          </w:tcPr>
          <w:p w14:paraId="10119F10" w14:textId="77777777" w:rsidR="009C76D8" w:rsidRPr="0015126F" w:rsidRDefault="009C76D8" w:rsidP="00EC2E17">
            <w:pPr>
              <w:jc w:val="center"/>
              <w:rPr>
                <w:b/>
              </w:rPr>
            </w:pPr>
            <w:r w:rsidRPr="0015126F">
              <w:rPr>
                <w:b/>
              </w:rPr>
              <w:t>8</w:t>
            </w:r>
          </w:p>
        </w:tc>
        <w:tc>
          <w:tcPr>
            <w:tcW w:w="4140" w:type="dxa"/>
          </w:tcPr>
          <w:p w14:paraId="0F0FD95F" w14:textId="77777777" w:rsidR="009C76D8" w:rsidRPr="0015126F" w:rsidRDefault="009C76D8" w:rsidP="00EC2E17">
            <w:pPr>
              <w:jc w:val="center"/>
              <w:rPr>
                <w:b/>
              </w:rPr>
            </w:pPr>
            <w:r w:rsidRPr="0015126F">
              <w:rPr>
                <w:b/>
              </w:rPr>
              <w:t>Calculated droop</w:t>
            </w:r>
          </w:p>
        </w:tc>
        <w:tc>
          <w:tcPr>
            <w:tcW w:w="2160" w:type="dxa"/>
          </w:tcPr>
          <w:p w14:paraId="6E12B999" w14:textId="77777777" w:rsidR="009C76D8" w:rsidRPr="0015126F" w:rsidRDefault="009C76D8" w:rsidP="00EC2E17">
            <w:pPr>
              <w:jc w:val="right"/>
            </w:pPr>
          </w:p>
        </w:tc>
        <w:tc>
          <w:tcPr>
            <w:tcW w:w="1998" w:type="dxa"/>
          </w:tcPr>
          <w:p w14:paraId="5F67033D" w14:textId="77777777" w:rsidR="009C76D8" w:rsidRPr="0015126F" w:rsidRDefault="009C76D8" w:rsidP="00EC2E17">
            <w:pPr>
              <w:jc w:val="right"/>
            </w:pPr>
          </w:p>
        </w:tc>
      </w:tr>
      <w:tr w:rsidR="009C76D8" w:rsidRPr="0015126F" w14:paraId="1C042E94" w14:textId="77777777" w:rsidTr="00EC2E17">
        <w:trPr>
          <w:trHeight w:val="360"/>
        </w:trPr>
        <w:tc>
          <w:tcPr>
            <w:tcW w:w="450" w:type="dxa"/>
          </w:tcPr>
          <w:p w14:paraId="69ADDD76" w14:textId="77777777" w:rsidR="009C76D8" w:rsidRPr="0015126F" w:rsidRDefault="009C76D8" w:rsidP="00EC2E17">
            <w:pPr>
              <w:jc w:val="center"/>
              <w:rPr>
                <w:b/>
              </w:rPr>
            </w:pPr>
            <w:r w:rsidRPr="0015126F">
              <w:rPr>
                <w:b/>
              </w:rPr>
              <w:t>9</w:t>
            </w:r>
          </w:p>
        </w:tc>
        <w:tc>
          <w:tcPr>
            <w:tcW w:w="4140" w:type="dxa"/>
          </w:tcPr>
          <w:p w14:paraId="4E15DFF1" w14:textId="77777777" w:rsidR="009C76D8" w:rsidRPr="0015126F" w:rsidRDefault="009C76D8" w:rsidP="00EC2E17">
            <w:pPr>
              <w:jc w:val="center"/>
              <w:rPr>
                <w:b/>
              </w:rPr>
            </w:pPr>
            <w:r w:rsidRPr="0015126F">
              <w:rPr>
                <w:b/>
              </w:rPr>
              <w:t>CONCLUSION</w:t>
            </w:r>
          </w:p>
          <w:p w14:paraId="383D05DB" w14:textId="77777777" w:rsidR="009C76D8" w:rsidRPr="0015126F" w:rsidRDefault="009C76D8" w:rsidP="00EC2E17">
            <w:pPr>
              <w:jc w:val="center"/>
              <w:rPr>
                <w:b/>
              </w:rPr>
            </w:pPr>
            <w:r w:rsidRPr="0015126F">
              <w:rPr>
                <w:b/>
              </w:rPr>
              <w:t>(PASSED/FAILED)</w:t>
            </w:r>
          </w:p>
        </w:tc>
        <w:tc>
          <w:tcPr>
            <w:tcW w:w="2160" w:type="dxa"/>
          </w:tcPr>
          <w:p w14:paraId="18166C37" w14:textId="77777777" w:rsidR="009C76D8" w:rsidRPr="0015126F" w:rsidRDefault="009C76D8" w:rsidP="00EC2E17">
            <w:pPr>
              <w:jc w:val="right"/>
            </w:pPr>
          </w:p>
        </w:tc>
        <w:tc>
          <w:tcPr>
            <w:tcW w:w="1998" w:type="dxa"/>
          </w:tcPr>
          <w:p w14:paraId="2F4242AA" w14:textId="77777777" w:rsidR="009C76D8" w:rsidRPr="0015126F" w:rsidRDefault="009C76D8" w:rsidP="00EC2E17">
            <w:pPr>
              <w:jc w:val="right"/>
            </w:pPr>
          </w:p>
        </w:tc>
      </w:tr>
    </w:tbl>
    <w:p w14:paraId="677BADCB" w14:textId="77777777" w:rsidR="009C76D8" w:rsidRPr="0015126F" w:rsidRDefault="009C76D8" w:rsidP="009C76D8"/>
    <w:p w14:paraId="0EC73046" w14:textId="77777777" w:rsidR="009C76D8" w:rsidRPr="0015126F" w:rsidRDefault="009C76D8" w:rsidP="009C76D8">
      <w:pPr>
        <w:spacing w:line="360" w:lineRule="auto"/>
        <w:rPr>
          <w:u w:val="single"/>
        </w:rPr>
      </w:pPr>
      <w:r w:rsidRPr="0015126F">
        <w:rPr>
          <w:b/>
          <w:i/>
        </w:rPr>
        <w:t>Comments</w:t>
      </w:r>
      <w:r w:rsidRPr="0015126F">
        <w:t>: ________________________________________________________________________________________________________________________________________________________________________________________________________________________</w:t>
      </w:r>
    </w:p>
    <w:p w14:paraId="0A9393A6" w14:textId="77777777" w:rsidR="009C76D8" w:rsidRPr="0015126F" w:rsidRDefault="009C76D8" w:rsidP="009C76D8"/>
    <w:p w14:paraId="5A93ECD8" w14:textId="77777777" w:rsidR="009C76D8" w:rsidRPr="0015126F" w:rsidRDefault="009C76D8" w:rsidP="009C76D8">
      <w:pPr>
        <w:spacing w:after="120"/>
        <w:rPr>
          <w:b/>
          <w:i/>
          <w:smallCaps/>
        </w:rPr>
      </w:pPr>
      <w:r w:rsidRPr="0015126F">
        <w:rPr>
          <w:b/>
          <w:i/>
          <w:smallCaps/>
        </w:rPr>
        <w:t>Submittal</w:t>
      </w:r>
    </w:p>
    <w:p w14:paraId="77F1F461" w14:textId="77777777" w:rsidR="009C76D8" w:rsidRPr="0015126F" w:rsidRDefault="009C76D8" w:rsidP="009C76D8">
      <w:pPr>
        <w:spacing w:after="120"/>
        <w:jc w:val="both"/>
        <w:rPr>
          <w:u w:val="single"/>
        </w:rPr>
      </w:pPr>
      <w:r w:rsidRPr="0015126F">
        <w:lastRenderedPageBreak/>
        <w:t>Resource Entity Representative:  ____________________________________________</w:t>
      </w:r>
      <w:r w:rsidRPr="0015126F">
        <w:rPr>
          <w:u w:val="single"/>
        </w:rPr>
        <w:tab/>
      </w:r>
    </w:p>
    <w:p w14:paraId="18392C3F" w14:textId="77777777" w:rsidR="009C76D8" w:rsidRPr="0015126F" w:rsidRDefault="009C76D8" w:rsidP="009C76D8">
      <w:pPr>
        <w:spacing w:after="120"/>
        <w:jc w:val="both"/>
        <w:rPr>
          <w:u w:val="single"/>
        </w:rPr>
      </w:pPr>
      <w:r w:rsidRPr="0015126F">
        <w:t>QSE Representative:  ______________________________________________________</w:t>
      </w:r>
      <w:r w:rsidRPr="0015126F">
        <w:rPr>
          <w:u w:val="single"/>
        </w:rPr>
        <w:tab/>
      </w:r>
    </w:p>
    <w:p w14:paraId="64631BDD" w14:textId="77777777" w:rsidR="009C76D8" w:rsidRDefault="009C76D8" w:rsidP="009C76D8">
      <w:pPr>
        <w:spacing w:after="120"/>
        <w:jc w:val="center"/>
        <w:rPr>
          <w:u w:val="single"/>
        </w:rPr>
      </w:pPr>
      <w:r w:rsidRPr="0015126F">
        <w:t>Date submitted to ERCOT Representative: __________________________</w:t>
      </w:r>
      <w:r w:rsidRPr="0015126F">
        <w:rPr>
          <w:u w:val="single"/>
        </w:rPr>
        <w:tab/>
      </w:r>
      <w:r w:rsidRPr="0015126F">
        <w:t>______</w:t>
      </w:r>
    </w:p>
    <w:p w14:paraId="4930E937" w14:textId="77777777" w:rsidR="009C76D8" w:rsidRDefault="009C76D8" w:rsidP="009C76D8">
      <w:pPr>
        <w:spacing w:after="120"/>
        <w:jc w:val="center"/>
        <w:rPr>
          <w:rFonts w:ascii="Times New Roman Bold" w:hAnsi="Times New Roman Bold"/>
          <w:b/>
          <w:caps/>
          <w:sz w:val="28"/>
          <w:szCs w:val="20"/>
        </w:rPr>
      </w:pPr>
    </w:p>
    <w:p w14:paraId="746FCD73" w14:textId="77777777" w:rsidR="009C76D8" w:rsidRDefault="009C76D8" w:rsidP="009C76D8">
      <w:pPr>
        <w:spacing w:after="120"/>
        <w:jc w:val="center"/>
        <w:rPr>
          <w:rFonts w:ascii="Times New Roman Bold" w:hAnsi="Times New Roman Bold"/>
          <w:b/>
          <w:caps/>
          <w:sz w:val="28"/>
          <w:szCs w:val="20"/>
        </w:rPr>
      </w:pPr>
    </w:p>
    <w:p w14:paraId="0029B941" w14:textId="77777777" w:rsidR="009C76D8" w:rsidRPr="00144D6E" w:rsidRDefault="009C76D8" w:rsidP="009C76D8">
      <w:pPr>
        <w:keepNext/>
        <w:spacing w:before="240" w:after="60"/>
        <w:jc w:val="center"/>
        <w:outlineLvl w:val="0"/>
        <w:rPr>
          <w:ins w:id="427" w:author="ERCOT" w:date="2019-11-04T17:32:00Z"/>
          <w:rFonts w:ascii="Times New Roman Bold" w:hAnsi="Times New Roman Bold" w:cs="Arial"/>
          <w:bCs/>
          <w:caps/>
          <w:kern w:val="32"/>
          <w:sz w:val="28"/>
          <w:szCs w:val="32"/>
        </w:rPr>
      </w:pPr>
      <w:ins w:id="428" w:author="ERCOT" w:date="2019-11-04T17:32:00Z">
        <w:r w:rsidRPr="00144D6E">
          <w:rPr>
            <w:rFonts w:ascii="Times New Roman Bold" w:hAnsi="Times New Roman Bold" w:cs="Arial"/>
            <w:bCs/>
            <w:caps/>
            <w:kern w:val="32"/>
            <w:sz w:val="28"/>
            <w:szCs w:val="32"/>
          </w:rPr>
          <w:t>Energy Storage resource Frequency Response Test Procedure</w:t>
        </w:r>
      </w:ins>
    </w:p>
    <w:p w14:paraId="5BB4AB7C" w14:textId="77777777" w:rsidR="009C76D8" w:rsidRPr="00144D6E" w:rsidRDefault="009C76D8" w:rsidP="009C76D8">
      <w:pPr>
        <w:spacing w:before="240" w:after="120"/>
        <w:jc w:val="both"/>
        <w:rPr>
          <w:ins w:id="429" w:author="ERCOT" w:date="2019-11-04T17:32:00Z"/>
          <w:b/>
          <w:i/>
          <w:smallCaps/>
        </w:rPr>
      </w:pPr>
      <w:ins w:id="430" w:author="ERCOT" w:date="2019-11-04T17:32:00Z">
        <w:r w:rsidRPr="00144D6E">
          <w:rPr>
            <w:b/>
            <w:i/>
            <w:smallCaps/>
          </w:rPr>
          <w:t>Description of the Test</w:t>
        </w:r>
      </w:ins>
    </w:p>
    <w:p w14:paraId="3D2388B8" w14:textId="77777777" w:rsidR="009C76D8" w:rsidRPr="00144D6E" w:rsidRDefault="009C76D8" w:rsidP="009C76D8">
      <w:pPr>
        <w:numPr>
          <w:ilvl w:val="0"/>
          <w:numId w:val="14"/>
        </w:numPr>
        <w:spacing w:after="240" w:line="259" w:lineRule="auto"/>
        <w:ind w:left="720"/>
        <w:rPr>
          <w:ins w:id="431" w:author="ERCOT" w:date="2019-11-04T17:32:00Z"/>
          <w:szCs w:val="20"/>
        </w:rPr>
      </w:pPr>
      <w:ins w:id="432" w:author="ERCOT" w:date="2019-11-08T12:48:00Z">
        <w:r>
          <w:rPr>
            <w:szCs w:val="20"/>
          </w:rPr>
          <w:t xml:space="preserve">An </w:t>
        </w:r>
      </w:ins>
      <w:ins w:id="433" w:author="ERCOT" w:date="2019-11-04T17:32:00Z">
        <w:r w:rsidRPr="00144D6E">
          <w:rPr>
            <w:szCs w:val="20"/>
          </w:rPr>
          <w:t>Energy Storage Resource</w:t>
        </w:r>
      </w:ins>
      <w:ins w:id="434" w:author="ERCOT" w:date="2019-11-08T12:48:00Z">
        <w:r>
          <w:rPr>
            <w:szCs w:val="20"/>
          </w:rPr>
          <w:t xml:space="preserve"> (ESR)</w:t>
        </w:r>
      </w:ins>
      <w:ins w:id="435" w:author="ERCOT" w:date="2019-11-04T17:32:00Z">
        <w:r w:rsidRPr="00144D6E">
          <w:rPr>
            <w:szCs w:val="20"/>
          </w:rPr>
          <w:t xml:space="preserve"> is tested On-Line in both </w:t>
        </w:r>
      </w:ins>
      <w:ins w:id="436" w:author="ERCOT" w:date="2019-11-05T14:38:00Z">
        <w:r>
          <w:rPr>
            <w:szCs w:val="20"/>
          </w:rPr>
          <w:t xml:space="preserve">maximum </w:t>
        </w:r>
      </w:ins>
      <w:ins w:id="437" w:author="ERCOT" w:date="2019-11-04T17:32:00Z">
        <w:r w:rsidRPr="00144D6E">
          <w:rPr>
            <w:szCs w:val="20"/>
          </w:rPr>
          <w:t xml:space="preserve">charging and discharging modes at a level that allows the </w:t>
        </w:r>
      </w:ins>
      <w:ins w:id="438" w:author="ERCOT" w:date="2019-11-08T12:49:00Z">
        <w:r>
          <w:rPr>
            <w:szCs w:val="20"/>
          </w:rPr>
          <w:t>ESR</w:t>
        </w:r>
      </w:ins>
      <w:ins w:id="439" w:author="ERCOT" w:date="2019-11-04T17:32:00Z">
        <w:r w:rsidRPr="00144D6E">
          <w:rPr>
            <w:szCs w:val="20"/>
          </w:rPr>
          <w:t xml:space="preserve"> to increase or decrease Load without reaching its operating limits. </w:t>
        </w:r>
      </w:ins>
      <w:ins w:id="440" w:author="ERCOT" w:date="2019-11-10T16:24:00Z">
        <w:r>
          <w:rPr>
            <w:szCs w:val="20"/>
          </w:rPr>
          <w:t xml:space="preserve"> </w:t>
        </w:r>
      </w:ins>
      <w:ins w:id="441" w:author="ERCOT" w:date="2019-11-04T17:32:00Z">
        <w:r w:rsidRPr="00144D6E">
          <w:rPr>
            <w:szCs w:val="20"/>
          </w:rPr>
          <w:t xml:space="preserve">If the </w:t>
        </w:r>
      </w:ins>
      <w:ins w:id="442" w:author="ERCOT" w:date="2019-11-08T12:49:00Z">
        <w:r>
          <w:rPr>
            <w:szCs w:val="20"/>
          </w:rPr>
          <w:t>ESR</w:t>
        </w:r>
      </w:ins>
      <w:ins w:id="443" w:author="ERCOT" w:date="2019-11-04T17:32:00Z">
        <w:r w:rsidRPr="00144D6E">
          <w:rPr>
            <w:szCs w:val="20"/>
          </w:rPr>
          <w:t xml:space="preserve"> cannot be tested On-Line then it will notify ERCOT that it will be conducting an Off-Line test.  </w:t>
        </w:r>
      </w:ins>
    </w:p>
    <w:p w14:paraId="1740C673" w14:textId="77777777" w:rsidR="009C76D8" w:rsidRPr="00144D6E" w:rsidRDefault="009C76D8" w:rsidP="009C76D8">
      <w:pPr>
        <w:spacing w:after="240"/>
        <w:ind w:left="720" w:hanging="720"/>
        <w:rPr>
          <w:ins w:id="444" w:author="ERCOT" w:date="2019-11-04T17:32:00Z"/>
          <w:szCs w:val="20"/>
        </w:rPr>
      </w:pPr>
      <w:ins w:id="445" w:author="ERCOT" w:date="2019-11-04T17:32:00Z">
        <w:r w:rsidRPr="00144D6E">
          <w:rPr>
            <w:szCs w:val="20"/>
          </w:rPr>
          <w:t>2.</w:t>
        </w:r>
        <w:r w:rsidRPr="00144D6E">
          <w:rPr>
            <w:szCs w:val="20"/>
          </w:rPr>
          <w:tab/>
          <w:t xml:space="preserve">The test is performed by adding a frequency offset signal that exceeds the Governor Dead-Band value to the measured frequency signal.  This should create </w:t>
        </w:r>
      </w:ins>
      <w:ins w:id="446" w:author="ERCOT" w:date="2019-12-15T17:11:00Z">
        <w:r>
          <w:rPr>
            <w:szCs w:val="20"/>
          </w:rPr>
          <w:t xml:space="preserve">an </w:t>
        </w:r>
      </w:ins>
      <w:ins w:id="447" w:author="ERCOT" w:date="2019-11-04T17:32:00Z">
        <w:r w:rsidRPr="00144D6E">
          <w:rPr>
            <w:szCs w:val="20"/>
          </w:rPr>
          <w:t>immediate step</w:t>
        </w:r>
      </w:ins>
      <w:ins w:id="448" w:author="ERCOT" w:date="2019-12-15T17:15:00Z">
        <w:r>
          <w:rPr>
            <w:szCs w:val="20"/>
          </w:rPr>
          <w:t>-</w:t>
        </w:r>
      </w:ins>
      <w:ins w:id="449" w:author="ERCOT" w:date="2019-11-04T17:32:00Z">
        <w:r w:rsidRPr="00144D6E">
          <w:rPr>
            <w:szCs w:val="20"/>
          </w:rPr>
          <w:t>change in the measured frequency signal.</w:t>
        </w:r>
      </w:ins>
    </w:p>
    <w:p w14:paraId="2B09E7D2" w14:textId="77777777" w:rsidR="009C76D8" w:rsidRPr="00144D6E" w:rsidRDefault="009C76D8" w:rsidP="009C76D8">
      <w:pPr>
        <w:spacing w:after="240"/>
        <w:ind w:left="720" w:hanging="720"/>
        <w:rPr>
          <w:ins w:id="450" w:author="ERCOT" w:date="2019-11-04T17:32:00Z"/>
          <w:szCs w:val="20"/>
        </w:rPr>
      </w:pPr>
      <w:ins w:id="451" w:author="ERCOT" w:date="2019-11-04T17:32:00Z">
        <w:r w:rsidRPr="00144D6E">
          <w:rPr>
            <w:szCs w:val="20"/>
          </w:rPr>
          <w:t>3.</w:t>
        </w:r>
        <w:r w:rsidRPr="00144D6E">
          <w:rPr>
            <w:szCs w:val="20"/>
          </w:rPr>
          <w:tab/>
          <w:t xml:space="preserve">The test starts at time t0 when the frequency </w:t>
        </w:r>
      </w:ins>
      <w:ins w:id="452" w:author="ERCOT" w:date="2019-11-10T16:25:00Z">
        <w:r>
          <w:rPr>
            <w:szCs w:val="20"/>
          </w:rPr>
          <w:t>d</w:t>
        </w:r>
      </w:ins>
      <w:ins w:id="453" w:author="ERCOT" w:date="2019-11-04T17:32:00Z">
        <w:r w:rsidRPr="00144D6E">
          <w:rPr>
            <w:szCs w:val="20"/>
          </w:rPr>
          <w:t>ead-</w:t>
        </w:r>
      </w:ins>
      <w:ins w:id="454" w:author="ERCOT" w:date="2019-11-10T16:25:00Z">
        <w:r>
          <w:rPr>
            <w:szCs w:val="20"/>
          </w:rPr>
          <w:t>b</w:t>
        </w:r>
      </w:ins>
      <w:ins w:id="455" w:author="ERCOT" w:date="2019-11-04T17:32:00Z">
        <w:r w:rsidRPr="00144D6E">
          <w:rPr>
            <w:szCs w:val="20"/>
          </w:rPr>
          <w:t>and is exceeded.</w:t>
        </w:r>
      </w:ins>
    </w:p>
    <w:p w14:paraId="360F260D" w14:textId="77777777" w:rsidR="009C76D8" w:rsidRPr="00144D6E" w:rsidRDefault="009C76D8" w:rsidP="009C76D8">
      <w:pPr>
        <w:spacing w:after="240"/>
        <w:ind w:left="720" w:hanging="720"/>
        <w:rPr>
          <w:ins w:id="456" w:author="ERCOT" w:date="2019-11-04T17:32:00Z"/>
          <w:szCs w:val="20"/>
        </w:rPr>
      </w:pPr>
      <w:ins w:id="457" w:author="ERCOT" w:date="2019-11-04T17:32:00Z">
        <w:r w:rsidRPr="00144D6E">
          <w:rPr>
            <w:szCs w:val="20"/>
          </w:rPr>
          <w:t>4.</w:t>
        </w:r>
        <w:r w:rsidRPr="00144D6E">
          <w:rPr>
            <w:szCs w:val="20"/>
          </w:rPr>
          <w:tab/>
        </w:r>
      </w:ins>
      <w:ins w:id="458" w:author="ERCOT" w:date="2019-12-15T17:11:00Z">
        <w:r>
          <w:rPr>
            <w:szCs w:val="20"/>
          </w:rPr>
          <w:t>T</w:t>
        </w:r>
        <w:r w:rsidRPr="00144D6E">
          <w:rPr>
            <w:szCs w:val="20"/>
          </w:rPr>
          <w:t xml:space="preserve">he following signals should be recorded </w:t>
        </w:r>
        <w:r>
          <w:rPr>
            <w:szCs w:val="20"/>
          </w:rPr>
          <w:t xml:space="preserve">for </w:t>
        </w:r>
      </w:ins>
      <w:ins w:id="459" w:author="ERCOT" w:date="2019-11-04T17:32:00Z">
        <w:r w:rsidRPr="00144D6E">
          <w:rPr>
            <w:szCs w:val="20"/>
          </w:rPr>
          <w:t xml:space="preserve">at least </w:t>
        </w:r>
        <w:r>
          <w:rPr>
            <w:szCs w:val="20"/>
          </w:rPr>
          <w:t>two seconds:</w:t>
        </w:r>
        <w:r w:rsidRPr="00144D6E">
          <w:rPr>
            <w:szCs w:val="20"/>
          </w:rPr>
          <w:t xml:space="preserve"> unit MW level</w:t>
        </w:r>
      </w:ins>
      <w:ins w:id="460" w:author="ERCOT" w:date="2019-11-05T14:38:00Z">
        <w:r>
          <w:rPr>
            <w:szCs w:val="20"/>
          </w:rPr>
          <w:t xml:space="preserve"> and frequency offset signal</w:t>
        </w:r>
      </w:ins>
      <w:ins w:id="461" w:author="ERCOT" w:date="2019-11-08T12:50:00Z">
        <w:r>
          <w:rPr>
            <w:szCs w:val="20"/>
          </w:rPr>
          <w:t>.</w:t>
        </w:r>
      </w:ins>
    </w:p>
    <w:p w14:paraId="7E33947D" w14:textId="77777777" w:rsidR="009C76D8" w:rsidRPr="00144D6E" w:rsidRDefault="009C76D8" w:rsidP="009C76D8">
      <w:pPr>
        <w:spacing w:after="240"/>
        <w:ind w:left="720" w:hanging="720"/>
        <w:rPr>
          <w:ins w:id="462" w:author="ERCOT" w:date="2019-11-04T17:32:00Z"/>
          <w:szCs w:val="20"/>
        </w:rPr>
      </w:pPr>
      <w:ins w:id="463" w:author="ERCOT" w:date="2019-11-04T17:32:00Z">
        <w:r w:rsidRPr="00144D6E">
          <w:rPr>
            <w:szCs w:val="20"/>
          </w:rPr>
          <w:t>5.</w:t>
        </w:r>
        <w:r w:rsidRPr="00144D6E">
          <w:rPr>
            <w:szCs w:val="20"/>
          </w:rPr>
          <w:tab/>
          <w:t xml:space="preserve">The duration of the test is 100 seconds.  After 100 seconds, the offset signal should be removed and the Energy Storage Resource should return to </w:t>
        </w:r>
      </w:ins>
      <w:ins w:id="464" w:author="ERCOT" w:date="2019-12-15T17:11:00Z">
        <w:r>
          <w:rPr>
            <w:szCs w:val="20"/>
          </w:rPr>
          <w:t xml:space="preserve">the </w:t>
        </w:r>
      </w:ins>
      <w:ins w:id="465" w:author="ERCOT" w:date="2019-11-04T17:32:00Z">
        <w:r w:rsidRPr="00144D6E">
          <w:rPr>
            <w:szCs w:val="20"/>
          </w:rPr>
          <w:t>pretest MW level.</w:t>
        </w:r>
      </w:ins>
    </w:p>
    <w:p w14:paraId="1BD48276" w14:textId="77777777" w:rsidR="009C76D8" w:rsidRPr="00144D6E" w:rsidRDefault="009C76D8" w:rsidP="009C76D8">
      <w:pPr>
        <w:spacing w:after="240"/>
        <w:ind w:left="720" w:hanging="720"/>
        <w:rPr>
          <w:ins w:id="466" w:author="ERCOT" w:date="2019-11-04T17:32:00Z"/>
          <w:szCs w:val="20"/>
        </w:rPr>
      </w:pPr>
      <w:ins w:id="467" w:author="ERCOT" w:date="2019-11-04T17:32:00Z">
        <w:r w:rsidRPr="00144D6E">
          <w:rPr>
            <w:szCs w:val="20"/>
          </w:rPr>
          <w:t>6.</w:t>
        </w:r>
        <w:r w:rsidRPr="00144D6E">
          <w:rPr>
            <w:szCs w:val="20"/>
          </w:rPr>
          <w:tab/>
          <w:t xml:space="preserve">The test should be conducted with </w:t>
        </w:r>
      </w:ins>
      <w:ins w:id="468" w:author="ERCOT" w:date="2019-12-15T17:11:00Z">
        <w:r>
          <w:rPr>
            <w:szCs w:val="20"/>
          </w:rPr>
          <w:t xml:space="preserve">both </w:t>
        </w:r>
      </w:ins>
      <w:ins w:id="469" w:author="ERCOT" w:date="2019-11-04T17:32:00Z">
        <w:r w:rsidRPr="00144D6E">
          <w:rPr>
            <w:szCs w:val="20"/>
          </w:rPr>
          <w:t>positive and negative frequency offsets.</w:t>
        </w:r>
      </w:ins>
    </w:p>
    <w:p w14:paraId="429DB6DE" w14:textId="77777777" w:rsidR="009C76D8" w:rsidRPr="00144D6E" w:rsidRDefault="009C76D8" w:rsidP="009C76D8">
      <w:pPr>
        <w:spacing w:after="240"/>
        <w:ind w:left="720" w:hanging="720"/>
        <w:rPr>
          <w:ins w:id="470" w:author="ERCOT" w:date="2019-11-04T17:32:00Z"/>
          <w:szCs w:val="20"/>
        </w:rPr>
      </w:pPr>
      <w:ins w:id="471" w:author="ERCOT" w:date="2019-11-04T17:32:00Z">
        <w:r w:rsidRPr="00144D6E">
          <w:rPr>
            <w:szCs w:val="20"/>
          </w:rPr>
          <w:t>7.</w:t>
        </w:r>
        <w:r w:rsidRPr="00144D6E">
          <w:rPr>
            <w:szCs w:val="20"/>
          </w:rPr>
          <w:tab/>
          <w:t xml:space="preserve">The test is considered successful after the signal becomes active if at least 70% of the calculated MW contribution is delivered within 16 seconds and the response is maintained for an additional 30 seconds. </w:t>
        </w:r>
      </w:ins>
    </w:p>
    <w:p w14:paraId="377D3FDC" w14:textId="77777777" w:rsidR="009C76D8" w:rsidRPr="00144D6E" w:rsidRDefault="009C76D8" w:rsidP="009C76D8">
      <w:pPr>
        <w:spacing w:after="240"/>
        <w:ind w:left="720" w:hanging="720"/>
        <w:rPr>
          <w:ins w:id="472" w:author="ERCOT" w:date="2019-11-04T17:32:00Z"/>
          <w:szCs w:val="20"/>
        </w:rPr>
      </w:pPr>
      <w:ins w:id="473" w:author="ERCOT" w:date="2019-11-04T17:32:00Z">
        <w:r w:rsidRPr="00144D6E">
          <w:rPr>
            <w:szCs w:val="20"/>
          </w:rPr>
          <w:t>8.</w:t>
        </w:r>
        <w:r w:rsidRPr="00144D6E">
          <w:rPr>
            <w:szCs w:val="20"/>
          </w:rPr>
          <w:tab/>
          <w:t>Governor droop and Governor Dead-Band settings shall be set in accordance with Section 2.2.7, Turbine Speed Governors.</w:t>
        </w:r>
      </w:ins>
    </w:p>
    <w:p w14:paraId="5B07B343" w14:textId="77777777" w:rsidR="009C76D8" w:rsidRPr="00144D6E" w:rsidRDefault="009C76D8" w:rsidP="009C76D8">
      <w:pPr>
        <w:spacing w:before="240" w:after="120"/>
        <w:jc w:val="both"/>
        <w:rPr>
          <w:ins w:id="474" w:author="ERCOT" w:date="2019-11-04T17:32:00Z"/>
          <w:b/>
          <w:i/>
          <w:smallCaps/>
        </w:rPr>
      </w:pPr>
      <w:ins w:id="475" w:author="ERCOT" w:date="2019-11-04T17:32:00Z">
        <w:r w:rsidRPr="00144D6E">
          <w:rPr>
            <w:b/>
            <w:i/>
            <w:smallCaps/>
          </w:rPr>
          <w:t>Definitions</w:t>
        </w:r>
      </w:ins>
    </w:p>
    <w:p w14:paraId="5174F119" w14:textId="77777777" w:rsidR="009C76D8" w:rsidRPr="00144D6E" w:rsidRDefault="009C76D8" w:rsidP="009C76D8">
      <w:pPr>
        <w:spacing w:after="240"/>
        <w:rPr>
          <w:ins w:id="476" w:author="ERCOT" w:date="2019-11-04T17:32:00Z"/>
        </w:rPr>
      </w:pPr>
      <w:ins w:id="477" w:author="ERCOT" w:date="2019-11-04T17:32:00Z">
        <w:r w:rsidRPr="00144D6E">
          <w:rPr>
            <w:b/>
          </w:rPr>
          <w:t>Energy Storage Resource Base Load =</w:t>
        </w:r>
        <w:r w:rsidRPr="00144D6E">
          <w:t xml:space="preserve"> </w:t>
        </w:r>
      </w:ins>
      <w:ins w:id="478" w:author="ERCOT" w:date="2019-11-05T14:41:00Z">
        <w:r>
          <w:t xml:space="preserve">for low frequency test </w:t>
        </w:r>
      </w:ins>
      <w:ins w:id="479" w:author="ERCOT" w:date="2019-11-04T17:32:00Z">
        <w:r w:rsidRPr="00144D6E">
          <w:t>maximum charging capability</w:t>
        </w:r>
      </w:ins>
      <w:ins w:id="480" w:author="ERCOT" w:date="2019-11-07T14:48:00Z">
        <w:r>
          <w:t>;</w:t>
        </w:r>
      </w:ins>
      <w:ins w:id="481" w:author="ERCOT" w:date="2019-11-05T14:40:00Z">
        <w:del w:id="482" w:author="ERCOT" w:date="2019-11-07T14:48:00Z">
          <w:r w:rsidDel="0067381D">
            <w:delText>.</w:delText>
          </w:r>
        </w:del>
      </w:ins>
      <w:ins w:id="483" w:author="ERCOT" w:date="2019-11-05T14:41:00Z">
        <w:r>
          <w:t xml:space="preserve"> </w:t>
        </w:r>
      </w:ins>
      <w:ins w:id="484" w:author="ERCOT" w:date="2019-11-07T14:48:00Z">
        <w:r>
          <w:t>f</w:t>
        </w:r>
      </w:ins>
      <w:ins w:id="485" w:author="ERCOT" w:date="2019-11-05T14:41:00Z">
        <w:r>
          <w:t>or high frequency test maximum discharging capability</w:t>
        </w:r>
      </w:ins>
      <w:ins w:id="486" w:author="ERCOT" w:date="2019-11-04T17:32:00Z">
        <w:r w:rsidRPr="00144D6E">
          <w:t xml:space="preserve"> </w:t>
        </w:r>
      </w:ins>
    </w:p>
    <w:p w14:paraId="0E522B2B" w14:textId="6284B83F" w:rsidR="009C76D8" w:rsidRPr="00144D6E" w:rsidRDefault="00FC6653" w:rsidP="009C76D8">
      <w:pPr>
        <w:rPr>
          <w:ins w:id="487" w:author="ERCOT" w:date="2019-11-04T17:32:00Z"/>
        </w:rPr>
      </w:pPr>
      <w:ins w:id="488" w:author="ERCOT" w:date="2019-12-15T17:12:00Z">
        <w:r>
          <w:rPr>
            <w:noProof/>
          </w:rPr>
          <mc:AlternateContent>
            <mc:Choice Requires="wpc">
              <w:drawing>
                <wp:anchor distT="0" distB="0" distL="114300" distR="114300" simplePos="0" relativeHeight="251658240" behindDoc="0" locked="0" layoutInCell="1" allowOverlap="1" wp14:anchorId="7508BC16" wp14:editId="6D0E8EAF">
                  <wp:simplePos x="0" y="0"/>
                  <wp:positionH relativeFrom="column">
                    <wp:posOffset>1541780</wp:posOffset>
                  </wp:positionH>
                  <wp:positionV relativeFrom="paragraph">
                    <wp:posOffset>6985</wp:posOffset>
                  </wp:positionV>
                  <wp:extent cx="2647950" cy="381000"/>
                  <wp:effectExtent l="0" t="0" r="0" b="0"/>
                  <wp:wrapNone/>
                  <wp:docPr id="27" name="Canvas 2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2" name="Line 23"/>
                          <wps:cNvCnPr>
                            <a:cxnSpLocks noChangeShapeType="1"/>
                          </wps:cNvCnPr>
                          <wps:spPr bwMode="auto">
                            <a:xfrm>
                              <a:off x="25400" y="175260"/>
                              <a:ext cx="2487212"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 name="Rectangle 24"/>
                          <wps:cNvSpPr>
                            <a:spLocks noChangeArrowheads="1"/>
                          </wps:cNvSpPr>
                          <wps:spPr bwMode="auto">
                            <a:xfrm>
                              <a:off x="2360764" y="209578"/>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81000" w14:textId="77777777" w:rsidR="009C76D8" w:rsidRDefault="009C76D8" w:rsidP="009C76D8">
                                <w:ins w:id="489" w:author="ERCOT" w:date="2019-12-15T17:12:00Z">
                                  <w:r>
                                    <w:rPr>
                                      <w:color w:val="000000"/>
                                      <w:sz w:val="20"/>
                                      <w:szCs w:val="20"/>
                                    </w:rPr>
                                    <w:t>10</w:t>
                                  </w:r>
                                </w:ins>
                              </w:p>
                            </w:txbxContent>
                          </wps:txbx>
                          <wps:bodyPr rot="0" vert="horz" wrap="none" lIns="0" tIns="0" rIns="0" bIns="0" anchor="t" anchorCtr="0">
                            <a:spAutoFit/>
                          </wps:bodyPr>
                        </wps:wsp>
                        <wps:wsp>
                          <wps:cNvPr id="14" name="Rectangle 25"/>
                          <wps:cNvSpPr>
                            <a:spLocks noChangeArrowheads="1"/>
                          </wps:cNvSpPr>
                          <wps:spPr bwMode="auto">
                            <a:xfrm>
                              <a:off x="2256901" y="196877"/>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47FCEF" w14:textId="77777777" w:rsidR="009C76D8" w:rsidRDefault="009C76D8" w:rsidP="009C76D8">
                                <w:ins w:id="490" w:author="ERCOT" w:date="2019-12-15T17:12:00Z">
                                  <w:r>
                                    <w:rPr>
                                      <w:color w:val="000000"/>
                                      <w:sz w:val="20"/>
                                      <w:szCs w:val="20"/>
                                    </w:rPr>
                                    <w:t>*</w:t>
                                  </w:r>
                                </w:ins>
                              </w:p>
                            </w:txbxContent>
                          </wps:txbx>
                          <wps:bodyPr rot="0" vert="horz" wrap="none" lIns="0" tIns="0" rIns="0" bIns="0" anchor="t" anchorCtr="0">
                            <a:spAutoFit/>
                          </wps:bodyPr>
                        </wps:wsp>
                        <wps:wsp>
                          <wps:cNvPr id="15" name="Rectangle 26"/>
                          <wps:cNvSpPr>
                            <a:spLocks noChangeArrowheads="1"/>
                          </wps:cNvSpPr>
                          <wps:spPr bwMode="auto">
                            <a:xfrm>
                              <a:off x="2169877" y="196877"/>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EEDCF5" w14:textId="77777777" w:rsidR="009C76D8" w:rsidRDefault="009C76D8" w:rsidP="009C76D8">
                                <w:ins w:id="491" w:author="ERCOT" w:date="2019-12-15T17:12:00Z">
                                  <w:r>
                                    <w:rPr>
                                      <w:color w:val="000000"/>
                                      <w:sz w:val="20"/>
                                      <w:szCs w:val="20"/>
                                    </w:rPr>
                                    <w:t>)</w:t>
                                  </w:r>
                                </w:ins>
                              </w:p>
                            </w:txbxContent>
                          </wps:txbx>
                          <wps:bodyPr rot="0" vert="horz" wrap="none" lIns="0" tIns="0" rIns="0" bIns="0" anchor="t" anchorCtr="0">
                            <a:spAutoFit/>
                          </wps:bodyPr>
                        </wps:wsp>
                        <wps:wsp>
                          <wps:cNvPr id="17" name="Rectangle 27"/>
                          <wps:cNvSpPr>
                            <a:spLocks noChangeArrowheads="1"/>
                          </wps:cNvSpPr>
                          <wps:spPr bwMode="auto">
                            <a:xfrm>
                              <a:off x="605155" y="193675"/>
                              <a:ext cx="127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8CE4D" w14:textId="77777777" w:rsidR="009C76D8" w:rsidRDefault="009C76D8" w:rsidP="009C76D8">
                                <w:ins w:id="492" w:author="ERCOT" w:date="2019-12-15T17:12:00Z">
                                  <w:r>
                                    <w:rPr>
                                      <w:color w:val="000000"/>
                                      <w:sz w:val="20"/>
                                      <w:szCs w:val="20"/>
                                    </w:rPr>
                                    <w:t>60</w:t>
                                  </w:r>
                                </w:ins>
                              </w:p>
                            </w:txbxContent>
                          </wps:txbx>
                          <wps:bodyPr rot="0" vert="horz" wrap="none" lIns="0" tIns="0" rIns="0" bIns="0" anchor="t" anchorCtr="0">
                            <a:spAutoFit/>
                          </wps:bodyPr>
                        </wps:wsp>
                        <wps:wsp>
                          <wps:cNvPr id="18" name="Rectangle 28"/>
                          <wps:cNvSpPr>
                            <a:spLocks noChangeArrowheads="1"/>
                          </wps:cNvSpPr>
                          <wps:spPr bwMode="auto">
                            <a:xfrm>
                              <a:off x="478735" y="20447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C0F183" w14:textId="77777777" w:rsidR="009C76D8" w:rsidRDefault="009C76D8" w:rsidP="009C76D8">
                                <w:ins w:id="493" w:author="ERCOT" w:date="2019-12-15T17:12:00Z">
                                  <w:r>
                                    <w:rPr>
                                      <w:color w:val="000000"/>
                                      <w:sz w:val="20"/>
                                      <w:szCs w:val="20"/>
                                    </w:rPr>
                                    <w:t>*</w:t>
                                  </w:r>
                                </w:ins>
                              </w:p>
                            </w:txbxContent>
                          </wps:txbx>
                          <wps:bodyPr rot="0" vert="horz" wrap="none" lIns="0" tIns="0" rIns="0" bIns="0" anchor="t" anchorCtr="0">
                            <a:spAutoFit/>
                          </wps:bodyPr>
                        </wps:wsp>
                        <wps:wsp>
                          <wps:cNvPr id="20" name="Rectangle 29"/>
                          <wps:cNvSpPr>
                            <a:spLocks noChangeArrowheads="1"/>
                          </wps:cNvSpPr>
                          <wps:spPr bwMode="auto">
                            <a:xfrm>
                              <a:off x="33020" y="193675"/>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1FFD6" w14:textId="77777777" w:rsidR="009C76D8" w:rsidRDefault="009C76D8" w:rsidP="009C76D8">
                                <w:ins w:id="494" w:author="ERCOT" w:date="2019-12-15T17:12:00Z">
                                  <w:r>
                                    <w:rPr>
                                      <w:color w:val="000000"/>
                                      <w:sz w:val="20"/>
                                      <w:szCs w:val="20"/>
                                    </w:rPr>
                                    <w:t>(</w:t>
                                  </w:r>
                                </w:ins>
                              </w:p>
                            </w:txbxContent>
                          </wps:txbx>
                          <wps:bodyPr rot="0" vert="horz" wrap="none" lIns="0" tIns="0" rIns="0" bIns="0" anchor="t" anchorCtr="0">
                            <a:spAutoFit/>
                          </wps:bodyPr>
                        </wps:wsp>
                        <wps:wsp>
                          <wps:cNvPr id="21" name="Rectangle 30"/>
                          <wps:cNvSpPr>
                            <a:spLocks noChangeArrowheads="1"/>
                          </wps:cNvSpPr>
                          <wps:spPr bwMode="auto">
                            <a:xfrm>
                              <a:off x="1857817" y="193675"/>
                              <a:ext cx="2978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5AA1A" w14:textId="77777777" w:rsidR="009C76D8" w:rsidRDefault="009C76D8" w:rsidP="009C76D8">
                                <w:ins w:id="495" w:author="ERCOT" w:date="2019-12-15T17:12:00Z">
                                  <w:r>
                                    <w:rPr>
                                      <w:i/>
                                      <w:iCs/>
                                      <w:color w:val="000000"/>
                                      <w:sz w:val="20"/>
                                      <w:szCs w:val="20"/>
                                    </w:rPr>
                                    <w:t>Band</w:t>
                                  </w:r>
                                </w:ins>
                              </w:p>
                            </w:txbxContent>
                          </wps:txbx>
                          <wps:bodyPr rot="0" vert="horz" wrap="none" lIns="0" tIns="0" rIns="0" bIns="0" anchor="t" anchorCtr="0">
                            <a:spAutoFit/>
                          </wps:bodyPr>
                        </wps:wsp>
                        <wps:wsp>
                          <wps:cNvPr id="22" name="Rectangle 32"/>
                          <wps:cNvSpPr>
                            <a:spLocks noChangeArrowheads="1"/>
                          </wps:cNvSpPr>
                          <wps:spPr bwMode="auto">
                            <a:xfrm>
                              <a:off x="893445" y="193675"/>
                              <a:ext cx="7988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B43EC" w14:textId="77777777" w:rsidR="009C76D8" w:rsidRDefault="009C76D8" w:rsidP="009C76D8">
                                <w:ins w:id="496" w:author="ERCOT" w:date="2019-12-15T17:12:00Z">
                                  <w:r>
                                    <w:rPr>
                                      <w:i/>
                                      <w:iCs/>
                                      <w:color w:val="000000"/>
                                      <w:sz w:val="20"/>
                                      <w:szCs w:val="20"/>
                                    </w:rPr>
                                    <w:t>GovernorDe</w:t>
                                  </w:r>
                                </w:ins>
                                <w:ins w:id="497" w:author="ERCOT" w:date="2019-12-16T08:53:00Z">
                                  <w:r>
                                    <w:rPr>
                                      <w:i/>
                                      <w:iCs/>
                                      <w:color w:val="000000"/>
                                      <w:sz w:val="20"/>
                                      <w:szCs w:val="20"/>
                                    </w:rPr>
                                    <w:t>ad</w:t>
                                  </w:r>
                                </w:ins>
                              </w:p>
                            </w:txbxContent>
                          </wps:txbx>
                          <wps:bodyPr rot="0" vert="horz" wrap="none" lIns="0" tIns="0" rIns="0" bIns="0" anchor="t" anchorCtr="0">
                            <a:spAutoFit/>
                          </wps:bodyPr>
                        </wps:wsp>
                        <wps:wsp>
                          <wps:cNvPr id="23" name="Rectangle 33"/>
                          <wps:cNvSpPr>
                            <a:spLocks noChangeArrowheads="1"/>
                          </wps:cNvSpPr>
                          <wps:spPr bwMode="auto">
                            <a:xfrm>
                              <a:off x="92075" y="193675"/>
                              <a:ext cx="3613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9E772" w14:textId="77777777" w:rsidR="009C76D8" w:rsidRDefault="009C76D8" w:rsidP="009C76D8">
                                <w:ins w:id="498" w:author="ERCOT" w:date="2019-12-15T17:12:00Z">
                                  <w:r>
                                    <w:rPr>
                                      <w:i/>
                                      <w:iCs/>
                                      <w:color w:val="000000"/>
                                      <w:sz w:val="20"/>
                                      <w:szCs w:val="20"/>
                                    </w:rPr>
                                    <w:t>Droop</w:t>
                                  </w:r>
                                </w:ins>
                              </w:p>
                            </w:txbxContent>
                          </wps:txbx>
                          <wps:bodyPr rot="0" vert="horz" wrap="none" lIns="0" tIns="0" rIns="0" bIns="0" anchor="t" anchorCtr="0">
                            <a:spAutoFit/>
                          </wps:bodyPr>
                        </wps:wsp>
                        <wps:wsp>
                          <wps:cNvPr id="24" name="Rectangle 34"/>
                          <wps:cNvSpPr>
                            <a:spLocks noChangeArrowheads="1"/>
                          </wps:cNvSpPr>
                          <wps:spPr bwMode="auto">
                            <a:xfrm>
                              <a:off x="1275715" y="8255"/>
                              <a:ext cx="10731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010497" w14:textId="77777777" w:rsidR="009C76D8" w:rsidRDefault="009C76D8" w:rsidP="009C76D8">
                                <w:ins w:id="499" w:author="ERCOT" w:date="2019-12-15T17:12:00Z">
                                  <w:r>
                                    <w:rPr>
                                      <w:i/>
                                      <w:iCs/>
                                      <w:color w:val="000000"/>
                                      <w:sz w:val="20"/>
                                      <w:szCs w:val="20"/>
                                    </w:rPr>
                                    <w:t>P</w:t>
                                  </w:r>
                                </w:ins>
                              </w:p>
                            </w:txbxContent>
                          </wps:txbx>
                          <wps:bodyPr rot="0" vert="horz" wrap="none" lIns="0" tIns="0" rIns="0" bIns="0" anchor="t" anchorCtr="0">
                            <a:spAutoFit/>
                          </wps:bodyPr>
                        </wps:wsp>
                        <wps:wsp>
                          <wps:cNvPr id="25" name="Rectangle 35"/>
                          <wps:cNvSpPr>
                            <a:spLocks noChangeArrowheads="1"/>
                          </wps:cNvSpPr>
                          <wps:spPr bwMode="auto">
                            <a:xfrm>
                              <a:off x="1731756" y="175260"/>
                              <a:ext cx="69850" cy="1676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5BF83" w14:textId="77777777" w:rsidR="009C76D8" w:rsidRDefault="009C76D8" w:rsidP="009C76D8">
                                <w:ins w:id="500" w:author="ERCOT" w:date="2019-12-15T17:12:00Z">
                                  <w:r>
                                    <w:rPr>
                                      <w:rFonts w:ascii="Symbol" w:hAnsi="Symbol" w:cs="Symbol"/>
                                      <w:color w:val="000000"/>
                                      <w:sz w:val="20"/>
                                      <w:szCs w:val="20"/>
                                    </w:rPr>
                                    <w:t></w:t>
                                  </w:r>
                                </w:ins>
                              </w:p>
                            </w:txbxContent>
                          </wps:txbx>
                          <wps:bodyPr rot="0" vert="horz" wrap="none" lIns="0" tIns="0" rIns="0" bIns="0" anchor="t" anchorCtr="0">
                            <a:noAutofit/>
                          </wps:bodyPr>
                        </wps:wsp>
                        <wps:wsp>
                          <wps:cNvPr id="26" name="Rectangle 36"/>
                          <wps:cNvSpPr>
                            <a:spLocks noChangeArrowheads="1"/>
                          </wps:cNvSpPr>
                          <wps:spPr bwMode="auto">
                            <a:xfrm>
                              <a:off x="784860" y="179070"/>
                              <a:ext cx="698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14598" w14:textId="77777777" w:rsidR="009C76D8" w:rsidRDefault="009C76D8" w:rsidP="009C76D8">
                                <w:ins w:id="501" w:author="ERCOT" w:date="2019-12-15T17:12:00Z">
                                  <w:r>
                                    <w:rPr>
                                      <w:rFonts w:ascii="Symbol" w:hAnsi="Symbol" w:cs="Symbol"/>
                                      <w:color w:val="000000"/>
                                      <w:sz w:val="20"/>
                                      <w:szCs w:val="20"/>
                                    </w:rPr>
                                    <w:t></w:t>
                                  </w:r>
                                </w:ins>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7508BC16" id="Canvas 26" o:spid="_x0000_s1026" editas="canvas" style="position:absolute;margin-left:121.4pt;margin-top:.55pt;width:208.5pt;height:30pt;z-index:251658240" coordsize="26479,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">
                  <v:shape id="_x0000_s1027" type="#_x0000_t75" style="position:absolute;width:26479;height:3810;visibility:visible;mso-wrap-style:square">
                    <v:fill o:detectmouseclick="t"/>
                    <v:path o:connecttype="none"/>
                  </v:shape>
                  <v:line id="Line 23" o:spid="_x0000_s1028" style="position:absolute;visibility:visible;mso-wrap-style:square" from="254,1752" to="25126,1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0S98EAAADbAAAADwAAAGRycy9kb3ducmV2LnhtbERPTYvCMBC9C/6HMII3TVdEpGsUVxGE&#10;PUitl70NzdhWm0lJotb99UZY2Ns83ucsVp1pxJ2cry0r+BgnIIgLq2suFZzy3WgOwgdkjY1lUvAk&#10;D6tlv7fAVNsHZ3Q/hlLEEPYpKqhCaFMpfVGRQT+2LXHkztYZDBG6UmqHjxhuGjlJkpk0WHNsqLCl&#10;TUXF9XgzCuZ567fPzc/OHtzlN/ueZjTFL6WGg279CSJQF/7Ff+69jvMn8P4lHi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HRL3wQAAANsAAAAPAAAAAAAAAAAAAAAA&#10;AKECAABkcnMvZG93bnJldi54bWxQSwUGAAAAAAQABAD5AAAAjwMAAAAA&#10;" strokeweight=".5pt"/>
                  <v:rect id="Rectangle 24" o:spid="_x0000_s1029" style="position:absolute;left:23607;top:2095;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14:paraId="74C81000" w14:textId="77777777" w:rsidR="009C76D8" w:rsidRDefault="009C76D8" w:rsidP="009C76D8">
                          <w:ins w:id="503" w:author="ERCOT" w:date="2019-12-15T17:12:00Z">
                            <w:r>
                              <w:rPr>
                                <w:color w:val="000000"/>
                                <w:sz w:val="20"/>
                                <w:szCs w:val="20"/>
                              </w:rPr>
                              <w:t>10</w:t>
                            </w:r>
                          </w:ins>
                        </w:p>
                      </w:txbxContent>
                    </v:textbox>
                  </v:rect>
                  <v:rect id="Rectangle 25" o:spid="_x0000_s1030" style="position:absolute;left:22569;top:1968;width:64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14:paraId="3047FCEF" w14:textId="77777777" w:rsidR="009C76D8" w:rsidRDefault="009C76D8" w:rsidP="009C76D8">
                          <w:ins w:id="504" w:author="ERCOT" w:date="2019-12-15T17:12:00Z">
                            <w:r>
                              <w:rPr>
                                <w:color w:val="000000"/>
                                <w:sz w:val="20"/>
                                <w:szCs w:val="20"/>
                              </w:rPr>
                              <w:t>*</w:t>
                            </w:r>
                          </w:ins>
                        </w:p>
                      </w:txbxContent>
                    </v:textbox>
                  </v:rect>
                  <v:rect id="Rectangle 26" o:spid="_x0000_s1031" style="position:absolute;left:21698;top:1968;width:42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14:paraId="44EEDCF5" w14:textId="77777777" w:rsidR="009C76D8" w:rsidRDefault="009C76D8" w:rsidP="009C76D8">
                          <w:ins w:id="505" w:author="ERCOT" w:date="2019-12-15T17:12:00Z">
                            <w:r>
                              <w:rPr>
                                <w:color w:val="000000"/>
                                <w:sz w:val="20"/>
                                <w:szCs w:val="20"/>
                              </w:rPr>
                              <w:t>)</w:t>
                            </w:r>
                          </w:ins>
                        </w:p>
                      </w:txbxContent>
                    </v:textbox>
                  </v:rect>
                  <v:rect id="Rectangle 27" o:spid="_x0000_s1032" style="position:absolute;left:6051;top:1936;width:1276;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14:paraId="74B8CE4D" w14:textId="77777777" w:rsidR="009C76D8" w:rsidRDefault="009C76D8" w:rsidP="009C76D8">
                          <w:ins w:id="506" w:author="ERCOT" w:date="2019-12-15T17:12:00Z">
                            <w:r>
                              <w:rPr>
                                <w:color w:val="000000"/>
                                <w:sz w:val="20"/>
                                <w:szCs w:val="20"/>
                              </w:rPr>
                              <w:t>60</w:t>
                            </w:r>
                          </w:ins>
                        </w:p>
                      </w:txbxContent>
                    </v:textbox>
                  </v:rect>
                  <v:rect id="Rectangle 28" o:spid="_x0000_s1033" style="position:absolute;left:4787;top:2044;width:641;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14:paraId="5BC0F183" w14:textId="77777777" w:rsidR="009C76D8" w:rsidRDefault="009C76D8" w:rsidP="009C76D8">
                          <w:ins w:id="507" w:author="ERCOT" w:date="2019-12-15T17:12:00Z">
                            <w:r>
                              <w:rPr>
                                <w:color w:val="000000"/>
                                <w:sz w:val="20"/>
                                <w:szCs w:val="20"/>
                              </w:rPr>
                              <w:t>*</w:t>
                            </w:r>
                          </w:ins>
                        </w:p>
                      </w:txbxContent>
                    </v:textbox>
                  </v:rect>
                  <v:rect id="Rectangle 29" o:spid="_x0000_s1034" style="position:absolute;left:330;top:1936;width:425;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14:paraId="1841FFD6" w14:textId="77777777" w:rsidR="009C76D8" w:rsidRDefault="009C76D8" w:rsidP="009C76D8">
                          <w:ins w:id="508" w:author="ERCOT" w:date="2019-12-15T17:12:00Z">
                            <w:r>
                              <w:rPr>
                                <w:color w:val="000000"/>
                                <w:sz w:val="20"/>
                                <w:szCs w:val="20"/>
                              </w:rPr>
                              <w:t>(</w:t>
                            </w:r>
                          </w:ins>
                        </w:p>
                      </w:txbxContent>
                    </v:textbox>
                  </v:rect>
                  <v:rect id="Rectangle 30" o:spid="_x0000_s1035" style="position:absolute;left:18578;top:1936;width:297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14:paraId="2765AA1A" w14:textId="77777777" w:rsidR="009C76D8" w:rsidRDefault="009C76D8" w:rsidP="009C76D8">
                          <w:ins w:id="509" w:author="ERCOT" w:date="2019-12-15T17:12:00Z">
                            <w:r>
                              <w:rPr>
                                <w:i/>
                                <w:iCs/>
                                <w:color w:val="000000"/>
                                <w:sz w:val="20"/>
                                <w:szCs w:val="20"/>
                              </w:rPr>
                              <w:t>Band</w:t>
                            </w:r>
                          </w:ins>
                        </w:p>
                      </w:txbxContent>
                    </v:textbox>
                  </v:rect>
                  <v:rect id="Rectangle 32" o:spid="_x0000_s1036" style="position:absolute;left:8934;top:1936;width:7988;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14:paraId="3CAB43EC" w14:textId="77777777" w:rsidR="009C76D8" w:rsidRDefault="009C76D8" w:rsidP="009C76D8">
                          <w:ins w:id="510" w:author="ERCOT" w:date="2019-12-15T17:12:00Z">
                            <w:r>
                              <w:rPr>
                                <w:i/>
                                <w:iCs/>
                                <w:color w:val="000000"/>
                                <w:sz w:val="20"/>
                                <w:szCs w:val="20"/>
                              </w:rPr>
                              <w:t>GovernorDe</w:t>
                            </w:r>
                          </w:ins>
                          <w:ins w:id="511" w:author="ERCOT" w:date="2019-12-16T08:53:00Z">
                            <w:r>
                              <w:rPr>
                                <w:i/>
                                <w:iCs/>
                                <w:color w:val="000000"/>
                                <w:sz w:val="20"/>
                                <w:szCs w:val="20"/>
                              </w:rPr>
                              <w:t>ad</w:t>
                            </w:r>
                          </w:ins>
                        </w:p>
                      </w:txbxContent>
                    </v:textbox>
                  </v:rect>
                  <v:rect id="Rectangle 33" o:spid="_x0000_s1037" style="position:absolute;left:920;top:1936;width:3613;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14:paraId="30D9E772" w14:textId="77777777" w:rsidR="009C76D8" w:rsidRDefault="009C76D8" w:rsidP="009C76D8">
                          <w:ins w:id="512" w:author="ERCOT" w:date="2019-12-15T17:12:00Z">
                            <w:r>
                              <w:rPr>
                                <w:i/>
                                <w:iCs/>
                                <w:color w:val="000000"/>
                                <w:sz w:val="20"/>
                                <w:szCs w:val="20"/>
                              </w:rPr>
                              <w:t>Droop</w:t>
                            </w:r>
                          </w:ins>
                        </w:p>
                      </w:txbxContent>
                    </v:textbox>
                  </v:rect>
                  <v:rect id="Rectangle 34" o:spid="_x0000_s1038" style="position:absolute;left:12757;top:82;width:1073;height:146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14:paraId="77010497" w14:textId="77777777" w:rsidR="009C76D8" w:rsidRDefault="009C76D8" w:rsidP="009C76D8">
                          <w:ins w:id="513" w:author="ERCOT" w:date="2019-12-15T17:12:00Z">
                            <w:r>
                              <w:rPr>
                                <w:i/>
                                <w:iCs/>
                                <w:color w:val="000000"/>
                                <w:sz w:val="20"/>
                                <w:szCs w:val="20"/>
                              </w:rPr>
                              <w:t>P</w:t>
                            </w:r>
                          </w:ins>
                        </w:p>
                      </w:txbxContent>
                    </v:textbox>
                  </v:rect>
                  <v:rect id="Rectangle 35" o:spid="_x0000_s1039" style="position:absolute;left:17317;top:1752;width:699;height:167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eR8MA&#10;AADbAAAADwAAAGRycy9kb3ducmV2LnhtbESP3WoCMRSE7wu+QzhC72p2xUpdjaKCWApe+PMAh81x&#10;s7o5WZOo27dvCoVeDjPzDTNbdLYRD/KhdqwgH2QgiEuna64UnI6btw8QISJrbByTgm8KsJj3XmZY&#10;aPfkPT0OsRIJwqFABSbGtpAylIYshoFriZN3dt5iTNJXUnt8Jrht5DDLxtJizWnBYEtrQ+X1cLcK&#10;aLXdTy7LYHbS5yHffY0no+1Nqdd+t5yCiNTF//Bf+1MrGL7D75f0A+T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yeR8MAAADbAAAADwAAAAAAAAAAAAAAAACYAgAAZHJzL2Rv&#10;d25yZXYueG1sUEsFBgAAAAAEAAQA9QAAAIgDAAAAAA==&#10;" filled="f" stroked="f">
                    <v:textbox inset="0,0,0,0">
                      <w:txbxContent>
                        <w:p w14:paraId="68B5BF83" w14:textId="77777777" w:rsidR="009C76D8" w:rsidRDefault="009C76D8" w:rsidP="009C76D8">
                          <w:ins w:id="514" w:author="ERCOT" w:date="2019-12-15T17:12:00Z">
                            <w:r>
                              <w:rPr>
                                <w:rFonts w:ascii="Symbol" w:hAnsi="Symbol" w:cs="Symbol"/>
                                <w:color w:val="000000"/>
                                <w:sz w:val="20"/>
                                <w:szCs w:val="20"/>
                              </w:rPr>
                              <w:t></w:t>
                            </w:r>
                          </w:ins>
                        </w:p>
                      </w:txbxContent>
                    </v:textbox>
                  </v:rect>
                  <v:rect id="Rectangle 36" o:spid="_x0000_s1040" style="position:absolute;left:7848;top:1790;width:699;height:155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14:paraId="31E14598" w14:textId="77777777" w:rsidR="009C76D8" w:rsidRDefault="009C76D8" w:rsidP="009C76D8">
                          <w:ins w:id="515" w:author="ERCOT" w:date="2019-12-15T17:12:00Z">
                            <w:r>
                              <w:rPr>
                                <w:rFonts w:ascii="Symbol" w:hAnsi="Symbol" w:cs="Symbol"/>
                                <w:color w:val="000000"/>
                                <w:sz w:val="20"/>
                                <w:szCs w:val="20"/>
                              </w:rPr>
                              <w:t></w:t>
                            </w:r>
                          </w:ins>
                        </w:p>
                      </w:txbxContent>
                    </v:textbox>
                  </v:rect>
                </v:group>
              </w:pict>
            </mc:Fallback>
          </mc:AlternateContent>
        </w:r>
      </w:ins>
      <w:ins w:id="502" w:author="ERCOT" w:date="2019-11-04T17:32:00Z">
        <w:r w:rsidR="009C76D8" w:rsidRPr="00144D6E">
          <w:rPr>
            <w:b/>
          </w:rPr>
          <w:t>Gain MW for 0.1Hz</w:t>
        </w:r>
        <w:r w:rsidR="009C76D8" w:rsidRPr="00144D6E">
          <w:t xml:space="preserve"> =</w:t>
        </w:r>
      </w:ins>
    </w:p>
    <w:p w14:paraId="014ED75C" w14:textId="77777777" w:rsidR="009C76D8" w:rsidRPr="00144D6E" w:rsidRDefault="009C76D8" w:rsidP="009C76D8">
      <w:pPr>
        <w:ind w:left="2070" w:firstLine="90"/>
        <w:rPr>
          <w:ins w:id="503" w:author="ERCOT" w:date="2019-11-04T17:32:00Z"/>
        </w:rPr>
      </w:pPr>
    </w:p>
    <w:p w14:paraId="48A88384" w14:textId="77777777" w:rsidR="009C76D8" w:rsidRPr="00144D6E" w:rsidRDefault="009C76D8" w:rsidP="009C76D8">
      <w:pPr>
        <w:rPr>
          <w:ins w:id="504" w:author="ERCOT" w:date="2019-11-04T17:32:00Z"/>
        </w:rPr>
      </w:pPr>
      <w:ins w:id="505" w:author="ERCOT" w:date="2019-11-04T17:32:00Z">
        <w:r w:rsidRPr="00144D6E">
          <w:t>Where:</w:t>
        </w:r>
      </w:ins>
    </w:p>
    <w:p w14:paraId="03CA4769" w14:textId="77777777" w:rsidR="009C76D8" w:rsidRPr="00144D6E" w:rsidRDefault="009C76D8" w:rsidP="009C76D8">
      <w:pPr>
        <w:rPr>
          <w:ins w:id="506" w:author="ERCOT" w:date="2019-11-04T17:32:00Z"/>
        </w:rPr>
      </w:pPr>
    </w:p>
    <w:p w14:paraId="022227AB" w14:textId="77777777" w:rsidR="009C76D8" w:rsidRPr="00144D6E" w:rsidRDefault="009C76D8" w:rsidP="009C76D8">
      <w:pPr>
        <w:rPr>
          <w:ins w:id="507" w:author="ERCOT" w:date="2019-11-04T17:32:00Z"/>
        </w:rPr>
      </w:pPr>
      <w:ins w:id="508" w:author="ERCOT" w:date="2019-11-04T17:32:00Z">
        <w:r w:rsidRPr="00144D6E">
          <w:rPr>
            <w:i/>
          </w:rPr>
          <w:t>P</w:t>
        </w:r>
        <w:r w:rsidRPr="00144D6E">
          <w:t xml:space="preserve"> = Energy Storage Resource Base Load (MW)</w:t>
        </w:r>
      </w:ins>
    </w:p>
    <w:p w14:paraId="73587826" w14:textId="77777777" w:rsidR="009C76D8" w:rsidRPr="00144D6E" w:rsidRDefault="009C76D8" w:rsidP="009C76D8">
      <w:pPr>
        <w:rPr>
          <w:ins w:id="509" w:author="ERCOT" w:date="2019-11-04T17:32:00Z"/>
        </w:rPr>
      </w:pPr>
    </w:p>
    <w:p w14:paraId="24065061" w14:textId="77777777" w:rsidR="009C76D8" w:rsidRPr="00144D6E" w:rsidRDefault="009C76D8" w:rsidP="009C76D8">
      <w:pPr>
        <w:rPr>
          <w:ins w:id="510" w:author="ERCOT" w:date="2019-11-04T17:32:00Z"/>
        </w:rPr>
      </w:pPr>
      <w:ins w:id="511" w:author="ERCOT" w:date="2019-11-04T17:32:00Z">
        <w:r w:rsidRPr="00144D6E">
          <w:rPr>
            <w:i/>
          </w:rPr>
          <w:t>Droop</w:t>
        </w:r>
        <w:r w:rsidRPr="00144D6E">
          <w:t xml:space="preserve"> </w:t>
        </w:r>
        <w:r w:rsidRPr="00144D6E">
          <w:tab/>
          <w:t>= droop (%)</w:t>
        </w:r>
      </w:ins>
    </w:p>
    <w:p w14:paraId="21466C7C" w14:textId="77777777" w:rsidR="009C76D8" w:rsidRPr="00144D6E" w:rsidRDefault="009C76D8" w:rsidP="009C76D8">
      <w:pPr>
        <w:rPr>
          <w:ins w:id="512" w:author="ERCOT" w:date="2019-11-04T17:32:00Z"/>
        </w:rPr>
      </w:pPr>
    </w:p>
    <w:p w14:paraId="25BCA352" w14:textId="77777777" w:rsidR="009C76D8" w:rsidRPr="00144D6E" w:rsidRDefault="009C76D8" w:rsidP="009C76D8">
      <w:pPr>
        <w:rPr>
          <w:ins w:id="513" w:author="ERCOT" w:date="2019-11-04T17:32:00Z"/>
        </w:rPr>
      </w:pPr>
      <w:ins w:id="514" w:author="ERCOT" w:date="2019-11-04T17:32:00Z">
        <w:r w:rsidRPr="00144D6E">
          <w:rPr>
            <w:b/>
          </w:rPr>
          <w:t>Frequency Offset</w:t>
        </w:r>
        <w:r w:rsidRPr="00144D6E">
          <w:t xml:space="preserve"> = +0.2 Hz and -0.2 Hz (+12 rpm and -12 rpm, for 3600 sync speed machines), outside Governor Dead-Band</w:t>
        </w:r>
      </w:ins>
    </w:p>
    <w:p w14:paraId="50D24533" w14:textId="77777777" w:rsidR="009C76D8" w:rsidRPr="00144D6E" w:rsidRDefault="009C76D8" w:rsidP="009C76D8">
      <w:pPr>
        <w:rPr>
          <w:ins w:id="515" w:author="ERCOT" w:date="2019-11-04T17:32:00Z"/>
          <w:b/>
        </w:rPr>
      </w:pPr>
    </w:p>
    <w:p w14:paraId="2DB58926" w14:textId="77777777" w:rsidR="009C76D8" w:rsidRPr="00144D6E" w:rsidRDefault="009C76D8" w:rsidP="009C76D8">
      <w:pPr>
        <w:rPr>
          <w:ins w:id="516" w:author="ERCOT" w:date="2019-11-04T17:32:00Z"/>
        </w:rPr>
      </w:pPr>
      <w:ins w:id="517" w:author="ERCOT" w:date="2019-11-04T17:32:00Z">
        <w:r w:rsidRPr="00144D6E">
          <w:rPr>
            <w:b/>
          </w:rPr>
          <w:t>Test frequency</w:t>
        </w:r>
        <w:r w:rsidRPr="00144D6E">
          <w:t xml:space="preserve"> = Measured Frequency + Frequency Offset</w:t>
        </w:r>
      </w:ins>
    </w:p>
    <w:p w14:paraId="285B458E" w14:textId="77777777" w:rsidR="009C76D8" w:rsidRPr="00144D6E" w:rsidRDefault="009C76D8" w:rsidP="009C76D8">
      <w:pPr>
        <w:rPr>
          <w:ins w:id="518" w:author="ERCOT" w:date="2019-11-04T17:32:00Z"/>
          <w:b/>
        </w:rPr>
      </w:pPr>
    </w:p>
    <w:p w14:paraId="50882EC1" w14:textId="77777777" w:rsidR="009C76D8" w:rsidRPr="00144D6E" w:rsidRDefault="009C76D8" w:rsidP="009C76D8">
      <w:pPr>
        <w:rPr>
          <w:ins w:id="519" w:author="ERCOT" w:date="2019-11-04T17:32:00Z"/>
        </w:rPr>
      </w:pPr>
      <w:ins w:id="520" w:author="ERCOT" w:date="2019-11-04T17:32:00Z">
        <w:r w:rsidRPr="00144D6E">
          <w:rPr>
            <w:b/>
          </w:rPr>
          <w:t>MW Contribution</w:t>
        </w:r>
        <w:r w:rsidRPr="00144D6E">
          <w:t xml:space="preserve"> = Gain MW to 0.1 Hz *10*Frequency Offset</w:t>
        </w:r>
      </w:ins>
    </w:p>
    <w:p w14:paraId="1376779C" w14:textId="77777777" w:rsidR="009C76D8" w:rsidRPr="00144D6E" w:rsidRDefault="009C76D8" w:rsidP="009C76D8">
      <w:pPr>
        <w:rPr>
          <w:ins w:id="521" w:author="ERCOT" w:date="2019-11-04T17:32:00Z"/>
        </w:rPr>
      </w:pPr>
    </w:p>
    <w:p w14:paraId="42D758D0" w14:textId="280E1156" w:rsidR="009C76D8" w:rsidRPr="00144D6E" w:rsidRDefault="009C76D8" w:rsidP="009C76D8">
      <w:pPr>
        <w:rPr>
          <w:ins w:id="522" w:author="ERCOT" w:date="2019-11-04T17:32:00Z"/>
        </w:rPr>
      </w:pPr>
      <w:ins w:id="523" w:author="ERCOT" w:date="2019-11-04T17:32:00Z">
        <w:r w:rsidRPr="00144D6E">
          <w:rPr>
            <w:b/>
          </w:rPr>
          <w:t>Calculated droop</w:t>
        </w:r>
        <w:r w:rsidRPr="00144D6E">
          <w:t xml:space="preserve"> = - </w:t>
        </w:r>
        <w:r w:rsidR="00FC6653">
          <w:rPr>
            <w:noProof/>
            <w:position w:val="-24"/>
          </w:rPr>
          <w:drawing>
            <wp:inline distT="0" distB="0" distL="0" distR="0" wp14:anchorId="6B249066" wp14:editId="0EE5FC55">
              <wp:extent cx="731520" cy="365760"/>
              <wp:effectExtent l="0" t="0" r="0" b="0"/>
              <wp:docPr id="16"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31520" cy="365760"/>
                      </a:xfrm>
                      <a:prstGeom prst="rect">
                        <a:avLst/>
                      </a:prstGeom>
                      <a:noFill/>
                      <a:ln>
                        <a:noFill/>
                      </a:ln>
                    </pic:spPr>
                  </pic:pic>
                </a:graphicData>
              </a:graphic>
            </wp:inline>
          </w:drawing>
        </w:r>
      </w:ins>
    </w:p>
    <w:p w14:paraId="5A7705CB" w14:textId="77777777" w:rsidR="009C76D8" w:rsidRPr="00144D6E" w:rsidRDefault="009C76D8" w:rsidP="009C76D8">
      <w:pPr>
        <w:rPr>
          <w:ins w:id="524" w:author="ERCOT" w:date="2019-11-04T17:32:00Z"/>
        </w:rPr>
      </w:pPr>
    </w:p>
    <w:p w14:paraId="23261B9B" w14:textId="77777777" w:rsidR="009C76D8" w:rsidRPr="00144D6E" w:rsidRDefault="009C76D8" w:rsidP="009C76D8">
      <w:pPr>
        <w:rPr>
          <w:ins w:id="525" w:author="ERCOT" w:date="2019-11-04T17:32:00Z"/>
        </w:rPr>
      </w:pPr>
      <w:ins w:id="526" w:author="ERCOT" w:date="2019-11-04T17:32:00Z">
        <w:r w:rsidRPr="00144D6E">
          <w:t>Where:</w:t>
        </w:r>
      </w:ins>
    </w:p>
    <w:p w14:paraId="07FDE181" w14:textId="77777777" w:rsidR="009C76D8" w:rsidRPr="00144D6E" w:rsidRDefault="009C76D8" w:rsidP="009C76D8">
      <w:pPr>
        <w:rPr>
          <w:ins w:id="527" w:author="ERCOT" w:date="2019-11-04T17:32:00Z"/>
        </w:rPr>
      </w:pPr>
    </w:p>
    <w:p w14:paraId="31C0BD53" w14:textId="77777777" w:rsidR="009C76D8" w:rsidRPr="00144D6E" w:rsidRDefault="009C76D8" w:rsidP="009C76D8">
      <w:pPr>
        <w:rPr>
          <w:ins w:id="528" w:author="ERCOT" w:date="2019-11-04T17:32:00Z"/>
        </w:rPr>
      </w:pPr>
      <w:ins w:id="529" w:author="ERCOT" w:date="2019-11-04T17:32:00Z">
        <w:r w:rsidRPr="00144D6E">
          <w:t>P = Energy Storage Resource Base Load (MW)</w:t>
        </w:r>
      </w:ins>
    </w:p>
    <w:p w14:paraId="4A2BDA1D" w14:textId="77777777" w:rsidR="009C76D8" w:rsidRPr="00144D6E" w:rsidRDefault="009C76D8" w:rsidP="009C76D8">
      <w:pPr>
        <w:rPr>
          <w:ins w:id="530" w:author="ERCOT" w:date="2019-11-04T17:32:00Z"/>
        </w:rPr>
      </w:pPr>
    </w:p>
    <w:p w14:paraId="0F5B76E2" w14:textId="77777777" w:rsidR="009C76D8" w:rsidRPr="00144D6E" w:rsidRDefault="009C76D8" w:rsidP="009C76D8">
      <w:pPr>
        <w:rPr>
          <w:ins w:id="531" w:author="ERCOT" w:date="2019-11-04T17:32:00Z"/>
        </w:rPr>
      </w:pPr>
      <w:ins w:id="532" w:author="ERCOT" w:date="2019-11-04T17:32:00Z">
        <w:r w:rsidRPr="00144D6E">
          <w:t>ΔHz = Change in frequency (Hz), taking into account Governor Dead-Band</w:t>
        </w:r>
      </w:ins>
    </w:p>
    <w:p w14:paraId="42EC889A" w14:textId="77777777" w:rsidR="009C76D8" w:rsidRPr="00144D6E" w:rsidRDefault="009C76D8" w:rsidP="009C76D8">
      <w:pPr>
        <w:rPr>
          <w:ins w:id="533" w:author="ERCOT" w:date="2019-11-04T17:32:00Z"/>
        </w:rPr>
      </w:pPr>
    </w:p>
    <w:p w14:paraId="0741673F" w14:textId="77777777" w:rsidR="009C76D8" w:rsidRPr="00144D6E" w:rsidRDefault="009C76D8" w:rsidP="009C76D8">
      <w:pPr>
        <w:rPr>
          <w:ins w:id="534" w:author="ERCOT" w:date="2019-11-04T17:32:00Z"/>
        </w:rPr>
      </w:pPr>
      <w:ins w:id="535" w:author="ERCOT" w:date="2019-11-04T17:32:00Z">
        <w:r w:rsidRPr="00144D6E">
          <w:t>ΔMW = Change in power level (MW)</w:t>
        </w:r>
      </w:ins>
    </w:p>
    <w:p w14:paraId="7322938E" w14:textId="77777777" w:rsidR="009C76D8" w:rsidRPr="00144D6E" w:rsidRDefault="009C76D8" w:rsidP="009C76D8">
      <w:pPr>
        <w:rPr>
          <w:ins w:id="536" w:author="ERCOT" w:date="2019-11-04T17:32:00Z"/>
        </w:rPr>
      </w:pPr>
    </w:p>
    <w:p w14:paraId="1083AD38" w14:textId="77777777" w:rsidR="009C76D8" w:rsidRPr="00144D6E" w:rsidRDefault="009C76D8" w:rsidP="009C76D8">
      <w:pPr>
        <w:rPr>
          <w:ins w:id="537" w:author="ERCOT" w:date="2019-11-04T17:32:00Z"/>
          <w:b/>
          <w:i/>
          <w:smallCaps/>
        </w:rPr>
      </w:pPr>
      <w:ins w:id="538" w:author="ERCOT" w:date="2019-11-04T17:32:00Z">
        <w:r w:rsidRPr="00144D6E">
          <w:rPr>
            <w:b/>
            <w:i/>
            <w:smallCaps/>
          </w:rPr>
          <w:t>Example</w:t>
        </w:r>
      </w:ins>
    </w:p>
    <w:p w14:paraId="2698EFEC" w14:textId="77777777" w:rsidR="009C76D8" w:rsidRPr="00144D6E" w:rsidRDefault="009C76D8" w:rsidP="009C76D8">
      <w:pPr>
        <w:rPr>
          <w:ins w:id="539" w:author="ERCOT" w:date="2019-11-04T17:32:00Z"/>
        </w:rPr>
      </w:pPr>
    </w:p>
    <w:p w14:paraId="5438FB83" w14:textId="77777777" w:rsidR="009C76D8" w:rsidRPr="00144D6E" w:rsidRDefault="009C76D8" w:rsidP="009C76D8">
      <w:pPr>
        <w:rPr>
          <w:ins w:id="540" w:author="ERCOT" w:date="2019-11-04T17:32:00Z"/>
        </w:rPr>
      </w:pPr>
      <w:ins w:id="541" w:author="ERCOT" w:date="2019-11-04T17:32:00Z">
        <w:r w:rsidRPr="00144D6E">
          <w:t>Energy Storage Resource Base Load = 150 MW, when discharging</w:t>
        </w:r>
      </w:ins>
    </w:p>
    <w:p w14:paraId="2915B512" w14:textId="77777777" w:rsidR="009C76D8" w:rsidRPr="00144D6E" w:rsidRDefault="009C76D8" w:rsidP="009C76D8">
      <w:pPr>
        <w:rPr>
          <w:ins w:id="542" w:author="ERCOT" w:date="2019-11-04T17:32:00Z"/>
        </w:rPr>
      </w:pPr>
    </w:p>
    <w:p w14:paraId="40D03D45" w14:textId="77777777" w:rsidR="009C76D8" w:rsidRPr="00144D6E" w:rsidRDefault="009C76D8" w:rsidP="009C76D8">
      <w:pPr>
        <w:rPr>
          <w:ins w:id="543" w:author="ERCOT" w:date="2019-11-04T17:32:00Z"/>
        </w:rPr>
      </w:pPr>
      <w:ins w:id="544" w:author="ERCOT" w:date="2019-11-04T17:32:00Z">
        <w:r w:rsidRPr="00144D6E">
          <w:t>Droop = 0.05 or 5% (use 0.05 for calculation)</w:t>
        </w:r>
      </w:ins>
    </w:p>
    <w:p w14:paraId="0FCB4FB8" w14:textId="77777777" w:rsidR="009C76D8" w:rsidRPr="00144D6E" w:rsidRDefault="009C76D8" w:rsidP="009C76D8">
      <w:pPr>
        <w:rPr>
          <w:ins w:id="545" w:author="ERCOT" w:date="2019-11-04T17:32:00Z"/>
        </w:rPr>
      </w:pPr>
    </w:p>
    <w:p w14:paraId="05BDFC8C" w14:textId="77777777" w:rsidR="009C76D8" w:rsidRPr="00144D6E" w:rsidRDefault="009C76D8" w:rsidP="009C76D8">
      <w:pPr>
        <w:rPr>
          <w:ins w:id="546" w:author="ERCOT" w:date="2019-11-04T17:32:00Z"/>
        </w:rPr>
      </w:pPr>
      <w:ins w:id="547" w:author="ERCOT" w:date="2019-11-04T17:32:00Z">
        <w:r w:rsidRPr="00144D6E">
          <w:t>Governor Dead-Band = 0.017</w:t>
        </w:r>
      </w:ins>
    </w:p>
    <w:p w14:paraId="648E2AE6" w14:textId="77777777" w:rsidR="009C76D8" w:rsidRPr="00144D6E" w:rsidRDefault="009C76D8" w:rsidP="009C76D8">
      <w:pPr>
        <w:rPr>
          <w:ins w:id="548" w:author="ERCOT" w:date="2019-11-04T17:32:00Z"/>
        </w:rPr>
      </w:pPr>
    </w:p>
    <w:p w14:paraId="3D10A18E" w14:textId="68F89C7F" w:rsidR="009C76D8" w:rsidRPr="00144D6E" w:rsidRDefault="009C76D8" w:rsidP="009C76D8">
      <w:pPr>
        <w:rPr>
          <w:ins w:id="549" w:author="ERCOT" w:date="2019-11-10T16:53:00Z"/>
        </w:rPr>
      </w:pPr>
      <w:ins w:id="550" w:author="ERCOT" w:date="2019-11-10T16:53:00Z">
        <w:r w:rsidRPr="00144D6E">
          <w:t xml:space="preserve">Gain MW to 0.1 Hz = </w:t>
        </w:r>
        <m:oMath>
          <m:f>
            <m:fPr>
              <m:ctrlPr>
                <w:rPr>
                  <w:rFonts w:ascii="Cambria Math" w:eastAsia="Calibri" w:hAnsi="Cambria Math"/>
                  <w:i/>
                  <w:sz w:val="22"/>
                  <w:szCs w:val="22"/>
                </w:rPr>
              </m:ctrlPr>
            </m:fPr>
            <m:num>
              <m:r>
                <w:rPr>
                  <w:rFonts w:ascii="Cambria Math" w:eastAsia="Calibri" w:hAnsi="Cambria Math"/>
                  <w:sz w:val="22"/>
                  <w:szCs w:val="22"/>
                </w:rPr>
                <m:t>150</m:t>
              </m:r>
            </m:num>
            <m:den>
              <m:d>
                <m:dPr>
                  <m:begChr m:val="["/>
                  <m:endChr m:val="]"/>
                  <m:ctrlPr>
                    <w:rPr>
                      <w:rFonts w:ascii="Cambria Math" w:eastAsia="Calibri" w:hAnsi="Cambria Math"/>
                      <w:i/>
                      <w:sz w:val="22"/>
                      <w:szCs w:val="22"/>
                    </w:rPr>
                  </m:ctrlPr>
                </m:dPr>
                <m:e>
                  <m:d>
                    <m:dPr>
                      <m:ctrlPr>
                        <w:rPr>
                          <w:rFonts w:ascii="Cambria Math" w:eastAsia="Calibri" w:hAnsi="Cambria Math"/>
                          <w:i/>
                          <w:sz w:val="22"/>
                          <w:szCs w:val="22"/>
                        </w:rPr>
                      </m:ctrlPr>
                    </m:dPr>
                    <m:e>
                      <m:r>
                        <w:rPr>
                          <w:rFonts w:ascii="Cambria Math" w:eastAsia="Calibri" w:hAnsi="Cambria Math"/>
                          <w:sz w:val="22"/>
                          <w:szCs w:val="22"/>
                        </w:rPr>
                        <m:t>0.05*60</m:t>
                      </m:r>
                    </m:e>
                  </m:d>
                  <m:r>
                    <w:rPr>
                      <w:rFonts w:ascii="Cambria Math" w:eastAsia="Calibri" w:hAnsi="Cambria Math"/>
                      <w:sz w:val="22"/>
                      <w:szCs w:val="22"/>
                    </w:rPr>
                    <m:t>-0.017</m:t>
                  </m:r>
                </m:e>
              </m:d>
              <m:r>
                <w:rPr>
                  <w:rFonts w:ascii="Cambria Math" w:eastAsia="Calibri" w:hAnsi="Cambria Math"/>
                  <w:sz w:val="22"/>
                  <w:szCs w:val="22"/>
                </w:rPr>
                <m:t>*10</m:t>
              </m:r>
            </m:den>
          </m:f>
        </m:oMath>
        <w:r w:rsidRPr="00144D6E">
          <w:t xml:space="preserve"> = +/- 5.03 MW/0.1 Hz</w:t>
        </w:r>
      </w:ins>
    </w:p>
    <w:p w14:paraId="4212A2EC" w14:textId="77777777" w:rsidR="009C76D8" w:rsidRPr="00144D6E" w:rsidRDefault="009C76D8" w:rsidP="009C76D8">
      <w:pPr>
        <w:rPr>
          <w:ins w:id="551" w:author="ERCOT" w:date="2019-11-04T17:32:00Z"/>
        </w:rPr>
      </w:pPr>
    </w:p>
    <w:p w14:paraId="60010582" w14:textId="77777777" w:rsidR="009C76D8" w:rsidRPr="00144D6E" w:rsidRDefault="009C76D8" w:rsidP="009C76D8">
      <w:pPr>
        <w:rPr>
          <w:ins w:id="552" w:author="ERCOT" w:date="2019-11-04T17:32:00Z"/>
        </w:rPr>
      </w:pPr>
      <w:ins w:id="553" w:author="ERCOT" w:date="2019-11-04T17:32:00Z">
        <w:r w:rsidRPr="00144D6E">
          <w:t>MW Contribution</w:t>
        </w:r>
      </w:ins>
      <w:ins w:id="554" w:author="ERCOT" w:date="2019-11-05T14:42:00Z">
        <w:r>
          <w:t xml:space="preserve"> (injection)</w:t>
        </w:r>
      </w:ins>
      <w:ins w:id="555" w:author="ERCOT" w:date="2019-11-04T17:32:00Z">
        <w:r w:rsidRPr="00144D6E">
          <w:t xml:space="preserve"> = 5.03*10*+/- (0.2) = +/-10.06 MW</w:t>
        </w:r>
      </w:ins>
    </w:p>
    <w:p w14:paraId="223D3AE6" w14:textId="77777777" w:rsidR="009C76D8" w:rsidRPr="00144D6E" w:rsidRDefault="009C76D8" w:rsidP="009C76D8">
      <w:pPr>
        <w:rPr>
          <w:ins w:id="556" w:author="ERCOT" w:date="2019-11-04T17:32:00Z"/>
        </w:rPr>
      </w:pPr>
    </w:p>
    <w:p w14:paraId="220947E6" w14:textId="77777777" w:rsidR="009C76D8" w:rsidRPr="00144D6E" w:rsidRDefault="009C76D8" w:rsidP="009C76D8">
      <w:pPr>
        <w:rPr>
          <w:ins w:id="557" w:author="ERCOT" w:date="2019-11-04T17:32:00Z"/>
        </w:rPr>
      </w:pPr>
      <w:ins w:id="558" w:author="ERCOT" w:date="2019-11-04T17:32:00Z">
        <w:r w:rsidRPr="00144D6E">
          <w:t>Expected under-frequency response</w:t>
        </w:r>
      </w:ins>
      <w:ins w:id="559" w:author="ERCOT" w:date="2019-11-05T14:42:00Z">
        <w:r>
          <w:t xml:space="preserve"> (injection)</w:t>
        </w:r>
      </w:ins>
      <w:ins w:id="560" w:author="ERCOT" w:date="2019-11-04T17:32:00Z">
        <w:r w:rsidRPr="00144D6E">
          <w:t>:</w:t>
        </w:r>
        <w:r w:rsidRPr="00144D6E">
          <w:tab/>
          <w:t xml:space="preserve"> +10.06 MW in 16 sec. for -0.2 Hz offset</w:t>
        </w:r>
      </w:ins>
    </w:p>
    <w:p w14:paraId="5917FAD3" w14:textId="77777777" w:rsidR="009C76D8" w:rsidRPr="00144D6E" w:rsidRDefault="009C76D8" w:rsidP="009C76D8">
      <w:pPr>
        <w:rPr>
          <w:ins w:id="561" w:author="ERCOT" w:date="2019-11-04T17:32:00Z"/>
        </w:rPr>
      </w:pPr>
      <w:ins w:id="562" w:author="ERCOT" w:date="2019-11-04T17:32:00Z">
        <w:r w:rsidRPr="00144D6E">
          <w:t>Expected over-frequency response</w:t>
        </w:r>
      </w:ins>
      <w:ins w:id="563" w:author="ERCOT" w:date="2019-11-05T14:43:00Z">
        <w:r>
          <w:t xml:space="preserve"> (withdraw</w:t>
        </w:r>
      </w:ins>
      <w:ins w:id="564" w:author="ERCOT" w:date="2019-11-10T14:45:00Z">
        <w:r>
          <w:t>a</w:t>
        </w:r>
      </w:ins>
      <w:ins w:id="565" w:author="ERCOT" w:date="2019-11-05T14:43:00Z">
        <w:r>
          <w:t>l)</w:t>
        </w:r>
      </w:ins>
      <w:ins w:id="566" w:author="ERCOT" w:date="2019-11-04T17:32:00Z">
        <w:r w:rsidRPr="00144D6E">
          <w:t xml:space="preserve">: </w:t>
        </w:r>
        <w:r w:rsidRPr="00144D6E">
          <w:tab/>
          <w:t>-10.06 MW in 16 sec. for +0.2 Hz offset</w:t>
        </w:r>
      </w:ins>
    </w:p>
    <w:p w14:paraId="07FE5A4E" w14:textId="77777777" w:rsidR="009C76D8" w:rsidRPr="00144D6E" w:rsidRDefault="009C76D8" w:rsidP="009C76D8">
      <w:pPr>
        <w:rPr>
          <w:ins w:id="567" w:author="ERCOT" w:date="2019-11-04T17:32:00Z"/>
        </w:rPr>
      </w:pPr>
    </w:p>
    <w:p w14:paraId="43DB1A28" w14:textId="77777777" w:rsidR="009C76D8" w:rsidRPr="00144D6E" w:rsidRDefault="009C76D8" w:rsidP="009C76D8">
      <w:pPr>
        <w:rPr>
          <w:ins w:id="568" w:author="ERCOT" w:date="2019-11-04T17:32:00Z"/>
        </w:rPr>
      </w:pPr>
      <w:ins w:id="569" w:author="ERCOT" w:date="2019-11-04T17:32:00Z">
        <w:r w:rsidRPr="00144D6E">
          <w:t>Minimum accepted under-frequency response</w:t>
        </w:r>
      </w:ins>
      <w:ins w:id="570" w:author="ERCOT" w:date="2019-11-05T14:43:00Z">
        <w:r>
          <w:t xml:space="preserve"> (injection)</w:t>
        </w:r>
      </w:ins>
      <w:ins w:id="571" w:author="ERCOT" w:date="2019-11-04T17:32:00Z">
        <w:r w:rsidRPr="00144D6E">
          <w:t>: +7.04 MW in 15 sec. for -0.2 Hz offset</w:t>
        </w:r>
      </w:ins>
    </w:p>
    <w:p w14:paraId="478756BC" w14:textId="77777777" w:rsidR="009C76D8" w:rsidRPr="00144D6E" w:rsidRDefault="009C76D8" w:rsidP="009C76D8">
      <w:pPr>
        <w:rPr>
          <w:ins w:id="572" w:author="ERCOT" w:date="2019-11-04T17:32:00Z"/>
        </w:rPr>
      </w:pPr>
      <w:ins w:id="573" w:author="ERCOT" w:date="2019-11-04T17:32:00Z">
        <w:r w:rsidRPr="00144D6E">
          <w:t>Minimum accepted over-frequency response</w:t>
        </w:r>
      </w:ins>
      <w:ins w:id="574" w:author="ERCOT" w:date="2019-11-05T14:43:00Z">
        <w:r>
          <w:t xml:space="preserve"> (withdraw</w:t>
        </w:r>
      </w:ins>
      <w:ins w:id="575" w:author="ERCOT" w:date="2019-11-10T14:45:00Z">
        <w:r>
          <w:t>a</w:t>
        </w:r>
      </w:ins>
      <w:ins w:id="576" w:author="ERCOT" w:date="2019-11-05T14:43:00Z">
        <w:r>
          <w:t>l)</w:t>
        </w:r>
      </w:ins>
      <w:ins w:id="577" w:author="ERCOT" w:date="2019-11-04T17:32:00Z">
        <w:r w:rsidRPr="00144D6E">
          <w:t>:    -7.04 MW in 15 sec. for +0.2 Hz offset</w:t>
        </w:r>
      </w:ins>
    </w:p>
    <w:p w14:paraId="2E173AD9" w14:textId="77777777" w:rsidR="009C76D8" w:rsidRPr="00144D6E" w:rsidRDefault="009C76D8" w:rsidP="009C76D8">
      <w:pPr>
        <w:rPr>
          <w:ins w:id="578" w:author="ERCOT" w:date="2019-11-04T17:32:00Z"/>
        </w:rPr>
      </w:pPr>
    </w:p>
    <w:p w14:paraId="4C39546C" w14:textId="77777777" w:rsidR="009C76D8" w:rsidRPr="00144D6E" w:rsidRDefault="009C76D8" w:rsidP="009C76D8">
      <w:pPr>
        <w:rPr>
          <w:ins w:id="579" w:author="ERCOT" w:date="2019-11-04T17:32:00Z"/>
        </w:rPr>
      </w:pPr>
      <w:ins w:id="580" w:author="ERCOT" w:date="2019-11-04T17:32:00Z">
        <w:r w:rsidRPr="00144D6E">
          <w:t>Calculated droop for 8 MW increase in power output in 16 sec. for -0.2 Hz offset:</w:t>
        </w:r>
      </w:ins>
    </w:p>
    <w:p w14:paraId="4E6898E9" w14:textId="77777777" w:rsidR="009C76D8" w:rsidRPr="00144D6E" w:rsidRDefault="009C76D8" w:rsidP="009C76D8">
      <w:pPr>
        <w:rPr>
          <w:ins w:id="581" w:author="ERCOT" w:date="2019-11-04T17:32:00Z"/>
        </w:rPr>
      </w:pPr>
    </w:p>
    <w:p w14:paraId="1DBF0F25" w14:textId="71763D76" w:rsidR="009C76D8" w:rsidRPr="00144D6E" w:rsidRDefault="009C76D8" w:rsidP="009C76D8">
      <w:pPr>
        <w:rPr>
          <w:ins w:id="582" w:author="ERCOT" w:date="2019-11-04T17:32:00Z"/>
        </w:rPr>
      </w:pPr>
      <w:ins w:id="583" w:author="ERCOT" w:date="2019-11-04T17:32:00Z">
        <w:r w:rsidRPr="00144D6E">
          <w:lastRenderedPageBreak/>
          <w:t>Calculated droop = -</w:t>
        </w:r>
        <w:r w:rsidR="00FC6653">
          <w:rPr>
            <w:noProof/>
            <w:position w:val="-24"/>
          </w:rPr>
          <w:drawing>
            <wp:inline distT="0" distB="0" distL="0" distR="0" wp14:anchorId="6549F953" wp14:editId="5E7CB69B">
              <wp:extent cx="643890" cy="365760"/>
              <wp:effectExtent l="0" t="0" r="3810" b="0"/>
              <wp:docPr id="19"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43890" cy="365760"/>
                      </a:xfrm>
                      <a:prstGeom prst="rect">
                        <a:avLst/>
                      </a:prstGeom>
                      <a:noFill/>
                      <a:ln>
                        <a:noFill/>
                      </a:ln>
                    </pic:spPr>
                  </pic:pic>
                </a:graphicData>
              </a:graphic>
            </wp:inline>
          </w:drawing>
        </w:r>
        <w:r w:rsidRPr="00144D6E">
          <w:t xml:space="preserve"> = 0.0625 or 6.25%</w:t>
        </w:r>
      </w:ins>
    </w:p>
    <w:p w14:paraId="45B4B284" w14:textId="77777777" w:rsidR="009C76D8" w:rsidRPr="00144D6E" w:rsidRDefault="009C76D8" w:rsidP="009C76D8">
      <w:pPr>
        <w:jc w:val="center"/>
        <w:rPr>
          <w:ins w:id="584" w:author="ERCOT" w:date="2019-11-04T17:32:00Z"/>
          <w:rFonts w:ascii="Times New Roman Bold" w:hAnsi="Times New Roman Bold"/>
          <w:b/>
          <w:caps/>
          <w:sz w:val="28"/>
        </w:rPr>
      </w:pPr>
    </w:p>
    <w:p w14:paraId="40315502" w14:textId="77777777" w:rsidR="009C76D8" w:rsidRDefault="009C76D8" w:rsidP="009C76D8">
      <w:pPr>
        <w:jc w:val="center"/>
        <w:rPr>
          <w:rFonts w:ascii="Times New Roman Bold" w:hAnsi="Times New Roman Bold"/>
          <w:b/>
          <w:caps/>
          <w:sz w:val="28"/>
        </w:rPr>
      </w:pPr>
    </w:p>
    <w:p w14:paraId="3F970C83" w14:textId="77777777" w:rsidR="009C76D8" w:rsidRDefault="009C76D8" w:rsidP="009C76D8">
      <w:pPr>
        <w:jc w:val="center"/>
        <w:rPr>
          <w:rFonts w:ascii="Times New Roman Bold" w:hAnsi="Times New Roman Bold"/>
          <w:b/>
          <w:caps/>
          <w:sz w:val="28"/>
        </w:rPr>
      </w:pPr>
    </w:p>
    <w:p w14:paraId="20C7CED0" w14:textId="77777777" w:rsidR="009C76D8" w:rsidRDefault="009C76D8" w:rsidP="009C76D8">
      <w:pPr>
        <w:jc w:val="center"/>
        <w:rPr>
          <w:rFonts w:ascii="Times New Roman Bold" w:hAnsi="Times New Roman Bold"/>
          <w:b/>
          <w:caps/>
          <w:sz w:val="28"/>
        </w:rPr>
      </w:pPr>
    </w:p>
    <w:p w14:paraId="2C55D782" w14:textId="77777777" w:rsidR="009C76D8" w:rsidRDefault="009C76D8" w:rsidP="009C76D8">
      <w:pPr>
        <w:jc w:val="center"/>
        <w:rPr>
          <w:rFonts w:ascii="Times New Roman Bold" w:hAnsi="Times New Roman Bold"/>
          <w:b/>
          <w:caps/>
          <w:sz w:val="28"/>
        </w:rPr>
      </w:pPr>
    </w:p>
    <w:p w14:paraId="743956D0" w14:textId="77777777" w:rsidR="009C76D8" w:rsidRPr="00144D6E" w:rsidRDefault="009C76D8" w:rsidP="009C76D8">
      <w:pPr>
        <w:jc w:val="center"/>
        <w:rPr>
          <w:ins w:id="585" w:author="ERCOT" w:date="2019-11-04T17:32:00Z"/>
        </w:rPr>
      </w:pPr>
      <w:ins w:id="586" w:author="ERCOT" w:date="2019-11-04T17:32:00Z">
        <w:r w:rsidRPr="00144D6E">
          <w:rPr>
            <w:rFonts w:ascii="Times New Roman Bold" w:hAnsi="Times New Roman Bold"/>
            <w:b/>
            <w:caps/>
            <w:sz w:val="28"/>
          </w:rPr>
          <w:t>Energy Storage Resource FREQUENCY RESPONSE TEST FORM</w:t>
        </w:r>
      </w:ins>
    </w:p>
    <w:p w14:paraId="56C4596E" w14:textId="77777777" w:rsidR="009C76D8" w:rsidRPr="00144D6E" w:rsidRDefault="009C76D8" w:rsidP="009C76D8">
      <w:pPr>
        <w:spacing w:before="240" w:after="120"/>
        <w:rPr>
          <w:ins w:id="587" w:author="ERCOT" w:date="2019-11-04T17:32:00Z"/>
          <w:b/>
          <w:i/>
          <w:smallCaps/>
        </w:rPr>
      </w:pPr>
      <w:ins w:id="588" w:author="ERCOT" w:date="2019-11-04T17:32:00Z">
        <w:r w:rsidRPr="00144D6E">
          <w:rPr>
            <w:b/>
            <w:i/>
            <w:smallCaps/>
          </w:rPr>
          <w:t>General Information</w:t>
        </w:r>
      </w:ins>
    </w:p>
    <w:p w14:paraId="45A7B225" w14:textId="77777777" w:rsidR="009C76D8" w:rsidRPr="00144D6E" w:rsidRDefault="009C76D8" w:rsidP="009C76D8">
      <w:pPr>
        <w:spacing w:after="120"/>
        <w:rPr>
          <w:ins w:id="589" w:author="ERCOT" w:date="2019-11-04T17:32:00Z"/>
          <w:u w:val="single"/>
        </w:rPr>
      </w:pPr>
      <w:ins w:id="590" w:author="ERCOT" w:date="2019-11-04T17:32:00Z">
        <w:r w:rsidRPr="00144D6E">
          <w:t xml:space="preserve">Unit Code (16 characters): </w:t>
        </w:r>
        <w:r w:rsidRPr="00144D6E">
          <w:rPr>
            <w:u w:val="single"/>
          </w:rPr>
          <w:tab/>
        </w:r>
        <w:r w:rsidRPr="00144D6E">
          <w:rPr>
            <w:u w:val="single"/>
          </w:rPr>
          <w:tab/>
        </w:r>
        <w:r w:rsidRPr="00144D6E">
          <w:rPr>
            <w:u w:val="single"/>
          </w:rPr>
          <w:tab/>
        </w:r>
        <w:r w:rsidRPr="00144D6E">
          <w:rPr>
            <w:u w:val="single"/>
          </w:rPr>
          <w:tab/>
        </w:r>
        <w:r w:rsidRPr="00144D6E">
          <w:t xml:space="preserve">Location (County): </w:t>
        </w:r>
        <w:r w:rsidRPr="00144D6E">
          <w:rPr>
            <w:u w:val="single"/>
          </w:rPr>
          <w:tab/>
        </w:r>
        <w:r w:rsidRPr="00144D6E">
          <w:rPr>
            <w:u w:val="single"/>
          </w:rPr>
          <w:tab/>
        </w:r>
        <w:r w:rsidRPr="00144D6E">
          <w:rPr>
            <w:u w:val="single"/>
          </w:rPr>
          <w:tab/>
        </w:r>
      </w:ins>
    </w:p>
    <w:p w14:paraId="4D69FF78" w14:textId="77777777" w:rsidR="009C76D8" w:rsidRPr="00144D6E" w:rsidRDefault="009C76D8" w:rsidP="009C76D8">
      <w:pPr>
        <w:spacing w:after="120"/>
        <w:rPr>
          <w:ins w:id="591" w:author="ERCOT" w:date="2019-11-04T17:32:00Z"/>
        </w:rPr>
      </w:pPr>
      <w:ins w:id="592" w:author="ERCOT" w:date="2019-11-04T17:32:00Z">
        <w:r w:rsidRPr="00144D6E">
          <w:t xml:space="preserve">Unit Name: </w:t>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t>Date of Test:</w:t>
        </w:r>
        <w:r w:rsidRPr="00144D6E">
          <w:rPr>
            <w:u w:val="single"/>
          </w:rPr>
          <w:tab/>
        </w:r>
        <w:r w:rsidRPr="00144D6E">
          <w:rPr>
            <w:u w:val="single"/>
          </w:rPr>
          <w:tab/>
        </w:r>
        <w:r w:rsidRPr="00144D6E">
          <w:rPr>
            <w:u w:val="single"/>
          </w:rPr>
          <w:tab/>
        </w:r>
        <w:r w:rsidRPr="00144D6E">
          <w:rPr>
            <w:u w:val="single"/>
          </w:rPr>
          <w:tab/>
        </w:r>
        <w:r w:rsidRPr="00144D6E">
          <w:t xml:space="preserve"> </w:t>
        </w:r>
      </w:ins>
    </w:p>
    <w:p w14:paraId="767A8A1D" w14:textId="77777777" w:rsidR="009C76D8" w:rsidRPr="00144D6E" w:rsidRDefault="009C76D8" w:rsidP="009C76D8">
      <w:pPr>
        <w:spacing w:after="120"/>
        <w:rPr>
          <w:ins w:id="593" w:author="ERCOT" w:date="2019-11-04T17:32:00Z"/>
        </w:rPr>
      </w:pPr>
      <w:ins w:id="594" w:author="ERCOT" w:date="2019-11-04T17:32:00Z">
        <w:r w:rsidRPr="00144D6E">
          <w:t xml:space="preserve">QSE: </w:t>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rPr>
            <w:u w:val="single"/>
          </w:rPr>
          <w:tab/>
        </w:r>
        <w:r w:rsidRPr="00144D6E">
          <w:t xml:space="preserve">Resource Entity: </w:t>
        </w:r>
        <w:r w:rsidRPr="00144D6E">
          <w:rPr>
            <w:u w:val="single"/>
          </w:rPr>
          <w:tab/>
        </w:r>
        <w:r w:rsidRPr="00144D6E">
          <w:rPr>
            <w:u w:val="single"/>
          </w:rPr>
          <w:tab/>
        </w:r>
        <w:r w:rsidRPr="00144D6E">
          <w:rPr>
            <w:u w:val="single"/>
          </w:rPr>
          <w:tab/>
        </w:r>
        <w:r w:rsidRPr="00144D6E">
          <w:t xml:space="preserve"> </w:t>
        </w:r>
      </w:ins>
    </w:p>
    <w:p w14:paraId="56116D79" w14:textId="77777777" w:rsidR="009C76D8" w:rsidRPr="00144D6E" w:rsidRDefault="009C76D8" w:rsidP="009C76D8">
      <w:pPr>
        <w:spacing w:after="120"/>
        <w:rPr>
          <w:ins w:id="595" w:author="ERCOT" w:date="2019-11-04T17:32:00Z"/>
          <w:b/>
          <w:i/>
          <w:smallCaps/>
        </w:rPr>
      </w:pPr>
    </w:p>
    <w:p w14:paraId="75A1AD5F" w14:textId="77777777" w:rsidR="009C76D8" w:rsidRPr="00144D6E" w:rsidRDefault="009C76D8" w:rsidP="009C76D8">
      <w:pPr>
        <w:spacing w:after="120"/>
        <w:rPr>
          <w:ins w:id="596" w:author="ERCOT" w:date="2019-11-04T17:32:00Z"/>
          <w:b/>
          <w:i/>
          <w:smallCaps/>
        </w:rPr>
      </w:pPr>
      <w:ins w:id="597" w:author="ERCOT" w:date="2019-11-04T17:32:00Z">
        <w:r w:rsidRPr="00144D6E">
          <w:rPr>
            <w:b/>
            <w:i/>
            <w:smallCaps/>
          </w:rPr>
          <w:t xml:space="preserve">Test Results </w:t>
        </w:r>
      </w:ins>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9C76D8" w:rsidRPr="00144D6E" w14:paraId="257EDF96" w14:textId="77777777" w:rsidTr="00EC2E17">
        <w:trPr>
          <w:trHeight w:val="387"/>
          <w:ins w:id="598" w:author="ERCOT" w:date="2019-11-04T17:32:00Z"/>
        </w:trPr>
        <w:tc>
          <w:tcPr>
            <w:tcW w:w="450" w:type="dxa"/>
          </w:tcPr>
          <w:p w14:paraId="5684FD5C" w14:textId="77777777" w:rsidR="009C76D8" w:rsidRPr="00144D6E" w:rsidRDefault="009C76D8" w:rsidP="00EC2E17">
            <w:pPr>
              <w:jc w:val="center"/>
              <w:rPr>
                <w:ins w:id="599" w:author="ERCOT" w:date="2019-11-04T17:32:00Z"/>
                <w:b/>
              </w:rPr>
            </w:pPr>
          </w:p>
        </w:tc>
        <w:tc>
          <w:tcPr>
            <w:tcW w:w="4140" w:type="dxa"/>
          </w:tcPr>
          <w:p w14:paraId="46F8A955" w14:textId="77777777" w:rsidR="009C76D8" w:rsidRPr="00144D6E" w:rsidRDefault="009C76D8" w:rsidP="00EC2E17">
            <w:pPr>
              <w:jc w:val="center"/>
              <w:rPr>
                <w:ins w:id="600" w:author="ERCOT" w:date="2019-11-04T17:32:00Z"/>
                <w:b/>
              </w:rPr>
            </w:pPr>
          </w:p>
        </w:tc>
        <w:tc>
          <w:tcPr>
            <w:tcW w:w="2160" w:type="dxa"/>
          </w:tcPr>
          <w:p w14:paraId="4C8505D5" w14:textId="77777777" w:rsidR="009C76D8" w:rsidRPr="00144D6E" w:rsidRDefault="009C76D8" w:rsidP="00EC2E17">
            <w:pPr>
              <w:jc w:val="center"/>
              <w:rPr>
                <w:ins w:id="601" w:author="ERCOT" w:date="2019-11-04T17:32:00Z"/>
                <w:b/>
              </w:rPr>
            </w:pPr>
            <w:ins w:id="602" w:author="ERCOT" w:date="2019-11-04T17:32:00Z">
              <w:r w:rsidRPr="00144D6E">
                <w:rPr>
                  <w:b/>
                </w:rPr>
                <w:t>Test with +0.2 Hz</w:t>
              </w:r>
            </w:ins>
          </w:p>
        </w:tc>
        <w:tc>
          <w:tcPr>
            <w:tcW w:w="1998" w:type="dxa"/>
          </w:tcPr>
          <w:p w14:paraId="263DA20F" w14:textId="77777777" w:rsidR="009C76D8" w:rsidRPr="00144D6E" w:rsidRDefault="009C76D8" w:rsidP="00EC2E17">
            <w:pPr>
              <w:jc w:val="center"/>
              <w:rPr>
                <w:ins w:id="603" w:author="ERCOT" w:date="2019-11-04T17:32:00Z"/>
                <w:b/>
              </w:rPr>
            </w:pPr>
            <w:ins w:id="604" w:author="ERCOT" w:date="2019-11-04T17:32:00Z">
              <w:r w:rsidRPr="00144D6E">
                <w:rPr>
                  <w:b/>
                </w:rPr>
                <w:t>Test with -0.2 Hz</w:t>
              </w:r>
            </w:ins>
          </w:p>
        </w:tc>
      </w:tr>
      <w:tr w:rsidR="009C76D8" w:rsidRPr="00144D6E" w14:paraId="13CACC1F" w14:textId="77777777" w:rsidTr="00EC2E17">
        <w:trPr>
          <w:trHeight w:val="494"/>
          <w:ins w:id="605" w:author="ERCOT" w:date="2019-11-04T17:32:00Z"/>
        </w:trPr>
        <w:tc>
          <w:tcPr>
            <w:tcW w:w="450" w:type="dxa"/>
          </w:tcPr>
          <w:p w14:paraId="0F543192" w14:textId="77777777" w:rsidR="009C76D8" w:rsidRPr="00144D6E" w:rsidRDefault="009C76D8" w:rsidP="00EC2E17">
            <w:pPr>
              <w:jc w:val="center"/>
              <w:rPr>
                <w:ins w:id="606" w:author="ERCOT" w:date="2019-11-04T17:32:00Z"/>
                <w:b/>
              </w:rPr>
            </w:pPr>
            <w:ins w:id="607" w:author="ERCOT" w:date="2019-11-04T17:32:00Z">
              <w:r w:rsidRPr="00144D6E">
                <w:rPr>
                  <w:b/>
                </w:rPr>
                <w:t>1</w:t>
              </w:r>
            </w:ins>
          </w:p>
        </w:tc>
        <w:tc>
          <w:tcPr>
            <w:tcW w:w="4140" w:type="dxa"/>
          </w:tcPr>
          <w:p w14:paraId="2BFE6ABC" w14:textId="77777777" w:rsidR="009C76D8" w:rsidRPr="00144D6E" w:rsidRDefault="009C76D8" w:rsidP="00EC2E17">
            <w:pPr>
              <w:jc w:val="center"/>
              <w:rPr>
                <w:ins w:id="608" w:author="ERCOT" w:date="2019-11-04T17:32:00Z"/>
                <w:b/>
              </w:rPr>
            </w:pPr>
            <w:ins w:id="609" w:author="ERCOT" w:date="2019-11-04T17:32:00Z">
              <w:r w:rsidRPr="00144D6E">
                <w:rPr>
                  <w:b/>
                </w:rPr>
                <w:t>Energy Storage Resource</w:t>
              </w:r>
            </w:ins>
            <w:ins w:id="610" w:author="ERCOT" w:date="2019-11-10T16:25:00Z">
              <w:r>
                <w:rPr>
                  <w:b/>
                </w:rPr>
                <w:t xml:space="preserve"> (ESR)</w:t>
              </w:r>
            </w:ins>
            <w:ins w:id="611" w:author="ERCOT" w:date="2019-11-04T17:32:00Z">
              <w:r w:rsidRPr="00144D6E">
                <w:rPr>
                  <w:b/>
                </w:rPr>
                <w:t xml:space="preserve"> Base Load</w:t>
              </w:r>
            </w:ins>
          </w:p>
        </w:tc>
        <w:tc>
          <w:tcPr>
            <w:tcW w:w="2160" w:type="dxa"/>
          </w:tcPr>
          <w:p w14:paraId="5A5166B7" w14:textId="77777777" w:rsidR="009C76D8" w:rsidRPr="00144D6E" w:rsidRDefault="009C76D8" w:rsidP="00EC2E17">
            <w:pPr>
              <w:jc w:val="right"/>
              <w:rPr>
                <w:ins w:id="612" w:author="ERCOT" w:date="2019-11-04T17:32:00Z"/>
              </w:rPr>
            </w:pPr>
          </w:p>
        </w:tc>
        <w:tc>
          <w:tcPr>
            <w:tcW w:w="1998" w:type="dxa"/>
          </w:tcPr>
          <w:p w14:paraId="7FDE7210" w14:textId="77777777" w:rsidR="009C76D8" w:rsidRPr="00144D6E" w:rsidRDefault="009C76D8" w:rsidP="00EC2E17">
            <w:pPr>
              <w:jc w:val="right"/>
              <w:rPr>
                <w:ins w:id="613" w:author="ERCOT" w:date="2019-11-04T17:32:00Z"/>
              </w:rPr>
            </w:pPr>
          </w:p>
        </w:tc>
      </w:tr>
      <w:tr w:rsidR="009C76D8" w:rsidRPr="00144D6E" w14:paraId="597798D0" w14:textId="77777777" w:rsidTr="00EC2E17">
        <w:trPr>
          <w:trHeight w:val="485"/>
          <w:ins w:id="614" w:author="ERCOT" w:date="2019-11-04T17:32:00Z"/>
        </w:trPr>
        <w:tc>
          <w:tcPr>
            <w:tcW w:w="450" w:type="dxa"/>
          </w:tcPr>
          <w:p w14:paraId="660581EC" w14:textId="77777777" w:rsidR="009C76D8" w:rsidRPr="00144D6E" w:rsidRDefault="009C76D8" w:rsidP="00EC2E17">
            <w:pPr>
              <w:jc w:val="center"/>
              <w:rPr>
                <w:ins w:id="615" w:author="ERCOT" w:date="2019-11-04T17:32:00Z"/>
                <w:b/>
              </w:rPr>
            </w:pPr>
            <w:ins w:id="616" w:author="ERCOT" w:date="2019-11-04T17:32:00Z">
              <w:r w:rsidRPr="00144D6E">
                <w:rPr>
                  <w:b/>
                </w:rPr>
                <w:t>2</w:t>
              </w:r>
            </w:ins>
          </w:p>
        </w:tc>
        <w:tc>
          <w:tcPr>
            <w:tcW w:w="4140" w:type="dxa"/>
          </w:tcPr>
          <w:p w14:paraId="7C563191" w14:textId="77777777" w:rsidR="009C76D8" w:rsidRPr="00144D6E" w:rsidRDefault="009C76D8" w:rsidP="00EC2E17">
            <w:pPr>
              <w:jc w:val="center"/>
              <w:rPr>
                <w:ins w:id="617" w:author="ERCOT" w:date="2019-11-04T17:32:00Z"/>
                <w:b/>
              </w:rPr>
            </w:pPr>
            <w:ins w:id="618" w:author="ERCOT" w:date="2019-11-04T17:32:00Z">
              <w:r w:rsidRPr="00144D6E">
                <w:rPr>
                  <w:b/>
                </w:rPr>
                <w:t>GAIN MW to 0.1Hz</w:t>
              </w:r>
            </w:ins>
          </w:p>
        </w:tc>
        <w:tc>
          <w:tcPr>
            <w:tcW w:w="2160" w:type="dxa"/>
          </w:tcPr>
          <w:p w14:paraId="11B88B07" w14:textId="77777777" w:rsidR="009C76D8" w:rsidRPr="00144D6E" w:rsidRDefault="009C76D8" w:rsidP="00EC2E17">
            <w:pPr>
              <w:jc w:val="right"/>
              <w:rPr>
                <w:ins w:id="619" w:author="ERCOT" w:date="2019-11-04T17:32:00Z"/>
              </w:rPr>
            </w:pPr>
          </w:p>
        </w:tc>
        <w:tc>
          <w:tcPr>
            <w:tcW w:w="1998" w:type="dxa"/>
          </w:tcPr>
          <w:p w14:paraId="6FBA4F0D" w14:textId="77777777" w:rsidR="009C76D8" w:rsidRPr="00144D6E" w:rsidRDefault="009C76D8" w:rsidP="00EC2E17">
            <w:pPr>
              <w:jc w:val="right"/>
              <w:rPr>
                <w:ins w:id="620" w:author="ERCOT" w:date="2019-11-04T17:32:00Z"/>
              </w:rPr>
            </w:pPr>
          </w:p>
        </w:tc>
      </w:tr>
      <w:tr w:rsidR="009C76D8" w:rsidRPr="00144D6E" w14:paraId="7A8ADB3F" w14:textId="77777777" w:rsidTr="00EC2E17">
        <w:trPr>
          <w:trHeight w:val="360"/>
          <w:ins w:id="621" w:author="ERCOT" w:date="2019-11-04T17:32:00Z"/>
        </w:trPr>
        <w:tc>
          <w:tcPr>
            <w:tcW w:w="450" w:type="dxa"/>
          </w:tcPr>
          <w:p w14:paraId="5C2E3D66" w14:textId="77777777" w:rsidR="009C76D8" w:rsidRPr="00144D6E" w:rsidRDefault="009C76D8" w:rsidP="00EC2E17">
            <w:pPr>
              <w:jc w:val="center"/>
              <w:rPr>
                <w:ins w:id="622" w:author="ERCOT" w:date="2019-11-04T17:32:00Z"/>
                <w:b/>
              </w:rPr>
            </w:pPr>
            <w:ins w:id="623" w:author="ERCOT" w:date="2019-11-04T17:32:00Z">
              <w:r w:rsidRPr="00144D6E">
                <w:rPr>
                  <w:b/>
                </w:rPr>
                <w:t>3</w:t>
              </w:r>
            </w:ins>
          </w:p>
        </w:tc>
        <w:tc>
          <w:tcPr>
            <w:tcW w:w="4140" w:type="dxa"/>
          </w:tcPr>
          <w:p w14:paraId="74F66A16" w14:textId="77777777" w:rsidR="009C76D8" w:rsidRPr="00144D6E" w:rsidRDefault="009C76D8" w:rsidP="00EC2E17">
            <w:pPr>
              <w:jc w:val="center"/>
              <w:rPr>
                <w:ins w:id="624" w:author="ERCOT" w:date="2019-11-04T17:32:00Z"/>
                <w:b/>
              </w:rPr>
            </w:pPr>
            <w:ins w:id="625" w:author="ERCOT" w:date="2019-11-04T17:32:00Z">
              <w:r w:rsidRPr="00144D6E">
                <w:rPr>
                  <w:b/>
                </w:rPr>
                <w:t xml:space="preserve">Calculated </w:t>
              </w:r>
            </w:ins>
          </w:p>
          <w:p w14:paraId="2C50CDBF" w14:textId="77777777" w:rsidR="009C76D8" w:rsidRPr="00144D6E" w:rsidRDefault="009C76D8" w:rsidP="00EC2E17">
            <w:pPr>
              <w:jc w:val="center"/>
              <w:rPr>
                <w:ins w:id="626" w:author="ERCOT" w:date="2019-11-04T17:32:00Z"/>
                <w:b/>
              </w:rPr>
            </w:pPr>
            <w:ins w:id="627" w:author="ERCOT" w:date="2019-11-04T17:32:00Z">
              <w:r w:rsidRPr="00144D6E">
                <w:rPr>
                  <w:b/>
                </w:rPr>
                <w:t>MW Contribution</w:t>
              </w:r>
            </w:ins>
          </w:p>
        </w:tc>
        <w:tc>
          <w:tcPr>
            <w:tcW w:w="2160" w:type="dxa"/>
          </w:tcPr>
          <w:p w14:paraId="32F1E6B0" w14:textId="77777777" w:rsidR="009C76D8" w:rsidRPr="00144D6E" w:rsidRDefault="009C76D8" w:rsidP="00EC2E17">
            <w:pPr>
              <w:jc w:val="right"/>
              <w:rPr>
                <w:ins w:id="628" w:author="ERCOT" w:date="2019-11-04T17:32:00Z"/>
              </w:rPr>
            </w:pPr>
          </w:p>
        </w:tc>
        <w:tc>
          <w:tcPr>
            <w:tcW w:w="1998" w:type="dxa"/>
          </w:tcPr>
          <w:p w14:paraId="052BC0AA" w14:textId="77777777" w:rsidR="009C76D8" w:rsidRPr="00144D6E" w:rsidRDefault="009C76D8" w:rsidP="00EC2E17">
            <w:pPr>
              <w:jc w:val="right"/>
              <w:rPr>
                <w:ins w:id="629" w:author="ERCOT" w:date="2019-11-04T17:32:00Z"/>
              </w:rPr>
            </w:pPr>
          </w:p>
        </w:tc>
      </w:tr>
      <w:tr w:rsidR="009C76D8" w:rsidRPr="00144D6E" w14:paraId="77B38C68" w14:textId="77777777" w:rsidTr="00EC2E17">
        <w:trPr>
          <w:trHeight w:val="539"/>
          <w:ins w:id="630" w:author="ERCOT" w:date="2019-11-04T17:32:00Z"/>
        </w:trPr>
        <w:tc>
          <w:tcPr>
            <w:tcW w:w="450" w:type="dxa"/>
          </w:tcPr>
          <w:p w14:paraId="3C0A0782" w14:textId="77777777" w:rsidR="009C76D8" w:rsidRPr="00144D6E" w:rsidRDefault="009C76D8" w:rsidP="00EC2E17">
            <w:pPr>
              <w:jc w:val="center"/>
              <w:rPr>
                <w:ins w:id="631" w:author="ERCOT" w:date="2019-11-04T17:32:00Z"/>
                <w:b/>
              </w:rPr>
            </w:pPr>
            <w:ins w:id="632" w:author="ERCOT" w:date="2019-11-04T17:32:00Z">
              <w:r w:rsidRPr="00144D6E">
                <w:rPr>
                  <w:b/>
                </w:rPr>
                <w:t>4</w:t>
              </w:r>
            </w:ins>
          </w:p>
        </w:tc>
        <w:tc>
          <w:tcPr>
            <w:tcW w:w="4140" w:type="dxa"/>
          </w:tcPr>
          <w:p w14:paraId="67CED75F" w14:textId="77777777" w:rsidR="009C76D8" w:rsidRPr="00144D6E" w:rsidRDefault="009C76D8" w:rsidP="00EC2E17">
            <w:pPr>
              <w:jc w:val="center"/>
              <w:rPr>
                <w:ins w:id="633" w:author="ERCOT" w:date="2019-11-04T17:32:00Z"/>
                <w:b/>
              </w:rPr>
            </w:pPr>
            <w:ins w:id="634" w:author="ERCOT" w:date="2019-11-04T17:32:00Z">
              <w:r w:rsidRPr="00144D6E">
                <w:rPr>
                  <w:b/>
                </w:rPr>
                <w:t>MW at test start (t</w:t>
              </w:r>
              <w:r w:rsidRPr="00144D6E">
                <w:rPr>
                  <w:b/>
                  <w:vertAlign w:val="subscript"/>
                </w:rPr>
                <w:t>0</w:t>
              </w:r>
              <w:r w:rsidRPr="00144D6E">
                <w:rPr>
                  <w:b/>
                </w:rPr>
                <w:t>)</w:t>
              </w:r>
            </w:ins>
          </w:p>
        </w:tc>
        <w:tc>
          <w:tcPr>
            <w:tcW w:w="2160" w:type="dxa"/>
          </w:tcPr>
          <w:p w14:paraId="05294CDA" w14:textId="77777777" w:rsidR="009C76D8" w:rsidRPr="00144D6E" w:rsidRDefault="009C76D8" w:rsidP="00EC2E17">
            <w:pPr>
              <w:spacing w:before="240" w:after="60"/>
              <w:jc w:val="right"/>
              <w:outlineLvl w:val="8"/>
              <w:rPr>
                <w:ins w:id="635" w:author="ERCOT" w:date="2019-11-04T17:32:00Z"/>
              </w:rPr>
            </w:pPr>
          </w:p>
        </w:tc>
        <w:tc>
          <w:tcPr>
            <w:tcW w:w="1998" w:type="dxa"/>
          </w:tcPr>
          <w:p w14:paraId="1C760BE8" w14:textId="77777777" w:rsidR="009C76D8" w:rsidRPr="00144D6E" w:rsidRDefault="009C76D8" w:rsidP="00EC2E17">
            <w:pPr>
              <w:spacing w:before="240" w:after="60"/>
              <w:jc w:val="right"/>
              <w:outlineLvl w:val="8"/>
              <w:rPr>
                <w:ins w:id="636" w:author="ERCOT" w:date="2019-11-04T17:32:00Z"/>
              </w:rPr>
            </w:pPr>
          </w:p>
        </w:tc>
      </w:tr>
      <w:tr w:rsidR="009C76D8" w:rsidRPr="00144D6E" w14:paraId="325136C6" w14:textId="77777777" w:rsidTr="00EC2E17">
        <w:trPr>
          <w:trHeight w:val="449"/>
          <w:ins w:id="637" w:author="ERCOT" w:date="2019-11-04T17:32:00Z"/>
        </w:trPr>
        <w:tc>
          <w:tcPr>
            <w:tcW w:w="450" w:type="dxa"/>
          </w:tcPr>
          <w:p w14:paraId="3E1E7CC6" w14:textId="77777777" w:rsidR="009C76D8" w:rsidRPr="00144D6E" w:rsidRDefault="009C76D8" w:rsidP="00EC2E17">
            <w:pPr>
              <w:jc w:val="center"/>
              <w:rPr>
                <w:ins w:id="638" w:author="ERCOT" w:date="2019-11-04T17:32:00Z"/>
                <w:b/>
              </w:rPr>
            </w:pPr>
            <w:ins w:id="639" w:author="ERCOT" w:date="2019-11-04T17:32:00Z">
              <w:r w:rsidRPr="00144D6E">
                <w:rPr>
                  <w:b/>
                </w:rPr>
                <w:t>5</w:t>
              </w:r>
            </w:ins>
          </w:p>
        </w:tc>
        <w:tc>
          <w:tcPr>
            <w:tcW w:w="4140" w:type="dxa"/>
          </w:tcPr>
          <w:p w14:paraId="32A58FAC" w14:textId="77777777" w:rsidR="009C76D8" w:rsidRPr="00144D6E" w:rsidRDefault="009C76D8" w:rsidP="00EC2E17">
            <w:pPr>
              <w:jc w:val="center"/>
              <w:rPr>
                <w:ins w:id="640" w:author="ERCOT" w:date="2019-11-04T17:32:00Z"/>
                <w:b/>
              </w:rPr>
            </w:pPr>
            <w:ins w:id="641" w:author="ERCOT" w:date="2019-11-04T17:32:00Z">
              <w:r w:rsidRPr="00144D6E">
                <w:rPr>
                  <w:b/>
                </w:rPr>
                <w:t>MW at t</w:t>
              </w:r>
              <w:r w:rsidRPr="00144D6E">
                <w:rPr>
                  <w:b/>
                  <w:vertAlign w:val="subscript"/>
                </w:rPr>
                <w:t xml:space="preserve">0 </w:t>
              </w:r>
              <w:r w:rsidRPr="00144D6E">
                <w:rPr>
                  <w:b/>
                </w:rPr>
                <w:t>+ 16 sec</w:t>
              </w:r>
            </w:ins>
          </w:p>
        </w:tc>
        <w:tc>
          <w:tcPr>
            <w:tcW w:w="2160" w:type="dxa"/>
          </w:tcPr>
          <w:p w14:paraId="148587DD" w14:textId="77777777" w:rsidR="009C76D8" w:rsidRPr="00144D6E" w:rsidRDefault="009C76D8" w:rsidP="00EC2E17">
            <w:pPr>
              <w:jc w:val="right"/>
              <w:rPr>
                <w:ins w:id="642" w:author="ERCOT" w:date="2019-11-04T17:32:00Z"/>
              </w:rPr>
            </w:pPr>
            <w:ins w:id="643" w:author="ERCOT" w:date="2019-11-04T17:32:00Z">
              <w:r w:rsidRPr="00144D6E">
                <w:rPr>
                  <w:b/>
                </w:rPr>
                <w:t xml:space="preserve"> </w:t>
              </w:r>
            </w:ins>
          </w:p>
        </w:tc>
        <w:tc>
          <w:tcPr>
            <w:tcW w:w="1998" w:type="dxa"/>
          </w:tcPr>
          <w:p w14:paraId="61B9DC9C" w14:textId="77777777" w:rsidR="009C76D8" w:rsidRPr="00144D6E" w:rsidRDefault="009C76D8" w:rsidP="00EC2E17">
            <w:pPr>
              <w:jc w:val="right"/>
              <w:rPr>
                <w:ins w:id="644" w:author="ERCOT" w:date="2019-11-04T17:32:00Z"/>
              </w:rPr>
            </w:pPr>
          </w:p>
        </w:tc>
      </w:tr>
      <w:tr w:rsidR="009C76D8" w:rsidRPr="00144D6E" w14:paraId="4648BCF6" w14:textId="77777777" w:rsidTr="00EC2E17">
        <w:trPr>
          <w:trHeight w:val="494"/>
          <w:ins w:id="645" w:author="ERCOT" w:date="2019-11-04T17:32:00Z"/>
        </w:trPr>
        <w:tc>
          <w:tcPr>
            <w:tcW w:w="450" w:type="dxa"/>
          </w:tcPr>
          <w:p w14:paraId="70AF0532" w14:textId="77777777" w:rsidR="009C76D8" w:rsidRPr="00144D6E" w:rsidRDefault="009C76D8" w:rsidP="00EC2E17">
            <w:pPr>
              <w:jc w:val="center"/>
              <w:rPr>
                <w:ins w:id="646" w:author="ERCOT" w:date="2019-11-04T17:32:00Z"/>
                <w:b/>
              </w:rPr>
            </w:pPr>
            <w:ins w:id="647" w:author="ERCOT" w:date="2019-11-04T17:32:00Z">
              <w:r w:rsidRPr="00144D6E">
                <w:rPr>
                  <w:b/>
                </w:rPr>
                <w:t>6</w:t>
              </w:r>
            </w:ins>
          </w:p>
        </w:tc>
        <w:tc>
          <w:tcPr>
            <w:tcW w:w="4140" w:type="dxa"/>
          </w:tcPr>
          <w:p w14:paraId="05674302" w14:textId="77777777" w:rsidR="009C76D8" w:rsidRPr="00144D6E" w:rsidRDefault="009C76D8" w:rsidP="00EC2E17">
            <w:pPr>
              <w:jc w:val="center"/>
              <w:rPr>
                <w:ins w:id="648" w:author="ERCOT" w:date="2019-11-04T17:32:00Z"/>
                <w:b/>
              </w:rPr>
            </w:pPr>
            <w:ins w:id="649" w:author="ERCOT" w:date="2019-11-04T17:32:00Z">
              <w:r w:rsidRPr="00144D6E">
                <w:rPr>
                  <w:b/>
                </w:rPr>
                <w:t>MW Contribution</w:t>
              </w:r>
            </w:ins>
          </w:p>
          <w:p w14:paraId="6582504F" w14:textId="77777777" w:rsidR="009C76D8" w:rsidRPr="00144D6E" w:rsidRDefault="009C76D8" w:rsidP="00EC2E17">
            <w:pPr>
              <w:jc w:val="center"/>
              <w:rPr>
                <w:ins w:id="650" w:author="ERCOT" w:date="2019-11-04T17:32:00Z"/>
                <w:b/>
              </w:rPr>
            </w:pPr>
            <w:ins w:id="651" w:author="ERCOT" w:date="2019-11-04T17:32:00Z">
              <w:r w:rsidRPr="00144D6E">
                <w:rPr>
                  <w:b/>
                </w:rPr>
                <w:t>at t</w:t>
              </w:r>
              <w:r w:rsidRPr="00144D6E">
                <w:rPr>
                  <w:b/>
                  <w:vertAlign w:val="subscript"/>
                </w:rPr>
                <w:t xml:space="preserve">0 </w:t>
              </w:r>
              <w:r w:rsidRPr="00144D6E">
                <w:rPr>
                  <w:b/>
                </w:rPr>
                <w:t>+ 16 sec</w:t>
              </w:r>
            </w:ins>
          </w:p>
        </w:tc>
        <w:tc>
          <w:tcPr>
            <w:tcW w:w="2160" w:type="dxa"/>
          </w:tcPr>
          <w:p w14:paraId="534FC376" w14:textId="77777777" w:rsidR="009C76D8" w:rsidRPr="00144D6E" w:rsidRDefault="009C76D8" w:rsidP="00EC2E17">
            <w:pPr>
              <w:spacing w:before="240" w:after="60"/>
              <w:jc w:val="right"/>
              <w:outlineLvl w:val="8"/>
              <w:rPr>
                <w:ins w:id="652" w:author="ERCOT" w:date="2019-11-04T17:32:00Z"/>
              </w:rPr>
            </w:pPr>
          </w:p>
        </w:tc>
        <w:tc>
          <w:tcPr>
            <w:tcW w:w="1998" w:type="dxa"/>
          </w:tcPr>
          <w:p w14:paraId="360A5AC3" w14:textId="77777777" w:rsidR="009C76D8" w:rsidRPr="00144D6E" w:rsidRDefault="009C76D8" w:rsidP="00EC2E17">
            <w:pPr>
              <w:spacing w:before="240" w:after="60"/>
              <w:jc w:val="right"/>
              <w:outlineLvl w:val="8"/>
              <w:rPr>
                <w:ins w:id="653" w:author="ERCOT" w:date="2019-11-04T17:32:00Z"/>
              </w:rPr>
            </w:pPr>
          </w:p>
        </w:tc>
      </w:tr>
      <w:tr w:rsidR="009C76D8" w:rsidRPr="00144D6E" w14:paraId="76D5BAA8" w14:textId="77777777" w:rsidTr="00EC2E17">
        <w:trPr>
          <w:trHeight w:val="440"/>
          <w:ins w:id="654" w:author="ERCOT" w:date="2019-11-04T17:32:00Z"/>
        </w:trPr>
        <w:tc>
          <w:tcPr>
            <w:tcW w:w="450" w:type="dxa"/>
          </w:tcPr>
          <w:p w14:paraId="6F860633" w14:textId="77777777" w:rsidR="009C76D8" w:rsidRPr="00144D6E" w:rsidRDefault="009C76D8" w:rsidP="00EC2E17">
            <w:pPr>
              <w:jc w:val="center"/>
              <w:rPr>
                <w:ins w:id="655" w:author="ERCOT" w:date="2019-11-04T17:32:00Z"/>
                <w:b/>
              </w:rPr>
            </w:pPr>
            <w:ins w:id="656" w:author="ERCOT" w:date="2019-11-04T17:32:00Z">
              <w:r w:rsidRPr="00144D6E">
                <w:rPr>
                  <w:b/>
                </w:rPr>
                <w:t>7</w:t>
              </w:r>
            </w:ins>
          </w:p>
        </w:tc>
        <w:tc>
          <w:tcPr>
            <w:tcW w:w="4140" w:type="dxa"/>
          </w:tcPr>
          <w:p w14:paraId="03A8D4C2" w14:textId="77777777" w:rsidR="009C76D8" w:rsidRPr="00144D6E" w:rsidRDefault="009C76D8" w:rsidP="00EC2E17">
            <w:pPr>
              <w:jc w:val="center"/>
              <w:rPr>
                <w:ins w:id="657" w:author="ERCOT" w:date="2019-11-04T17:32:00Z"/>
                <w:b/>
              </w:rPr>
            </w:pPr>
            <w:ins w:id="658" w:author="ERCOT" w:date="2019-11-04T17:32:00Z">
              <w:r w:rsidRPr="00144D6E">
                <w:rPr>
                  <w:b/>
                </w:rPr>
                <w:t>MW at t</w:t>
              </w:r>
              <w:r w:rsidRPr="00144D6E">
                <w:rPr>
                  <w:b/>
                  <w:vertAlign w:val="subscript"/>
                </w:rPr>
                <w:t xml:space="preserve">0 </w:t>
              </w:r>
              <w:r w:rsidRPr="00144D6E">
                <w:rPr>
                  <w:b/>
                </w:rPr>
                <w:t>+ 46 sec</w:t>
              </w:r>
            </w:ins>
          </w:p>
        </w:tc>
        <w:tc>
          <w:tcPr>
            <w:tcW w:w="2160" w:type="dxa"/>
          </w:tcPr>
          <w:p w14:paraId="7EF6BE43" w14:textId="77777777" w:rsidR="009C76D8" w:rsidRPr="00144D6E" w:rsidRDefault="009C76D8" w:rsidP="00EC2E17">
            <w:pPr>
              <w:spacing w:before="240" w:after="60"/>
              <w:jc w:val="right"/>
              <w:outlineLvl w:val="8"/>
              <w:rPr>
                <w:ins w:id="659" w:author="ERCOT" w:date="2019-11-04T17:32:00Z"/>
              </w:rPr>
            </w:pPr>
          </w:p>
        </w:tc>
        <w:tc>
          <w:tcPr>
            <w:tcW w:w="1998" w:type="dxa"/>
          </w:tcPr>
          <w:p w14:paraId="5AEDFB7C" w14:textId="77777777" w:rsidR="009C76D8" w:rsidRPr="00144D6E" w:rsidRDefault="009C76D8" w:rsidP="00EC2E17">
            <w:pPr>
              <w:spacing w:before="240" w:after="60"/>
              <w:jc w:val="right"/>
              <w:outlineLvl w:val="8"/>
              <w:rPr>
                <w:ins w:id="660" w:author="ERCOT" w:date="2019-11-04T17:32:00Z"/>
              </w:rPr>
            </w:pPr>
          </w:p>
        </w:tc>
      </w:tr>
      <w:tr w:rsidR="009C76D8" w:rsidRPr="00144D6E" w14:paraId="5680B7CE" w14:textId="77777777" w:rsidTr="00EC2E17">
        <w:trPr>
          <w:trHeight w:val="360"/>
          <w:ins w:id="661" w:author="ERCOT" w:date="2019-11-04T17:32:00Z"/>
        </w:trPr>
        <w:tc>
          <w:tcPr>
            <w:tcW w:w="450" w:type="dxa"/>
          </w:tcPr>
          <w:p w14:paraId="0066AD7B" w14:textId="77777777" w:rsidR="009C76D8" w:rsidRPr="00144D6E" w:rsidRDefault="009C76D8" w:rsidP="00EC2E17">
            <w:pPr>
              <w:jc w:val="center"/>
              <w:rPr>
                <w:ins w:id="662" w:author="ERCOT" w:date="2019-11-04T17:32:00Z"/>
                <w:b/>
              </w:rPr>
            </w:pPr>
            <w:ins w:id="663" w:author="ERCOT" w:date="2019-11-04T17:32:00Z">
              <w:r w:rsidRPr="00144D6E">
                <w:rPr>
                  <w:b/>
                </w:rPr>
                <w:t>8</w:t>
              </w:r>
            </w:ins>
          </w:p>
        </w:tc>
        <w:tc>
          <w:tcPr>
            <w:tcW w:w="4140" w:type="dxa"/>
          </w:tcPr>
          <w:p w14:paraId="7E19F144" w14:textId="77777777" w:rsidR="009C76D8" w:rsidRPr="00144D6E" w:rsidRDefault="009C76D8" w:rsidP="00EC2E17">
            <w:pPr>
              <w:jc w:val="center"/>
              <w:rPr>
                <w:ins w:id="664" w:author="ERCOT" w:date="2019-11-04T17:32:00Z"/>
                <w:b/>
              </w:rPr>
            </w:pPr>
            <w:ins w:id="665" w:author="ERCOT" w:date="2019-11-04T17:32:00Z">
              <w:r w:rsidRPr="00144D6E">
                <w:rPr>
                  <w:b/>
                </w:rPr>
                <w:t>Calculated droop</w:t>
              </w:r>
            </w:ins>
          </w:p>
        </w:tc>
        <w:tc>
          <w:tcPr>
            <w:tcW w:w="2160" w:type="dxa"/>
          </w:tcPr>
          <w:p w14:paraId="4449B6A4" w14:textId="77777777" w:rsidR="009C76D8" w:rsidRPr="00144D6E" w:rsidRDefault="009C76D8" w:rsidP="00EC2E17">
            <w:pPr>
              <w:jc w:val="right"/>
              <w:rPr>
                <w:ins w:id="666" w:author="ERCOT" w:date="2019-11-04T17:32:00Z"/>
              </w:rPr>
            </w:pPr>
          </w:p>
        </w:tc>
        <w:tc>
          <w:tcPr>
            <w:tcW w:w="1998" w:type="dxa"/>
          </w:tcPr>
          <w:p w14:paraId="5AF079E2" w14:textId="77777777" w:rsidR="009C76D8" w:rsidRPr="00144D6E" w:rsidRDefault="009C76D8" w:rsidP="00EC2E17">
            <w:pPr>
              <w:jc w:val="right"/>
              <w:rPr>
                <w:ins w:id="667" w:author="ERCOT" w:date="2019-11-04T17:32:00Z"/>
              </w:rPr>
            </w:pPr>
          </w:p>
        </w:tc>
      </w:tr>
      <w:tr w:rsidR="009C76D8" w:rsidRPr="00144D6E" w14:paraId="3523FC12" w14:textId="77777777" w:rsidTr="00EC2E17">
        <w:trPr>
          <w:trHeight w:val="360"/>
          <w:ins w:id="668" w:author="ERCOT" w:date="2019-11-04T17:32:00Z"/>
        </w:trPr>
        <w:tc>
          <w:tcPr>
            <w:tcW w:w="450" w:type="dxa"/>
          </w:tcPr>
          <w:p w14:paraId="23183879" w14:textId="77777777" w:rsidR="009C76D8" w:rsidRPr="00144D6E" w:rsidRDefault="009C76D8" w:rsidP="00EC2E17">
            <w:pPr>
              <w:jc w:val="center"/>
              <w:rPr>
                <w:ins w:id="669" w:author="ERCOT" w:date="2019-11-04T17:32:00Z"/>
                <w:b/>
              </w:rPr>
            </w:pPr>
            <w:ins w:id="670" w:author="ERCOT" w:date="2019-11-04T17:32:00Z">
              <w:r w:rsidRPr="00144D6E">
                <w:rPr>
                  <w:b/>
                </w:rPr>
                <w:t>9</w:t>
              </w:r>
            </w:ins>
          </w:p>
        </w:tc>
        <w:tc>
          <w:tcPr>
            <w:tcW w:w="4140" w:type="dxa"/>
          </w:tcPr>
          <w:p w14:paraId="733B3D3D" w14:textId="77777777" w:rsidR="009C76D8" w:rsidRPr="00144D6E" w:rsidRDefault="009C76D8" w:rsidP="00EC2E17">
            <w:pPr>
              <w:jc w:val="center"/>
              <w:rPr>
                <w:ins w:id="671" w:author="ERCOT" w:date="2019-11-04T17:32:00Z"/>
                <w:b/>
              </w:rPr>
            </w:pPr>
            <w:ins w:id="672" w:author="ERCOT" w:date="2019-11-04T17:32:00Z">
              <w:r w:rsidRPr="00144D6E">
                <w:rPr>
                  <w:b/>
                </w:rPr>
                <w:t>CONCLUSION</w:t>
              </w:r>
            </w:ins>
          </w:p>
          <w:p w14:paraId="42A951B5" w14:textId="77777777" w:rsidR="009C76D8" w:rsidRPr="00144D6E" w:rsidRDefault="009C76D8" w:rsidP="00EC2E17">
            <w:pPr>
              <w:jc w:val="center"/>
              <w:rPr>
                <w:ins w:id="673" w:author="ERCOT" w:date="2019-11-04T17:32:00Z"/>
                <w:b/>
              </w:rPr>
            </w:pPr>
            <w:ins w:id="674" w:author="ERCOT" w:date="2019-11-04T17:32:00Z">
              <w:r w:rsidRPr="00144D6E">
                <w:rPr>
                  <w:b/>
                </w:rPr>
                <w:t>(PASSED/FAILED)</w:t>
              </w:r>
            </w:ins>
          </w:p>
        </w:tc>
        <w:tc>
          <w:tcPr>
            <w:tcW w:w="2160" w:type="dxa"/>
          </w:tcPr>
          <w:p w14:paraId="74B07307" w14:textId="77777777" w:rsidR="009C76D8" w:rsidRPr="00144D6E" w:rsidRDefault="009C76D8" w:rsidP="00EC2E17">
            <w:pPr>
              <w:jc w:val="right"/>
              <w:rPr>
                <w:ins w:id="675" w:author="ERCOT" w:date="2019-11-04T17:32:00Z"/>
              </w:rPr>
            </w:pPr>
          </w:p>
        </w:tc>
        <w:tc>
          <w:tcPr>
            <w:tcW w:w="1998" w:type="dxa"/>
          </w:tcPr>
          <w:p w14:paraId="3039D16C" w14:textId="77777777" w:rsidR="009C76D8" w:rsidRPr="00144D6E" w:rsidRDefault="009C76D8" w:rsidP="00EC2E17">
            <w:pPr>
              <w:jc w:val="right"/>
              <w:rPr>
                <w:ins w:id="676" w:author="ERCOT" w:date="2019-11-04T17:32:00Z"/>
              </w:rPr>
            </w:pPr>
          </w:p>
        </w:tc>
      </w:tr>
    </w:tbl>
    <w:p w14:paraId="4089FE3A" w14:textId="77777777" w:rsidR="009C76D8" w:rsidRPr="00144D6E" w:rsidRDefault="009C76D8" w:rsidP="009C76D8">
      <w:pPr>
        <w:rPr>
          <w:ins w:id="677" w:author="ERCOT" w:date="2019-11-04T17:32:00Z"/>
        </w:rPr>
      </w:pPr>
    </w:p>
    <w:p w14:paraId="08EAE00C" w14:textId="77777777" w:rsidR="009C76D8" w:rsidRPr="00144D6E" w:rsidRDefault="009C76D8" w:rsidP="009C76D8">
      <w:pPr>
        <w:spacing w:line="360" w:lineRule="auto"/>
        <w:rPr>
          <w:ins w:id="678" w:author="ERCOT" w:date="2019-11-04T17:32:00Z"/>
          <w:u w:val="single"/>
        </w:rPr>
      </w:pPr>
      <w:ins w:id="679" w:author="ERCOT" w:date="2019-11-04T17:32:00Z">
        <w:r w:rsidRPr="00144D6E">
          <w:rPr>
            <w:b/>
            <w:i/>
          </w:rPr>
          <w:t>Comments</w:t>
        </w:r>
        <w:r w:rsidRPr="00144D6E">
          <w:t>: ________________________________________________________________________________________________________________________________________________________________________________________________________________________</w:t>
        </w:r>
      </w:ins>
    </w:p>
    <w:p w14:paraId="35A1F232" w14:textId="77777777" w:rsidR="009C76D8" w:rsidRPr="00144D6E" w:rsidRDefault="009C76D8" w:rsidP="009C76D8">
      <w:pPr>
        <w:rPr>
          <w:ins w:id="680" w:author="ERCOT" w:date="2019-11-04T17:32:00Z"/>
        </w:rPr>
      </w:pPr>
    </w:p>
    <w:p w14:paraId="20D526BB" w14:textId="77777777" w:rsidR="009C76D8" w:rsidRPr="00144D6E" w:rsidRDefault="009C76D8" w:rsidP="009C76D8">
      <w:pPr>
        <w:spacing w:after="120"/>
        <w:rPr>
          <w:ins w:id="681" w:author="ERCOT" w:date="2019-11-04T17:32:00Z"/>
          <w:b/>
          <w:i/>
          <w:smallCaps/>
        </w:rPr>
      </w:pPr>
      <w:ins w:id="682" w:author="ERCOT" w:date="2019-11-04T17:32:00Z">
        <w:r w:rsidRPr="00144D6E">
          <w:rPr>
            <w:b/>
            <w:i/>
            <w:smallCaps/>
          </w:rPr>
          <w:lastRenderedPageBreak/>
          <w:t>Submittal</w:t>
        </w:r>
      </w:ins>
    </w:p>
    <w:p w14:paraId="2C3BA11C" w14:textId="77777777" w:rsidR="009C76D8" w:rsidRPr="00144D6E" w:rsidRDefault="009C76D8" w:rsidP="009C76D8">
      <w:pPr>
        <w:spacing w:after="120"/>
        <w:jc w:val="both"/>
        <w:rPr>
          <w:ins w:id="683" w:author="ERCOT" w:date="2019-11-04T17:32:00Z"/>
          <w:u w:val="single"/>
        </w:rPr>
      </w:pPr>
      <w:ins w:id="684" w:author="ERCOT" w:date="2019-11-04T17:32:00Z">
        <w:r w:rsidRPr="00144D6E">
          <w:t>Resource Entity Representative:  ____________________________________________</w:t>
        </w:r>
        <w:r w:rsidRPr="00144D6E">
          <w:rPr>
            <w:u w:val="single"/>
          </w:rPr>
          <w:tab/>
        </w:r>
      </w:ins>
    </w:p>
    <w:p w14:paraId="06A08C76" w14:textId="77777777" w:rsidR="009C76D8" w:rsidRPr="00144D6E" w:rsidRDefault="009C76D8" w:rsidP="009C76D8">
      <w:pPr>
        <w:spacing w:after="120"/>
        <w:jc w:val="both"/>
        <w:rPr>
          <w:ins w:id="685" w:author="ERCOT" w:date="2019-11-04T17:32:00Z"/>
          <w:u w:val="single"/>
        </w:rPr>
      </w:pPr>
      <w:ins w:id="686" w:author="ERCOT" w:date="2019-11-04T17:32:00Z">
        <w:r w:rsidRPr="00144D6E">
          <w:t>QSE Representative:  ______________________________________________________</w:t>
        </w:r>
        <w:r w:rsidRPr="00144D6E">
          <w:rPr>
            <w:u w:val="single"/>
          </w:rPr>
          <w:tab/>
        </w:r>
      </w:ins>
    </w:p>
    <w:p w14:paraId="583943D0" w14:textId="77777777" w:rsidR="009C76D8" w:rsidRPr="00144D6E" w:rsidRDefault="009C76D8" w:rsidP="009C76D8">
      <w:pPr>
        <w:spacing w:after="120"/>
        <w:rPr>
          <w:ins w:id="687" w:author="ERCOT" w:date="2019-11-04T17:32:00Z"/>
          <w:u w:val="single"/>
        </w:rPr>
      </w:pPr>
      <w:ins w:id="688" w:author="ERCOT" w:date="2019-11-04T17:32:00Z">
        <w:r w:rsidRPr="00144D6E">
          <w:t>Date submitted to ERCOT Representative: __________________________</w:t>
        </w:r>
        <w:r w:rsidRPr="00144D6E">
          <w:rPr>
            <w:u w:val="single"/>
          </w:rPr>
          <w:tab/>
        </w:r>
        <w:r w:rsidRPr="00144D6E">
          <w:t>______</w:t>
        </w:r>
      </w:ins>
    </w:p>
    <w:p w14:paraId="27EB5E34" w14:textId="77777777" w:rsidR="009C76D8" w:rsidRDefault="009C76D8" w:rsidP="009C76D8">
      <w:pPr>
        <w:spacing w:after="120"/>
        <w:jc w:val="center"/>
        <w:rPr>
          <w:rFonts w:ascii="Times New Roman Bold" w:hAnsi="Times New Roman Bold"/>
          <w:b/>
          <w:caps/>
          <w:sz w:val="28"/>
          <w:szCs w:val="20"/>
        </w:rPr>
      </w:pPr>
    </w:p>
    <w:p w14:paraId="0B89A9FD" w14:textId="77777777" w:rsidR="009C76D8" w:rsidRDefault="009C76D8" w:rsidP="009C76D8">
      <w:pPr>
        <w:spacing w:after="120"/>
        <w:jc w:val="center"/>
        <w:rPr>
          <w:rFonts w:ascii="Times New Roman Bold" w:hAnsi="Times New Roman Bold"/>
          <w:b/>
          <w:caps/>
          <w:sz w:val="28"/>
          <w:szCs w:val="20"/>
        </w:rPr>
      </w:pPr>
    </w:p>
    <w:p w14:paraId="3B4B121F" w14:textId="77777777" w:rsidR="009C76D8" w:rsidRDefault="009C76D8" w:rsidP="009C76D8">
      <w:pPr>
        <w:spacing w:after="120"/>
        <w:jc w:val="center"/>
        <w:rPr>
          <w:rFonts w:ascii="Times New Roman Bold" w:hAnsi="Times New Roman Bold"/>
          <w:b/>
          <w:caps/>
          <w:sz w:val="28"/>
          <w:szCs w:val="20"/>
        </w:rPr>
      </w:pPr>
    </w:p>
    <w:p w14:paraId="4A03067A" w14:textId="77777777" w:rsidR="009C76D8" w:rsidRDefault="009C76D8" w:rsidP="009C76D8">
      <w:pPr>
        <w:spacing w:after="120"/>
        <w:jc w:val="center"/>
        <w:rPr>
          <w:rFonts w:ascii="Times New Roman Bold" w:hAnsi="Times New Roman Bold"/>
          <w:b/>
          <w:caps/>
          <w:sz w:val="28"/>
          <w:szCs w:val="20"/>
        </w:rPr>
      </w:pPr>
    </w:p>
    <w:p w14:paraId="711C60A4" w14:textId="77777777" w:rsidR="009C76D8" w:rsidRDefault="009C76D8" w:rsidP="009C76D8">
      <w:pPr>
        <w:spacing w:after="120"/>
        <w:jc w:val="center"/>
        <w:rPr>
          <w:rFonts w:ascii="Times New Roman Bold" w:hAnsi="Times New Roman Bold"/>
          <w:b/>
          <w:caps/>
          <w:sz w:val="28"/>
          <w:szCs w:val="20"/>
        </w:rPr>
      </w:pPr>
    </w:p>
    <w:bookmarkEnd w:id="416"/>
    <w:p w14:paraId="68B46A1D" w14:textId="77777777" w:rsidR="009C76D8" w:rsidRPr="000C0C42" w:rsidRDefault="009C76D8" w:rsidP="009C76D8">
      <w:pPr>
        <w:spacing w:after="160" w:line="259" w:lineRule="auto"/>
        <w:rPr>
          <w:u w:val="single"/>
        </w:rPr>
      </w:pPr>
      <w:r w:rsidRPr="000C0C42">
        <w:rPr>
          <w:rFonts w:ascii="Times New Roman Bold" w:hAnsi="Times New Roman Bold"/>
          <w:b/>
          <w:caps/>
          <w:sz w:val="28"/>
          <w:szCs w:val="20"/>
        </w:rPr>
        <w:t>Generation Resource</w:t>
      </w:r>
      <w:ins w:id="689" w:author="ERCOT" w:date="2019-11-04T17:38:00Z">
        <w:r>
          <w:rPr>
            <w:rFonts w:ascii="Times New Roman Bold" w:hAnsi="Times New Roman Bold"/>
            <w:b/>
            <w:caps/>
            <w:sz w:val="28"/>
            <w:szCs w:val="20"/>
          </w:rPr>
          <w:t>, ENERGY STORAGE RESOURCE</w:t>
        </w:r>
      </w:ins>
      <w:ins w:id="690" w:author="ERCOT" w:date="2019-11-07T14:13:00Z">
        <w:r>
          <w:rPr>
            <w:rFonts w:ascii="Times New Roman Bold" w:hAnsi="Times New Roman Bold"/>
            <w:b/>
            <w:caps/>
            <w:sz w:val="28"/>
            <w:szCs w:val="20"/>
          </w:rPr>
          <w:t>,</w:t>
        </w:r>
      </w:ins>
      <w:r w:rsidRPr="000C0C42">
        <w:rPr>
          <w:rFonts w:ascii="Times New Roman Bold" w:hAnsi="Times New Roman Bold"/>
          <w:b/>
          <w:caps/>
          <w:sz w:val="28"/>
          <w:szCs w:val="20"/>
        </w:rPr>
        <w:t xml:space="preserve"> and Controllable Load Resource Primary Frequency Response test Procedures Based on Historical Data</w:t>
      </w:r>
    </w:p>
    <w:p w14:paraId="6C57C229" w14:textId="77777777" w:rsidR="009C76D8" w:rsidRPr="000C0C42" w:rsidRDefault="009C76D8" w:rsidP="009C76D8">
      <w:pPr>
        <w:spacing w:before="240" w:after="120"/>
        <w:jc w:val="both"/>
      </w:pPr>
      <w:r w:rsidRPr="000C0C42">
        <w:rPr>
          <w:b/>
          <w:i/>
          <w:smallCaps/>
        </w:rPr>
        <w:t xml:space="preserve">Description of Historical Verification </w:t>
      </w:r>
    </w:p>
    <w:p w14:paraId="7DC080BF" w14:textId="77777777" w:rsidR="009C76D8" w:rsidRPr="000C0C42" w:rsidRDefault="009C76D8" w:rsidP="009C76D8">
      <w:r w:rsidRPr="000C0C42">
        <w:t>The purpose of this template is to allow the Entity that operates a Generation Resource</w:t>
      </w:r>
      <w:ins w:id="691" w:author="ERCOT" w:date="2019-11-04T17:39:00Z">
        <w:r>
          <w:t>, Energy Storage Resource</w:t>
        </w:r>
      </w:ins>
      <w:ins w:id="692" w:author="ERCOT" w:date="2019-11-10T16:26:00Z">
        <w:r>
          <w:t xml:space="preserve"> (ESR)</w:t>
        </w:r>
      </w:ins>
      <w:ins w:id="693" w:author="ERCOT" w:date="2019-11-07T14:13:00Z">
        <w:r>
          <w:t>,</w:t>
        </w:r>
      </w:ins>
      <w:r w:rsidRPr="000C0C42">
        <w:t xml:space="preserve"> or a Controllable Load Resource to demonstrate acceptable frequency response of its Generation Resource(s)</w:t>
      </w:r>
      <w:ins w:id="694" w:author="ERCOT" w:date="2019-11-04T17:39:00Z">
        <w:r>
          <w:t>,</w:t>
        </w:r>
        <w:r w:rsidRPr="000C0C42">
          <w:t xml:space="preserve"> </w:t>
        </w:r>
        <w:r w:rsidRPr="00FE351C">
          <w:t>ESR</w:t>
        </w:r>
        <w:r>
          <w:t>(s)</w:t>
        </w:r>
      </w:ins>
      <w:ins w:id="695" w:author="ERCOT" w:date="2019-11-07T14:13:00Z">
        <w:r>
          <w:t>,</w:t>
        </w:r>
      </w:ins>
      <w:r w:rsidRPr="000C0C42">
        <w:t xml:space="preserve"> or Controllable Load Resource(s) based on historical data in order to minimize testing costs, scheduling conflicts and the risk of damage to equipment or Forced Outage.</w:t>
      </w:r>
    </w:p>
    <w:p w14:paraId="5D182847" w14:textId="77777777" w:rsidR="009C76D8" w:rsidRPr="000C0C42" w:rsidRDefault="009C76D8" w:rsidP="009C76D8"/>
    <w:p w14:paraId="02CE269B" w14:textId="77777777" w:rsidR="009C76D8" w:rsidRPr="000C0C42" w:rsidRDefault="009C76D8" w:rsidP="009C76D8">
      <w:pPr>
        <w:spacing w:after="240"/>
        <w:ind w:left="720" w:hanging="720"/>
        <w:rPr>
          <w:szCs w:val="20"/>
        </w:rPr>
      </w:pPr>
      <w:r w:rsidRPr="000C0C42">
        <w:rPr>
          <w:szCs w:val="20"/>
        </w:rPr>
        <w:t>1.</w:t>
      </w:r>
      <w:r w:rsidRPr="000C0C42">
        <w:rPr>
          <w:szCs w:val="20"/>
        </w:rPr>
        <w:tab/>
        <w:t xml:space="preserve">All verifications will be based on at least one of the events from the published list of Frequency Measurable Events (FMEs).  </w:t>
      </w:r>
    </w:p>
    <w:p w14:paraId="39ABB09F" w14:textId="77777777" w:rsidR="009C76D8" w:rsidRPr="000C0C42" w:rsidRDefault="009C76D8" w:rsidP="009C76D8">
      <w:pPr>
        <w:spacing w:after="240"/>
        <w:ind w:left="720" w:hanging="720"/>
        <w:rPr>
          <w:szCs w:val="20"/>
        </w:rPr>
      </w:pPr>
      <w:r w:rsidRPr="000C0C42">
        <w:rPr>
          <w:szCs w:val="20"/>
        </w:rPr>
        <w:t>2.</w:t>
      </w:r>
      <w:r w:rsidRPr="000C0C42">
        <w:rPr>
          <w:szCs w:val="20"/>
        </w:rPr>
        <w:tab/>
        <w:t xml:space="preserve">Governor droop and Governor Dead-Band settings shall be set in accordance with Section 2.2.7. </w:t>
      </w:r>
      <w:del w:id="696" w:author="ERCOT" w:date="2019-11-07T10:28:00Z">
        <w:r w:rsidRPr="000C0C42" w:rsidDel="004F38EC">
          <w:rPr>
            <w:szCs w:val="20"/>
          </w:rPr>
          <w:delText xml:space="preserve"> </w:delText>
        </w:r>
        <w:r w:rsidRPr="004F38EC" w:rsidDel="004F38EC">
          <w:rPr>
            <w:szCs w:val="20"/>
          </w:rPr>
          <w:delText>For Controllable Load Resources, Governor droop shall not exceed 5% and Governor Dead-Band shall not exceed +/-0.036Hz</w:delText>
        </w:r>
        <w:r w:rsidRPr="000C0C42" w:rsidDel="004F38EC">
          <w:rPr>
            <w:szCs w:val="20"/>
          </w:rPr>
          <w:delText xml:space="preserve">. </w:delText>
        </w:r>
      </w:del>
    </w:p>
    <w:p w14:paraId="0AA392F8" w14:textId="77777777" w:rsidR="009C76D8" w:rsidRPr="000C0C42" w:rsidRDefault="009C76D8" w:rsidP="009C76D8">
      <w:pPr>
        <w:spacing w:after="240"/>
        <w:ind w:left="720" w:hanging="720"/>
        <w:rPr>
          <w:szCs w:val="20"/>
        </w:rPr>
      </w:pPr>
      <w:r w:rsidRPr="000C0C42">
        <w:rPr>
          <w:szCs w:val="20"/>
        </w:rPr>
        <w:t>3.</w:t>
      </w:r>
      <w:r w:rsidRPr="000C0C42">
        <w:rPr>
          <w:szCs w:val="20"/>
        </w:rPr>
        <w:tab/>
        <w:t>For clarification purposes, the time of FME (t(0)), pre-perturbation average frequency and post-perturbation average frequency, as defined in Section 8, Attachment J, Initial and Sustained Measurements for Primary Frequency Response, will be used for the verification process.  The values of these metrics will be identified in the FME Report.</w:t>
      </w:r>
    </w:p>
    <w:p w14:paraId="4049D7FC" w14:textId="77777777" w:rsidR="009C76D8" w:rsidRPr="000C0C42" w:rsidRDefault="009C76D8" w:rsidP="009C76D8">
      <w:pPr>
        <w:spacing w:after="240"/>
        <w:ind w:left="720" w:hanging="720"/>
        <w:rPr>
          <w:szCs w:val="20"/>
        </w:rPr>
      </w:pPr>
      <w:r w:rsidRPr="000C0C42">
        <w:rPr>
          <w:szCs w:val="20"/>
        </w:rPr>
        <w:t>4.</w:t>
      </w:r>
      <w:r w:rsidRPr="000C0C42">
        <w:rPr>
          <w:szCs w:val="20"/>
        </w:rPr>
        <w:tab/>
        <w:t>The test is considered successful if the Generation Resource</w:t>
      </w:r>
      <w:ins w:id="697" w:author="ERCOT" w:date="2019-11-04T17:39:00Z">
        <w:r>
          <w:rPr>
            <w:szCs w:val="20"/>
          </w:rPr>
          <w:t>,</w:t>
        </w:r>
        <w:r w:rsidRPr="000C0C42">
          <w:t xml:space="preserve"> </w:t>
        </w:r>
        <w:r w:rsidRPr="00FE351C">
          <w:t>ESR</w:t>
        </w:r>
      </w:ins>
      <w:ins w:id="698" w:author="ERCOT" w:date="2019-11-07T14:14:00Z">
        <w:r>
          <w:t>,</w:t>
        </w:r>
      </w:ins>
      <w:r w:rsidRPr="000C0C42">
        <w:rPr>
          <w:szCs w:val="20"/>
        </w:rPr>
        <w:t xml:space="preserve"> or the Controllable Load Resource is able to meet a minimum of 75% of its initial Primary Frequency Response and 75% of its sustained Primary Frequency Response as calculated in the FMEs report posted on the Market Information System (MIS) Certified Area.  Any Generation Resource</w:t>
      </w:r>
      <w:ins w:id="699" w:author="ERCOT" w:date="2019-11-04T17:39:00Z">
        <w:r>
          <w:rPr>
            <w:szCs w:val="20"/>
          </w:rPr>
          <w:t xml:space="preserve">, </w:t>
        </w:r>
        <w:r w:rsidRPr="00FE351C">
          <w:t>ESR</w:t>
        </w:r>
      </w:ins>
      <w:ins w:id="700" w:author="ERCOT" w:date="2019-11-07T14:14:00Z">
        <w:r>
          <w:t>,</w:t>
        </w:r>
      </w:ins>
      <w:r w:rsidRPr="000C0C42">
        <w:rPr>
          <w:szCs w:val="20"/>
        </w:rPr>
        <w:t xml:space="preserve"> or Controllable Load Resource may use the FME report in lieu of testing.</w:t>
      </w:r>
    </w:p>
    <w:p w14:paraId="6BEFB89C" w14:textId="77777777" w:rsidR="009C76D8" w:rsidRPr="000C0C42" w:rsidRDefault="009C76D8" w:rsidP="009C76D8">
      <w:pPr>
        <w:spacing w:after="240"/>
        <w:ind w:left="1440" w:hanging="720"/>
        <w:rPr>
          <w:szCs w:val="20"/>
        </w:rPr>
      </w:pPr>
      <w:r w:rsidRPr="000C0C42">
        <w:rPr>
          <w:szCs w:val="20"/>
        </w:rPr>
        <w:lastRenderedPageBreak/>
        <w:t>a.</w:t>
      </w:r>
      <w:r w:rsidRPr="000C0C42">
        <w:rPr>
          <w:szCs w:val="20"/>
        </w:rPr>
        <w:tab/>
        <w:t>The calculation of Generation Resources</w:t>
      </w:r>
      <w:ins w:id="701" w:author="ERCOT" w:date="2019-11-04T17:40:00Z">
        <w:r>
          <w:rPr>
            <w:szCs w:val="20"/>
          </w:rPr>
          <w:t xml:space="preserve">, </w:t>
        </w:r>
        <w:r w:rsidRPr="00FE351C">
          <w:t>ESR</w:t>
        </w:r>
      </w:ins>
      <w:ins w:id="702" w:author="ERCOT" w:date="2019-11-10T16:26:00Z">
        <w:r>
          <w:t>s</w:t>
        </w:r>
      </w:ins>
      <w:ins w:id="703" w:author="ERCOT" w:date="2019-11-07T14:14:00Z">
        <w:r>
          <w:t>,</w:t>
        </w:r>
      </w:ins>
      <w:r w:rsidRPr="000C0C42">
        <w:rPr>
          <w:szCs w:val="20"/>
        </w:rPr>
        <w:t xml:space="preserve"> or Controllable Load Resources initial and sustained Primary Frequency Response is detailed in Section 8, Attachment J. </w:t>
      </w:r>
    </w:p>
    <w:p w14:paraId="668A1F3F" w14:textId="77777777" w:rsidR="009C76D8" w:rsidRPr="000C0C42" w:rsidRDefault="009C76D8" w:rsidP="009C76D8">
      <w:pPr>
        <w:spacing w:after="240"/>
        <w:ind w:left="1440" w:hanging="720"/>
        <w:rPr>
          <w:szCs w:val="20"/>
        </w:rPr>
      </w:pPr>
      <w:r w:rsidRPr="000C0C42">
        <w:rPr>
          <w:szCs w:val="20"/>
        </w:rPr>
        <w:t>b.</w:t>
      </w:r>
      <w:r w:rsidRPr="000C0C42">
        <w:rPr>
          <w:szCs w:val="20"/>
        </w:rPr>
        <w:tab/>
        <w:t>ERCOT shall evaluate initial and sustained Primary Frequency Response using an expected performance Governor droop of 5.78% for combined-cycle Resources.</w:t>
      </w:r>
    </w:p>
    <w:p w14:paraId="5BDDA75A" w14:textId="77777777" w:rsidR="009C76D8" w:rsidRPr="000C0C42" w:rsidRDefault="009C76D8" w:rsidP="009C76D8">
      <w:pPr>
        <w:spacing w:after="240"/>
        <w:ind w:left="720" w:hanging="720"/>
        <w:rPr>
          <w:iCs/>
          <w:szCs w:val="20"/>
        </w:rPr>
      </w:pPr>
      <w:r w:rsidRPr="000C0C42">
        <w:rPr>
          <w:iCs/>
          <w:szCs w:val="20"/>
        </w:rPr>
        <w:t>5.</w:t>
      </w:r>
      <w:r w:rsidRPr="000C0C42">
        <w:rPr>
          <w:iCs/>
          <w:szCs w:val="20"/>
        </w:rPr>
        <w:tab/>
        <w:t>Intermittent Renewable Resources (IRRs) located behind one point of interconnection, metered by one ERCOT-Polled Settlement (EPS) Meter, and operated as an integrated Facility may combine IRRs for the purposes of this test.</w:t>
      </w:r>
    </w:p>
    <w:p w14:paraId="6169FE03" w14:textId="77777777" w:rsidR="009C76D8" w:rsidRPr="000C0C42" w:rsidRDefault="009C76D8" w:rsidP="009C76D8">
      <w:pPr>
        <w:spacing w:before="240" w:after="120"/>
        <w:jc w:val="both"/>
        <w:rPr>
          <w:b/>
          <w:i/>
          <w:smallCaps/>
        </w:rPr>
      </w:pPr>
      <w:r w:rsidRPr="000C0C42">
        <w:rPr>
          <w:b/>
          <w:i/>
          <w:smallCaps/>
        </w:rPr>
        <w:t>Definitions</w:t>
      </w:r>
    </w:p>
    <w:p w14:paraId="3A429C85" w14:textId="77777777" w:rsidR="009C76D8" w:rsidRPr="000C0C42" w:rsidRDefault="009C76D8" w:rsidP="009C76D8">
      <w:pPr>
        <w:jc w:val="both"/>
      </w:pPr>
      <w:r w:rsidRPr="000C0C42">
        <w:t>Generation Resource</w:t>
      </w:r>
      <w:ins w:id="704" w:author="ERCOT" w:date="2019-11-04T17:40:00Z">
        <w:r>
          <w:t xml:space="preserve">, </w:t>
        </w:r>
        <w:r w:rsidRPr="00FE351C">
          <w:t>ESR</w:t>
        </w:r>
      </w:ins>
      <w:ins w:id="705" w:author="ERCOT" w:date="2019-11-07T14:14:00Z">
        <w:r>
          <w:t>,</w:t>
        </w:r>
      </w:ins>
      <w:r w:rsidRPr="000C0C42">
        <w:t xml:space="preserve"> or Controllable Load Resource Base Load = maximum rated capability (this value is not reduced for temporary output limitations of the Generation Resource</w:t>
      </w:r>
      <w:ins w:id="706" w:author="ERCOT" w:date="2019-11-04T17:40:00Z">
        <w:r>
          <w:t xml:space="preserve">, </w:t>
        </w:r>
        <w:r w:rsidRPr="00FE351C">
          <w:t>ESR</w:t>
        </w:r>
      </w:ins>
      <w:ins w:id="707" w:author="ERCOT" w:date="2019-11-07T14:14:00Z">
        <w:r>
          <w:t>,</w:t>
        </w:r>
      </w:ins>
      <w:r w:rsidRPr="000C0C42">
        <w:t xml:space="preserve"> or Controllable Load Resource due to auxiliary equipment outages, weather conditions, or fuel limitations, it is the “nameplate” rating of the Generation Resource</w:t>
      </w:r>
      <w:ins w:id="708" w:author="ERCOT" w:date="2019-12-15T17:13:00Z">
        <w:r>
          <w:t>, ESR,</w:t>
        </w:r>
      </w:ins>
      <w:r w:rsidRPr="000C0C42">
        <w:t xml:space="preserve"> or Controllable Load Resource).  For the IRR, the Base Load for purposes of this test shall be the Real-Time telemetered High Sustained Limit (HSL) (MW) of the IRR at the time of the FME.  The IRR shall use only a FME in which the IRR’s HSL is greater than 50% of the IRR’s total design output capability.</w:t>
      </w:r>
    </w:p>
    <w:p w14:paraId="287B7595" w14:textId="77777777" w:rsidR="009C76D8" w:rsidRDefault="009C76D8" w:rsidP="009C76D8">
      <w:pPr>
        <w:pStyle w:val="Heading1"/>
        <w:numPr>
          <w:ilvl w:val="0"/>
          <w:numId w:val="0"/>
        </w:numPr>
        <w:jc w:val="center"/>
        <w:rPr>
          <w:rFonts w:ascii="Times New Roman Bold" w:hAnsi="Times New Roman Bold" w:cs="Arial"/>
          <w:b w:val="0"/>
          <w:bCs/>
          <w:sz w:val="28"/>
          <w:szCs w:val="32"/>
        </w:rPr>
      </w:pPr>
    </w:p>
    <w:p w14:paraId="235A91BF" w14:textId="77777777" w:rsidR="009C76D8" w:rsidRPr="005920BC" w:rsidRDefault="009C76D8" w:rsidP="009C76D8">
      <w:pPr>
        <w:pStyle w:val="Heading1"/>
        <w:numPr>
          <w:ilvl w:val="0"/>
          <w:numId w:val="0"/>
        </w:numPr>
        <w:jc w:val="center"/>
        <w:rPr>
          <w:rFonts w:ascii="Arial" w:hAnsi="Arial" w:cs="Arial"/>
          <w:bCs/>
          <w:iCs/>
          <w:caps w:val="0"/>
          <w:kern w:val="32"/>
          <w:sz w:val="32"/>
        </w:rPr>
      </w:pPr>
      <w:r w:rsidRPr="005920BC">
        <w:rPr>
          <w:rFonts w:ascii="Times New Roman Bold" w:hAnsi="Times New Roman Bold" w:cs="Arial"/>
          <w:b w:val="0"/>
          <w:bCs/>
          <w:sz w:val="28"/>
          <w:szCs w:val="32"/>
        </w:rPr>
        <w:t>HISTORICAL GENERATION RESOURCE</w:t>
      </w:r>
      <w:ins w:id="709" w:author="ERCOT" w:date="2019-11-04T17:42:00Z">
        <w:r>
          <w:rPr>
            <w:rFonts w:ascii="Times New Roman Bold" w:hAnsi="Times New Roman Bold" w:cs="Arial"/>
            <w:b w:val="0"/>
            <w:bCs/>
            <w:sz w:val="28"/>
            <w:szCs w:val="32"/>
          </w:rPr>
          <w:t>, ENERGY STORAGE RESOURCE</w:t>
        </w:r>
      </w:ins>
      <w:ins w:id="710" w:author="ERCOT" w:date="2019-11-07T14:14:00Z">
        <w:r>
          <w:rPr>
            <w:rFonts w:ascii="Times New Roman Bold" w:hAnsi="Times New Roman Bold" w:cs="Arial"/>
            <w:b w:val="0"/>
            <w:bCs/>
            <w:sz w:val="28"/>
            <w:szCs w:val="32"/>
          </w:rPr>
          <w:t>,</w:t>
        </w:r>
      </w:ins>
      <w:r w:rsidRPr="005920BC">
        <w:rPr>
          <w:rFonts w:ascii="Times New Roman Bold" w:hAnsi="Times New Roman Bold" w:cs="Arial"/>
          <w:b w:val="0"/>
          <w:bCs/>
          <w:sz w:val="28"/>
          <w:szCs w:val="32"/>
        </w:rPr>
        <w:t xml:space="preserve"> </w:t>
      </w:r>
      <w:r w:rsidRPr="005920BC">
        <w:rPr>
          <w:rFonts w:ascii="Times New Roman Bold" w:hAnsi="Times New Roman Bold" w:cs="Arial"/>
          <w:b w:val="0"/>
          <w:caps w:val="0"/>
          <w:kern w:val="32"/>
          <w:sz w:val="28"/>
        </w:rPr>
        <w:t>OR CONTROLLABLE LOAD RESOURCE</w:t>
      </w:r>
      <w:r w:rsidRPr="005920BC">
        <w:rPr>
          <w:rFonts w:ascii="Times New Roman Bold" w:hAnsi="Times New Roman Bold" w:cs="Arial"/>
          <w:bCs/>
          <w:sz w:val="28"/>
          <w:szCs w:val="32"/>
        </w:rPr>
        <w:t xml:space="preserve"> FREQUENCY RESPONSE TEST </w:t>
      </w:r>
      <w:r w:rsidRPr="005920BC">
        <w:rPr>
          <w:rFonts w:ascii="Times New Roman Bold" w:hAnsi="Times New Roman Bold" w:cs="Arial"/>
          <w:sz w:val="28"/>
        </w:rPr>
        <w:t>FORM</w:t>
      </w:r>
    </w:p>
    <w:p w14:paraId="64962433" w14:textId="77777777" w:rsidR="009C76D8" w:rsidRPr="005920BC" w:rsidRDefault="009C76D8" w:rsidP="009C76D8">
      <w:pPr>
        <w:spacing w:before="240" w:after="120"/>
        <w:rPr>
          <w:b/>
          <w:bCs/>
          <w:i/>
          <w:iCs/>
          <w:smallCaps/>
        </w:rPr>
      </w:pPr>
      <w:r w:rsidRPr="005920BC">
        <w:rPr>
          <w:b/>
          <w:bCs/>
          <w:i/>
          <w:iCs/>
          <w:smallCaps/>
        </w:rPr>
        <w:t>General Information</w:t>
      </w:r>
    </w:p>
    <w:p w14:paraId="6EF7B43B" w14:textId="77777777" w:rsidR="009C76D8" w:rsidRPr="005920BC" w:rsidRDefault="009C76D8" w:rsidP="009C76D8">
      <w:pPr>
        <w:spacing w:after="120"/>
      </w:pPr>
      <w:r w:rsidRPr="005920BC">
        <w:t xml:space="preserve">Unit Code (16 characters): </w:t>
      </w:r>
      <w:r w:rsidRPr="005920BC">
        <w:tab/>
      </w:r>
      <w:r w:rsidRPr="005920BC">
        <w:tab/>
      </w:r>
      <w:r w:rsidRPr="005920BC">
        <w:tab/>
        <w:t xml:space="preserve">Location (County): </w:t>
      </w:r>
      <w:r w:rsidRPr="005920BC">
        <w:tab/>
      </w:r>
      <w:r w:rsidRPr="005920BC">
        <w:tab/>
      </w:r>
      <w:r w:rsidRPr="005920BC">
        <w:tab/>
      </w:r>
      <w:r w:rsidRPr="005920BC">
        <w:tab/>
        <w:t xml:space="preserve"> </w:t>
      </w:r>
    </w:p>
    <w:p w14:paraId="2FCA375E" w14:textId="77777777" w:rsidR="009C76D8" w:rsidRPr="005920BC" w:rsidRDefault="009C76D8" w:rsidP="009C76D8">
      <w:pPr>
        <w:spacing w:after="120"/>
      </w:pPr>
      <w:r w:rsidRPr="005920BC">
        <w:t xml:space="preserve">Unit Name: </w:t>
      </w:r>
      <w:r w:rsidRPr="005920BC">
        <w:tab/>
      </w:r>
      <w:r w:rsidRPr="005920BC">
        <w:tab/>
      </w:r>
      <w:r w:rsidRPr="005920BC">
        <w:tab/>
      </w:r>
      <w:r w:rsidRPr="005920BC">
        <w:tab/>
      </w:r>
      <w:r w:rsidRPr="005920BC">
        <w:tab/>
        <w:t xml:space="preserve">Date of FME: </w:t>
      </w:r>
      <w:r w:rsidRPr="005920BC">
        <w:tab/>
      </w:r>
      <w:r w:rsidRPr="005920BC">
        <w:tab/>
      </w:r>
      <w:r w:rsidRPr="005920BC">
        <w:tab/>
      </w:r>
      <w:r w:rsidRPr="005920BC">
        <w:tab/>
        <w:t xml:space="preserve">  </w:t>
      </w:r>
    </w:p>
    <w:p w14:paraId="7BBAD568" w14:textId="77777777" w:rsidR="009C76D8" w:rsidRPr="005920BC" w:rsidRDefault="009C76D8" w:rsidP="009C76D8">
      <w:pPr>
        <w:spacing w:after="120"/>
      </w:pPr>
      <w:r w:rsidRPr="005920BC">
        <w:t xml:space="preserve">QSE: </w:t>
      </w:r>
      <w:r w:rsidRPr="005920BC">
        <w:tab/>
      </w:r>
      <w:r w:rsidRPr="005920BC">
        <w:tab/>
      </w:r>
      <w:r w:rsidRPr="005920BC">
        <w:tab/>
      </w:r>
      <w:r w:rsidRPr="005920BC">
        <w:tab/>
      </w:r>
      <w:r w:rsidRPr="005920BC">
        <w:tab/>
      </w:r>
      <w:r w:rsidRPr="005920BC">
        <w:tab/>
        <w:t xml:space="preserve">Resource Entity: </w:t>
      </w:r>
      <w:r w:rsidRPr="005920BC">
        <w:tab/>
      </w:r>
      <w:r w:rsidRPr="005920BC">
        <w:tab/>
      </w:r>
      <w:r w:rsidRPr="005920BC">
        <w:tab/>
      </w:r>
      <w:r w:rsidRPr="005920BC">
        <w:tab/>
      </w:r>
      <w:r w:rsidRPr="005920BC">
        <w:tab/>
      </w:r>
      <w:r w:rsidRPr="005920BC">
        <w:tab/>
      </w:r>
    </w:p>
    <w:p w14:paraId="4999E2D4" w14:textId="77777777" w:rsidR="009C76D8" w:rsidRPr="005920BC" w:rsidRDefault="009C76D8" w:rsidP="009C76D8">
      <w:pPr>
        <w:spacing w:after="120"/>
        <w:rPr>
          <w:b/>
          <w:bCs/>
          <w:i/>
          <w:iCs/>
          <w:smallCaps/>
        </w:rPr>
      </w:pPr>
      <w:r w:rsidRPr="005920BC">
        <w:rPr>
          <w:b/>
          <w:bCs/>
          <w:i/>
          <w:iCs/>
          <w:smallCaps/>
        </w:rPr>
        <w:t>Historical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tblGrid>
      <w:tr w:rsidR="009C76D8" w:rsidRPr="005920BC" w14:paraId="56347BC2" w14:textId="77777777" w:rsidTr="00EC2E17">
        <w:trPr>
          <w:trHeight w:val="641"/>
          <w:jc w:val="center"/>
        </w:trPr>
        <w:tc>
          <w:tcPr>
            <w:tcW w:w="3600" w:type="dxa"/>
          </w:tcPr>
          <w:p w14:paraId="2F9FB629" w14:textId="77777777" w:rsidR="009C76D8" w:rsidRPr="005920BC" w:rsidRDefault="009C76D8" w:rsidP="00EC2E17">
            <w:pPr>
              <w:spacing w:before="240" w:after="120"/>
              <w:jc w:val="center"/>
              <w:rPr>
                <w:b/>
                <w:bCs/>
                <w:i/>
                <w:iCs/>
                <w:smallCaps/>
              </w:rPr>
            </w:pPr>
            <w:r w:rsidRPr="005920BC">
              <w:rPr>
                <w:b/>
                <w:bCs/>
                <w:i/>
                <w:iCs/>
                <w:smallCaps/>
              </w:rPr>
              <w:t>Evaluation Point</w:t>
            </w:r>
          </w:p>
        </w:tc>
        <w:tc>
          <w:tcPr>
            <w:tcW w:w="3600" w:type="dxa"/>
          </w:tcPr>
          <w:p w14:paraId="1D1BFFE3" w14:textId="77777777" w:rsidR="009C76D8" w:rsidRPr="005920BC" w:rsidRDefault="009C76D8" w:rsidP="00EC2E17">
            <w:pPr>
              <w:spacing w:before="240" w:after="120"/>
              <w:jc w:val="center"/>
              <w:rPr>
                <w:b/>
                <w:bCs/>
                <w:i/>
                <w:iCs/>
                <w:smallCaps/>
              </w:rPr>
            </w:pPr>
            <w:r w:rsidRPr="005920BC">
              <w:rPr>
                <w:b/>
                <w:bCs/>
                <w:i/>
                <w:iCs/>
                <w:smallCaps/>
              </w:rPr>
              <w:t>Frequency</w:t>
            </w:r>
          </w:p>
        </w:tc>
      </w:tr>
      <w:tr w:rsidR="009C76D8" w:rsidRPr="005920BC" w14:paraId="5173831E" w14:textId="77777777" w:rsidTr="00EC2E17">
        <w:trPr>
          <w:trHeight w:val="641"/>
          <w:jc w:val="center"/>
        </w:trPr>
        <w:tc>
          <w:tcPr>
            <w:tcW w:w="3600" w:type="dxa"/>
          </w:tcPr>
          <w:p w14:paraId="367CA894" w14:textId="77777777" w:rsidR="009C76D8" w:rsidRPr="005920BC" w:rsidRDefault="009C76D8" w:rsidP="00EC2E17">
            <w:pPr>
              <w:spacing w:before="240" w:after="120"/>
              <w:jc w:val="both"/>
              <w:rPr>
                <w:b/>
                <w:bCs/>
                <w:i/>
                <w:iCs/>
                <w:smallCaps/>
              </w:rPr>
            </w:pPr>
            <w:r w:rsidRPr="005920BC">
              <w:rPr>
                <w:b/>
                <w:bCs/>
                <w:i/>
                <w:iCs/>
                <w:smallCaps/>
              </w:rPr>
              <w:t>Time (sec) of FME (t(0))</w:t>
            </w:r>
          </w:p>
        </w:tc>
        <w:tc>
          <w:tcPr>
            <w:tcW w:w="3600" w:type="dxa"/>
          </w:tcPr>
          <w:p w14:paraId="675C0D34" w14:textId="77777777" w:rsidR="009C76D8" w:rsidRPr="005920BC" w:rsidRDefault="009C76D8" w:rsidP="00EC2E17">
            <w:pPr>
              <w:spacing w:before="240" w:after="120"/>
              <w:jc w:val="both"/>
              <w:rPr>
                <w:b/>
                <w:bCs/>
                <w:i/>
                <w:iCs/>
                <w:smallCaps/>
              </w:rPr>
            </w:pPr>
          </w:p>
        </w:tc>
      </w:tr>
      <w:tr w:rsidR="009C76D8" w:rsidRPr="005920BC" w14:paraId="01897D70" w14:textId="77777777" w:rsidTr="00EC2E17">
        <w:trPr>
          <w:trHeight w:val="641"/>
          <w:jc w:val="center"/>
        </w:trPr>
        <w:tc>
          <w:tcPr>
            <w:tcW w:w="3600" w:type="dxa"/>
          </w:tcPr>
          <w:p w14:paraId="577A0012" w14:textId="77777777" w:rsidR="009C76D8" w:rsidRPr="005920BC" w:rsidRDefault="009C76D8" w:rsidP="00EC2E17">
            <w:pPr>
              <w:spacing w:before="240" w:after="120"/>
              <w:jc w:val="both"/>
              <w:rPr>
                <w:b/>
                <w:bCs/>
                <w:i/>
                <w:iCs/>
                <w:smallCaps/>
              </w:rPr>
            </w:pPr>
            <w:r w:rsidRPr="005920BC">
              <w:rPr>
                <w:b/>
                <w:bCs/>
                <w:i/>
                <w:iCs/>
                <w:smallCaps/>
              </w:rPr>
              <w:t>Pre-Perturbation Average Frequency (t(-2) to t(-16))</w:t>
            </w:r>
          </w:p>
        </w:tc>
        <w:tc>
          <w:tcPr>
            <w:tcW w:w="3600" w:type="dxa"/>
          </w:tcPr>
          <w:p w14:paraId="7E619B23" w14:textId="77777777" w:rsidR="009C76D8" w:rsidRPr="005920BC" w:rsidRDefault="009C76D8" w:rsidP="00EC2E17">
            <w:pPr>
              <w:spacing w:before="240" w:after="120"/>
              <w:jc w:val="both"/>
              <w:rPr>
                <w:b/>
                <w:bCs/>
                <w:i/>
                <w:iCs/>
                <w:smallCaps/>
              </w:rPr>
            </w:pPr>
          </w:p>
        </w:tc>
      </w:tr>
      <w:tr w:rsidR="009C76D8" w:rsidRPr="005920BC" w14:paraId="6A1F21F9" w14:textId="77777777" w:rsidTr="00EC2E17">
        <w:trPr>
          <w:trHeight w:val="641"/>
          <w:jc w:val="center"/>
        </w:trPr>
        <w:tc>
          <w:tcPr>
            <w:tcW w:w="3600" w:type="dxa"/>
          </w:tcPr>
          <w:p w14:paraId="129DDE93" w14:textId="77777777" w:rsidR="009C76D8" w:rsidRPr="005920BC" w:rsidRDefault="009C76D8" w:rsidP="00EC2E17">
            <w:pPr>
              <w:spacing w:before="240" w:after="120"/>
              <w:jc w:val="both"/>
              <w:rPr>
                <w:b/>
                <w:bCs/>
                <w:i/>
                <w:iCs/>
                <w:smallCaps/>
              </w:rPr>
            </w:pPr>
            <w:r w:rsidRPr="005920BC">
              <w:rPr>
                <w:b/>
                <w:bCs/>
                <w:i/>
                <w:iCs/>
                <w:smallCaps/>
              </w:rPr>
              <w:t>Post-Perturbation Average Frequency (t(20) to t(52))</w:t>
            </w:r>
          </w:p>
        </w:tc>
        <w:tc>
          <w:tcPr>
            <w:tcW w:w="3600" w:type="dxa"/>
          </w:tcPr>
          <w:p w14:paraId="4D705950" w14:textId="77777777" w:rsidR="009C76D8" w:rsidRPr="005920BC" w:rsidRDefault="009C76D8" w:rsidP="00EC2E17">
            <w:pPr>
              <w:spacing w:before="240" w:after="120"/>
              <w:jc w:val="both"/>
              <w:rPr>
                <w:b/>
                <w:bCs/>
                <w:i/>
                <w:iCs/>
                <w:smallCaps/>
              </w:rPr>
            </w:pPr>
          </w:p>
        </w:tc>
      </w:tr>
    </w:tbl>
    <w:p w14:paraId="47672FC3" w14:textId="77777777" w:rsidR="009C76D8" w:rsidRPr="005920BC" w:rsidRDefault="009C76D8" w:rsidP="009C76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5956"/>
        <w:gridCol w:w="1631"/>
      </w:tblGrid>
      <w:tr w:rsidR="009C76D8" w:rsidRPr="005920BC" w14:paraId="08DA0872" w14:textId="77777777" w:rsidTr="00EC2E17">
        <w:trPr>
          <w:trHeight w:val="457"/>
          <w:jc w:val="center"/>
        </w:trPr>
        <w:tc>
          <w:tcPr>
            <w:tcW w:w="441" w:type="dxa"/>
            <w:vAlign w:val="center"/>
          </w:tcPr>
          <w:p w14:paraId="5CA031AA" w14:textId="77777777" w:rsidR="009C76D8" w:rsidRPr="005920BC" w:rsidRDefault="009C76D8" w:rsidP="00EC2E17">
            <w:pPr>
              <w:jc w:val="center"/>
              <w:rPr>
                <w:b/>
              </w:rPr>
            </w:pPr>
            <w:r w:rsidRPr="005920BC">
              <w:rPr>
                <w:b/>
              </w:rPr>
              <w:t>1</w:t>
            </w:r>
          </w:p>
        </w:tc>
        <w:tc>
          <w:tcPr>
            <w:tcW w:w="5956" w:type="dxa"/>
            <w:vAlign w:val="center"/>
          </w:tcPr>
          <w:p w14:paraId="089E4132" w14:textId="77777777" w:rsidR="009C76D8" w:rsidRPr="005920BC" w:rsidRDefault="009C76D8" w:rsidP="00EC2E17">
            <w:pPr>
              <w:spacing w:before="240" w:after="120"/>
              <w:rPr>
                <w:b/>
              </w:rPr>
            </w:pPr>
            <w:r w:rsidRPr="005920BC">
              <w:rPr>
                <w:b/>
              </w:rPr>
              <w:t>Pre-Perturbation Average MW [T(-2 ) to T(-16)]</w:t>
            </w:r>
          </w:p>
        </w:tc>
        <w:tc>
          <w:tcPr>
            <w:tcW w:w="1631" w:type="dxa"/>
            <w:vAlign w:val="center"/>
          </w:tcPr>
          <w:p w14:paraId="3A37C6FF" w14:textId="77777777" w:rsidR="009C76D8" w:rsidRPr="005920BC" w:rsidRDefault="009C76D8" w:rsidP="00EC2E17">
            <w:pPr>
              <w:rPr>
                <w:b/>
              </w:rPr>
            </w:pPr>
          </w:p>
        </w:tc>
      </w:tr>
      <w:tr w:rsidR="009C76D8" w:rsidRPr="005920BC" w14:paraId="7D800A5F" w14:textId="77777777" w:rsidTr="00EC2E17">
        <w:trPr>
          <w:trHeight w:val="418"/>
          <w:jc w:val="center"/>
        </w:trPr>
        <w:tc>
          <w:tcPr>
            <w:tcW w:w="441" w:type="dxa"/>
            <w:vAlign w:val="center"/>
          </w:tcPr>
          <w:p w14:paraId="2F82AECB" w14:textId="77777777" w:rsidR="009C76D8" w:rsidRPr="005920BC" w:rsidRDefault="009C76D8" w:rsidP="00EC2E17">
            <w:pPr>
              <w:jc w:val="center"/>
              <w:rPr>
                <w:b/>
              </w:rPr>
            </w:pPr>
            <w:r w:rsidRPr="005920BC">
              <w:rPr>
                <w:b/>
              </w:rPr>
              <w:t>2</w:t>
            </w:r>
          </w:p>
        </w:tc>
        <w:tc>
          <w:tcPr>
            <w:tcW w:w="5956" w:type="dxa"/>
            <w:vAlign w:val="center"/>
          </w:tcPr>
          <w:p w14:paraId="4378701F" w14:textId="77777777" w:rsidR="009C76D8" w:rsidRPr="005920BC" w:rsidRDefault="009C76D8" w:rsidP="00EC2E17">
            <w:pPr>
              <w:spacing w:before="240" w:after="120"/>
              <w:rPr>
                <w:b/>
              </w:rPr>
            </w:pPr>
            <w:r w:rsidRPr="005920BC">
              <w:rPr>
                <w:b/>
              </w:rPr>
              <w:t>Post-Perturbation Average MW [T(+20 to T(+52)]</w:t>
            </w:r>
          </w:p>
        </w:tc>
        <w:tc>
          <w:tcPr>
            <w:tcW w:w="1631" w:type="dxa"/>
            <w:vAlign w:val="center"/>
          </w:tcPr>
          <w:p w14:paraId="7E722EF3" w14:textId="77777777" w:rsidR="009C76D8" w:rsidRPr="005920BC" w:rsidRDefault="009C76D8" w:rsidP="00EC2E17">
            <w:pPr>
              <w:rPr>
                <w:b/>
              </w:rPr>
            </w:pPr>
          </w:p>
        </w:tc>
      </w:tr>
      <w:tr w:rsidR="009C76D8" w:rsidRPr="005920BC" w14:paraId="42CE8C27" w14:textId="77777777" w:rsidTr="00EC2E17">
        <w:trPr>
          <w:trHeight w:val="415"/>
          <w:jc w:val="center"/>
        </w:trPr>
        <w:tc>
          <w:tcPr>
            <w:tcW w:w="441" w:type="dxa"/>
            <w:vAlign w:val="center"/>
          </w:tcPr>
          <w:p w14:paraId="341AE682" w14:textId="77777777" w:rsidR="009C76D8" w:rsidRPr="005920BC" w:rsidRDefault="009C76D8" w:rsidP="00EC2E17">
            <w:pPr>
              <w:jc w:val="center"/>
              <w:rPr>
                <w:b/>
              </w:rPr>
            </w:pPr>
            <w:r w:rsidRPr="005920BC">
              <w:rPr>
                <w:b/>
              </w:rPr>
              <w:t>3</w:t>
            </w:r>
          </w:p>
        </w:tc>
        <w:tc>
          <w:tcPr>
            <w:tcW w:w="5956" w:type="dxa"/>
            <w:vAlign w:val="center"/>
          </w:tcPr>
          <w:p w14:paraId="0709D6C8" w14:textId="77777777" w:rsidR="009C76D8" w:rsidRPr="005920BC" w:rsidRDefault="009C76D8" w:rsidP="00EC2E17">
            <w:pPr>
              <w:spacing w:before="240" w:after="120"/>
              <w:rPr>
                <w:b/>
              </w:rPr>
            </w:pPr>
            <w:r w:rsidRPr="005920BC">
              <w:rPr>
                <w:b/>
              </w:rPr>
              <w:t>Expected Initial Primary Frequency Response (MW)</w:t>
            </w:r>
          </w:p>
        </w:tc>
        <w:tc>
          <w:tcPr>
            <w:tcW w:w="1631" w:type="dxa"/>
            <w:vAlign w:val="center"/>
          </w:tcPr>
          <w:p w14:paraId="1F816A0F" w14:textId="77777777" w:rsidR="009C76D8" w:rsidRPr="005920BC" w:rsidRDefault="009C76D8" w:rsidP="00EC2E17">
            <w:pPr>
              <w:rPr>
                <w:b/>
              </w:rPr>
            </w:pPr>
          </w:p>
        </w:tc>
      </w:tr>
      <w:tr w:rsidR="009C76D8" w:rsidRPr="005920BC" w14:paraId="0ED1EB94" w14:textId="77777777" w:rsidTr="00EC2E17">
        <w:trPr>
          <w:trHeight w:val="415"/>
          <w:jc w:val="center"/>
        </w:trPr>
        <w:tc>
          <w:tcPr>
            <w:tcW w:w="441" w:type="dxa"/>
            <w:vAlign w:val="center"/>
          </w:tcPr>
          <w:p w14:paraId="08E391AF" w14:textId="77777777" w:rsidR="009C76D8" w:rsidRPr="005920BC" w:rsidRDefault="009C76D8" w:rsidP="00EC2E17">
            <w:pPr>
              <w:jc w:val="center"/>
              <w:rPr>
                <w:b/>
              </w:rPr>
            </w:pPr>
            <w:r w:rsidRPr="005920BC">
              <w:rPr>
                <w:b/>
              </w:rPr>
              <w:t>4</w:t>
            </w:r>
          </w:p>
        </w:tc>
        <w:tc>
          <w:tcPr>
            <w:tcW w:w="5956" w:type="dxa"/>
            <w:vAlign w:val="center"/>
          </w:tcPr>
          <w:p w14:paraId="1D588E10" w14:textId="77777777" w:rsidR="009C76D8" w:rsidRPr="005920BC" w:rsidRDefault="009C76D8" w:rsidP="00EC2E17">
            <w:pPr>
              <w:spacing w:before="240" w:after="120"/>
              <w:rPr>
                <w:b/>
              </w:rPr>
            </w:pPr>
            <w:r w:rsidRPr="005920BC">
              <w:rPr>
                <w:b/>
              </w:rPr>
              <w:t>Expected Sustained Primary Frequency Response (MW)</w:t>
            </w:r>
          </w:p>
        </w:tc>
        <w:tc>
          <w:tcPr>
            <w:tcW w:w="1631" w:type="dxa"/>
            <w:vAlign w:val="center"/>
          </w:tcPr>
          <w:p w14:paraId="694ECB16" w14:textId="77777777" w:rsidR="009C76D8" w:rsidRPr="005920BC" w:rsidRDefault="009C76D8" w:rsidP="00EC2E17">
            <w:pPr>
              <w:rPr>
                <w:b/>
              </w:rPr>
            </w:pPr>
          </w:p>
        </w:tc>
      </w:tr>
      <w:tr w:rsidR="009C76D8" w:rsidRPr="005920BC" w14:paraId="7E6D8ACC" w14:textId="77777777" w:rsidTr="00EC2E17">
        <w:trPr>
          <w:trHeight w:val="415"/>
          <w:jc w:val="center"/>
        </w:trPr>
        <w:tc>
          <w:tcPr>
            <w:tcW w:w="441" w:type="dxa"/>
            <w:vAlign w:val="center"/>
          </w:tcPr>
          <w:p w14:paraId="2647456A" w14:textId="77777777" w:rsidR="009C76D8" w:rsidRPr="005920BC" w:rsidRDefault="009C76D8" w:rsidP="00EC2E17">
            <w:pPr>
              <w:jc w:val="center"/>
              <w:rPr>
                <w:b/>
              </w:rPr>
            </w:pPr>
            <w:r w:rsidRPr="005920BC">
              <w:rPr>
                <w:b/>
              </w:rPr>
              <w:t>5</w:t>
            </w:r>
          </w:p>
        </w:tc>
        <w:tc>
          <w:tcPr>
            <w:tcW w:w="5956" w:type="dxa"/>
            <w:vAlign w:val="center"/>
          </w:tcPr>
          <w:p w14:paraId="173EB346" w14:textId="77777777" w:rsidR="009C76D8" w:rsidRPr="005920BC" w:rsidRDefault="009C76D8" w:rsidP="00EC2E17">
            <w:pPr>
              <w:spacing w:before="240" w:after="120"/>
              <w:rPr>
                <w:b/>
              </w:rPr>
            </w:pPr>
            <w:r w:rsidRPr="005920BC">
              <w:rPr>
                <w:b/>
              </w:rPr>
              <w:t>Adjusted Actual Initial Primary Frequency Response (MW)</w:t>
            </w:r>
          </w:p>
        </w:tc>
        <w:tc>
          <w:tcPr>
            <w:tcW w:w="1631" w:type="dxa"/>
            <w:vAlign w:val="center"/>
          </w:tcPr>
          <w:p w14:paraId="5B704E02" w14:textId="77777777" w:rsidR="009C76D8" w:rsidRPr="005920BC" w:rsidRDefault="009C76D8" w:rsidP="00EC2E17">
            <w:pPr>
              <w:rPr>
                <w:b/>
              </w:rPr>
            </w:pPr>
            <w:r w:rsidRPr="005920BC">
              <w:rPr>
                <w:b/>
              </w:rPr>
              <w:t xml:space="preserve"> </w:t>
            </w:r>
          </w:p>
        </w:tc>
      </w:tr>
      <w:tr w:rsidR="009C76D8" w:rsidRPr="005920BC" w14:paraId="42D53030" w14:textId="77777777" w:rsidTr="00EC2E17">
        <w:trPr>
          <w:trHeight w:val="415"/>
          <w:jc w:val="center"/>
        </w:trPr>
        <w:tc>
          <w:tcPr>
            <w:tcW w:w="441" w:type="dxa"/>
            <w:vAlign w:val="center"/>
          </w:tcPr>
          <w:p w14:paraId="4B72BFC6" w14:textId="77777777" w:rsidR="009C76D8" w:rsidRPr="005920BC" w:rsidRDefault="009C76D8" w:rsidP="00EC2E17">
            <w:pPr>
              <w:jc w:val="center"/>
              <w:rPr>
                <w:b/>
              </w:rPr>
            </w:pPr>
            <w:r w:rsidRPr="005920BC">
              <w:rPr>
                <w:b/>
              </w:rPr>
              <w:t>6</w:t>
            </w:r>
          </w:p>
        </w:tc>
        <w:tc>
          <w:tcPr>
            <w:tcW w:w="5956" w:type="dxa"/>
            <w:vAlign w:val="center"/>
          </w:tcPr>
          <w:p w14:paraId="0C33FEF3" w14:textId="77777777" w:rsidR="009C76D8" w:rsidRPr="005920BC" w:rsidRDefault="009C76D8" w:rsidP="00EC2E17">
            <w:pPr>
              <w:spacing w:before="240" w:after="120"/>
              <w:rPr>
                <w:b/>
              </w:rPr>
            </w:pPr>
            <w:r w:rsidRPr="005920BC">
              <w:rPr>
                <w:b/>
              </w:rPr>
              <w:t>Adjusted Actual Sustained Primary Frequency Response (MW)</w:t>
            </w:r>
          </w:p>
        </w:tc>
        <w:tc>
          <w:tcPr>
            <w:tcW w:w="1631" w:type="dxa"/>
            <w:vAlign w:val="center"/>
          </w:tcPr>
          <w:p w14:paraId="41C878F5" w14:textId="77777777" w:rsidR="009C76D8" w:rsidRPr="005920BC" w:rsidRDefault="009C76D8" w:rsidP="00EC2E17">
            <w:pPr>
              <w:rPr>
                <w:b/>
              </w:rPr>
            </w:pPr>
          </w:p>
        </w:tc>
      </w:tr>
      <w:tr w:rsidR="009C76D8" w:rsidRPr="005920BC" w14:paraId="445C0134" w14:textId="77777777" w:rsidTr="00EC2E17">
        <w:trPr>
          <w:trHeight w:val="457"/>
          <w:jc w:val="center"/>
        </w:trPr>
        <w:tc>
          <w:tcPr>
            <w:tcW w:w="441" w:type="dxa"/>
            <w:vAlign w:val="center"/>
          </w:tcPr>
          <w:p w14:paraId="07A66B78" w14:textId="77777777" w:rsidR="009C76D8" w:rsidRPr="005920BC" w:rsidRDefault="009C76D8" w:rsidP="00EC2E17">
            <w:pPr>
              <w:jc w:val="center"/>
              <w:rPr>
                <w:b/>
              </w:rPr>
            </w:pPr>
            <w:r w:rsidRPr="005920BC">
              <w:rPr>
                <w:b/>
              </w:rPr>
              <w:t>7</w:t>
            </w:r>
          </w:p>
        </w:tc>
        <w:tc>
          <w:tcPr>
            <w:tcW w:w="5956" w:type="dxa"/>
            <w:vAlign w:val="center"/>
          </w:tcPr>
          <w:p w14:paraId="16759FC1" w14:textId="77777777" w:rsidR="009C76D8" w:rsidRPr="005920BC" w:rsidRDefault="009C76D8" w:rsidP="00EC2E17">
            <w:pPr>
              <w:spacing w:before="240" w:after="120"/>
              <w:rPr>
                <w:b/>
              </w:rPr>
            </w:pPr>
            <w:r w:rsidRPr="005920BC">
              <w:rPr>
                <w:b/>
              </w:rPr>
              <w:t>Initial Response P.U. Performance</w:t>
            </w:r>
          </w:p>
        </w:tc>
        <w:tc>
          <w:tcPr>
            <w:tcW w:w="1631" w:type="dxa"/>
            <w:vAlign w:val="center"/>
          </w:tcPr>
          <w:p w14:paraId="397E7BB1" w14:textId="77777777" w:rsidR="009C76D8" w:rsidRPr="005920BC" w:rsidRDefault="009C76D8" w:rsidP="00EC2E17">
            <w:pPr>
              <w:rPr>
                <w:b/>
              </w:rPr>
            </w:pPr>
          </w:p>
        </w:tc>
      </w:tr>
      <w:tr w:rsidR="009C76D8" w:rsidRPr="005920BC" w14:paraId="7F37AC74" w14:textId="77777777" w:rsidTr="00EC2E17">
        <w:trPr>
          <w:trHeight w:val="457"/>
          <w:jc w:val="center"/>
        </w:trPr>
        <w:tc>
          <w:tcPr>
            <w:tcW w:w="441" w:type="dxa"/>
          </w:tcPr>
          <w:p w14:paraId="18A701CF" w14:textId="77777777" w:rsidR="009C76D8" w:rsidRPr="005920BC" w:rsidRDefault="009C76D8" w:rsidP="00EC2E17">
            <w:pPr>
              <w:jc w:val="center"/>
              <w:rPr>
                <w:b/>
              </w:rPr>
            </w:pPr>
            <w:r w:rsidRPr="005920BC">
              <w:rPr>
                <w:b/>
              </w:rPr>
              <w:t>8</w:t>
            </w:r>
          </w:p>
        </w:tc>
        <w:tc>
          <w:tcPr>
            <w:tcW w:w="5956" w:type="dxa"/>
            <w:vAlign w:val="center"/>
          </w:tcPr>
          <w:p w14:paraId="59FD147A" w14:textId="77777777" w:rsidR="009C76D8" w:rsidRPr="005920BC" w:rsidRDefault="009C76D8" w:rsidP="00EC2E17">
            <w:pPr>
              <w:spacing w:before="240" w:after="120"/>
              <w:rPr>
                <w:b/>
              </w:rPr>
            </w:pPr>
            <w:r w:rsidRPr="005920BC">
              <w:rPr>
                <w:b/>
              </w:rPr>
              <w:t>Sustained Response P.U. Performance</w:t>
            </w:r>
          </w:p>
        </w:tc>
        <w:tc>
          <w:tcPr>
            <w:tcW w:w="1631" w:type="dxa"/>
          </w:tcPr>
          <w:p w14:paraId="5D076196" w14:textId="77777777" w:rsidR="009C76D8" w:rsidRPr="005920BC" w:rsidRDefault="009C76D8" w:rsidP="00EC2E17">
            <w:pPr>
              <w:jc w:val="center"/>
              <w:rPr>
                <w:b/>
              </w:rPr>
            </w:pPr>
          </w:p>
        </w:tc>
      </w:tr>
    </w:tbl>
    <w:p w14:paraId="15DFCCBD" w14:textId="77777777" w:rsidR="009C76D8" w:rsidRPr="005920BC" w:rsidRDefault="009C76D8" w:rsidP="009C76D8">
      <w:pPr>
        <w:spacing w:line="360" w:lineRule="auto"/>
        <w:rPr>
          <w:u w:val="single"/>
        </w:rPr>
      </w:pPr>
      <w:r w:rsidRPr="005920BC">
        <w:rPr>
          <w:b/>
          <w:i/>
        </w:rPr>
        <w:t>Comments:</w:t>
      </w:r>
      <w:r w:rsidRPr="005920BC">
        <w:t xml:space="preserve"> ________________________________________________________________________________________________________________________________________________________________________________________________________________________</w:t>
      </w:r>
    </w:p>
    <w:p w14:paraId="45BE2608" w14:textId="77777777" w:rsidR="009C76D8" w:rsidRPr="005920BC" w:rsidRDefault="009C76D8" w:rsidP="009C76D8"/>
    <w:p w14:paraId="2AC5E3AA" w14:textId="77777777" w:rsidR="009C76D8" w:rsidRPr="005920BC" w:rsidRDefault="009C76D8" w:rsidP="009C76D8">
      <w:pPr>
        <w:spacing w:after="120"/>
        <w:rPr>
          <w:b/>
          <w:bCs/>
          <w:i/>
          <w:iCs/>
          <w:smallCaps/>
        </w:rPr>
      </w:pPr>
      <w:r w:rsidRPr="005920BC">
        <w:rPr>
          <w:b/>
          <w:bCs/>
          <w:i/>
          <w:iCs/>
          <w:smallCaps/>
        </w:rPr>
        <w:t>Submittal</w:t>
      </w:r>
    </w:p>
    <w:p w14:paraId="04BBB3AC" w14:textId="77777777" w:rsidR="009C76D8" w:rsidRPr="005920BC" w:rsidRDefault="009C76D8" w:rsidP="009C76D8">
      <w:pPr>
        <w:spacing w:after="120"/>
        <w:jc w:val="both"/>
      </w:pPr>
      <w:r w:rsidRPr="005920BC">
        <w:t>Resource Entity Representative:  _______________________________________</w:t>
      </w:r>
      <w:r w:rsidRPr="005920BC">
        <w:tab/>
      </w:r>
    </w:p>
    <w:p w14:paraId="2FE888D4" w14:textId="77777777" w:rsidR="009C76D8" w:rsidRPr="005920BC" w:rsidRDefault="009C76D8" w:rsidP="009C76D8">
      <w:pPr>
        <w:spacing w:after="120"/>
        <w:jc w:val="both"/>
      </w:pPr>
      <w:r w:rsidRPr="005920BC">
        <w:t>QSE Representative:  ________________________________________________</w:t>
      </w:r>
      <w:r w:rsidRPr="005920BC">
        <w:tab/>
      </w:r>
    </w:p>
    <w:p w14:paraId="06D60177" w14:textId="77777777" w:rsidR="009C76D8" w:rsidRPr="005920BC" w:rsidRDefault="009C76D8" w:rsidP="009C76D8">
      <w:pPr>
        <w:spacing w:after="120"/>
        <w:jc w:val="both"/>
      </w:pPr>
      <w:r w:rsidRPr="005920BC">
        <w:t xml:space="preserve">Date submitted to ERCOT Representative: </w:t>
      </w:r>
      <w:r w:rsidRPr="005920BC">
        <w:rPr>
          <w:u w:val="single"/>
        </w:rPr>
        <w:t xml:space="preserve">                                                              </w:t>
      </w:r>
      <w:r w:rsidRPr="005920BC">
        <w:tab/>
      </w:r>
      <w:r w:rsidRPr="005920BC">
        <w:tab/>
      </w:r>
    </w:p>
    <w:p w14:paraId="5B02DA8A" w14:textId="77777777" w:rsidR="009C76D8" w:rsidRPr="005920BC" w:rsidRDefault="009C76D8" w:rsidP="009C76D8"/>
    <w:p w14:paraId="1786D5B3" w14:textId="77777777" w:rsidR="009C76D8" w:rsidRDefault="009C76D8" w:rsidP="009C76D8">
      <w:pPr>
        <w:spacing w:after="200" w:line="276" w:lineRule="auto"/>
        <w:rPr>
          <w:rFonts w:ascii="Times New Roman Bold" w:hAnsi="Times New Roman Bold"/>
          <w:caps/>
          <w:sz w:val="28"/>
        </w:rPr>
      </w:pPr>
    </w:p>
    <w:p w14:paraId="2AC0E748" w14:textId="77777777" w:rsidR="009C76D8" w:rsidRDefault="009C76D8" w:rsidP="009C76D8">
      <w:pPr>
        <w:spacing w:after="200" w:line="276" w:lineRule="auto"/>
        <w:rPr>
          <w:rFonts w:ascii="Times New Roman Bold" w:hAnsi="Times New Roman Bold"/>
          <w:caps/>
          <w:sz w:val="28"/>
        </w:rPr>
      </w:pPr>
    </w:p>
    <w:p w14:paraId="457571EC" w14:textId="77777777" w:rsidR="009C76D8" w:rsidRDefault="009C76D8" w:rsidP="009C76D8">
      <w:pPr>
        <w:spacing w:after="200" w:line="276" w:lineRule="auto"/>
        <w:rPr>
          <w:rFonts w:ascii="Times New Roman Bold" w:hAnsi="Times New Roman Bold"/>
          <w:caps/>
          <w:sz w:val="28"/>
        </w:rPr>
      </w:pPr>
    </w:p>
    <w:p w14:paraId="45A0507D" w14:textId="77777777" w:rsidR="009C76D8" w:rsidRDefault="009C76D8" w:rsidP="009C76D8">
      <w:pPr>
        <w:spacing w:after="200" w:line="276" w:lineRule="auto"/>
        <w:rPr>
          <w:rFonts w:ascii="Times New Roman Bold" w:hAnsi="Times New Roman Bold"/>
          <w:caps/>
          <w:sz w:val="28"/>
        </w:rPr>
      </w:pPr>
    </w:p>
    <w:p w14:paraId="323C9883" w14:textId="77777777" w:rsidR="009C76D8" w:rsidRDefault="009C76D8" w:rsidP="009C76D8">
      <w:pPr>
        <w:spacing w:after="200" w:line="276" w:lineRule="auto"/>
        <w:rPr>
          <w:rFonts w:ascii="Times New Roman Bold" w:hAnsi="Times New Roman Bold"/>
          <w:caps/>
          <w:sz w:val="28"/>
        </w:rPr>
      </w:pPr>
    </w:p>
    <w:p w14:paraId="59B3AFE8" w14:textId="77777777" w:rsidR="009C76D8" w:rsidRDefault="009C76D8" w:rsidP="009C76D8">
      <w:pPr>
        <w:spacing w:after="200" w:line="276" w:lineRule="auto"/>
        <w:rPr>
          <w:rFonts w:ascii="Times New Roman Bold" w:hAnsi="Times New Roman Bold"/>
          <w:caps/>
          <w:sz w:val="28"/>
        </w:rPr>
      </w:pPr>
    </w:p>
    <w:p w14:paraId="5D703AB6" w14:textId="77777777" w:rsidR="009C76D8" w:rsidRDefault="009C76D8" w:rsidP="009C76D8">
      <w:pPr>
        <w:spacing w:after="200" w:line="276" w:lineRule="auto"/>
        <w:rPr>
          <w:rFonts w:ascii="Times New Roman Bold" w:hAnsi="Times New Roman Bold"/>
          <w:caps/>
          <w:sz w:val="28"/>
        </w:rPr>
      </w:pPr>
    </w:p>
    <w:p w14:paraId="35893361" w14:textId="77777777" w:rsidR="009C76D8" w:rsidRDefault="009C76D8" w:rsidP="009C76D8">
      <w:pPr>
        <w:spacing w:after="200" w:line="276" w:lineRule="auto"/>
        <w:rPr>
          <w:rFonts w:ascii="Times New Roman Bold" w:hAnsi="Times New Roman Bold"/>
          <w:caps/>
          <w:sz w:val="28"/>
        </w:rPr>
      </w:pPr>
    </w:p>
    <w:p w14:paraId="6B84F337" w14:textId="77777777" w:rsidR="009C76D8" w:rsidRDefault="009C76D8" w:rsidP="009C76D8">
      <w:pPr>
        <w:spacing w:after="200" w:line="276" w:lineRule="auto"/>
        <w:rPr>
          <w:rFonts w:ascii="Times New Roman Bold" w:hAnsi="Times New Roman Bold"/>
          <w:caps/>
          <w:sz w:val="28"/>
        </w:rPr>
      </w:pPr>
    </w:p>
    <w:p w14:paraId="66738328" w14:textId="77777777" w:rsidR="009C76D8" w:rsidRDefault="009C76D8" w:rsidP="009C76D8">
      <w:pPr>
        <w:spacing w:after="200" w:line="276" w:lineRule="auto"/>
        <w:rPr>
          <w:rFonts w:ascii="Times New Roman Bold" w:hAnsi="Times New Roman Bold"/>
          <w:caps/>
          <w:sz w:val="28"/>
        </w:rPr>
      </w:pPr>
    </w:p>
    <w:p w14:paraId="787B913C" w14:textId="77777777" w:rsidR="009C76D8" w:rsidRDefault="009C76D8" w:rsidP="009C76D8">
      <w:pPr>
        <w:spacing w:after="200" w:line="276" w:lineRule="auto"/>
        <w:rPr>
          <w:rFonts w:ascii="Times New Roman Bold" w:hAnsi="Times New Roman Bold"/>
          <w:caps/>
          <w:sz w:val="28"/>
        </w:rPr>
      </w:pPr>
    </w:p>
    <w:p w14:paraId="377FA6BB" w14:textId="77777777" w:rsidR="009C76D8" w:rsidRDefault="009C76D8" w:rsidP="009C76D8">
      <w:pPr>
        <w:spacing w:after="200" w:line="276" w:lineRule="auto"/>
        <w:rPr>
          <w:rFonts w:ascii="Times New Roman Bold" w:hAnsi="Times New Roman Bold"/>
          <w:caps/>
          <w:sz w:val="28"/>
        </w:rPr>
      </w:pPr>
    </w:p>
    <w:p w14:paraId="372C1832" w14:textId="77777777" w:rsidR="009C76D8" w:rsidRDefault="009C76D8" w:rsidP="009C76D8">
      <w:pPr>
        <w:spacing w:after="200" w:line="276" w:lineRule="auto"/>
        <w:rPr>
          <w:rFonts w:ascii="Times New Roman Bold" w:hAnsi="Times New Roman Bold"/>
          <w:caps/>
          <w:sz w:val="28"/>
        </w:rPr>
      </w:pPr>
    </w:p>
    <w:p w14:paraId="31A8FBD9" w14:textId="77777777" w:rsidR="009C76D8" w:rsidRDefault="009C76D8" w:rsidP="009C76D8">
      <w:pPr>
        <w:spacing w:after="200" w:line="276" w:lineRule="auto"/>
        <w:rPr>
          <w:rFonts w:ascii="Times New Roman Bold" w:hAnsi="Times New Roman Bold"/>
          <w:caps/>
          <w:sz w:val="28"/>
        </w:rPr>
      </w:pPr>
    </w:p>
    <w:p w14:paraId="3AD28AD3" w14:textId="77777777" w:rsidR="009C76D8" w:rsidRDefault="009C76D8" w:rsidP="009C76D8">
      <w:pPr>
        <w:spacing w:after="200" w:line="276" w:lineRule="auto"/>
        <w:rPr>
          <w:rFonts w:ascii="Times New Roman Bold" w:hAnsi="Times New Roman Bold"/>
          <w:caps/>
          <w:sz w:val="28"/>
        </w:rPr>
      </w:pPr>
    </w:p>
    <w:p w14:paraId="3A249612" w14:textId="77777777" w:rsidR="009C76D8" w:rsidRPr="0015126F" w:rsidRDefault="009C76D8" w:rsidP="009C76D8">
      <w:pPr>
        <w:spacing w:after="200" w:line="276" w:lineRule="auto"/>
        <w:jc w:val="center"/>
        <w:rPr>
          <w:caps/>
          <w:sz w:val="28"/>
          <w:szCs w:val="28"/>
        </w:rPr>
      </w:pPr>
      <w:r w:rsidRPr="0015126F">
        <w:rPr>
          <w:rFonts w:ascii="Times New Roman Bold" w:hAnsi="Times New Roman Bold"/>
          <w:caps/>
          <w:sz w:val="28"/>
        </w:rPr>
        <w:t>Intermittent renewable resource (IRR) Frequency Response Test Procedure</w:t>
      </w:r>
    </w:p>
    <w:p w14:paraId="289E0D14" w14:textId="77777777" w:rsidR="009C76D8" w:rsidRPr="0015126F" w:rsidRDefault="009C76D8" w:rsidP="009C76D8">
      <w:pPr>
        <w:spacing w:before="240" w:after="120"/>
        <w:jc w:val="both"/>
        <w:rPr>
          <w:b/>
          <w:i/>
          <w:smallCaps/>
        </w:rPr>
      </w:pPr>
      <w:r w:rsidRPr="0015126F">
        <w:rPr>
          <w:b/>
          <w:i/>
          <w:smallCaps/>
        </w:rPr>
        <w:t>Description of the Test</w:t>
      </w:r>
    </w:p>
    <w:p w14:paraId="52687841" w14:textId="77777777" w:rsidR="009C76D8" w:rsidRPr="00033929" w:rsidRDefault="009C76D8" w:rsidP="009C76D8">
      <w:pPr>
        <w:pStyle w:val="BodyTextNumbered"/>
        <w:rPr>
          <w:iCs w:val="0"/>
          <w:lang w:val="x-none" w:eastAsia="x-none"/>
        </w:rPr>
      </w:pPr>
      <w:r w:rsidRPr="00033929">
        <w:rPr>
          <w:iCs w:val="0"/>
          <w:lang w:val="x-none" w:eastAsia="x-none"/>
        </w:rPr>
        <w:t>1.</w:t>
      </w:r>
      <w:r w:rsidRPr="00033929">
        <w:rPr>
          <w:iCs w:val="0"/>
          <w:lang w:val="x-none" w:eastAsia="x-none"/>
        </w:rPr>
        <w:tab/>
        <w:t>The frequency response function of the Intermittent Renewable Resource (IRR) is tested On-Line at a Load level that allows the IRRs to increase or decrease Load without reaching low operating limits or high operating limits.</w:t>
      </w:r>
    </w:p>
    <w:p w14:paraId="0CDA341A" w14:textId="77777777" w:rsidR="009C76D8" w:rsidRPr="00033929" w:rsidRDefault="009C76D8" w:rsidP="009C76D8">
      <w:pPr>
        <w:pStyle w:val="BodyTextNumbered"/>
        <w:rPr>
          <w:iCs w:val="0"/>
          <w:lang w:val="x-none" w:eastAsia="x-none"/>
        </w:rPr>
      </w:pPr>
      <w:r w:rsidRPr="00033929">
        <w:rPr>
          <w:iCs w:val="0"/>
          <w:lang w:val="x-none" w:eastAsia="x-none"/>
        </w:rPr>
        <w:t>2.</w:t>
      </w:r>
      <w:r w:rsidRPr="00033929">
        <w:rPr>
          <w:iCs w:val="0"/>
          <w:lang w:val="x-none" w:eastAsia="x-none"/>
        </w:rPr>
        <w:tab/>
        <w:t>The test is performed by adding a frequency offset signal that exceeds the Governor Dead-Band value to the measured frequency signal.  This should create immediate step change in the measured frequency signal.</w:t>
      </w:r>
    </w:p>
    <w:p w14:paraId="2A0D7ECC" w14:textId="77777777" w:rsidR="009C76D8" w:rsidRPr="00033929" w:rsidRDefault="009C76D8" w:rsidP="009C76D8">
      <w:pPr>
        <w:pStyle w:val="BodyTextNumbered"/>
        <w:rPr>
          <w:iCs w:val="0"/>
          <w:lang w:val="x-none" w:eastAsia="x-none"/>
        </w:rPr>
      </w:pPr>
      <w:r w:rsidRPr="00033929">
        <w:rPr>
          <w:iCs w:val="0"/>
          <w:lang w:val="x-none" w:eastAsia="x-none"/>
        </w:rPr>
        <w:t>3.</w:t>
      </w:r>
      <w:r w:rsidRPr="00033929">
        <w:rPr>
          <w:iCs w:val="0"/>
          <w:lang w:val="x-none" w:eastAsia="x-none"/>
        </w:rPr>
        <w:tab/>
        <w:t>The test starts at time t0 when the frequency Dead-Band is exceeded.</w:t>
      </w:r>
    </w:p>
    <w:p w14:paraId="62C6182C" w14:textId="77777777" w:rsidR="009C76D8" w:rsidRPr="00033929" w:rsidRDefault="009C76D8" w:rsidP="009C76D8">
      <w:pPr>
        <w:pStyle w:val="BodyTextNumbered"/>
        <w:rPr>
          <w:iCs w:val="0"/>
          <w:lang w:val="x-none" w:eastAsia="x-none"/>
        </w:rPr>
      </w:pPr>
      <w:r w:rsidRPr="00033929">
        <w:rPr>
          <w:iCs w:val="0"/>
          <w:lang w:val="x-none" w:eastAsia="x-none"/>
        </w:rPr>
        <w:t>4.</w:t>
      </w:r>
      <w:r w:rsidRPr="00033929">
        <w:rPr>
          <w:iCs w:val="0"/>
          <w:lang w:val="x-none" w:eastAsia="x-none"/>
        </w:rPr>
        <w:tab/>
        <w:t>The MW output signal should be recorded at least every two seconds.</w:t>
      </w:r>
    </w:p>
    <w:p w14:paraId="649A356F" w14:textId="77777777" w:rsidR="009C76D8" w:rsidRPr="00033929" w:rsidRDefault="009C76D8" w:rsidP="009C76D8">
      <w:pPr>
        <w:pStyle w:val="BodyTextNumbered"/>
        <w:rPr>
          <w:iCs w:val="0"/>
          <w:lang w:val="x-none" w:eastAsia="x-none"/>
        </w:rPr>
      </w:pPr>
      <w:r w:rsidRPr="00033929">
        <w:rPr>
          <w:iCs w:val="0"/>
          <w:lang w:val="x-none" w:eastAsia="x-none"/>
        </w:rPr>
        <w:t>5.</w:t>
      </w:r>
      <w:r w:rsidRPr="00033929">
        <w:rPr>
          <w:iCs w:val="0"/>
          <w:lang w:val="x-none" w:eastAsia="x-none"/>
        </w:rPr>
        <w:tab/>
        <w:t>The duration of the test is 100 seconds.  After 100 seconds, the offset signal should be removed and the IRR should return to pretest power output.</w:t>
      </w:r>
    </w:p>
    <w:p w14:paraId="0B00E148" w14:textId="77777777" w:rsidR="009C76D8" w:rsidRPr="00033929" w:rsidRDefault="009C76D8" w:rsidP="009C76D8">
      <w:pPr>
        <w:pStyle w:val="BodyTextNumbered"/>
        <w:rPr>
          <w:iCs w:val="0"/>
          <w:lang w:val="x-none" w:eastAsia="x-none"/>
        </w:rPr>
      </w:pPr>
      <w:r w:rsidRPr="00033929">
        <w:rPr>
          <w:iCs w:val="0"/>
          <w:lang w:val="x-none" w:eastAsia="x-none"/>
        </w:rPr>
        <w:t>6.</w:t>
      </w:r>
      <w:r w:rsidRPr="00033929">
        <w:rPr>
          <w:iCs w:val="0"/>
          <w:lang w:val="x-none" w:eastAsia="x-none"/>
        </w:rPr>
        <w:tab/>
        <w:t>The test should be conducted both with positive and negative frequency offsets.</w:t>
      </w:r>
    </w:p>
    <w:p w14:paraId="3BCF4798" w14:textId="77777777" w:rsidR="009C76D8" w:rsidRPr="00033929" w:rsidRDefault="009C76D8" w:rsidP="009C76D8">
      <w:pPr>
        <w:pStyle w:val="BodyTextNumbered"/>
        <w:rPr>
          <w:iCs w:val="0"/>
          <w:lang w:val="x-none" w:eastAsia="x-none"/>
        </w:rPr>
      </w:pPr>
      <w:r w:rsidRPr="00033929">
        <w:rPr>
          <w:iCs w:val="0"/>
          <w:lang w:val="x-none" w:eastAsia="x-none"/>
        </w:rPr>
        <w:t>7.</w:t>
      </w:r>
      <w:r w:rsidRPr="00033929">
        <w:rPr>
          <w:iCs w:val="0"/>
          <w:lang w:val="x-none" w:eastAsia="x-none"/>
        </w:rPr>
        <w:tab/>
        <w:t xml:space="preserve">The test is considered successful after the signal becomes active if at least 70% of the calculated MW contribution is delivered within 16 seconds and the response is maintained for an additional 30 seconds. </w:t>
      </w:r>
    </w:p>
    <w:p w14:paraId="19FA7427" w14:textId="77777777" w:rsidR="009C76D8" w:rsidRPr="00033929" w:rsidRDefault="009C76D8" w:rsidP="009C76D8">
      <w:pPr>
        <w:pStyle w:val="BodyTextNumbered"/>
        <w:rPr>
          <w:iCs w:val="0"/>
          <w:lang w:val="x-none" w:eastAsia="x-none"/>
        </w:rPr>
      </w:pPr>
      <w:r w:rsidRPr="00033929">
        <w:rPr>
          <w:iCs w:val="0"/>
          <w:lang w:val="x-none" w:eastAsia="x-none"/>
        </w:rPr>
        <w:lastRenderedPageBreak/>
        <w:t>8.</w:t>
      </w:r>
      <w:r w:rsidRPr="00033929">
        <w:rPr>
          <w:iCs w:val="0"/>
          <w:lang w:val="x-none" w:eastAsia="x-none"/>
        </w:rPr>
        <w:tab/>
        <w:t xml:space="preserve">Governor droop and Governor Dead-Band settings shall be set in accordance with Section 2.2.7. </w:t>
      </w:r>
    </w:p>
    <w:p w14:paraId="3846BF28" w14:textId="77777777" w:rsidR="009C76D8" w:rsidRPr="00033929" w:rsidRDefault="009C76D8" w:rsidP="009C76D8">
      <w:pPr>
        <w:pStyle w:val="BodyTextNumbered"/>
        <w:rPr>
          <w:iCs w:val="0"/>
          <w:lang w:val="x-none" w:eastAsia="x-none"/>
        </w:rPr>
      </w:pPr>
      <w:r w:rsidRPr="00033929">
        <w:rPr>
          <w:iCs w:val="0"/>
          <w:lang w:val="x-none" w:eastAsia="x-none"/>
        </w:rPr>
        <w:t>9.</w:t>
      </w:r>
      <w:r w:rsidRPr="00033929">
        <w:rPr>
          <w:iCs w:val="0"/>
          <w:lang w:val="x-none" w:eastAsia="x-none"/>
        </w:rPr>
        <w:tab/>
        <w:t>IRRs located behind one Point of Interconnection (POI), metered by one ERCOT-Polled Settlement (EPS) Meter, and operated as an integrated Facility may combine IRRs for the purposes of this test.</w:t>
      </w:r>
    </w:p>
    <w:p w14:paraId="0D2023D9" w14:textId="77777777" w:rsidR="009C76D8" w:rsidRPr="0015126F" w:rsidRDefault="009C76D8" w:rsidP="009C76D8">
      <w:pPr>
        <w:spacing w:before="240" w:after="120"/>
        <w:jc w:val="both"/>
        <w:rPr>
          <w:b/>
          <w:i/>
          <w:smallCaps/>
        </w:rPr>
      </w:pPr>
      <w:r w:rsidRPr="0015126F">
        <w:rPr>
          <w:b/>
          <w:i/>
          <w:smallCaps/>
        </w:rPr>
        <w:t>Definitions</w:t>
      </w:r>
    </w:p>
    <w:p w14:paraId="250BE5CB" w14:textId="77777777" w:rsidR="009C76D8" w:rsidRPr="0015126F" w:rsidRDefault="009C76D8" w:rsidP="009C76D8">
      <w:r w:rsidRPr="0015126F">
        <w:rPr>
          <w:b/>
        </w:rPr>
        <w:t>IRR Base Load =</w:t>
      </w:r>
      <w:r w:rsidRPr="0015126F">
        <w:t xml:space="preserve"> IRR telemetered High Sustained Limit (HSL) at the time of the test. The test shall be performed at an output level which is greater than 50% of IRR’s total design output capability.</w:t>
      </w:r>
    </w:p>
    <w:p w14:paraId="547B6BCB" w14:textId="77777777" w:rsidR="009C76D8" w:rsidRPr="0015126F" w:rsidRDefault="009C76D8" w:rsidP="009C76D8">
      <w:pPr>
        <w:ind w:left="2700" w:hanging="2700"/>
        <w:rPr>
          <w:b/>
        </w:rPr>
      </w:pPr>
    </w:p>
    <w:p w14:paraId="1DE33CCA" w14:textId="77777777" w:rsidR="009C76D8" w:rsidRPr="0015126F" w:rsidRDefault="009C76D8" w:rsidP="009C76D8">
      <w:r w:rsidRPr="0015126F">
        <w:rPr>
          <w:b/>
        </w:rPr>
        <w:t>Gain MW for 0.1Hz</w:t>
      </w:r>
      <w:r w:rsidRPr="0015126F">
        <w:t xml:space="preserve"> consistent with a selected droop percentage = </w:t>
      </w:r>
    </w:p>
    <w:p w14:paraId="319FD665" w14:textId="77777777" w:rsidR="009C76D8" w:rsidRPr="0015126F" w:rsidRDefault="009C76D8" w:rsidP="009C76D8"/>
    <w:p w14:paraId="5BF09F55" w14:textId="77777777" w:rsidR="009C76D8" w:rsidRPr="00E266EA" w:rsidRDefault="009C76D8" w:rsidP="009C76D8">
      <w:r w:rsidRPr="00E266EA">
        <w:rPr>
          <w:position w:val="-28"/>
        </w:rPr>
        <w:object w:dxaOrig="3640" w:dyaOrig="660" w14:anchorId="61EEC91B">
          <v:shape id="_x0000_i1029" type="#_x0000_t75" style="width:182.8pt;height:31.3pt" o:ole="">
            <v:imagedata r:id="rId30" o:title=""/>
          </v:shape>
          <o:OLEObject Type="Embed" ProgID="Equation.3" ShapeID="_x0000_i1029" DrawAspect="Content" ObjectID="_1644384257" r:id="rId31"/>
        </w:object>
      </w:r>
    </w:p>
    <w:p w14:paraId="391D5406" w14:textId="77777777" w:rsidR="009C76D8" w:rsidRPr="0015126F" w:rsidRDefault="009C76D8" w:rsidP="009C76D8"/>
    <w:p w14:paraId="352D4358" w14:textId="77777777" w:rsidR="009C76D8" w:rsidRPr="0015126F" w:rsidRDefault="009C76D8" w:rsidP="009C76D8">
      <w:r w:rsidRPr="0015126F">
        <w:t>Where:</w:t>
      </w:r>
    </w:p>
    <w:p w14:paraId="247D66A7" w14:textId="77777777" w:rsidR="009C76D8" w:rsidRPr="0015126F" w:rsidRDefault="009C76D8" w:rsidP="009C76D8"/>
    <w:p w14:paraId="79D7ECC8" w14:textId="77777777" w:rsidR="009C76D8" w:rsidRPr="0015126F" w:rsidRDefault="009C76D8" w:rsidP="009C76D8">
      <w:r w:rsidRPr="0015126F">
        <w:rPr>
          <w:i/>
        </w:rPr>
        <w:t>P</w:t>
      </w:r>
      <w:r w:rsidRPr="0015126F">
        <w:t xml:space="preserve"> = IRR telemetered HSL (MW)</w:t>
      </w:r>
    </w:p>
    <w:p w14:paraId="6BA3A5DF" w14:textId="77777777" w:rsidR="009C76D8" w:rsidRPr="0015126F" w:rsidRDefault="009C76D8" w:rsidP="009C76D8"/>
    <w:p w14:paraId="001F478A" w14:textId="77777777" w:rsidR="009C76D8" w:rsidRPr="0015126F" w:rsidRDefault="009C76D8" w:rsidP="009C76D8">
      <w:r w:rsidRPr="0015126F">
        <w:rPr>
          <w:i/>
        </w:rPr>
        <w:t>Droop</w:t>
      </w:r>
      <w:r w:rsidRPr="0015126F">
        <w:t xml:space="preserve"> </w:t>
      </w:r>
      <w:r w:rsidRPr="0015126F">
        <w:tab/>
        <w:t>= droop (%)</w:t>
      </w:r>
    </w:p>
    <w:p w14:paraId="4B081F6C" w14:textId="77777777" w:rsidR="009C76D8" w:rsidRPr="0015126F" w:rsidRDefault="009C76D8" w:rsidP="009C76D8"/>
    <w:p w14:paraId="11AA451C" w14:textId="77777777" w:rsidR="009C76D8" w:rsidRPr="0015126F" w:rsidRDefault="009C76D8" w:rsidP="009C76D8">
      <w:r w:rsidRPr="0015126F">
        <w:rPr>
          <w:b/>
        </w:rPr>
        <w:t>Frequency Offset</w:t>
      </w:r>
      <w:r w:rsidRPr="0015126F">
        <w:t xml:space="preserve"> = +0.2 Hz and -0.2 Hz, outside Governor Dead-Band </w:t>
      </w:r>
    </w:p>
    <w:p w14:paraId="4C2A00FD" w14:textId="77777777" w:rsidR="009C76D8" w:rsidRPr="0015126F" w:rsidRDefault="009C76D8" w:rsidP="009C76D8"/>
    <w:p w14:paraId="0274BE22" w14:textId="77777777" w:rsidR="009C76D8" w:rsidRPr="008304D6" w:rsidRDefault="009C76D8" w:rsidP="009C76D8">
      <w:r w:rsidRPr="0015126F">
        <w:rPr>
          <w:b/>
        </w:rPr>
        <w:t>Test frequency</w:t>
      </w:r>
      <w:r w:rsidRPr="008304D6">
        <w:t xml:space="preserve"> = Measured Frequency + Frequency Offset</w:t>
      </w:r>
    </w:p>
    <w:p w14:paraId="53AED81F" w14:textId="77777777" w:rsidR="009C76D8" w:rsidRPr="008304D6" w:rsidRDefault="009C76D8" w:rsidP="009C76D8">
      <w:pPr>
        <w:rPr>
          <w:b/>
        </w:rPr>
      </w:pPr>
    </w:p>
    <w:p w14:paraId="75A5F8D3" w14:textId="77777777" w:rsidR="009C76D8" w:rsidRPr="008304D6" w:rsidRDefault="009C76D8" w:rsidP="009C76D8">
      <w:r w:rsidRPr="008304D6">
        <w:rPr>
          <w:b/>
        </w:rPr>
        <w:t>MW Contribution</w:t>
      </w:r>
      <w:r w:rsidRPr="008304D6">
        <w:t xml:space="preserve"> = Gain MW to 0.1 Hz * 10 * Frequency Offset</w:t>
      </w:r>
    </w:p>
    <w:p w14:paraId="7B47A624" w14:textId="77777777" w:rsidR="009C76D8" w:rsidRPr="008304D6" w:rsidRDefault="009C76D8" w:rsidP="009C76D8"/>
    <w:p w14:paraId="06BDBE13" w14:textId="77777777" w:rsidR="009C76D8" w:rsidRPr="0015126F" w:rsidRDefault="009C76D8" w:rsidP="009C76D8">
      <w:r w:rsidRPr="008304D6">
        <w:rPr>
          <w:b/>
        </w:rPr>
        <w:t>Calculated droop</w:t>
      </w:r>
      <w:r w:rsidRPr="008304D6">
        <w:t xml:space="preserve"> = - </w:t>
      </w:r>
      <w:r w:rsidRPr="00E266EA">
        <w:rPr>
          <w:position w:val="-24"/>
        </w:rPr>
        <w:object w:dxaOrig="1120" w:dyaOrig="620" w14:anchorId="20A5F67D">
          <v:shape id="_x0000_i1030" type="#_x0000_t75" style="width:56.35pt;height:30.05pt" o:ole="">
            <v:imagedata r:id="rId22" o:title=""/>
          </v:shape>
          <o:OLEObject Type="Embed" ProgID="Equation.3" ShapeID="_x0000_i1030" DrawAspect="Content" ObjectID="_1644384258" r:id="rId32"/>
        </w:object>
      </w:r>
    </w:p>
    <w:p w14:paraId="38319048" w14:textId="77777777" w:rsidR="009C76D8" w:rsidRPr="0015126F" w:rsidRDefault="009C76D8" w:rsidP="009C76D8"/>
    <w:p w14:paraId="6078E888" w14:textId="77777777" w:rsidR="009C76D8" w:rsidRPr="0015126F" w:rsidRDefault="009C76D8" w:rsidP="009C76D8">
      <w:r w:rsidRPr="0015126F">
        <w:t>Where:</w:t>
      </w:r>
    </w:p>
    <w:p w14:paraId="197D8319" w14:textId="77777777" w:rsidR="009C76D8" w:rsidRPr="0015126F" w:rsidRDefault="009C76D8" w:rsidP="009C76D8">
      <w:pPr>
        <w:rPr>
          <w:i/>
        </w:rPr>
      </w:pPr>
    </w:p>
    <w:p w14:paraId="7F1B19D0" w14:textId="77777777" w:rsidR="009C76D8" w:rsidRPr="0015126F" w:rsidRDefault="009C76D8" w:rsidP="009C76D8">
      <w:r w:rsidRPr="0015126F">
        <w:rPr>
          <w:i/>
        </w:rPr>
        <w:t>P</w:t>
      </w:r>
      <w:r w:rsidRPr="0015126F">
        <w:t xml:space="preserve"> = IRR telemetered HSL (MW)</w:t>
      </w:r>
    </w:p>
    <w:p w14:paraId="4DBA488F" w14:textId="77777777" w:rsidR="009C76D8" w:rsidRPr="0015126F" w:rsidRDefault="009C76D8" w:rsidP="009C76D8">
      <w:pPr>
        <w:rPr>
          <w:i/>
        </w:rPr>
      </w:pPr>
    </w:p>
    <w:p w14:paraId="7E7E637F" w14:textId="77777777" w:rsidR="009C76D8" w:rsidRPr="0015126F" w:rsidRDefault="009C76D8" w:rsidP="009C76D8">
      <w:r w:rsidRPr="0015126F">
        <w:rPr>
          <w:i/>
        </w:rPr>
        <w:t>ΔHz</w:t>
      </w:r>
      <w:r w:rsidRPr="0015126F">
        <w:t xml:space="preserve"> = Change in frequency (Hz), taking into account Governor Dead-Band</w:t>
      </w:r>
    </w:p>
    <w:p w14:paraId="51BBFF43" w14:textId="77777777" w:rsidR="009C76D8" w:rsidRPr="0015126F" w:rsidRDefault="009C76D8" w:rsidP="009C76D8"/>
    <w:p w14:paraId="343C9E8F" w14:textId="77777777" w:rsidR="009C76D8" w:rsidRPr="0015126F" w:rsidRDefault="009C76D8" w:rsidP="009C76D8">
      <w:r w:rsidRPr="0015126F">
        <w:rPr>
          <w:i/>
        </w:rPr>
        <w:t>ΔMW</w:t>
      </w:r>
      <w:r w:rsidRPr="0015126F">
        <w:t xml:space="preserve"> = Change in power output (MW)</w:t>
      </w:r>
    </w:p>
    <w:p w14:paraId="149B9909" w14:textId="77777777" w:rsidR="009C76D8" w:rsidRPr="0015126F" w:rsidRDefault="009C76D8" w:rsidP="009C76D8"/>
    <w:p w14:paraId="304AB3E1" w14:textId="77777777" w:rsidR="009C76D8" w:rsidRPr="0015126F" w:rsidRDefault="009C76D8" w:rsidP="009C76D8">
      <w:pPr>
        <w:rPr>
          <w:b/>
          <w:i/>
          <w:smallCaps/>
        </w:rPr>
      </w:pPr>
      <w:r w:rsidRPr="0015126F">
        <w:rPr>
          <w:b/>
          <w:i/>
          <w:smallCaps/>
        </w:rPr>
        <w:t>Example</w:t>
      </w:r>
    </w:p>
    <w:p w14:paraId="3CE38EC3" w14:textId="77777777" w:rsidR="009C76D8" w:rsidRPr="008304D6" w:rsidRDefault="009C76D8" w:rsidP="009C76D8"/>
    <w:p w14:paraId="00E8A862" w14:textId="77777777" w:rsidR="009C76D8" w:rsidRPr="008304D6" w:rsidRDefault="009C76D8" w:rsidP="009C76D8">
      <w:r w:rsidRPr="008304D6">
        <w:t>IRR telemetered HSL = 150 MW</w:t>
      </w:r>
    </w:p>
    <w:p w14:paraId="78906D66" w14:textId="77777777" w:rsidR="009C76D8" w:rsidRPr="008304D6" w:rsidRDefault="009C76D8" w:rsidP="009C76D8"/>
    <w:p w14:paraId="57C1CBEE" w14:textId="77777777" w:rsidR="009C76D8" w:rsidRPr="008304D6" w:rsidRDefault="009C76D8" w:rsidP="009C76D8">
      <w:r w:rsidRPr="008304D6">
        <w:t>Droop = 0.05 or 5% (use 0.05 for calculation)</w:t>
      </w:r>
    </w:p>
    <w:p w14:paraId="40B941CD" w14:textId="77777777" w:rsidR="009C76D8" w:rsidRPr="008304D6" w:rsidRDefault="009C76D8" w:rsidP="009C76D8"/>
    <w:p w14:paraId="1E1E353C" w14:textId="77777777" w:rsidR="009C76D8" w:rsidRPr="008304D6" w:rsidRDefault="009C76D8" w:rsidP="009C76D8">
      <w:r w:rsidRPr="008304D6">
        <w:t>Governor Dead-Band = 0.0</w:t>
      </w:r>
      <w:r>
        <w:t>17</w:t>
      </w:r>
      <w:r w:rsidRPr="008304D6">
        <w:t xml:space="preserve"> Hz</w:t>
      </w:r>
    </w:p>
    <w:p w14:paraId="07ECF785" w14:textId="77777777" w:rsidR="009C76D8" w:rsidRPr="008304D6" w:rsidRDefault="009C76D8" w:rsidP="009C76D8"/>
    <w:p w14:paraId="28E0700D" w14:textId="77777777" w:rsidR="009C76D8" w:rsidRPr="0015126F" w:rsidRDefault="009C76D8" w:rsidP="009C76D8">
      <w:r w:rsidRPr="008304D6">
        <w:t xml:space="preserve">Gain MW for 0.1 Hz = </w:t>
      </w:r>
      <w:r w:rsidRPr="006D4FB5">
        <w:rPr>
          <w:position w:val="-28"/>
        </w:rPr>
        <w:object w:dxaOrig="2400" w:dyaOrig="660" w14:anchorId="19EDDF8C">
          <v:shape id="_x0000_i1031" type="#_x0000_t75" style="width:120.2pt;height:31.3pt" o:ole="">
            <v:imagedata r:id="rId33" o:title=""/>
          </v:shape>
          <o:OLEObject Type="Embed" ProgID="Equation.3" ShapeID="_x0000_i1031" DrawAspect="Content" ObjectID="_1644384259" r:id="rId34"/>
        </w:object>
      </w:r>
      <w:r w:rsidRPr="0015126F">
        <w:t xml:space="preserve"> = +/- 5.0</w:t>
      </w:r>
      <w:r>
        <w:t>3</w:t>
      </w:r>
      <w:r w:rsidRPr="0015126F">
        <w:t xml:space="preserve"> MW/0.1 Hz</w:t>
      </w:r>
    </w:p>
    <w:p w14:paraId="4537682E" w14:textId="77777777" w:rsidR="009C76D8" w:rsidRPr="0015126F" w:rsidRDefault="009C76D8" w:rsidP="009C76D8"/>
    <w:p w14:paraId="79A49528" w14:textId="77777777" w:rsidR="009C76D8" w:rsidRPr="0015126F" w:rsidRDefault="009C76D8" w:rsidP="009C76D8">
      <w:r w:rsidRPr="0015126F">
        <w:t>∆MW Contribution = 5.0</w:t>
      </w:r>
      <w:r>
        <w:t>3</w:t>
      </w:r>
      <w:r w:rsidRPr="0015126F">
        <w:t xml:space="preserve"> * 10* +/-0.2 = +/-10.</w:t>
      </w:r>
      <w:r>
        <w:t>06</w:t>
      </w:r>
      <w:r w:rsidRPr="0015126F">
        <w:t xml:space="preserve"> MW</w:t>
      </w:r>
    </w:p>
    <w:p w14:paraId="39FB27AD" w14:textId="77777777" w:rsidR="009C76D8" w:rsidRPr="0015126F" w:rsidRDefault="009C76D8" w:rsidP="009C76D8"/>
    <w:p w14:paraId="732DF355" w14:textId="77777777" w:rsidR="009C76D8" w:rsidRPr="0015126F" w:rsidRDefault="009C76D8" w:rsidP="009C76D8">
      <w:r w:rsidRPr="0015126F">
        <w:t>Expected under-frequency response:</w:t>
      </w:r>
      <w:r w:rsidRPr="0015126F">
        <w:tab/>
        <w:t xml:space="preserve"> +10.</w:t>
      </w:r>
      <w:r>
        <w:t>06</w:t>
      </w:r>
      <w:r w:rsidRPr="0015126F">
        <w:t xml:space="preserve"> MW in 16 sec. for -0.2 Hz offset</w:t>
      </w:r>
    </w:p>
    <w:p w14:paraId="44DCFBC4" w14:textId="77777777" w:rsidR="009C76D8" w:rsidRPr="008304D6" w:rsidRDefault="009C76D8" w:rsidP="009C76D8">
      <w:r w:rsidRPr="0015126F">
        <w:t xml:space="preserve">Expected over-frequency response: </w:t>
      </w:r>
      <w:r w:rsidRPr="0015126F">
        <w:tab/>
        <w:t>-10.</w:t>
      </w:r>
      <w:r>
        <w:t>06</w:t>
      </w:r>
      <w:r w:rsidRPr="0015126F">
        <w:t xml:space="preserve"> MW in 16 sec. for +0.2</w:t>
      </w:r>
      <w:r w:rsidRPr="008304D6">
        <w:t xml:space="preserve"> Hz offset</w:t>
      </w:r>
    </w:p>
    <w:p w14:paraId="6CB359A7" w14:textId="77777777" w:rsidR="009C76D8" w:rsidRPr="008304D6" w:rsidRDefault="009C76D8" w:rsidP="009C76D8"/>
    <w:p w14:paraId="37835880" w14:textId="77777777" w:rsidR="009C76D8" w:rsidRPr="008304D6" w:rsidRDefault="009C76D8" w:rsidP="009C76D8">
      <w:r w:rsidRPr="008304D6">
        <w:t>Minimum accepted under-frequency response: +7.0</w:t>
      </w:r>
      <w:r>
        <w:t>4</w:t>
      </w:r>
      <w:r w:rsidRPr="008304D6">
        <w:t xml:space="preserve"> MW in 16 sec. for -0.2 Hz offset</w:t>
      </w:r>
    </w:p>
    <w:p w14:paraId="44E6F1A7" w14:textId="77777777" w:rsidR="009C76D8" w:rsidRPr="008304D6" w:rsidRDefault="009C76D8" w:rsidP="009C76D8">
      <w:r w:rsidRPr="008304D6">
        <w:t>Minimum accepted over-frequency response: -7.0</w:t>
      </w:r>
      <w:r>
        <w:t>4</w:t>
      </w:r>
      <w:r w:rsidRPr="008304D6">
        <w:t xml:space="preserve"> MW in 16 sec. for +0.2 Hz offset</w:t>
      </w:r>
    </w:p>
    <w:p w14:paraId="6AD1749F" w14:textId="77777777" w:rsidR="009C76D8" w:rsidRPr="008304D6" w:rsidRDefault="009C76D8" w:rsidP="009C76D8"/>
    <w:p w14:paraId="0073F99E" w14:textId="77777777" w:rsidR="009C76D8" w:rsidRPr="008304D6" w:rsidRDefault="009C76D8" w:rsidP="009C76D8">
      <w:r w:rsidRPr="008304D6">
        <w:t>Calculated droop for 8MW increase in power output in 16 sec. for -0.2 Hz offset:</w:t>
      </w:r>
    </w:p>
    <w:p w14:paraId="7C3BCDA1" w14:textId="77777777" w:rsidR="009C76D8" w:rsidRPr="008304D6" w:rsidRDefault="009C76D8" w:rsidP="009C76D8"/>
    <w:p w14:paraId="1D4C9247" w14:textId="77777777" w:rsidR="009C76D8" w:rsidRDefault="009C76D8" w:rsidP="009C76D8">
      <w:r w:rsidRPr="008304D6">
        <w:t>Calculated percent droop = -</w:t>
      </w:r>
      <w:r w:rsidRPr="00E266EA">
        <w:rPr>
          <w:position w:val="-24"/>
        </w:rPr>
        <w:object w:dxaOrig="1060" w:dyaOrig="620" w14:anchorId="55A5B1EF">
          <v:shape id="_x0000_i1032" type="#_x0000_t75" style="width:53.2pt;height:30.05pt" o:ole="">
            <v:imagedata r:id="rId26" o:title=""/>
          </v:shape>
          <o:OLEObject Type="Embed" ProgID="Equation.3" ShapeID="_x0000_i1032" DrawAspect="Content" ObjectID="_1644384260" r:id="rId35"/>
        </w:object>
      </w:r>
      <w:r w:rsidRPr="0015126F">
        <w:t xml:space="preserve"> *100 = 6.25%</w:t>
      </w:r>
      <w:bookmarkStart w:id="711" w:name="_Toc465334849"/>
    </w:p>
    <w:p w14:paraId="1D946551" w14:textId="77777777" w:rsidR="009C76D8" w:rsidRDefault="009C76D8" w:rsidP="009C76D8"/>
    <w:p w14:paraId="60FF9EC1" w14:textId="77777777" w:rsidR="009C76D8" w:rsidRDefault="009C76D8" w:rsidP="009C76D8"/>
    <w:p w14:paraId="497A3325" w14:textId="77777777" w:rsidR="009C76D8" w:rsidRPr="00722048" w:rsidRDefault="009C76D8" w:rsidP="009C76D8">
      <w:pPr>
        <w:jc w:val="center"/>
        <w:rPr>
          <w:b/>
          <w:i/>
          <w:smallCaps/>
        </w:rPr>
      </w:pPr>
      <w:r w:rsidRPr="00BC7E8D">
        <w:rPr>
          <w:rFonts w:ascii="Times New Roman Bold" w:hAnsi="Times New Roman Bold"/>
          <w:b/>
          <w:caps/>
          <w:sz w:val="28"/>
        </w:rPr>
        <w:t>Intermittent renewable resource (IRR) FREQUENCY RESPONSE TEST FORM</w:t>
      </w:r>
      <w:bookmarkEnd w:id="711"/>
    </w:p>
    <w:p w14:paraId="7008F4E5" w14:textId="77777777" w:rsidR="009C76D8" w:rsidRPr="0015126F" w:rsidRDefault="009C76D8" w:rsidP="009C76D8">
      <w:pPr>
        <w:spacing w:before="240" w:after="120"/>
        <w:rPr>
          <w:b/>
          <w:i/>
          <w:smallCaps/>
        </w:rPr>
      </w:pPr>
      <w:r w:rsidRPr="0015126F">
        <w:rPr>
          <w:b/>
          <w:i/>
          <w:smallCaps/>
        </w:rPr>
        <w:t>General Information</w:t>
      </w:r>
    </w:p>
    <w:p w14:paraId="22A7E8F5" w14:textId="77777777" w:rsidR="009C76D8" w:rsidRPr="0015126F" w:rsidRDefault="009C76D8" w:rsidP="009C76D8">
      <w:pPr>
        <w:spacing w:after="120"/>
        <w:rPr>
          <w:u w:val="single"/>
        </w:rPr>
      </w:pPr>
      <w:r w:rsidRPr="0015126F">
        <w:t xml:space="preserve">Unit Code (16 characters): </w:t>
      </w:r>
      <w:r w:rsidRPr="0015126F">
        <w:rPr>
          <w:u w:val="single"/>
        </w:rPr>
        <w:tab/>
      </w:r>
      <w:r w:rsidRPr="0015126F">
        <w:rPr>
          <w:u w:val="single"/>
        </w:rPr>
        <w:tab/>
      </w:r>
      <w:r w:rsidRPr="0015126F">
        <w:rPr>
          <w:u w:val="single"/>
        </w:rPr>
        <w:tab/>
      </w:r>
      <w:r w:rsidRPr="0015126F">
        <w:rPr>
          <w:u w:val="single"/>
        </w:rPr>
        <w:tab/>
      </w:r>
      <w:r w:rsidRPr="0015126F">
        <w:t xml:space="preserve">Location (County): </w:t>
      </w:r>
      <w:r w:rsidRPr="0015126F">
        <w:rPr>
          <w:u w:val="single"/>
        </w:rPr>
        <w:tab/>
      </w:r>
      <w:r w:rsidRPr="0015126F">
        <w:rPr>
          <w:u w:val="single"/>
        </w:rPr>
        <w:tab/>
      </w:r>
      <w:r w:rsidRPr="0015126F">
        <w:rPr>
          <w:u w:val="single"/>
        </w:rPr>
        <w:tab/>
      </w:r>
    </w:p>
    <w:p w14:paraId="1EA0CAE9" w14:textId="77777777" w:rsidR="009C76D8" w:rsidRPr="0015126F" w:rsidRDefault="009C76D8" w:rsidP="009C76D8">
      <w:pPr>
        <w:spacing w:after="120"/>
      </w:pPr>
      <w:r w:rsidRPr="0015126F">
        <w:t xml:space="preserve">Unit Name: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Date of Test:</w:t>
      </w:r>
      <w:r w:rsidRPr="0015126F">
        <w:rPr>
          <w:u w:val="single"/>
        </w:rPr>
        <w:tab/>
      </w:r>
      <w:r w:rsidRPr="0015126F">
        <w:rPr>
          <w:u w:val="single"/>
        </w:rPr>
        <w:tab/>
      </w:r>
      <w:r w:rsidRPr="0015126F">
        <w:rPr>
          <w:u w:val="single"/>
        </w:rPr>
        <w:tab/>
      </w:r>
      <w:r w:rsidRPr="0015126F">
        <w:rPr>
          <w:u w:val="single"/>
        </w:rPr>
        <w:tab/>
      </w:r>
      <w:r w:rsidRPr="0015126F">
        <w:t xml:space="preserve"> </w:t>
      </w:r>
    </w:p>
    <w:p w14:paraId="19950033" w14:textId="77777777" w:rsidR="009C76D8" w:rsidRPr="008304D6" w:rsidRDefault="009C76D8" w:rsidP="009C76D8">
      <w:pPr>
        <w:spacing w:after="120"/>
      </w:pPr>
      <w:r w:rsidRPr="0015126F">
        <w:t xml:space="preserve">QSE: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8304D6">
        <w:t xml:space="preserve">Resource Entity: </w:t>
      </w:r>
      <w:r w:rsidRPr="008304D6">
        <w:rPr>
          <w:u w:val="single"/>
        </w:rPr>
        <w:tab/>
      </w:r>
      <w:r w:rsidRPr="008304D6">
        <w:rPr>
          <w:u w:val="single"/>
        </w:rPr>
        <w:tab/>
      </w:r>
      <w:r w:rsidRPr="008304D6">
        <w:rPr>
          <w:u w:val="single"/>
        </w:rPr>
        <w:tab/>
      </w:r>
      <w:r w:rsidRPr="008304D6">
        <w:t xml:space="preserve"> </w:t>
      </w:r>
      <w:r w:rsidRPr="008304D6">
        <w:tab/>
      </w:r>
      <w:r w:rsidRPr="008304D6">
        <w:tab/>
      </w:r>
      <w:r w:rsidRPr="008304D6">
        <w:tab/>
      </w:r>
      <w:r w:rsidRPr="008304D6">
        <w:tab/>
      </w:r>
    </w:p>
    <w:p w14:paraId="043556CF" w14:textId="77777777" w:rsidR="009C76D8" w:rsidRPr="008304D6" w:rsidRDefault="009C76D8" w:rsidP="009C76D8">
      <w:pPr>
        <w:spacing w:after="120"/>
        <w:rPr>
          <w:b/>
          <w:i/>
          <w:smallCaps/>
        </w:rPr>
      </w:pPr>
      <w:r w:rsidRPr="008304D6">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9C76D8" w:rsidRPr="0015126F" w14:paraId="7AA8FB80" w14:textId="77777777" w:rsidTr="00EC2E17">
        <w:trPr>
          <w:trHeight w:val="387"/>
        </w:trPr>
        <w:tc>
          <w:tcPr>
            <w:tcW w:w="450" w:type="dxa"/>
          </w:tcPr>
          <w:p w14:paraId="0D4FF21C" w14:textId="77777777" w:rsidR="009C76D8" w:rsidRPr="008304D6" w:rsidRDefault="009C76D8" w:rsidP="00EC2E17">
            <w:pPr>
              <w:jc w:val="center"/>
              <w:rPr>
                <w:rFonts w:eastAsia="Calibri"/>
                <w:b/>
              </w:rPr>
            </w:pPr>
          </w:p>
        </w:tc>
        <w:tc>
          <w:tcPr>
            <w:tcW w:w="4140" w:type="dxa"/>
          </w:tcPr>
          <w:p w14:paraId="4F07C468" w14:textId="77777777" w:rsidR="009C76D8" w:rsidRPr="008304D6" w:rsidRDefault="009C76D8" w:rsidP="00EC2E17">
            <w:pPr>
              <w:jc w:val="center"/>
              <w:rPr>
                <w:rFonts w:eastAsia="Calibri"/>
                <w:b/>
              </w:rPr>
            </w:pPr>
          </w:p>
        </w:tc>
        <w:tc>
          <w:tcPr>
            <w:tcW w:w="2160" w:type="dxa"/>
          </w:tcPr>
          <w:p w14:paraId="7806B85F" w14:textId="77777777" w:rsidR="009C76D8" w:rsidRPr="008304D6" w:rsidRDefault="009C76D8" w:rsidP="00EC2E17">
            <w:pPr>
              <w:jc w:val="center"/>
              <w:rPr>
                <w:rFonts w:eastAsia="Calibri"/>
                <w:b/>
              </w:rPr>
            </w:pPr>
            <w:r w:rsidRPr="008304D6">
              <w:rPr>
                <w:rFonts w:eastAsia="Calibri"/>
                <w:b/>
              </w:rPr>
              <w:t>Test with +0.2 Hz</w:t>
            </w:r>
          </w:p>
        </w:tc>
        <w:tc>
          <w:tcPr>
            <w:tcW w:w="1998" w:type="dxa"/>
          </w:tcPr>
          <w:p w14:paraId="34DC189C" w14:textId="77777777" w:rsidR="009C76D8" w:rsidRPr="008304D6" w:rsidRDefault="009C76D8" w:rsidP="00EC2E17">
            <w:pPr>
              <w:jc w:val="center"/>
              <w:rPr>
                <w:rFonts w:eastAsia="Calibri"/>
                <w:b/>
              </w:rPr>
            </w:pPr>
            <w:r w:rsidRPr="008304D6">
              <w:rPr>
                <w:rFonts w:eastAsia="Calibri"/>
                <w:b/>
              </w:rPr>
              <w:t>Test with -0.2 Hz</w:t>
            </w:r>
          </w:p>
        </w:tc>
      </w:tr>
      <w:tr w:rsidR="009C76D8" w:rsidRPr="0015126F" w14:paraId="0C6EA977" w14:textId="77777777" w:rsidTr="00EC2E17">
        <w:trPr>
          <w:trHeight w:val="494"/>
        </w:trPr>
        <w:tc>
          <w:tcPr>
            <w:tcW w:w="450" w:type="dxa"/>
          </w:tcPr>
          <w:p w14:paraId="3FC54DBE" w14:textId="77777777" w:rsidR="009C76D8" w:rsidRPr="0015126F" w:rsidRDefault="009C76D8" w:rsidP="00EC2E17">
            <w:pPr>
              <w:jc w:val="center"/>
              <w:rPr>
                <w:rFonts w:eastAsia="Calibri"/>
                <w:b/>
              </w:rPr>
            </w:pPr>
            <w:r w:rsidRPr="0015126F">
              <w:rPr>
                <w:rFonts w:eastAsia="Calibri"/>
                <w:b/>
              </w:rPr>
              <w:t>1</w:t>
            </w:r>
          </w:p>
        </w:tc>
        <w:tc>
          <w:tcPr>
            <w:tcW w:w="4140" w:type="dxa"/>
          </w:tcPr>
          <w:p w14:paraId="0F444FC3" w14:textId="77777777" w:rsidR="009C76D8" w:rsidRPr="0015126F" w:rsidRDefault="009C76D8" w:rsidP="00EC2E17">
            <w:pPr>
              <w:jc w:val="center"/>
              <w:rPr>
                <w:rFonts w:eastAsia="Calibri"/>
                <w:b/>
              </w:rPr>
            </w:pPr>
            <w:r w:rsidRPr="0015126F">
              <w:rPr>
                <w:rFonts w:eastAsia="Calibri"/>
                <w:b/>
              </w:rPr>
              <w:t>IRR Base Load</w:t>
            </w:r>
          </w:p>
        </w:tc>
        <w:tc>
          <w:tcPr>
            <w:tcW w:w="2160" w:type="dxa"/>
          </w:tcPr>
          <w:p w14:paraId="4AB4A83B" w14:textId="77777777" w:rsidR="009C76D8" w:rsidRPr="0015126F" w:rsidRDefault="009C76D8" w:rsidP="00EC2E17">
            <w:pPr>
              <w:jc w:val="right"/>
              <w:rPr>
                <w:rFonts w:eastAsia="Calibri"/>
              </w:rPr>
            </w:pPr>
          </w:p>
        </w:tc>
        <w:tc>
          <w:tcPr>
            <w:tcW w:w="1998" w:type="dxa"/>
          </w:tcPr>
          <w:p w14:paraId="0FA6C8B6" w14:textId="77777777" w:rsidR="009C76D8" w:rsidRPr="0015126F" w:rsidRDefault="009C76D8" w:rsidP="00EC2E17">
            <w:pPr>
              <w:jc w:val="right"/>
              <w:rPr>
                <w:rFonts w:eastAsia="Calibri"/>
              </w:rPr>
            </w:pPr>
          </w:p>
        </w:tc>
      </w:tr>
      <w:tr w:rsidR="009C76D8" w:rsidRPr="0015126F" w14:paraId="3DB49FE6" w14:textId="77777777" w:rsidTr="00EC2E17">
        <w:trPr>
          <w:trHeight w:val="485"/>
        </w:trPr>
        <w:tc>
          <w:tcPr>
            <w:tcW w:w="450" w:type="dxa"/>
          </w:tcPr>
          <w:p w14:paraId="0C67E851" w14:textId="77777777" w:rsidR="009C76D8" w:rsidRPr="0015126F" w:rsidRDefault="009C76D8" w:rsidP="00EC2E17">
            <w:pPr>
              <w:jc w:val="center"/>
              <w:rPr>
                <w:rFonts w:eastAsia="Calibri"/>
                <w:b/>
              </w:rPr>
            </w:pPr>
            <w:r w:rsidRPr="0015126F">
              <w:rPr>
                <w:rFonts w:eastAsia="Calibri"/>
                <w:b/>
              </w:rPr>
              <w:t>2</w:t>
            </w:r>
          </w:p>
        </w:tc>
        <w:tc>
          <w:tcPr>
            <w:tcW w:w="4140" w:type="dxa"/>
          </w:tcPr>
          <w:p w14:paraId="094813BE" w14:textId="77777777" w:rsidR="009C76D8" w:rsidRPr="0015126F" w:rsidRDefault="009C76D8" w:rsidP="00EC2E17">
            <w:pPr>
              <w:jc w:val="center"/>
              <w:rPr>
                <w:rFonts w:eastAsia="Calibri"/>
                <w:b/>
              </w:rPr>
            </w:pPr>
            <w:r w:rsidRPr="0015126F">
              <w:rPr>
                <w:rFonts w:eastAsia="Calibri"/>
                <w:b/>
              </w:rPr>
              <w:t>GAIN MW to 0.1Hz</w:t>
            </w:r>
          </w:p>
        </w:tc>
        <w:tc>
          <w:tcPr>
            <w:tcW w:w="2160" w:type="dxa"/>
          </w:tcPr>
          <w:p w14:paraId="2D2A08DC" w14:textId="77777777" w:rsidR="009C76D8" w:rsidRPr="0015126F" w:rsidRDefault="009C76D8" w:rsidP="00EC2E17">
            <w:pPr>
              <w:jc w:val="right"/>
              <w:rPr>
                <w:rFonts w:eastAsia="Calibri"/>
              </w:rPr>
            </w:pPr>
          </w:p>
        </w:tc>
        <w:tc>
          <w:tcPr>
            <w:tcW w:w="1998" w:type="dxa"/>
          </w:tcPr>
          <w:p w14:paraId="40A2B989" w14:textId="77777777" w:rsidR="009C76D8" w:rsidRPr="0015126F" w:rsidRDefault="009C76D8" w:rsidP="00EC2E17">
            <w:pPr>
              <w:jc w:val="right"/>
              <w:rPr>
                <w:rFonts w:eastAsia="Calibri"/>
              </w:rPr>
            </w:pPr>
          </w:p>
        </w:tc>
      </w:tr>
      <w:tr w:rsidR="009C76D8" w:rsidRPr="0015126F" w14:paraId="19ED90A3" w14:textId="77777777" w:rsidTr="00EC2E17">
        <w:trPr>
          <w:trHeight w:val="360"/>
        </w:trPr>
        <w:tc>
          <w:tcPr>
            <w:tcW w:w="450" w:type="dxa"/>
          </w:tcPr>
          <w:p w14:paraId="5567204E" w14:textId="77777777" w:rsidR="009C76D8" w:rsidRPr="0015126F" w:rsidRDefault="009C76D8" w:rsidP="00EC2E17">
            <w:pPr>
              <w:jc w:val="center"/>
              <w:rPr>
                <w:rFonts w:eastAsia="Calibri"/>
                <w:b/>
              </w:rPr>
            </w:pPr>
            <w:r w:rsidRPr="0015126F">
              <w:rPr>
                <w:rFonts w:eastAsia="Calibri"/>
                <w:b/>
              </w:rPr>
              <w:t>3</w:t>
            </w:r>
          </w:p>
        </w:tc>
        <w:tc>
          <w:tcPr>
            <w:tcW w:w="4140" w:type="dxa"/>
          </w:tcPr>
          <w:p w14:paraId="704F43CC" w14:textId="77777777" w:rsidR="009C76D8" w:rsidRPr="0015126F" w:rsidRDefault="009C76D8" w:rsidP="00EC2E17">
            <w:pPr>
              <w:jc w:val="center"/>
              <w:rPr>
                <w:rFonts w:eastAsia="Calibri"/>
                <w:b/>
              </w:rPr>
            </w:pPr>
            <w:r w:rsidRPr="0015126F">
              <w:rPr>
                <w:rFonts w:eastAsia="Calibri"/>
                <w:b/>
              </w:rPr>
              <w:t>Calculated Minimum</w:t>
            </w:r>
          </w:p>
          <w:p w14:paraId="2BE8E5CB" w14:textId="77777777" w:rsidR="009C76D8" w:rsidRPr="0015126F" w:rsidRDefault="009C76D8" w:rsidP="00EC2E17">
            <w:pPr>
              <w:jc w:val="center"/>
              <w:rPr>
                <w:rFonts w:eastAsia="Calibri"/>
                <w:b/>
              </w:rPr>
            </w:pPr>
            <w:r w:rsidRPr="0015126F">
              <w:rPr>
                <w:rFonts w:eastAsia="Calibri"/>
                <w:b/>
              </w:rPr>
              <w:t>MW Contribution</w:t>
            </w:r>
          </w:p>
        </w:tc>
        <w:tc>
          <w:tcPr>
            <w:tcW w:w="2160" w:type="dxa"/>
          </w:tcPr>
          <w:p w14:paraId="20C459D1" w14:textId="77777777" w:rsidR="009C76D8" w:rsidRPr="0015126F" w:rsidRDefault="009C76D8" w:rsidP="00EC2E17">
            <w:pPr>
              <w:jc w:val="right"/>
              <w:rPr>
                <w:rFonts w:eastAsia="Calibri"/>
              </w:rPr>
            </w:pPr>
          </w:p>
        </w:tc>
        <w:tc>
          <w:tcPr>
            <w:tcW w:w="1998" w:type="dxa"/>
          </w:tcPr>
          <w:p w14:paraId="27B65BD4" w14:textId="77777777" w:rsidR="009C76D8" w:rsidRPr="0015126F" w:rsidRDefault="009C76D8" w:rsidP="00EC2E17">
            <w:pPr>
              <w:jc w:val="right"/>
              <w:rPr>
                <w:rFonts w:eastAsia="Calibri"/>
              </w:rPr>
            </w:pPr>
          </w:p>
        </w:tc>
      </w:tr>
      <w:tr w:rsidR="009C76D8" w:rsidRPr="0015126F" w14:paraId="6422CF3D" w14:textId="77777777" w:rsidTr="00EC2E17">
        <w:trPr>
          <w:trHeight w:val="539"/>
        </w:trPr>
        <w:tc>
          <w:tcPr>
            <w:tcW w:w="450" w:type="dxa"/>
          </w:tcPr>
          <w:p w14:paraId="49D26EAB" w14:textId="77777777" w:rsidR="009C76D8" w:rsidRPr="0015126F" w:rsidRDefault="009C76D8" w:rsidP="00EC2E17">
            <w:pPr>
              <w:jc w:val="center"/>
              <w:rPr>
                <w:rFonts w:eastAsia="Calibri"/>
                <w:b/>
              </w:rPr>
            </w:pPr>
            <w:r w:rsidRPr="0015126F">
              <w:rPr>
                <w:rFonts w:eastAsia="Calibri"/>
                <w:b/>
              </w:rPr>
              <w:t>4</w:t>
            </w:r>
          </w:p>
        </w:tc>
        <w:tc>
          <w:tcPr>
            <w:tcW w:w="4140" w:type="dxa"/>
          </w:tcPr>
          <w:p w14:paraId="28EC6B77" w14:textId="77777777" w:rsidR="009C76D8" w:rsidRPr="0015126F" w:rsidRDefault="009C76D8" w:rsidP="00EC2E17">
            <w:pPr>
              <w:jc w:val="center"/>
              <w:rPr>
                <w:rFonts w:eastAsia="Calibri"/>
                <w:b/>
              </w:rPr>
            </w:pPr>
            <w:r w:rsidRPr="0015126F">
              <w:rPr>
                <w:rFonts w:eastAsia="Calibri"/>
                <w:b/>
              </w:rPr>
              <w:t>MW at test start (t</w:t>
            </w:r>
            <w:r w:rsidRPr="0015126F">
              <w:rPr>
                <w:rFonts w:eastAsia="Calibri"/>
                <w:b/>
                <w:vertAlign w:val="subscript"/>
              </w:rPr>
              <w:t>0</w:t>
            </w:r>
            <w:r w:rsidRPr="0015126F">
              <w:rPr>
                <w:rFonts w:eastAsia="Calibri"/>
                <w:b/>
              </w:rPr>
              <w:t>)</w:t>
            </w:r>
          </w:p>
        </w:tc>
        <w:tc>
          <w:tcPr>
            <w:tcW w:w="2160" w:type="dxa"/>
          </w:tcPr>
          <w:p w14:paraId="10E389CD" w14:textId="77777777" w:rsidR="009C76D8" w:rsidRPr="0015126F" w:rsidRDefault="009C76D8" w:rsidP="00EC2E17">
            <w:pPr>
              <w:spacing w:before="240" w:after="60"/>
              <w:jc w:val="right"/>
              <w:outlineLvl w:val="8"/>
              <w:rPr>
                <w:rFonts w:eastAsia="Calibri"/>
              </w:rPr>
            </w:pPr>
          </w:p>
        </w:tc>
        <w:tc>
          <w:tcPr>
            <w:tcW w:w="1998" w:type="dxa"/>
          </w:tcPr>
          <w:p w14:paraId="042A4196" w14:textId="77777777" w:rsidR="009C76D8" w:rsidRPr="0015126F" w:rsidRDefault="009C76D8" w:rsidP="00EC2E17">
            <w:pPr>
              <w:spacing w:before="240" w:after="60"/>
              <w:jc w:val="right"/>
              <w:outlineLvl w:val="8"/>
              <w:rPr>
                <w:rFonts w:eastAsia="Calibri"/>
              </w:rPr>
            </w:pPr>
          </w:p>
        </w:tc>
      </w:tr>
      <w:tr w:rsidR="009C76D8" w:rsidRPr="0015126F" w14:paraId="29F7C223" w14:textId="77777777" w:rsidTr="00EC2E17">
        <w:trPr>
          <w:trHeight w:val="449"/>
        </w:trPr>
        <w:tc>
          <w:tcPr>
            <w:tcW w:w="450" w:type="dxa"/>
          </w:tcPr>
          <w:p w14:paraId="26753665" w14:textId="77777777" w:rsidR="009C76D8" w:rsidRPr="0015126F" w:rsidRDefault="009C76D8" w:rsidP="00EC2E17">
            <w:pPr>
              <w:jc w:val="center"/>
              <w:rPr>
                <w:rFonts w:eastAsia="Calibri"/>
                <w:b/>
              </w:rPr>
            </w:pPr>
            <w:r w:rsidRPr="0015126F">
              <w:rPr>
                <w:rFonts w:eastAsia="Calibri"/>
                <w:b/>
              </w:rPr>
              <w:t>5</w:t>
            </w:r>
          </w:p>
        </w:tc>
        <w:tc>
          <w:tcPr>
            <w:tcW w:w="4140" w:type="dxa"/>
          </w:tcPr>
          <w:p w14:paraId="79B4955B" w14:textId="77777777" w:rsidR="009C76D8" w:rsidRPr="0015126F" w:rsidRDefault="009C76D8" w:rsidP="00EC2E17">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+ 16 sec</w:t>
            </w:r>
          </w:p>
        </w:tc>
        <w:tc>
          <w:tcPr>
            <w:tcW w:w="2160" w:type="dxa"/>
          </w:tcPr>
          <w:p w14:paraId="1FD2CE01" w14:textId="77777777" w:rsidR="009C76D8" w:rsidRPr="0015126F" w:rsidRDefault="009C76D8" w:rsidP="00EC2E17">
            <w:pPr>
              <w:jc w:val="right"/>
              <w:rPr>
                <w:rFonts w:eastAsia="Calibri"/>
              </w:rPr>
            </w:pPr>
            <w:r w:rsidRPr="0015126F">
              <w:rPr>
                <w:rFonts w:eastAsia="Calibri"/>
                <w:b/>
              </w:rPr>
              <w:t xml:space="preserve"> </w:t>
            </w:r>
          </w:p>
        </w:tc>
        <w:tc>
          <w:tcPr>
            <w:tcW w:w="1998" w:type="dxa"/>
          </w:tcPr>
          <w:p w14:paraId="7535BF45" w14:textId="77777777" w:rsidR="009C76D8" w:rsidRPr="0015126F" w:rsidRDefault="009C76D8" w:rsidP="00EC2E17">
            <w:pPr>
              <w:jc w:val="right"/>
              <w:rPr>
                <w:rFonts w:eastAsia="Calibri"/>
              </w:rPr>
            </w:pPr>
          </w:p>
        </w:tc>
      </w:tr>
      <w:tr w:rsidR="009C76D8" w:rsidRPr="0015126F" w14:paraId="49B81934" w14:textId="77777777" w:rsidTr="00EC2E17">
        <w:trPr>
          <w:trHeight w:val="494"/>
        </w:trPr>
        <w:tc>
          <w:tcPr>
            <w:tcW w:w="450" w:type="dxa"/>
          </w:tcPr>
          <w:p w14:paraId="20DF8D29" w14:textId="77777777" w:rsidR="009C76D8" w:rsidRPr="0015126F" w:rsidRDefault="009C76D8" w:rsidP="00EC2E17">
            <w:pPr>
              <w:jc w:val="center"/>
              <w:rPr>
                <w:rFonts w:eastAsia="Calibri"/>
                <w:b/>
              </w:rPr>
            </w:pPr>
            <w:r w:rsidRPr="0015126F">
              <w:rPr>
                <w:rFonts w:eastAsia="Calibri"/>
                <w:b/>
              </w:rPr>
              <w:t>6</w:t>
            </w:r>
          </w:p>
        </w:tc>
        <w:tc>
          <w:tcPr>
            <w:tcW w:w="4140" w:type="dxa"/>
          </w:tcPr>
          <w:p w14:paraId="3B372C92" w14:textId="77777777" w:rsidR="009C76D8" w:rsidRPr="0015126F" w:rsidRDefault="009C76D8" w:rsidP="00EC2E17">
            <w:pPr>
              <w:jc w:val="center"/>
              <w:rPr>
                <w:rFonts w:eastAsia="Calibri"/>
                <w:b/>
              </w:rPr>
            </w:pPr>
            <w:r w:rsidRPr="0015126F">
              <w:rPr>
                <w:rFonts w:eastAsia="Calibri"/>
                <w:b/>
              </w:rPr>
              <w:t>MW Contribution</w:t>
            </w:r>
          </w:p>
          <w:p w14:paraId="4EB5AC3D" w14:textId="77777777" w:rsidR="009C76D8" w:rsidRPr="0015126F" w:rsidRDefault="009C76D8" w:rsidP="00EC2E17">
            <w:pPr>
              <w:jc w:val="center"/>
              <w:rPr>
                <w:rFonts w:eastAsia="Calibri"/>
                <w:b/>
              </w:rPr>
            </w:pPr>
            <w:r w:rsidRPr="0015126F">
              <w:rPr>
                <w:rFonts w:eastAsia="Calibri"/>
                <w:b/>
              </w:rPr>
              <w:t>at t</w:t>
            </w:r>
            <w:r w:rsidRPr="0015126F">
              <w:rPr>
                <w:rFonts w:eastAsia="Calibri"/>
                <w:b/>
                <w:vertAlign w:val="subscript"/>
              </w:rPr>
              <w:t xml:space="preserve">0 </w:t>
            </w:r>
            <w:r w:rsidRPr="0015126F">
              <w:rPr>
                <w:rFonts w:eastAsia="Calibri"/>
                <w:b/>
              </w:rPr>
              <w:t>+ 16 sec</w:t>
            </w:r>
          </w:p>
        </w:tc>
        <w:tc>
          <w:tcPr>
            <w:tcW w:w="2160" w:type="dxa"/>
          </w:tcPr>
          <w:p w14:paraId="2A9D79C7" w14:textId="77777777" w:rsidR="009C76D8" w:rsidRPr="0015126F" w:rsidRDefault="009C76D8" w:rsidP="00EC2E17">
            <w:pPr>
              <w:spacing w:before="240" w:after="60"/>
              <w:jc w:val="right"/>
              <w:outlineLvl w:val="8"/>
              <w:rPr>
                <w:rFonts w:eastAsia="Calibri"/>
              </w:rPr>
            </w:pPr>
          </w:p>
        </w:tc>
        <w:tc>
          <w:tcPr>
            <w:tcW w:w="1998" w:type="dxa"/>
          </w:tcPr>
          <w:p w14:paraId="7655840F" w14:textId="77777777" w:rsidR="009C76D8" w:rsidRPr="0015126F" w:rsidRDefault="009C76D8" w:rsidP="00EC2E17">
            <w:pPr>
              <w:spacing w:before="240" w:after="60"/>
              <w:jc w:val="right"/>
              <w:outlineLvl w:val="8"/>
              <w:rPr>
                <w:rFonts w:eastAsia="Calibri"/>
              </w:rPr>
            </w:pPr>
          </w:p>
        </w:tc>
      </w:tr>
      <w:tr w:rsidR="009C76D8" w:rsidRPr="0015126F" w14:paraId="1D96B73F" w14:textId="77777777" w:rsidTr="00EC2E17">
        <w:trPr>
          <w:trHeight w:val="440"/>
        </w:trPr>
        <w:tc>
          <w:tcPr>
            <w:tcW w:w="450" w:type="dxa"/>
          </w:tcPr>
          <w:p w14:paraId="36ABAD25" w14:textId="77777777" w:rsidR="009C76D8" w:rsidRPr="0015126F" w:rsidRDefault="009C76D8" w:rsidP="00EC2E17">
            <w:pPr>
              <w:jc w:val="center"/>
              <w:rPr>
                <w:rFonts w:eastAsia="Calibri"/>
                <w:b/>
              </w:rPr>
            </w:pPr>
            <w:r w:rsidRPr="0015126F">
              <w:rPr>
                <w:rFonts w:eastAsia="Calibri"/>
                <w:b/>
              </w:rPr>
              <w:lastRenderedPageBreak/>
              <w:t>7</w:t>
            </w:r>
          </w:p>
        </w:tc>
        <w:tc>
          <w:tcPr>
            <w:tcW w:w="4140" w:type="dxa"/>
          </w:tcPr>
          <w:p w14:paraId="731E2254" w14:textId="77777777" w:rsidR="009C76D8" w:rsidRPr="0015126F" w:rsidRDefault="009C76D8" w:rsidP="00EC2E17">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+ 46 sec</w:t>
            </w:r>
          </w:p>
        </w:tc>
        <w:tc>
          <w:tcPr>
            <w:tcW w:w="2160" w:type="dxa"/>
          </w:tcPr>
          <w:p w14:paraId="6617F211" w14:textId="77777777" w:rsidR="009C76D8" w:rsidRPr="0015126F" w:rsidRDefault="009C76D8" w:rsidP="00EC2E17">
            <w:pPr>
              <w:spacing w:before="240" w:after="60"/>
              <w:jc w:val="right"/>
              <w:outlineLvl w:val="8"/>
              <w:rPr>
                <w:rFonts w:eastAsia="Calibri"/>
              </w:rPr>
            </w:pPr>
          </w:p>
        </w:tc>
        <w:tc>
          <w:tcPr>
            <w:tcW w:w="1998" w:type="dxa"/>
          </w:tcPr>
          <w:p w14:paraId="3FAE5243" w14:textId="77777777" w:rsidR="009C76D8" w:rsidRPr="0015126F" w:rsidRDefault="009C76D8" w:rsidP="00EC2E17">
            <w:pPr>
              <w:spacing w:before="240" w:after="60"/>
              <w:jc w:val="right"/>
              <w:outlineLvl w:val="8"/>
              <w:rPr>
                <w:rFonts w:eastAsia="Calibri"/>
              </w:rPr>
            </w:pPr>
          </w:p>
        </w:tc>
      </w:tr>
      <w:tr w:rsidR="009C76D8" w:rsidRPr="0015126F" w14:paraId="335E9D45" w14:textId="77777777" w:rsidTr="00EC2E17">
        <w:trPr>
          <w:trHeight w:val="360"/>
        </w:trPr>
        <w:tc>
          <w:tcPr>
            <w:tcW w:w="450" w:type="dxa"/>
          </w:tcPr>
          <w:p w14:paraId="3A00BCBC" w14:textId="77777777" w:rsidR="009C76D8" w:rsidRPr="0015126F" w:rsidRDefault="009C76D8" w:rsidP="00EC2E17">
            <w:pPr>
              <w:jc w:val="center"/>
              <w:rPr>
                <w:rFonts w:eastAsia="Calibri"/>
                <w:b/>
              </w:rPr>
            </w:pPr>
            <w:r w:rsidRPr="0015126F">
              <w:rPr>
                <w:rFonts w:eastAsia="Calibri"/>
                <w:b/>
              </w:rPr>
              <w:t>8</w:t>
            </w:r>
          </w:p>
        </w:tc>
        <w:tc>
          <w:tcPr>
            <w:tcW w:w="4140" w:type="dxa"/>
          </w:tcPr>
          <w:p w14:paraId="495551C3" w14:textId="77777777" w:rsidR="009C76D8" w:rsidRPr="0015126F" w:rsidRDefault="009C76D8" w:rsidP="00EC2E17">
            <w:pPr>
              <w:jc w:val="center"/>
              <w:rPr>
                <w:rFonts w:eastAsia="Calibri"/>
                <w:b/>
              </w:rPr>
            </w:pPr>
            <w:r w:rsidRPr="0015126F">
              <w:rPr>
                <w:rFonts w:eastAsia="Calibri"/>
                <w:b/>
              </w:rPr>
              <w:t>Calculated droop</w:t>
            </w:r>
          </w:p>
        </w:tc>
        <w:tc>
          <w:tcPr>
            <w:tcW w:w="2160" w:type="dxa"/>
          </w:tcPr>
          <w:p w14:paraId="692E7B08" w14:textId="77777777" w:rsidR="009C76D8" w:rsidRPr="0015126F" w:rsidRDefault="009C76D8" w:rsidP="00EC2E17">
            <w:pPr>
              <w:jc w:val="right"/>
              <w:rPr>
                <w:rFonts w:eastAsia="Calibri"/>
              </w:rPr>
            </w:pPr>
          </w:p>
        </w:tc>
        <w:tc>
          <w:tcPr>
            <w:tcW w:w="1998" w:type="dxa"/>
          </w:tcPr>
          <w:p w14:paraId="3732CFE7" w14:textId="77777777" w:rsidR="009C76D8" w:rsidRPr="0015126F" w:rsidRDefault="009C76D8" w:rsidP="00EC2E17">
            <w:pPr>
              <w:jc w:val="right"/>
              <w:rPr>
                <w:rFonts w:eastAsia="Calibri"/>
              </w:rPr>
            </w:pPr>
          </w:p>
        </w:tc>
      </w:tr>
      <w:tr w:rsidR="009C76D8" w:rsidRPr="0015126F" w14:paraId="5F023963" w14:textId="77777777" w:rsidTr="00EC2E17">
        <w:trPr>
          <w:trHeight w:val="360"/>
        </w:trPr>
        <w:tc>
          <w:tcPr>
            <w:tcW w:w="450" w:type="dxa"/>
          </w:tcPr>
          <w:p w14:paraId="4FC43D6D" w14:textId="77777777" w:rsidR="009C76D8" w:rsidRPr="0015126F" w:rsidRDefault="009C76D8" w:rsidP="00EC2E17">
            <w:pPr>
              <w:jc w:val="center"/>
              <w:rPr>
                <w:rFonts w:eastAsia="Calibri"/>
                <w:b/>
              </w:rPr>
            </w:pPr>
            <w:r w:rsidRPr="0015126F">
              <w:rPr>
                <w:rFonts w:eastAsia="Calibri"/>
                <w:b/>
              </w:rPr>
              <w:t>9</w:t>
            </w:r>
          </w:p>
        </w:tc>
        <w:tc>
          <w:tcPr>
            <w:tcW w:w="4140" w:type="dxa"/>
          </w:tcPr>
          <w:p w14:paraId="367564E0" w14:textId="77777777" w:rsidR="009C76D8" w:rsidRPr="0015126F" w:rsidRDefault="009C76D8" w:rsidP="00EC2E17">
            <w:pPr>
              <w:jc w:val="center"/>
              <w:rPr>
                <w:rFonts w:eastAsia="Calibri"/>
                <w:b/>
              </w:rPr>
            </w:pPr>
            <w:r w:rsidRPr="0015126F">
              <w:rPr>
                <w:rFonts w:eastAsia="Calibri"/>
                <w:b/>
              </w:rPr>
              <w:t>CONCLUSION</w:t>
            </w:r>
          </w:p>
          <w:p w14:paraId="50ABBCE4" w14:textId="77777777" w:rsidR="009C76D8" w:rsidRPr="0015126F" w:rsidRDefault="009C76D8" w:rsidP="00EC2E17">
            <w:pPr>
              <w:jc w:val="center"/>
              <w:rPr>
                <w:rFonts w:eastAsia="Calibri"/>
                <w:b/>
              </w:rPr>
            </w:pPr>
            <w:r w:rsidRPr="0015126F">
              <w:rPr>
                <w:rFonts w:eastAsia="Calibri"/>
                <w:b/>
              </w:rPr>
              <w:t>(PASSED/FAILED)</w:t>
            </w:r>
          </w:p>
        </w:tc>
        <w:tc>
          <w:tcPr>
            <w:tcW w:w="2160" w:type="dxa"/>
          </w:tcPr>
          <w:p w14:paraId="677A56A9" w14:textId="77777777" w:rsidR="009C76D8" w:rsidRPr="0015126F" w:rsidRDefault="009C76D8" w:rsidP="00EC2E17">
            <w:pPr>
              <w:jc w:val="right"/>
              <w:rPr>
                <w:rFonts w:eastAsia="Calibri"/>
              </w:rPr>
            </w:pPr>
          </w:p>
        </w:tc>
        <w:tc>
          <w:tcPr>
            <w:tcW w:w="1998" w:type="dxa"/>
          </w:tcPr>
          <w:p w14:paraId="5B5B7772" w14:textId="77777777" w:rsidR="009C76D8" w:rsidRPr="0015126F" w:rsidRDefault="009C76D8" w:rsidP="00EC2E17">
            <w:pPr>
              <w:jc w:val="right"/>
              <w:rPr>
                <w:rFonts w:eastAsia="Calibri"/>
              </w:rPr>
            </w:pPr>
          </w:p>
        </w:tc>
      </w:tr>
    </w:tbl>
    <w:p w14:paraId="73607729" w14:textId="77777777" w:rsidR="009C76D8" w:rsidRPr="0015126F" w:rsidRDefault="009C76D8" w:rsidP="009C76D8"/>
    <w:p w14:paraId="56C844D2" w14:textId="77777777" w:rsidR="009C76D8" w:rsidRPr="0015126F" w:rsidRDefault="009C76D8" w:rsidP="009C76D8"/>
    <w:p w14:paraId="5C051FE7" w14:textId="77777777" w:rsidR="009C76D8" w:rsidRPr="0015126F" w:rsidRDefault="009C76D8" w:rsidP="009C76D8">
      <w:pPr>
        <w:spacing w:line="360" w:lineRule="auto"/>
        <w:rPr>
          <w:u w:val="single"/>
        </w:rPr>
      </w:pPr>
      <w:r w:rsidRPr="0015126F">
        <w:rPr>
          <w:b/>
          <w:i/>
        </w:rPr>
        <w:t>Comments</w:t>
      </w:r>
      <w:r w:rsidRPr="0015126F">
        <w:t>: ________________________________________________________________________________________________________________________________________________________________________________________________________________________</w:t>
      </w:r>
    </w:p>
    <w:p w14:paraId="4BA5C52C" w14:textId="77777777" w:rsidR="009C76D8" w:rsidRPr="0015126F" w:rsidRDefault="009C76D8" w:rsidP="009C76D8"/>
    <w:p w14:paraId="318A042C" w14:textId="77777777" w:rsidR="009C76D8" w:rsidRPr="0015126F" w:rsidRDefault="009C76D8" w:rsidP="009C76D8">
      <w:pPr>
        <w:spacing w:after="120"/>
        <w:rPr>
          <w:b/>
          <w:i/>
          <w:smallCaps/>
        </w:rPr>
      </w:pPr>
      <w:r w:rsidRPr="0015126F">
        <w:rPr>
          <w:b/>
          <w:i/>
          <w:smallCaps/>
        </w:rPr>
        <w:t>Submittal</w:t>
      </w:r>
    </w:p>
    <w:p w14:paraId="16CEE800" w14:textId="77777777" w:rsidR="009C76D8" w:rsidRPr="008304D6" w:rsidRDefault="009C76D8" w:rsidP="009C76D8">
      <w:pPr>
        <w:spacing w:after="120"/>
        <w:jc w:val="both"/>
        <w:rPr>
          <w:u w:val="single"/>
        </w:rPr>
      </w:pPr>
      <w:r w:rsidRPr="0015126F">
        <w:t>Resource Entity Representative:  ____________________________________________</w:t>
      </w:r>
      <w:r w:rsidRPr="008304D6">
        <w:t>_</w:t>
      </w:r>
    </w:p>
    <w:p w14:paraId="1AA6FD94" w14:textId="77777777" w:rsidR="009C76D8" w:rsidRPr="008304D6" w:rsidRDefault="009C76D8" w:rsidP="009C76D8">
      <w:pPr>
        <w:spacing w:after="120"/>
        <w:jc w:val="both"/>
        <w:rPr>
          <w:u w:val="single"/>
        </w:rPr>
      </w:pPr>
      <w:r w:rsidRPr="008304D6">
        <w:t>QSE Representative:  ______________________________________________________</w:t>
      </w:r>
    </w:p>
    <w:p w14:paraId="135AC560" w14:textId="77777777" w:rsidR="009C76D8" w:rsidRDefault="009C76D8" w:rsidP="009C76D8">
      <w:pPr>
        <w:spacing w:after="120"/>
        <w:jc w:val="both"/>
      </w:pPr>
      <w:r w:rsidRPr="008304D6">
        <w:t>Date submitted to ERCOT Control Area Authority Rep.: __________________________</w:t>
      </w:r>
    </w:p>
    <w:p w14:paraId="1C52A69B" w14:textId="77777777" w:rsidR="009C76D8" w:rsidRDefault="009C76D8" w:rsidP="009C76D8">
      <w:pPr>
        <w:spacing w:after="120"/>
        <w:jc w:val="both"/>
      </w:pPr>
    </w:p>
    <w:p w14:paraId="29CE3AA9" w14:textId="77777777" w:rsidR="009C76D8" w:rsidRDefault="009C76D8" w:rsidP="009C76D8">
      <w:pPr>
        <w:spacing w:after="120"/>
        <w:jc w:val="both"/>
      </w:pPr>
    </w:p>
    <w:p w14:paraId="67AD41A1" w14:textId="77777777" w:rsidR="009C76D8" w:rsidRDefault="009C76D8" w:rsidP="009C76D8">
      <w:pPr>
        <w:spacing w:after="120"/>
        <w:jc w:val="both"/>
      </w:pPr>
    </w:p>
    <w:p w14:paraId="7CBBAE54" w14:textId="77777777" w:rsidR="009C76D8" w:rsidRDefault="009C76D8" w:rsidP="009C76D8">
      <w:pPr>
        <w:spacing w:after="120"/>
        <w:jc w:val="both"/>
      </w:pPr>
    </w:p>
    <w:p w14:paraId="471BBB7C" w14:textId="77777777" w:rsidR="009C76D8" w:rsidRPr="008304D6" w:rsidRDefault="009C76D8" w:rsidP="009C76D8">
      <w:pPr>
        <w:spacing w:after="120"/>
        <w:jc w:val="both"/>
        <w:rPr>
          <w:u w:val="single"/>
        </w:rPr>
      </w:pPr>
    </w:p>
    <w:p w14:paraId="0DF45E57" w14:textId="77777777" w:rsidR="009C76D8" w:rsidRPr="00BC7E8D" w:rsidRDefault="009C76D8" w:rsidP="009C76D8">
      <w:pPr>
        <w:pStyle w:val="Heading1"/>
        <w:numPr>
          <w:ilvl w:val="0"/>
          <w:numId w:val="6"/>
        </w:numPr>
        <w:tabs>
          <w:tab w:val="clear" w:pos="432"/>
          <w:tab w:val="num" w:pos="360"/>
        </w:tabs>
        <w:ind w:left="0" w:firstLine="0"/>
        <w:jc w:val="center"/>
        <w:rPr>
          <w:rFonts w:ascii="Times New Roman Bold" w:hAnsi="Times New Roman Bold"/>
          <w:b w:val="0"/>
          <w:caps w:val="0"/>
          <w:sz w:val="28"/>
        </w:rPr>
      </w:pPr>
      <w:bookmarkStart w:id="712" w:name="_Toc465334850"/>
      <w:r w:rsidRPr="00BC7E8D">
        <w:rPr>
          <w:rFonts w:ascii="Times New Roman Bold" w:hAnsi="Times New Roman Bold"/>
          <w:b w:val="0"/>
          <w:caps w:val="0"/>
          <w:sz w:val="28"/>
        </w:rPr>
        <w:t xml:space="preserve">Controllable </w:t>
      </w:r>
      <w:del w:id="713" w:author="ERCOT" w:date="2019-12-15T17:13:00Z">
        <w:r w:rsidRPr="00BC7E8D" w:rsidDel="00895775">
          <w:rPr>
            <w:rFonts w:ascii="Times New Roman Bold" w:hAnsi="Times New Roman Bold"/>
            <w:b w:val="0"/>
            <w:caps w:val="0"/>
            <w:sz w:val="28"/>
          </w:rPr>
          <w:delText>l</w:delText>
        </w:r>
      </w:del>
      <w:ins w:id="714" w:author="ERCOT" w:date="2019-12-15T17:13:00Z">
        <w:r>
          <w:rPr>
            <w:rFonts w:ascii="Times New Roman Bold" w:hAnsi="Times New Roman Bold"/>
            <w:b w:val="0"/>
            <w:caps w:val="0"/>
            <w:sz w:val="28"/>
          </w:rPr>
          <w:t>L</w:t>
        </w:r>
      </w:ins>
      <w:r w:rsidRPr="00BC7E8D">
        <w:rPr>
          <w:rFonts w:ascii="Times New Roman Bold" w:hAnsi="Times New Roman Bold"/>
          <w:b w:val="0"/>
          <w:caps w:val="0"/>
          <w:sz w:val="28"/>
        </w:rPr>
        <w:t xml:space="preserve">oad </w:t>
      </w:r>
      <w:del w:id="715" w:author="ERCOT" w:date="2019-12-15T17:13:00Z">
        <w:r w:rsidRPr="00BC7E8D" w:rsidDel="00895775">
          <w:rPr>
            <w:rFonts w:ascii="Times New Roman Bold" w:hAnsi="Times New Roman Bold"/>
            <w:b w:val="0"/>
            <w:caps w:val="0"/>
            <w:sz w:val="28"/>
          </w:rPr>
          <w:delText>r</w:delText>
        </w:r>
      </w:del>
      <w:ins w:id="716" w:author="ERCOT" w:date="2019-12-15T17:13:00Z">
        <w:r>
          <w:rPr>
            <w:rFonts w:ascii="Times New Roman Bold" w:hAnsi="Times New Roman Bold"/>
            <w:b w:val="0"/>
            <w:caps w:val="0"/>
            <w:sz w:val="28"/>
          </w:rPr>
          <w:t>R</w:t>
        </w:r>
      </w:ins>
      <w:r w:rsidRPr="00BC7E8D">
        <w:rPr>
          <w:rFonts w:ascii="Times New Roman Bold" w:hAnsi="Times New Roman Bold"/>
          <w:b w:val="0"/>
          <w:caps w:val="0"/>
          <w:sz w:val="28"/>
        </w:rPr>
        <w:t>esource Frequency Response Test Procedure</w:t>
      </w:r>
      <w:bookmarkEnd w:id="712"/>
    </w:p>
    <w:p w14:paraId="72D3DE5C" w14:textId="77777777" w:rsidR="009C76D8" w:rsidRPr="0015126F" w:rsidRDefault="009C76D8" w:rsidP="009C76D8">
      <w:pPr>
        <w:spacing w:before="240" w:after="120"/>
        <w:jc w:val="both"/>
        <w:rPr>
          <w:b/>
          <w:i/>
          <w:smallCaps/>
        </w:rPr>
      </w:pPr>
      <w:r w:rsidRPr="0015126F">
        <w:rPr>
          <w:b/>
          <w:i/>
          <w:smallCaps/>
        </w:rPr>
        <w:t>Description of the Test</w:t>
      </w:r>
    </w:p>
    <w:p w14:paraId="45065673" w14:textId="77777777" w:rsidR="009C76D8" w:rsidRPr="00033929" w:rsidRDefault="009C76D8" w:rsidP="009C76D8">
      <w:pPr>
        <w:pStyle w:val="BodyTextNumbered"/>
        <w:rPr>
          <w:iCs w:val="0"/>
          <w:lang w:val="x-none" w:eastAsia="x-none"/>
        </w:rPr>
      </w:pPr>
      <w:r w:rsidRPr="00033929">
        <w:rPr>
          <w:iCs w:val="0"/>
          <w:lang w:val="x-none" w:eastAsia="x-none"/>
        </w:rPr>
        <w:t>1.</w:t>
      </w:r>
      <w:r w:rsidRPr="00033929">
        <w:rPr>
          <w:iCs w:val="0"/>
          <w:lang w:val="x-none" w:eastAsia="x-none"/>
        </w:rPr>
        <w:tab/>
        <w:t xml:space="preserve">The frequency response function of the Controllable Load Resource is tested On-Line at a Load level that allows Controllable Load Resources to increase or decrease Load without reaching Low Power Consumption (LPC) or Maximum Power Consumption (MPC). </w:t>
      </w:r>
    </w:p>
    <w:p w14:paraId="1F2F4A54" w14:textId="77777777" w:rsidR="009C76D8" w:rsidRPr="00033929" w:rsidRDefault="009C76D8" w:rsidP="009C76D8">
      <w:pPr>
        <w:pStyle w:val="BodyTextNumbered"/>
        <w:rPr>
          <w:iCs w:val="0"/>
          <w:lang w:val="x-none" w:eastAsia="x-none"/>
        </w:rPr>
      </w:pPr>
      <w:r w:rsidRPr="00033929">
        <w:rPr>
          <w:iCs w:val="0"/>
          <w:lang w:val="x-none" w:eastAsia="x-none"/>
        </w:rPr>
        <w:t>2.</w:t>
      </w:r>
      <w:r w:rsidRPr="00033929">
        <w:rPr>
          <w:iCs w:val="0"/>
          <w:lang w:val="x-none" w:eastAsia="x-none"/>
        </w:rPr>
        <w:tab/>
        <w:t>The test is performed by adding a frequency offset signal that exceeds the Governor Dead-Band value to the measured frequency signal.  This should create an immediate step change in the measured frequency signal.</w:t>
      </w:r>
    </w:p>
    <w:p w14:paraId="7443361B" w14:textId="77777777" w:rsidR="009C76D8" w:rsidRPr="00033929" w:rsidRDefault="009C76D8" w:rsidP="009C76D8">
      <w:pPr>
        <w:pStyle w:val="BodyTextNumbered"/>
        <w:rPr>
          <w:iCs w:val="0"/>
          <w:lang w:val="x-none" w:eastAsia="x-none"/>
        </w:rPr>
      </w:pPr>
      <w:r w:rsidRPr="00033929">
        <w:rPr>
          <w:iCs w:val="0"/>
          <w:lang w:val="x-none" w:eastAsia="x-none"/>
        </w:rPr>
        <w:t>3.</w:t>
      </w:r>
      <w:r w:rsidRPr="00033929">
        <w:rPr>
          <w:iCs w:val="0"/>
          <w:lang w:val="x-none" w:eastAsia="x-none"/>
        </w:rPr>
        <w:tab/>
        <w:t>The test starts at time t0 when the frequency Dead-Band is exceeded.</w:t>
      </w:r>
    </w:p>
    <w:p w14:paraId="517F8F7C" w14:textId="77777777" w:rsidR="009C76D8" w:rsidRPr="00033929" w:rsidRDefault="009C76D8" w:rsidP="009C76D8">
      <w:pPr>
        <w:pStyle w:val="BodyTextNumbered"/>
        <w:rPr>
          <w:iCs w:val="0"/>
          <w:lang w:val="x-none" w:eastAsia="x-none"/>
        </w:rPr>
      </w:pPr>
      <w:r w:rsidRPr="00033929">
        <w:rPr>
          <w:iCs w:val="0"/>
          <w:lang w:val="x-none" w:eastAsia="x-none"/>
        </w:rPr>
        <w:t>4.</w:t>
      </w:r>
      <w:r w:rsidRPr="00033929">
        <w:rPr>
          <w:iCs w:val="0"/>
          <w:lang w:val="x-none" w:eastAsia="x-none"/>
        </w:rPr>
        <w:tab/>
        <w:t>The MW output signal should be recorded at least every two seconds.</w:t>
      </w:r>
    </w:p>
    <w:p w14:paraId="25B0749F" w14:textId="77777777" w:rsidR="009C76D8" w:rsidRPr="00033929" w:rsidRDefault="009C76D8" w:rsidP="009C76D8">
      <w:pPr>
        <w:pStyle w:val="BodyTextNumbered"/>
        <w:rPr>
          <w:iCs w:val="0"/>
          <w:lang w:val="x-none" w:eastAsia="x-none"/>
        </w:rPr>
      </w:pPr>
      <w:r w:rsidRPr="00033929">
        <w:rPr>
          <w:iCs w:val="0"/>
          <w:lang w:val="x-none" w:eastAsia="x-none"/>
        </w:rPr>
        <w:t>5.</w:t>
      </w:r>
      <w:r w:rsidRPr="00033929">
        <w:rPr>
          <w:iCs w:val="0"/>
          <w:lang w:val="x-none" w:eastAsia="x-none"/>
        </w:rPr>
        <w:tab/>
        <w:t>The duration of the test is 100 seconds.  After 100 seconds, the offset signal should be removed and the Controllable Load Resource should return to pretest power output.</w:t>
      </w:r>
    </w:p>
    <w:p w14:paraId="7D76B2CD" w14:textId="77777777" w:rsidR="009C76D8" w:rsidRPr="00033929" w:rsidRDefault="009C76D8" w:rsidP="009C76D8">
      <w:pPr>
        <w:pStyle w:val="BodyTextNumbered"/>
        <w:rPr>
          <w:iCs w:val="0"/>
          <w:lang w:val="x-none" w:eastAsia="x-none"/>
        </w:rPr>
      </w:pPr>
      <w:r w:rsidRPr="00033929">
        <w:rPr>
          <w:iCs w:val="0"/>
          <w:lang w:val="x-none" w:eastAsia="x-none"/>
        </w:rPr>
        <w:lastRenderedPageBreak/>
        <w:t>6.</w:t>
      </w:r>
      <w:r w:rsidRPr="00033929">
        <w:rPr>
          <w:iCs w:val="0"/>
          <w:lang w:val="x-none" w:eastAsia="x-none"/>
        </w:rPr>
        <w:tab/>
        <w:t>The test should be conducted both with positive and negative frequency offsets.</w:t>
      </w:r>
    </w:p>
    <w:p w14:paraId="4DB667C5" w14:textId="77777777" w:rsidR="009C76D8" w:rsidRPr="00033929" w:rsidRDefault="009C76D8" w:rsidP="009C76D8">
      <w:pPr>
        <w:pStyle w:val="BodyTextNumbered"/>
        <w:rPr>
          <w:iCs w:val="0"/>
          <w:lang w:val="x-none" w:eastAsia="x-none"/>
        </w:rPr>
      </w:pPr>
      <w:r w:rsidRPr="00033929">
        <w:rPr>
          <w:iCs w:val="0"/>
          <w:lang w:val="x-none" w:eastAsia="x-none"/>
        </w:rPr>
        <w:t>7.</w:t>
      </w:r>
      <w:r w:rsidRPr="00033929">
        <w:rPr>
          <w:iCs w:val="0"/>
          <w:lang w:val="x-none" w:eastAsia="x-none"/>
        </w:rPr>
        <w:tab/>
        <w:t xml:space="preserve">The test is considered successful after the signal becomes active if at least 70% of the calculated MW contribution is delivered within 16 seconds and the response is maintained for an additional 30 seconds. </w:t>
      </w:r>
    </w:p>
    <w:p w14:paraId="69B7CFCC" w14:textId="77777777" w:rsidR="009C76D8" w:rsidRPr="00033929" w:rsidRDefault="009C76D8" w:rsidP="009C76D8">
      <w:pPr>
        <w:pStyle w:val="BodyTextNumbered"/>
        <w:rPr>
          <w:iCs w:val="0"/>
          <w:lang w:val="x-none" w:eastAsia="x-none"/>
        </w:rPr>
      </w:pPr>
      <w:r w:rsidRPr="00033929">
        <w:rPr>
          <w:iCs w:val="0"/>
          <w:lang w:val="x-none" w:eastAsia="x-none"/>
        </w:rPr>
        <w:t>8.</w:t>
      </w:r>
      <w:r w:rsidRPr="00033929">
        <w:rPr>
          <w:iCs w:val="0"/>
          <w:lang w:val="x-none" w:eastAsia="x-none"/>
        </w:rPr>
        <w:tab/>
        <w:t xml:space="preserve">Governor droop and Governor Dead-Band settings shall be set in accordance with Section 2.2.7.  </w:t>
      </w:r>
      <w:del w:id="717" w:author="ERCOT" w:date="2019-11-08T12:14:00Z">
        <w:r w:rsidRPr="00033929" w:rsidDel="00C32BB9">
          <w:rPr>
            <w:iCs w:val="0"/>
            <w:lang w:val="x-none" w:eastAsia="x-none"/>
          </w:rPr>
          <w:delText xml:space="preserve">For Controllable Load Resources, Governor droop shall not exceed 5% and Governor Dead-Band shall not exceed +/-0.036Hz. </w:delText>
        </w:r>
      </w:del>
    </w:p>
    <w:p w14:paraId="4BABC024" w14:textId="77777777" w:rsidR="009C76D8" w:rsidRPr="0015126F" w:rsidRDefault="009C76D8" w:rsidP="009C76D8">
      <w:pPr>
        <w:spacing w:before="240" w:after="120"/>
        <w:jc w:val="both"/>
        <w:rPr>
          <w:b/>
          <w:i/>
          <w:smallCaps/>
        </w:rPr>
      </w:pPr>
      <w:r w:rsidRPr="0015126F">
        <w:rPr>
          <w:b/>
          <w:i/>
          <w:smallCaps/>
        </w:rPr>
        <w:t>Definitions</w:t>
      </w:r>
    </w:p>
    <w:p w14:paraId="16F708A9" w14:textId="77777777" w:rsidR="009C76D8" w:rsidRPr="0015126F" w:rsidRDefault="009C76D8" w:rsidP="009C76D8">
      <w:r w:rsidRPr="0015126F">
        <w:rPr>
          <w:b/>
        </w:rPr>
        <w:t xml:space="preserve">Controllable Load Resource Base Load = </w:t>
      </w:r>
      <w:r w:rsidRPr="0015126F">
        <w:t xml:space="preserve">Controllable Load Resource telemetered MPC at the time of the test.  The test shall be performed at an output level that allows the Controllable Load Resource to increase or decrease Load without reaching LPC or MPC. </w:t>
      </w:r>
    </w:p>
    <w:p w14:paraId="1E13FE3C" w14:textId="77777777" w:rsidR="009C76D8" w:rsidRPr="0015126F" w:rsidRDefault="009C76D8" w:rsidP="009C76D8">
      <w:pPr>
        <w:ind w:left="2700" w:hanging="2700"/>
        <w:rPr>
          <w:b/>
        </w:rPr>
      </w:pPr>
    </w:p>
    <w:p w14:paraId="000CF82D" w14:textId="77777777" w:rsidR="009C76D8" w:rsidRPr="0015126F" w:rsidRDefault="009C76D8" w:rsidP="009C76D8">
      <w:r w:rsidRPr="0015126F">
        <w:rPr>
          <w:b/>
        </w:rPr>
        <w:t>Gain MW for 0.1Hz</w:t>
      </w:r>
      <w:r w:rsidRPr="0015126F">
        <w:t xml:space="preserve"> consistent with a selected droop percentage = </w:t>
      </w:r>
    </w:p>
    <w:p w14:paraId="0C99888E" w14:textId="77777777" w:rsidR="009C76D8" w:rsidRPr="0015126F" w:rsidRDefault="009C76D8" w:rsidP="009C76D8"/>
    <w:p w14:paraId="79185785" w14:textId="77777777" w:rsidR="009C76D8" w:rsidRPr="006C3A67" w:rsidRDefault="009C76D8" w:rsidP="009C76D8">
      <w:r w:rsidRPr="006C3A67">
        <w:rPr>
          <w:position w:val="-28"/>
        </w:rPr>
        <w:object w:dxaOrig="4200" w:dyaOrig="660" w14:anchorId="50A800E1">
          <v:shape id="_x0000_i1033" type="#_x0000_t75" style="width:209.1pt;height:31.3pt" o:ole="">
            <v:imagedata r:id="rId36" o:title=""/>
          </v:shape>
          <o:OLEObject Type="Embed" ProgID="Equation.3" ShapeID="_x0000_i1033" DrawAspect="Content" ObjectID="_1644384261" r:id="rId37"/>
        </w:object>
      </w:r>
    </w:p>
    <w:p w14:paraId="35E2900F" w14:textId="77777777" w:rsidR="009C76D8" w:rsidRPr="0015126F" w:rsidRDefault="009C76D8" w:rsidP="009C76D8"/>
    <w:p w14:paraId="4FBD51C3" w14:textId="77777777" w:rsidR="009C76D8" w:rsidRPr="0015126F" w:rsidRDefault="009C76D8" w:rsidP="009C76D8">
      <w:r w:rsidRPr="0015126F">
        <w:t>Where:</w:t>
      </w:r>
    </w:p>
    <w:p w14:paraId="2CF6762A" w14:textId="77777777" w:rsidR="009C76D8" w:rsidRPr="0015126F" w:rsidRDefault="009C76D8" w:rsidP="009C76D8"/>
    <w:p w14:paraId="061FF850" w14:textId="77777777" w:rsidR="009C76D8" w:rsidRPr="0015126F" w:rsidRDefault="009C76D8" w:rsidP="009C76D8">
      <w:r w:rsidRPr="0015126F">
        <w:rPr>
          <w:i/>
        </w:rPr>
        <w:t>P</w:t>
      </w:r>
      <w:r w:rsidRPr="0015126F">
        <w:t xml:space="preserve"> = Controllable Load Resource telemetered MPC (MW)</w:t>
      </w:r>
    </w:p>
    <w:p w14:paraId="1385BA61" w14:textId="77777777" w:rsidR="009C76D8" w:rsidRPr="0015126F" w:rsidRDefault="009C76D8" w:rsidP="009C76D8"/>
    <w:p w14:paraId="0C4BE040" w14:textId="77777777" w:rsidR="009C76D8" w:rsidRPr="0015126F" w:rsidRDefault="009C76D8" w:rsidP="009C76D8">
      <w:r w:rsidRPr="0015126F">
        <w:rPr>
          <w:i/>
        </w:rPr>
        <w:t>Droop</w:t>
      </w:r>
      <w:r w:rsidRPr="0015126F">
        <w:t xml:space="preserve"> </w:t>
      </w:r>
      <w:r w:rsidRPr="0015126F">
        <w:tab/>
        <w:t>= droop (%)</w:t>
      </w:r>
    </w:p>
    <w:p w14:paraId="55E6B5E4" w14:textId="77777777" w:rsidR="009C76D8" w:rsidRPr="0015126F" w:rsidRDefault="009C76D8" w:rsidP="009C76D8"/>
    <w:p w14:paraId="0EDCBFFA" w14:textId="77777777" w:rsidR="009C76D8" w:rsidRPr="0015126F" w:rsidRDefault="009C76D8" w:rsidP="009C76D8">
      <w:r w:rsidRPr="0015126F">
        <w:rPr>
          <w:b/>
        </w:rPr>
        <w:t>Frequency Offset</w:t>
      </w:r>
      <w:r w:rsidRPr="0015126F">
        <w:t xml:space="preserve"> = +0.2 Hz and -0.2 Hz, outside Governor Dead-Band </w:t>
      </w:r>
    </w:p>
    <w:p w14:paraId="45BD8C9F" w14:textId="77777777" w:rsidR="009C76D8" w:rsidRPr="0015126F" w:rsidRDefault="009C76D8" w:rsidP="009C76D8"/>
    <w:p w14:paraId="13C88F73" w14:textId="77777777" w:rsidR="009C76D8" w:rsidRPr="008304D6" w:rsidRDefault="009C76D8" w:rsidP="009C76D8">
      <w:r w:rsidRPr="0015126F">
        <w:rPr>
          <w:b/>
        </w:rPr>
        <w:t>Test frequency</w:t>
      </w:r>
      <w:r w:rsidRPr="008304D6">
        <w:t xml:space="preserve"> = Measured Frequency + Frequency Offset</w:t>
      </w:r>
    </w:p>
    <w:p w14:paraId="1033E088" w14:textId="77777777" w:rsidR="009C76D8" w:rsidRPr="008304D6" w:rsidRDefault="009C76D8" w:rsidP="009C76D8">
      <w:pPr>
        <w:rPr>
          <w:b/>
        </w:rPr>
      </w:pPr>
    </w:p>
    <w:p w14:paraId="31398C43" w14:textId="77777777" w:rsidR="009C76D8" w:rsidRPr="008304D6" w:rsidRDefault="009C76D8" w:rsidP="009C76D8">
      <w:r w:rsidRPr="008304D6">
        <w:rPr>
          <w:b/>
        </w:rPr>
        <w:t>MW Contribution</w:t>
      </w:r>
      <w:r w:rsidRPr="008304D6">
        <w:t xml:space="preserve"> = Gain MW to 0.1 Hz * 10 * Frequency Offset</w:t>
      </w:r>
    </w:p>
    <w:p w14:paraId="07C6AB6D" w14:textId="77777777" w:rsidR="009C76D8" w:rsidRPr="008304D6" w:rsidRDefault="009C76D8" w:rsidP="009C76D8"/>
    <w:p w14:paraId="6BAB3A34" w14:textId="77777777" w:rsidR="009C76D8" w:rsidRPr="0015126F" w:rsidRDefault="009C76D8" w:rsidP="009C76D8">
      <w:r w:rsidRPr="008304D6">
        <w:rPr>
          <w:b/>
        </w:rPr>
        <w:t>Calculated droop</w:t>
      </w:r>
      <w:r w:rsidRPr="008304D6">
        <w:t xml:space="preserve"> = - </w:t>
      </w:r>
      <w:r w:rsidRPr="006C3A67">
        <w:rPr>
          <w:position w:val="-24"/>
        </w:rPr>
        <w:object w:dxaOrig="1120" w:dyaOrig="620" w14:anchorId="58369685">
          <v:shape id="_x0000_i1034" type="#_x0000_t75" style="width:56.35pt;height:30.05pt" o:ole="">
            <v:imagedata r:id="rId22" o:title=""/>
          </v:shape>
          <o:OLEObject Type="Embed" ProgID="Equation.3" ShapeID="_x0000_i1034" DrawAspect="Content" ObjectID="_1644384262" r:id="rId38"/>
        </w:object>
      </w:r>
    </w:p>
    <w:p w14:paraId="22E4D348" w14:textId="77777777" w:rsidR="009C76D8" w:rsidRPr="0015126F" w:rsidRDefault="009C76D8" w:rsidP="009C76D8"/>
    <w:p w14:paraId="3F8A2455" w14:textId="77777777" w:rsidR="009C76D8" w:rsidRPr="0015126F" w:rsidRDefault="009C76D8" w:rsidP="009C76D8">
      <w:r w:rsidRPr="0015126F">
        <w:t>Where:</w:t>
      </w:r>
    </w:p>
    <w:p w14:paraId="31A0AD0B" w14:textId="77777777" w:rsidR="009C76D8" w:rsidRPr="0015126F" w:rsidRDefault="009C76D8" w:rsidP="009C76D8">
      <w:pPr>
        <w:rPr>
          <w:i/>
        </w:rPr>
      </w:pPr>
    </w:p>
    <w:p w14:paraId="7C1B4281" w14:textId="77777777" w:rsidR="009C76D8" w:rsidRPr="0015126F" w:rsidRDefault="009C76D8" w:rsidP="009C76D8">
      <w:r w:rsidRPr="0015126F">
        <w:rPr>
          <w:i/>
        </w:rPr>
        <w:t>P</w:t>
      </w:r>
      <w:r w:rsidRPr="0015126F">
        <w:t xml:space="preserve"> = Controllable Load Resource telemetered MPC</w:t>
      </w:r>
    </w:p>
    <w:p w14:paraId="3CD341F4" w14:textId="77777777" w:rsidR="009C76D8" w:rsidRPr="0015126F" w:rsidRDefault="009C76D8" w:rsidP="009C76D8">
      <w:pPr>
        <w:rPr>
          <w:i/>
        </w:rPr>
      </w:pPr>
    </w:p>
    <w:p w14:paraId="0F96077C" w14:textId="77777777" w:rsidR="009C76D8" w:rsidRPr="0015126F" w:rsidRDefault="009C76D8" w:rsidP="009C76D8">
      <w:r w:rsidRPr="0015126F">
        <w:rPr>
          <w:i/>
        </w:rPr>
        <w:t>ΔHz</w:t>
      </w:r>
      <w:r w:rsidRPr="0015126F">
        <w:t xml:space="preserve"> = Change in frequency (Hz), taking into account Governor Dead-Band</w:t>
      </w:r>
    </w:p>
    <w:p w14:paraId="09A9CB5C" w14:textId="77777777" w:rsidR="009C76D8" w:rsidRPr="0015126F" w:rsidRDefault="009C76D8" w:rsidP="009C76D8"/>
    <w:p w14:paraId="51EB3B73" w14:textId="77777777" w:rsidR="009C76D8" w:rsidRPr="008304D6" w:rsidRDefault="009C76D8" w:rsidP="009C76D8">
      <w:r w:rsidRPr="0015126F">
        <w:rPr>
          <w:i/>
        </w:rPr>
        <w:t>ΔMW</w:t>
      </w:r>
      <w:r w:rsidRPr="008304D6">
        <w:t xml:space="preserve"> = Change in power output (MW)</w:t>
      </w:r>
    </w:p>
    <w:p w14:paraId="48547901" w14:textId="77777777" w:rsidR="009C76D8" w:rsidRPr="008304D6" w:rsidRDefault="009C76D8" w:rsidP="009C76D8"/>
    <w:p w14:paraId="6BB2E71D" w14:textId="77777777" w:rsidR="009C76D8" w:rsidRPr="008304D6" w:rsidRDefault="009C76D8" w:rsidP="009C76D8">
      <w:pPr>
        <w:rPr>
          <w:b/>
          <w:i/>
          <w:smallCaps/>
        </w:rPr>
      </w:pPr>
      <w:r w:rsidRPr="008304D6">
        <w:rPr>
          <w:b/>
          <w:i/>
          <w:smallCaps/>
        </w:rPr>
        <w:t>Example</w:t>
      </w:r>
    </w:p>
    <w:p w14:paraId="495935E0" w14:textId="77777777" w:rsidR="009C76D8" w:rsidRPr="008304D6" w:rsidRDefault="009C76D8" w:rsidP="009C76D8"/>
    <w:p w14:paraId="7E74B367" w14:textId="77777777" w:rsidR="009C76D8" w:rsidRPr="008304D6" w:rsidRDefault="009C76D8" w:rsidP="009C76D8">
      <w:r w:rsidRPr="008304D6">
        <w:lastRenderedPageBreak/>
        <w:t>Controllable Load Resource telemetered MPC = 150 MW</w:t>
      </w:r>
    </w:p>
    <w:p w14:paraId="5E137F3C" w14:textId="77777777" w:rsidR="009C76D8" w:rsidRPr="008304D6" w:rsidRDefault="009C76D8" w:rsidP="009C76D8"/>
    <w:p w14:paraId="2D0514B6" w14:textId="77777777" w:rsidR="009C76D8" w:rsidRPr="008304D6" w:rsidRDefault="009C76D8" w:rsidP="009C76D8">
      <w:r w:rsidRPr="008304D6">
        <w:t>Droop = 5%</w:t>
      </w:r>
    </w:p>
    <w:p w14:paraId="36F863E2" w14:textId="77777777" w:rsidR="009C76D8" w:rsidRPr="008304D6" w:rsidRDefault="009C76D8" w:rsidP="009C76D8"/>
    <w:p w14:paraId="721C9FCD" w14:textId="77777777" w:rsidR="009C76D8" w:rsidRPr="008304D6" w:rsidRDefault="009C76D8" w:rsidP="009C76D8">
      <w:r w:rsidRPr="008304D6">
        <w:t>Governor Dead-Band = 0.036 Hz</w:t>
      </w:r>
    </w:p>
    <w:p w14:paraId="4F2B7F59" w14:textId="77777777" w:rsidR="009C76D8" w:rsidRPr="00F66C67" w:rsidRDefault="009C76D8" w:rsidP="009C76D8"/>
    <w:p w14:paraId="52C1472F" w14:textId="77777777" w:rsidR="009C76D8" w:rsidRPr="0015126F" w:rsidRDefault="009C76D8" w:rsidP="009C76D8">
      <w:r w:rsidRPr="00F66C67">
        <w:t xml:space="preserve">Gain MW to 0.1 Hz = </w:t>
      </w:r>
      <w:r w:rsidRPr="006C3A67">
        <w:rPr>
          <w:position w:val="-28"/>
        </w:rPr>
        <w:object w:dxaOrig="2400" w:dyaOrig="660" w14:anchorId="413963E7">
          <v:shape id="_x0000_i1035" type="#_x0000_t75" style="width:120.2pt;height:31.3pt" o:ole="">
            <v:imagedata r:id="rId39" o:title=""/>
          </v:shape>
          <o:OLEObject Type="Embed" ProgID="Equation.3" ShapeID="_x0000_i1035" DrawAspect="Content" ObjectID="_1644384263" r:id="rId40"/>
        </w:object>
      </w:r>
      <w:r w:rsidRPr="0015126F">
        <w:t xml:space="preserve"> = +/- 5.06 MW/0.1 Hz</w:t>
      </w:r>
    </w:p>
    <w:p w14:paraId="5BD4A559" w14:textId="77777777" w:rsidR="009C76D8" w:rsidRPr="0015126F" w:rsidRDefault="009C76D8" w:rsidP="009C76D8"/>
    <w:p w14:paraId="07D827EB" w14:textId="77777777" w:rsidR="009C76D8" w:rsidRPr="0015126F" w:rsidRDefault="009C76D8" w:rsidP="009C76D8">
      <w:r w:rsidRPr="0015126F">
        <w:t>∆MW Contribution = 5 * 10* +/-0.2 = +/-10.12 MW</w:t>
      </w:r>
    </w:p>
    <w:p w14:paraId="0A801B05" w14:textId="77777777" w:rsidR="009C76D8" w:rsidRPr="0015126F" w:rsidRDefault="009C76D8" w:rsidP="009C76D8"/>
    <w:p w14:paraId="6F994E94" w14:textId="77777777" w:rsidR="009C76D8" w:rsidRPr="0015126F" w:rsidRDefault="009C76D8" w:rsidP="009C76D8">
      <w:r w:rsidRPr="0015126F">
        <w:t>Expected under-frequency response:  -10.12 MW in 16 sec. for -0.2 Hz offset</w:t>
      </w:r>
    </w:p>
    <w:p w14:paraId="676873B5" w14:textId="77777777" w:rsidR="009C76D8" w:rsidRPr="0015126F" w:rsidRDefault="009C76D8" w:rsidP="009C76D8">
      <w:r w:rsidRPr="0015126F">
        <w:t>Expected over-frequency response:  +10.12 MW in 16 sec. for +0.2 Hz offset</w:t>
      </w:r>
    </w:p>
    <w:p w14:paraId="2D2BCEFB" w14:textId="77777777" w:rsidR="009C76D8" w:rsidRPr="0015126F" w:rsidRDefault="009C76D8" w:rsidP="009C76D8"/>
    <w:p w14:paraId="04B04010" w14:textId="77777777" w:rsidR="009C76D8" w:rsidRPr="008304D6" w:rsidRDefault="009C76D8" w:rsidP="009C76D8">
      <w:r w:rsidRPr="008304D6">
        <w:t>Minimum accepted under-frequency response:  -7.08 MW in 16 sec. for -0.2 Hz offset</w:t>
      </w:r>
    </w:p>
    <w:p w14:paraId="78966739" w14:textId="77777777" w:rsidR="009C76D8" w:rsidRPr="008304D6" w:rsidRDefault="009C76D8" w:rsidP="009C76D8">
      <w:r w:rsidRPr="008304D6">
        <w:t>Minimum accepted over-frequency response:  +7.08 MW in 16 sec. for +0.2 Hz offset</w:t>
      </w:r>
    </w:p>
    <w:p w14:paraId="3D02E580" w14:textId="77777777" w:rsidR="009C76D8" w:rsidRPr="008304D6" w:rsidRDefault="009C76D8" w:rsidP="009C76D8"/>
    <w:p w14:paraId="332B39A4" w14:textId="77777777" w:rsidR="009C76D8" w:rsidRPr="008304D6" w:rsidRDefault="009C76D8" w:rsidP="009C76D8">
      <w:r w:rsidRPr="008304D6">
        <w:t xml:space="preserve">Note:  The negative sign in expected under-frequency response and minimum accepted under-frequency response denotes the required reduction in power consumption.  Similarly the positive sign in expected over-frequency response and minimum accepted over-frequency response denotes the required increase in power consumption. </w:t>
      </w:r>
    </w:p>
    <w:p w14:paraId="1C4F0FC3" w14:textId="77777777" w:rsidR="009C76D8" w:rsidRPr="008304D6" w:rsidRDefault="009C76D8" w:rsidP="009C76D8"/>
    <w:p w14:paraId="201C74BF" w14:textId="77777777" w:rsidR="009C76D8" w:rsidRPr="008304D6" w:rsidRDefault="009C76D8" w:rsidP="009C76D8">
      <w:r w:rsidRPr="008304D6">
        <w:t>Calculated droop for 8 MW increase in power output in 16 sec. for -0.2 Hz offset:</w:t>
      </w:r>
    </w:p>
    <w:p w14:paraId="7EB7931B" w14:textId="77777777" w:rsidR="009C76D8" w:rsidRPr="008304D6" w:rsidRDefault="009C76D8" w:rsidP="009C76D8"/>
    <w:p w14:paraId="63937D33" w14:textId="77777777" w:rsidR="009C76D8" w:rsidRDefault="009C76D8" w:rsidP="009C76D8">
      <w:r w:rsidRPr="00F66C67">
        <w:t>Calculated percent droop = -</w:t>
      </w:r>
      <w:r w:rsidRPr="006C3A67">
        <w:rPr>
          <w:position w:val="-24"/>
        </w:rPr>
        <w:object w:dxaOrig="1060" w:dyaOrig="620" w14:anchorId="51BA6ADC">
          <v:shape id="_x0000_i1036" type="#_x0000_t75" style="width:53.2pt;height:30.05pt" o:ole="">
            <v:imagedata r:id="rId26" o:title=""/>
          </v:shape>
          <o:OLEObject Type="Embed" ProgID="Equation.3" ShapeID="_x0000_i1036" DrawAspect="Content" ObjectID="_1644384264" r:id="rId41"/>
        </w:object>
      </w:r>
      <w:r w:rsidRPr="0015126F">
        <w:t xml:space="preserve"> = 6.25%</w:t>
      </w:r>
      <w:bookmarkStart w:id="718" w:name="_Toc465334851"/>
    </w:p>
    <w:p w14:paraId="2C36FA40" w14:textId="77777777" w:rsidR="009C76D8" w:rsidRPr="00722048" w:rsidRDefault="009C76D8" w:rsidP="009C76D8">
      <w:pPr>
        <w:jc w:val="center"/>
      </w:pPr>
      <w:r w:rsidRPr="00BC7E8D">
        <w:rPr>
          <w:rFonts w:ascii="Times New Roman Bold" w:hAnsi="Times New Roman Bold"/>
          <w:b/>
          <w:caps/>
          <w:sz w:val="28"/>
        </w:rPr>
        <w:t>Controllable load resource FREQUENCY RESPONSE TEST FORM</w:t>
      </w:r>
      <w:bookmarkEnd w:id="718"/>
    </w:p>
    <w:p w14:paraId="542B323B" w14:textId="77777777" w:rsidR="009C76D8" w:rsidRPr="0015126F" w:rsidRDefault="009C76D8" w:rsidP="009C76D8">
      <w:pPr>
        <w:spacing w:before="240" w:after="120"/>
        <w:rPr>
          <w:b/>
          <w:i/>
          <w:smallCaps/>
        </w:rPr>
      </w:pPr>
      <w:r w:rsidRPr="0015126F">
        <w:rPr>
          <w:b/>
          <w:i/>
          <w:smallCaps/>
        </w:rPr>
        <w:t>General Information</w:t>
      </w:r>
    </w:p>
    <w:p w14:paraId="1832D821" w14:textId="77777777" w:rsidR="009C76D8" w:rsidRPr="0015126F" w:rsidRDefault="009C76D8" w:rsidP="009C76D8">
      <w:pPr>
        <w:spacing w:after="120"/>
        <w:rPr>
          <w:u w:val="single"/>
        </w:rPr>
      </w:pPr>
      <w:r w:rsidRPr="0015126F">
        <w:t xml:space="preserve">Unit Code (16 characters): </w:t>
      </w:r>
      <w:r w:rsidRPr="0015126F">
        <w:rPr>
          <w:u w:val="single"/>
        </w:rPr>
        <w:tab/>
      </w:r>
      <w:r w:rsidRPr="0015126F">
        <w:rPr>
          <w:u w:val="single"/>
        </w:rPr>
        <w:tab/>
      </w:r>
      <w:r w:rsidRPr="0015126F">
        <w:rPr>
          <w:u w:val="single"/>
        </w:rPr>
        <w:tab/>
      </w:r>
      <w:r w:rsidRPr="0015126F">
        <w:rPr>
          <w:u w:val="single"/>
        </w:rPr>
        <w:tab/>
      </w:r>
      <w:r w:rsidRPr="0015126F">
        <w:t xml:space="preserve">Location (County): </w:t>
      </w:r>
      <w:r w:rsidRPr="0015126F">
        <w:rPr>
          <w:u w:val="single"/>
        </w:rPr>
        <w:tab/>
      </w:r>
      <w:r w:rsidRPr="0015126F">
        <w:rPr>
          <w:u w:val="single"/>
        </w:rPr>
        <w:tab/>
      </w:r>
      <w:r w:rsidRPr="0015126F">
        <w:rPr>
          <w:u w:val="single"/>
        </w:rPr>
        <w:tab/>
      </w:r>
    </w:p>
    <w:p w14:paraId="719A2388" w14:textId="77777777" w:rsidR="009C76D8" w:rsidRPr="0015126F" w:rsidRDefault="009C76D8" w:rsidP="009C76D8">
      <w:pPr>
        <w:spacing w:after="120"/>
      </w:pPr>
      <w:r w:rsidRPr="0015126F">
        <w:t xml:space="preserve">Unit Name: </w:t>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rPr>
          <w:u w:val="single"/>
        </w:rPr>
        <w:tab/>
      </w:r>
      <w:r w:rsidRPr="0015126F">
        <w:t>Date of Test:</w:t>
      </w:r>
      <w:r w:rsidRPr="0015126F">
        <w:rPr>
          <w:u w:val="single"/>
        </w:rPr>
        <w:tab/>
      </w:r>
      <w:r w:rsidRPr="0015126F">
        <w:rPr>
          <w:u w:val="single"/>
        </w:rPr>
        <w:tab/>
      </w:r>
      <w:r w:rsidRPr="0015126F">
        <w:rPr>
          <w:u w:val="single"/>
        </w:rPr>
        <w:tab/>
      </w:r>
      <w:r w:rsidRPr="0015126F">
        <w:rPr>
          <w:u w:val="single"/>
        </w:rPr>
        <w:tab/>
      </w:r>
      <w:r w:rsidRPr="0015126F">
        <w:t xml:space="preserve"> </w:t>
      </w:r>
    </w:p>
    <w:p w14:paraId="4152056D" w14:textId="77777777" w:rsidR="009C76D8" w:rsidRPr="008304D6" w:rsidRDefault="009C76D8" w:rsidP="009C76D8">
      <w:pPr>
        <w:spacing w:after="120"/>
      </w:pPr>
      <w:r w:rsidRPr="0015126F">
        <w:t xml:space="preserve">QSE: </w:t>
      </w:r>
      <w:r w:rsidRPr="008304D6">
        <w:rPr>
          <w:u w:val="single"/>
        </w:rPr>
        <w:tab/>
      </w:r>
      <w:r w:rsidRPr="008304D6">
        <w:rPr>
          <w:u w:val="single"/>
        </w:rPr>
        <w:tab/>
      </w:r>
      <w:r w:rsidRPr="008304D6">
        <w:rPr>
          <w:u w:val="single"/>
        </w:rPr>
        <w:tab/>
      </w:r>
      <w:r w:rsidRPr="008304D6">
        <w:rPr>
          <w:u w:val="single"/>
        </w:rPr>
        <w:tab/>
      </w:r>
      <w:r w:rsidRPr="008304D6">
        <w:rPr>
          <w:u w:val="single"/>
        </w:rPr>
        <w:tab/>
      </w:r>
      <w:r w:rsidRPr="008304D6">
        <w:rPr>
          <w:u w:val="single"/>
        </w:rPr>
        <w:tab/>
      </w:r>
      <w:r w:rsidRPr="008304D6">
        <w:rPr>
          <w:u w:val="single"/>
        </w:rPr>
        <w:tab/>
      </w:r>
      <w:r w:rsidRPr="008304D6">
        <w:t xml:space="preserve">Resource Entity: </w:t>
      </w:r>
      <w:r w:rsidRPr="008304D6">
        <w:rPr>
          <w:u w:val="single"/>
        </w:rPr>
        <w:tab/>
      </w:r>
      <w:r w:rsidRPr="008304D6">
        <w:rPr>
          <w:u w:val="single"/>
        </w:rPr>
        <w:tab/>
      </w:r>
      <w:r w:rsidRPr="008304D6">
        <w:rPr>
          <w:u w:val="single"/>
        </w:rPr>
        <w:tab/>
      </w:r>
      <w:r w:rsidRPr="008304D6">
        <w:t xml:space="preserve"> </w:t>
      </w:r>
    </w:p>
    <w:p w14:paraId="02A70B88" w14:textId="77777777" w:rsidR="009C76D8" w:rsidRPr="008304D6" w:rsidRDefault="009C76D8" w:rsidP="009C76D8">
      <w:pPr>
        <w:spacing w:after="120"/>
        <w:rPr>
          <w:b/>
          <w:i/>
          <w:smallCaps/>
        </w:rPr>
      </w:pPr>
      <w:r w:rsidRPr="008304D6">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9C76D8" w:rsidRPr="0015126F" w14:paraId="4BFC2726" w14:textId="77777777" w:rsidTr="00EC2E17">
        <w:trPr>
          <w:trHeight w:val="387"/>
        </w:trPr>
        <w:tc>
          <w:tcPr>
            <w:tcW w:w="450" w:type="dxa"/>
          </w:tcPr>
          <w:p w14:paraId="5D720738" w14:textId="77777777" w:rsidR="009C76D8" w:rsidRPr="008304D6" w:rsidRDefault="009C76D8" w:rsidP="00EC2E17">
            <w:pPr>
              <w:jc w:val="center"/>
              <w:rPr>
                <w:rFonts w:eastAsia="Calibri"/>
                <w:b/>
              </w:rPr>
            </w:pPr>
          </w:p>
        </w:tc>
        <w:tc>
          <w:tcPr>
            <w:tcW w:w="4140" w:type="dxa"/>
          </w:tcPr>
          <w:p w14:paraId="7A8BCCA1" w14:textId="77777777" w:rsidR="009C76D8" w:rsidRPr="008304D6" w:rsidRDefault="009C76D8" w:rsidP="00EC2E17">
            <w:pPr>
              <w:jc w:val="center"/>
              <w:rPr>
                <w:rFonts w:eastAsia="Calibri"/>
                <w:b/>
              </w:rPr>
            </w:pPr>
          </w:p>
        </w:tc>
        <w:tc>
          <w:tcPr>
            <w:tcW w:w="2160" w:type="dxa"/>
          </w:tcPr>
          <w:p w14:paraId="603632CC" w14:textId="77777777" w:rsidR="009C76D8" w:rsidRPr="008304D6" w:rsidRDefault="009C76D8" w:rsidP="00EC2E17">
            <w:pPr>
              <w:jc w:val="center"/>
              <w:rPr>
                <w:rFonts w:eastAsia="Calibri"/>
                <w:b/>
              </w:rPr>
            </w:pPr>
            <w:r w:rsidRPr="008304D6">
              <w:rPr>
                <w:rFonts w:eastAsia="Calibri"/>
                <w:b/>
              </w:rPr>
              <w:t>Test with +0.2 Hz</w:t>
            </w:r>
          </w:p>
        </w:tc>
        <w:tc>
          <w:tcPr>
            <w:tcW w:w="1998" w:type="dxa"/>
          </w:tcPr>
          <w:p w14:paraId="1A47B51F" w14:textId="77777777" w:rsidR="009C76D8" w:rsidRPr="008304D6" w:rsidRDefault="009C76D8" w:rsidP="00EC2E17">
            <w:pPr>
              <w:jc w:val="center"/>
              <w:rPr>
                <w:rFonts w:eastAsia="Calibri"/>
                <w:b/>
              </w:rPr>
            </w:pPr>
            <w:r w:rsidRPr="008304D6">
              <w:rPr>
                <w:rFonts w:eastAsia="Calibri"/>
                <w:b/>
              </w:rPr>
              <w:t>Test with -0.2 Hz</w:t>
            </w:r>
          </w:p>
        </w:tc>
      </w:tr>
      <w:tr w:rsidR="009C76D8" w:rsidRPr="0015126F" w14:paraId="739D5D3A" w14:textId="77777777" w:rsidTr="00EC2E17">
        <w:trPr>
          <w:trHeight w:val="494"/>
        </w:trPr>
        <w:tc>
          <w:tcPr>
            <w:tcW w:w="450" w:type="dxa"/>
          </w:tcPr>
          <w:p w14:paraId="2376C22F" w14:textId="77777777" w:rsidR="009C76D8" w:rsidRPr="0015126F" w:rsidRDefault="009C76D8" w:rsidP="00EC2E17">
            <w:pPr>
              <w:jc w:val="center"/>
              <w:rPr>
                <w:rFonts w:eastAsia="Calibri"/>
                <w:b/>
              </w:rPr>
            </w:pPr>
            <w:r w:rsidRPr="0015126F">
              <w:rPr>
                <w:rFonts w:eastAsia="Calibri"/>
                <w:b/>
              </w:rPr>
              <w:t>1</w:t>
            </w:r>
          </w:p>
        </w:tc>
        <w:tc>
          <w:tcPr>
            <w:tcW w:w="4140" w:type="dxa"/>
          </w:tcPr>
          <w:p w14:paraId="1E0455B3" w14:textId="77777777" w:rsidR="009C76D8" w:rsidRPr="0015126F" w:rsidRDefault="009C76D8" w:rsidP="00EC2E17">
            <w:pPr>
              <w:jc w:val="center"/>
              <w:rPr>
                <w:rFonts w:eastAsia="Calibri"/>
                <w:b/>
              </w:rPr>
            </w:pPr>
            <w:r w:rsidRPr="0015126F">
              <w:rPr>
                <w:rFonts w:eastAsia="Calibri"/>
                <w:b/>
              </w:rPr>
              <w:t>Controllable Load Resource Base Load</w:t>
            </w:r>
          </w:p>
        </w:tc>
        <w:tc>
          <w:tcPr>
            <w:tcW w:w="2160" w:type="dxa"/>
          </w:tcPr>
          <w:p w14:paraId="27587897" w14:textId="77777777" w:rsidR="009C76D8" w:rsidRPr="0015126F" w:rsidRDefault="009C76D8" w:rsidP="00EC2E17">
            <w:pPr>
              <w:jc w:val="right"/>
              <w:rPr>
                <w:rFonts w:eastAsia="Calibri"/>
              </w:rPr>
            </w:pPr>
          </w:p>
        </w:tc>
        <w:tc>
          <w:tcPr>
            <w:tcW w:w="1998" w:type="dxa"/>
          </w:tcPr>
          <w:p w14:paraId="0816F40D" w14:textId="77777777" w:rsidR="009C76D8" w:rsidRPr="0015126F" w:rsidRDefault="009C76D8" w:rsidP="00EC2E17">
            <w:pPr>
              <w:jc w:val="right"/>
              <w:rPr>
                <w:rFonts w:eastAsia="Calibri"/>
              </w:rPr>
            </w:pPr>
          </w:p>
        </w:tc>
      </w:tr>
      <w:tr w:rsidR="009C76D8" w:rsidRPr="0015126F" w14:paraId="0DDDF1D0" w14:textId="77777777" w:rsidTr="00EC2E17">
        <w:trPr>
          <w:trHeight w:val="485"/>
        </w:trPr>
        <w:tc>
          <w:tcPr>
            <w:tcW w:w="450" w:type="dxa"/>
          </w:tcPr>
          <w:p w14:paraId="770E7759" w14:textId="77777777" w:rsidR="009C76D8" w:rsidRPr="0015126F" w:rsidRDefault="009C76D8" w:rsidP="00EC2E17">
            <w:pPr>
              <w:jc w:val="center"/>
              <w:rPr>
                <w:rFonts w:eastAsia="Calibri"/>
                <w:b/>
              </w:rPr>
            </w:pPr>
            <w:r w:rsidRPr="0015126F">
              <w:rPr>
                <w:rFonts w:eastAsia="Calibri"/>
                <w:b/>
              </w:rPr>
              <w:t>2</w:t>
            </w:r>
          </w:p>
        </w:tc>
        <w:tc>
          <w:tcPr>
            <w:tcW w:w="4140" w:type="dxa"/>
          </w:tcPr>
          <w:p w14:paraId="01058626" w14:textId="77777777" w:rsidR="009C76D8" w:rsidRPr="0015126F" w:rsidRDefault="009C76D8" w:rsidP="00EC2E17">
            <w:pPr>
              <w:jc w:val="center"/>
              <w:rPr>
                <w:rFonts w:eastAsia="Calibri"/>
                <w:b/>
              </w:rPr>
            </w:pPr>
            <w:r w:rsidRPr="0015126F">
              <w:rPr>
                <w:rFonts w:eastAsia="Calibri"/>
                <w:b/>
              </w:rPr>
              <w:t>GAIN MW to 0.1 Hz</w:t>
            </w:r>
          </w:p>
        </w:tc>
        <w:tc>
          <w:tcPr>
            <w:tcW w:w="2160" w:type="dxa"/>
          </w:tcPr>
          <w:p w14:paraId="4BF81A2C" w14:textId="77777777" w:rsidR="009C76D8" w:rsidRPr="0015126F" w:rsidRDefault="009C76D8" w:rsidP="00EC2E17">
            <w:pPr>
              <w:jc w:val="right"/>
              <w:rPr>
                <w:rFonts w:eastAsia="Calibri"/>
              </w:rPr>
            </w:pPr>
          </w:p>
        </w:tc>
        <w:tc>
          <w:tcPr>
            <w:tcW w:w="1998" w:type="dxa"/>
          </w:tcPr>
          <w:p w14:paraId="0810F6EF" w14:textId="77777777" w:rsidR="009C76D8" w:rsidRPr="0015126F" w:rsidRDefault="009C76D8" w:rsidP="00EC2E17">
            <w:pPr>
              <w:jc w:val="right"/>
              <w:rPr>
                <w:rFonts w:eastAsia="Calibri"/>
              </w:rPr>
            </w:pPr>
          </w:p>
        </w:tc>
      </w:tr>
      <w:tr w:rsidR="009C76D8" w:rsidRPr="0015126F" w14:paraId="422511BD" w14:textId="77777777" w:rsidTr="00EC2E17">
        <w:trPr>
          <w:trHeight w:val="360"/>
        </w:trPr>
        <w:tc>
          <w:tcPr>
            <w:tcW w:w="450" w:type="dxa"/>
          </w:tcPr>
          <w:p w14:paraId="16927AE0" w14:textId="77777777" w:rsidR="009C76D8" w:rsidRPr="0015126F" w:rsidRDefault="009C76D8" w:rsidP="00EC2E17">
            <w:pPr>
              <w:jc w:val="center"/>
              <w:rPr>
                <w:rFonts w:eastAsia="Calibri"/>
                <w:b/>
              </w:rPr>
            </w:pPr>
            <w:r w:rsidRPr="0015126F">
              <w:rPr>
                <w:rFonts w:eastAsia="Calibri"/>
                <w:b/>
              </w:rPr>
              <w:t>3</w:t>
            </w:r>
          </w:p>
        </w:tc>
        <w:tc>
          <w:tcPr>
            <w:tcW w:w="4140" w:type="dxa"/>
          </w:tcPr>
          <w:p w14:paraId="0C80B3B4" w14:textId="77777777" w:rsidR="009C76D8" w:rsidRPr="0015126F" w:rsidRDefault="009C76D8" w:rsidP="00EC2E17">
            <w:pPr>
              <w:jc w:val="center"/>
              <w:rPr>
                <w:rFonts w:eastAsia="Calibri"/>
                <w:b/>
              </w:rPr>
            </w:pPr>
            <w:r w:rsidRPr="0015126F">
              <w:rPr>
                <w:rFonts w:eastAsia="Calibri"/>
                <w:b/>
              </w:rPr>
              <w:t>Calculated Minimum</w:t>
            </w:r>
          </w:p>
          <w:p w14:paraId="407AA914" w14:textId="77777777" w:rsidR="009C76D8" w:rsidRPr="0015126F" w:rsidRDefault="009C76D8" w:rsidP="00EC2E17">
            <w:pPr>
              <w:jc w:val="center"/>
              <w:rPr>
                <w:rFonts w:eastAsia="Calibri"/>
                <w:b/>
              </w:rPr>
            </w:pPr>
            <w:r w:rsidRPr="0015126F">
              <w:rPr>
                <w:rFonts w:eastAsia="Calibri"/>
                <w:b/>
              </w:rPr>
              <w:t>MW Contribution</w:t>
            </w:r>
          </w:p>
        </w:tc>
        <w:tc>
          <w:tcPr>
            <w:tcW w:w="2160" w:type="dxa"/>
          </w:tcPr>
          <w:p w14:paraId="3CB52FF2" w14:textId="77777777" w:rsidR="009C76D8" w:rsidRPr="0015126F" w:rsidRDefault="009C76D8" w:rsidP="00EC2E17">
            <w:pPr>
              <w:jc w:val="right"/>
              <w:rPr>
                <w:rFonts w:eastAsia="Calibri"/>
              </w:rPr>
            </w:pPr>
          </w:p>
        </w:tc>
        <w:tc>
          <w:tcPr>
            <w:tcW w:w="1998" w:type="dxa"/>
          </w:tcPr>
          <w:p w14:paraId="0DFD1BED" w14:textId="77777777" w:rsidR="009C76D8" w:rsidRPr="0015126F" w:rsidRDefault="009C76D8" w:rsidP="00EC2E17">
            <w:pPr>
              <w:jc w:val="right"/>
              <w:rPr>
                <w:rFonts w:eastAsia="Calibri"/>
              </w:rPr>
            </w:pPr>
          </w:p>
        </w:tc>
      </w:tr>
      <w:tr w:rsidR="009C76D8" w:rsidRPr="0015126F" w14:paraId="38E5F028" w14:textId="77777777" w:rsidTr="00EC2E17">
        <w:trPr>
          <w:trHeight w:val="539"/>
        </w:trPr>
        <w:tc>
          <w:tcPr>
            <w:tcW w:w="450" w:type="dxa"/>
          </w:tcPr>
          <w:p w14:paraId="232653CF" w14:textId="77777777" w:rsidR="009C76D8" w:rsidRPr="0015126F" w:rsidRDefault="009C76D8" w:rsidP="00EC2E17">
            <w:pPr>
              <w:jc w:val="center"/>
              <w:rPr>
                <w:rFonts w:eastAsia="Calibri"/>
                <w:b/>
              </w:rPr>
            </w:pPr>
            <w:r w:rsidRPr="0015126F">
              <w:rPr>
                <w:rFonts w:eastAsia="Calibri"/>
                <w:b/>
              </w:rPr>
              <w:t>4</w:t>
            </w:r>
          </w:p>
        </w:tc>
        <w:tc>
          <w:tcPr>
            <w:tcW w:w="4140" w:type="dxa"/>
          </w:tcPr>
          <w:p w14:paraId="1069DF01" w14:textId="77777777" w:rsidR="009C76D8" w:rsidRPr="0015126F" w:rsidRDefault="009C76D8" w:rsidP="00EC2E17">
            <w:pPr>
              <w:jc w:val="center"/>
              <w:rPr>
                <w:rFonts w:eastAsia="Calibri"/>
                <w:b/>
              </w:rPr>
            </w:pPr>
            <w:r w:rsidRPr="0015126F">
              <w:rPr>
                <w:rFonts w:eastAsia="Calibri"/>
                <w:b/>
              </w:rPr>
              <w:t>MW at test start (t</w:t>
            </w:r>
            <w:r w:rsidRPr="0015126F">
              <w:rPr>
                <w:rFonts w:eastAsia="Calibri"/>
                <w:b/>
                <w:vertAlign w:val="subscript"/>
              </w:rPr>
              <w:t>0</w:t>
            </w:r>
            <w:r w:rsidRPr="0015126F">
              <w:rPr>
                <w:rFonts w:eastAsia="Calibri"/>
                <w:b/>
              </w:rPr>
              <w:t>)</w:t>
            </w:r>
          </w:p>
        </w:tc>
        <w:tc>
          <w:tcPr>
            <w:tcW w:w="2160" w:type="dxa"/>
          </w:tcPr>
          <w:p w14:paraId="489CE2AF" w14:textId="77777777" w:rsidR="009C76D8" w:rsidRPr="0015126F" w:rsidRDefault="009C76D8" w:rsidP="00EC2E17">
            <w:pPr>
              <w:spacing w:before="240" w:after="60"/>
              <w:jc w:val="right"/>
              <w:outlineLvl w:val="8"/>
              <w:rPr>
                <w:rFonts w:eastAsia="Calibri"/>
              </w:rPr>
            </w:pPr>
          </w:p>
        </w:tc>
        <w:tc>
          <w:tcPr>
            <w:tcW w:w="1998" w:type="dxa"/>
          </w:tcPr>
          <w:p w14:paraId="45B12BB1" w14:textId="77777777" w:rsidR="009C76D8" w:rsidRPr="0015126F" w:rsidRDefault="009C76D8" w:rsidP="00EC2E17">
            <w:pPr>
              <w:spacing w:before="240" w:after="60"/>
              <w:jc w:val="right"/>
              <w:outlineLvl w:val="8"/>
              <w:rPr>
                <w:rFonts w:eastAsia="Calibri"/>
              </w:rPr>
            </w:pPr>
          </w:p>
        </w:tc>
      </w:tr>
      <w:tr w:rsidR="009C76D8" w:rsidRPr="0015126F" w14:paraId="703B540B" w14:textId="77777777" w:rsidTr="00EC2E17">
        <w:trPr>
          <w:trHeight w:val="449"/>
        </w:trPr>
        <w:tc>
          <w:tcPr>
            <w:tcW w:w="450" w:type="dxa"/>
          </w:tcPr>
          <w:p w14:paraId="683AF39D" w14:textId="77777777" w:rsidR="009C76D8" w:rsidRPr="0015126F" w:rsidRDefault="009C76D8" w:rsidP="00EC2E17">
            <w:pPr>
              <w:jc w:val="center"/>
              <w:rPr>
                <w:rFonts w:eastAsia="Calibri"/>
                <w:b/>
              </w:rPr>
            </w:pPr>
            <w:r w:rsidRPr="0015126F">
              <w:rPr>
                <w:rFonts w:eastAsia="Calibri"/>
                <w:b/>
              </w:rPr>
              <w:lastRenderedPageBreak/>
              <w:t>5</w:t>
            </w:r>
          </w:p>
        </w:tc>
        <w:tc>
          <w:tcPr>
            <w:tcW w:w="4140" w:type="dxa"/>
          </w:tcPr>
          <w:p w14:paraId="38A0BA02" w14:textId="77777777" w:rsidR="009C76D8" w:rsidRPr="0015126F" w:rsidRDefault="009C76D8" w:rsidP="00EC2E17">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+ 16 sec</w:t>
            </w:r>
          </w:p>
        </w:tc>
        <w:tc>
          <w:tcPr>
            <w:tcW w:w="2160" w:type="dxa"/>
          </w:tcPr>
          <w:p w14:paraId="090CAEC1" w14:textId="77777777" w:rsidR="009C76D8" w:rsidRPr="0015126F" w:rsidRDefault="009C76D8" w:rsidP="00EC2E17">
            <w:pPr>
              <w:jc w:val="right"/>
              <w:rPr>
                <w:rFonts w:eastAsia="Calibri"/>
              </w:rPr>
            </w:pPr>
            <w:r w:rsidRPr="0015126F">
              <w:rPr>
                <w:rFonts w:eastAsia="Calibri"/>
                <w:b/>
              </w:rPr>
              <w:t xml:space="preserve"> </w:t>
            </w:r>
          </w:p>
        </w:tc>
        <w:tc>
          <w:tcPr>
            <w:tcW w:w="1998" w:type="dxa"/>
          </w:tcPr>
          <w:p w14:paraId="4698D54A" w14:textId="77777777" w:rsidR="009C76D8" w:rsidRPr="0015126F" w:rsidRDefault="009C76D8" w:rsidP="00EC2E17">
            <w:pPr>
              <w:jc w:val="right"/>
              <w:rPr>
                <w:rFonts w:eastAsia="Calibri"/>
              </w:rPr>
            </w:pPr>
          </w:p>
        </w:tc>
      </w:tr>
      <w:tr w:rsidR="009C76D8" w:rsidRPr="0015126F" w14:paraId="23456F79" w14:textId="77777777" w:rsidTr="00EC2E17">
        <w:trPr>
          <w:trHeight w:val="494"/>
        </w:trPr>
        <w:tc>
          <w:tcPr>
            <w:tcW w:w="450" w:type="dxa"/>
          </w:tcPr>
          <w:p w14:paraId="2F1413DF" w14:textId="77777777" w:rsidR="009C76D8" w:rsidRPr="0015126F" w:rsidRDefault="009C76D8" w:rsidP="00EC2E17">
            <w:pPr>
              <w:jc w:val="center"/>
              <w:rPr>
                <w:rFonts w:eastAsia="Calibri"/>
                <w:b/>
              </w:rPr>
            </w:pPr>
            <w:r w:rsidRPr="0015126F">
              <w:rPr>
                <w:rFonts w:eastAsia="Calibri"/>
                <w:b/>
              </w:rPr>
              <w:t>6</w:t>
            </w:r>
          </w:p>
        </w:tc>
        <w:tc>
          <w:tcPr>
            <w:tcW w:w="4140" w:type="dxa"/>
          </w:tcPr>
          <w:p w14:paraId="304B1ED1" w14:textId="77777777" w:rsidR="009C76D8" w:rsidRPr="0015126F" w:rsidRDefault="009C76D8" w:rsidP="00EC2E17">
            <w:pPr>
              <w:jc w:val="center"/>
              <w:rPr>
                <w:rFonts w:eastAsia="Calibri"/>
                <w:b/>
              </w:rPr>
            </w:pPr>
            <w:r w:rsidRPr="0015126F">
              <w:rPr>
                <w:rFonts w:eastAsia="Calibri"/>
                <w:b/>
              </w:rPr>
              <w:t>MW Contribution</w:t>
            </w:r>
          </w:p>
          <w:p w14:paraId="4CE9F25F" w14:textId="77777777" w:rsidR="009C76D8" w:rsidRPr="0015126F" w:rsidRDefault="009C76D8" w:rsidP="00EC2E17">
            <w:pPr>
              <w:jc w:val="center"/>
              <w:rPr>
                <w:rFonts w:eastAsia="Calibri"/>
                <w:b/>
              </w:rPr>
            </w:pPr>
            <w:r w:rsidRPr="0015126F">
              <w:rPr>
                <w:rFonts w:eastAsia="Calibri"/>
                <w:b/>
              </w:rPr>
              <w:t>at t</w:t>
            </w:r>
            <w:r w:rsidRPr="0015126F">
              <w:rPr>
                <w:rFonts w:eastAsia="Calibri"/>
                <w:b/>
                <w:vertAlign w:val="subscript"/>
              </w:rPr>
              <w:t xml:space="preserve">0 </w:t>
            </w:r>
            <w:r w:rsidRPr="0015126F">
              <w:rPr>
                <w:rFonts w:eastAsia="Calibri"/>
                <w:b/>
              </w:rPr>
              <w:t>+ 16 sec</w:t>
            </w:r>
          </w:p>
        </w:tc>
        <w:tc>
          <w:tcPr>
            <w:tcW w:w="2160" w:type="dxa"/>
          </w:tcPr>
          <w:p w14:paraId="4603F410" w14:textId="77777777" w:rsidR="009C76D8" w:rsidRPr="0015126F" w:rsidRDefault="009C76D8" w:rsidP="00EC2E17">
            <w:pPr>
              <w:spacing w:before="240" w:after="60"/>
              <w:jc w:val="right"/>
              <w:outlineLvl w:val="8"/>
              <w:rPr>
                <w:rFonts w:eastAsia="Calibri"/>
              </w:rPr>
            </w:pPr>
          </w:p>
        </w:tc>
        <w:tc>
          <w:tcPr>
            <w:tcW w:w="1998" w:type="dxa"/>
          </w:tcPr>
          <w:p w14:paraId="20B6E394" w14:textId="77777777" w:rsidR="009C76D8" w:rsidRPr="0015126F" w:rsidRDefault="009C76D8" w:rsidP="00EC2E17">
            <w:pPr>
              <w:spacing w:before="240" w:after="60"/>
              <w:jc w:val="right"/>
              <w:outlineLvl w:val="8"/>
              <w:rPr>
                <w:rFonts w:eastAsia="Calibri"/>
              </w:rPr>
            </w:pPr>
          </w:p>
        </w:tc>
      </w:tr>
      <w:tr w:rsidR="009C76D8" w:rsidRPr="0015126F" w14:paraId="55553366" w14:textId="77777777" w:rsidTr="00EC2E17">
        <w:trPr>
          <w:trHeight w:val="440"/>
        </w:trPr>
        <w:tc>
          <w:tcPr>
            <w:tcW w:w="450" w:type="dxa"/>
          </w:tcPr>
          <w:p w14:paraId="39D22C1B" w14:textId="77777777" w:rsidR="009C76D8" w:rsidRPr="0015126F" w:rsidRDefault="009C76D8" w:rsidP="00EC2E17">
            <w:pPr>
              <w:jc w:val="center"/>
              <w:rPr>
                <w:rFonts w:eastAsia="Calibri"/>
                <w:b/>
              </w:rPr>
            </w:pPr>
            <w:r w:rsidRPr="0015126F">
              <w:rPr>
                <w:rFonts w:eastAsia="Calibri"/>
                <w:b/>
              </w:rPr>
              <w:t>7</w:t>
            </w:r>
          </w:p>
        </w:tc>
        <w:tc>
          <w:tcPr>
            <w:tcW w:w="4140" w:type="dxa"/>
          </w:tcPr>
          <w:p w14:paraId="4EF2D5A9" w14:textId="77777777" w:rsidR="009C76D8" w:rsidRPr="0015126F" w:rsidRDefault="009C76D8" w:rsidP="00EC2E17">
            <w:pPr>
              <w:jc w:val="center"/>
              <w:rPr>
                <w:rFonts w:eastAsia="Calibri"/>
                <w:b/>
              </w:rPr>
            </w:pPr>
            <w:r w:rsidRPr="0015126F">
              <w:rPr>
                <w:rFonts w:eastAsia="Calibri"/>
                <w:b/>
              </w:rPr>
              <w:t>MW at t</w:t>
            </w:r>
            <w:r w:rsidRPr="0015126F">
              <w:rPr>
                <w:rFonts w:eastAsia="Calibri"/>
                <w:b/>
                <w:vertAlign w:val="subscript"/>
              </w:rPr>
              <w:t xml:space="preserve">0 </w:t>
            </w:r>
            <w:r w:rsidRPr="0015126F">
              <w:rPr>
                <w:rFonts w:eastAsia="Calibri"/>
                <w:b/>
              </w:rPr>
              <w:t>+ 46 sec</w:t>
            </w:r>
          </w:p>
        </w:tc>
        <w:tc>
          <w:tcPr>
            <w:tcW w:w="2160" w:type="dxa"/>
          </w:tcPr>
          <w:p w14:paraId="54FB83AB" w14:textId="77777777" w:rsidR="009C76D8" w:rsidRPr="0015126F" w:rsidRDefault="009C76D8" w:rsidP="00EC2E17">
            <w:pPr>
              <w:spacing w:before="240" w:after="60"/>
              <w:jc w:val="right"/>
              <w:outlineLvl w:val="8"/>
              <w:rPr>
                <w:rFonts w:eastAsia="Calibri"/>
              </w:rPr>
            </w:pPr>
          </w:p>
        </w:tc>
        <w:tc>
          <w:tcPr>
            <w:tcW w:w="1998" w:type="dxa"/>
          </w:tcPr>
          <w:p w14:paraId="4FF717B4" w14:textId="77777777" w:rsidR="009C76D8" w:rsidRPr="0015126F" w:rsidRDefault="009C76D8" w:rsidP="00EC2E17">
            <w:pPr>
              <w:spacing w:before="240" w:after="60"/>
              <w:jc w:val="right"/>
              <w:outlineLvl w:val="8"/>
              <w:rPr>
                <w:rFonts w:eastAsia="Calibri"/>
              </w:rPr>
            </w:pPr>
          </w:p>
        </w:tc>
      </w:tr>
      <w:tr w:rsidR="009C76D8" w:rsidRPr="0015126F" w14:paraId="55D51E2B" w14:textId="77777777" w:rsidTr="00EC2E17">
        <w:trPr>
          <w:trHeight w:val="360"/>
        </w:trPr>
        <w:tc>
          <w:tcPr>
            <w:tcW w:w="450" w:type="dxa"/>
          </w:tcPr>
          <w:p w14:paraId="40A1B62F" w14:textId="77777777" w:rsidR="009C76D8" w:rsidRPr="0015126F" w:rsidRDefault="009C76D8" w:rsidP="00EC2E17">
            <w:pPr>
              <w:jc w:val="center"/>
              <w:rPr>
                <w:rFonts w:eastAsia="Calibri"/>
                <w:b/>
              </w:rPr>
            </w:pPr>
            <w:r w:rsidRPr="0015126F">
              <w:rPr>
                <w:rFonts w:eastAsia="Calibri"/>
                <w:b/>
              </w:rPr>
              <w:t>8</w:t>
            </w:r>
          </w:p>
        </w:tc>
        <w:tc>
          <w:tcPr>
            <w:tcW w:w="4140" w:type="dxa"/>
          </w:tcPr>
          <w:p w14:paraId="16D6F2A8" w14:textId="77777777" w:rsidR="009C76D8" w:rsidRPr="0015126F" w:rsidRDefault="009C76D8" w:rsidP="00EC2E17">
            <w:pPr>
              <w:jc w:val="center"/>
              <w:rPr>
                <w:rFonts w:eastAsia="Calibri"/>
                <w:b/>
              </w:rPr>
            </w:pPr>
            <w:r w:rsidRPr="0015126F">
              <w:rPr>
                <w:rFonts w:eastAsia="Calibri"/>
                <w:b/>
              </w:rPr>
              <w:t>Calculated droop</w:t>
            </w:r>
          </w:p>
        </w:tc>
        <w:tc>
          <w:tcPr>
            <w:tcW w:w="2160" w:type="dxa"/>
          </w:tcPr>
          <w:p w14:paraId="4F27D8BE" w14:textId="77777777" w:rsidR="009C76D8" w:rsidRPr="0015126F" w:rsidRDefault="009C76D8" w:rsidP="00EC2E17">
            <w:pPr>
              <w:jc w:val="right"/>
              <w:rPr>
                <w:rFonts w:eastAsia="Calibri"/>
              </w:rPr>
            </w:pPr>
          </w:p>
        </w:tc>
        <w:tc>
          <w:tcPr>
            <w:tcW w:w="1998" w:type="dxa"/>
          </w:tcPr>
          <w:p w14:paraId="46B2D654" w14:textId="77777777" w:rsidR="009C76D8" w:rsidRPr="0015126F" w:rsidRDefault="009C76D8" w:rsidP="00EC2E17">
            <w:pPr>
              <w:jc w:val="right"/>
              <w:rPr>
                <w:rFonts w:eastAsia="Calibri"/>
              </w:rPr>
            </w:pPr>
          </w:p>
        </w:tc>
      </w:tr>
      <w:tr w:rsidR="009C76D8" w:rsidRPr="0015126F" w14:paraId="74A617DC" w14:textId="77777777" w:rsidTr="00EC2E17">
        <w:trPr>
          <w:trHeight w:val="360"/>
        </w:trPr>
        <w:tc>
          <w:tcPr>
            <w:tcW w:w="450" w:type="dxa"/>
          </w:tcPr>
          <w:p w14:paraId="6BF346AA" w14:textId="77777777" w:rsidR="009C76D8" w:rsidRPr="0015126F" w:rsidRDefault="009C76D8" w:rsidP="00EC2E17">
            <w:pPr>
              <w:jc w:val="center"/>
              <w:rPr>
                <w:rFonts w:eastAsia="Calibri"/>
                <w:b/>
              </w:rPr>
            </w:pPr>
            <w:r w:rsidRPr="0015126F">
              <w:rPr>
                <w:rFonts w:eastAsia="Calibri"/>
                <w:b/>
              </w:rPr>
              <w:t>9</w:t>
            </w:r>
          </w:p>
        </w:tc>
        <w:tc>
          <w:tcPr>
            <w:tcW w:w="4140" w:type="dxa"/>
          </w:tcPr>
          <w:p w14:paraId="6EEAC8F0" w14:textId="77777777" w:rsidR="009C76D8" w:rsidRPr="0015126F" w:rsidRDefault="009C76D8" w:rsidP="00EC2E17">
            <w:pPr>
              <w:jc w:val="center"/>
              <w:rPr>
                <w:rFonts w:eastAsia="Calibri"/>
                <w:b/>
              </w:rPr>
            </w:pPr>
            <w:r w:rsidRPr="0015126F">
              <w:rPr>
                <w:rFonts w:eastAsia="Calibri"/>
                <w:b/>
              </w:rPr>
              <w:t>CONCLUSION</w:t>
            </w:r>
          </w:p>
          <w:p w14:paraId="402B8FA8" w14:textId="77777777" w:rsidR="009C76D8" w:rsidRPr="0015126F" w:rsidRDefault="009C76D8" w:rsidP="00EC2E17">
            <w:pPr>
              <w:jc w:val="center"/>
              <w:rPr>
                <w:rFonts w:eastAsia="Calibri"/>
                <w:b/>
              </w:rPr>
            </w:pPr>
            <w:r w:rsidRPr="0015126F">
              <w:rPr>
                <w:rFonts w:eastAsia="Calibri"/>
                <w:b/>
              </w:rPr>
              <w:t>(PASSED/FAILED)</w:t>
            </w:r>
          </w:p>
        </w:tc>
        <w:tc>
          <w:tcPr>
            <w:tcW w:w="2160" w:type="dxa"/>
          </w:tcPr>
          <w:p w14:paraId="6232EC3B" w14:textId="77777777" w:rsidR="009C76D8" w:rsidRPr="0015126F" w:rsidRDefault="009C76D8" w:rsidP="00EC2E17">
            <w:pPr>
              <w:jc w:val="right"/>
              <w:rPr>
                <w:rFonts w:eastAsia="Calibri"/>
              </w:rPr>
            </w:pPr>
          </w:p>
        </w:tc>
        <w:tc>
          <w:tcPr>
            <w:tcW w:w="1998" w:type="dxa"/>
          </w:tcPr>
          <w:p w14:paraId="569D8938" w14:textId="77777777" w:rsidR="009C76D8" w:rsidRPr="0015126F" w:rsidRDefault="009C76D8" w:rsidP="00EC2E17">
            <w:pPr>
              <w:jc w:val="right"/>
              <w:rPr>
                <w:rFonts w:eastAsia="Calibri"/>
              </w:rPr>
            </w:pPr>
          </w:p>
        </w:tc>
      </w:tr>
    </w:tbl>
    <w:p w14:paraId="22EE500E" w14:textId="77777777" w:rsidR="009C76D8" w:rsidRPr="0015126F" w:rsidRDefault="009C76D8" w:rsidP="009C76D8"/>
    <w:p w14:paraId="2B81E9C0" w14:textId="77777777" w:rsidR="009C76D8" w:rsidRPr="0015126F" w:rsidRDefault="009C76D8" w:rsidP="009C76D8"/>
    <w:p w14:paraId="31F13B39" w14:textId="77777777" w:rsidR="009C76D8" w:rsidRPr="0015126F" w:rsidRDefault="009C76D8" w:rsidP="009C76D8">
      <w:pPr>
        <w:spacing w:line="360" w:lineRule="auto"/>
        <w:rPr>
          <w:u w:val="single"/>
        </w:rPr>
      </w:pPr>
      <w:r w:rsidRPr="0015126F">
        <w:rPr>
          <w:b/>
          <w:i/>
        </w:rPr>
        <w:t>Comments</w:t>
      </w:r>
      <w:r w:rsidRPr="0015126F">
        <w:t>: ________________________________________________________________________________________________________________________________________________________________________________________________________________________</w:t>
      </w:r>
    </w:p>
    <w:p w14:paraId="0E79D6B2" w14:textId="77777777" w:rsidR="009C76D8" w:rsidRPr="0015126F" w:rsidRDefault="009C76D8" w:rsidP="009C76D8"/>
    <w:p w14:paraId="732E2E19" w14:textId="77777777" w:rsidR="009C76D8" w:rsidRPr="0015126F" w:rsidRDefault="009C76D8" w:rsidP="009C76D8">
      <w:pPr>
        <w:spacing w:after="120"/>
        <w:rPr>
          <w:b/>
          <w:i/>
          <w:smallCaps/>
        </w:rPr>
      </w:pPr>
      <w:r w:rsidRPr="0015126F">
        <w:rPr>
          <w:b/>
          <w:i/>
          <w:smallCaps/>
        </w:rPr>
        <w:t>Submittal</w:t>
      </w:r>
    </w:p>
    <w:p w14:paraId="4DAB6134" w14:textId="77777777" w:rsidR="009C76D8" w:rsidRPr="0015126F" w:rsidRDefault="009C76D8" w:rsidP="009C76D8">
      <w:pPr>
        <w:spacing w:after="120"/>
        <w:jc w:val="both"/>
        <w:rPr>
          <w:u w:val="single"/>
        </w:rPr>
      </w:pPr>
      <w:r w:rsidRPr="0015126F">
        <w:t>Resource Entity Representative:  _____________________________________________</w:t>
      </w:r>
    </w:p>
    <w:p w14:paraId="42BCE5ED" w14:textId="77777777" w:rsidR="009C76D8" w:rsidRPr="008304D6" w:rsidRDefault="009C76D8" w:rsidP="009C76D8">
      <w:pPr>
        <w:spacing w:after="120"/>
        <w:jc w:val="both"/>
      </w:pPr>
      <w:r w:rsidRPr="008304D6">
        <w:t>QSE Representative:  ______________________________________________________</w:t>
      </w:r>
    </w:p>
    <w:p w14:paraId="63CD8D5C" w14:textId="77777777" w:rsidR="009C76D8" w:rsidRDefault="009C76D8" w:rsidP="009C76D8">
      <w:pPr>
        <w:spacing w:after="120"/>
        <w:jc w:val="both"/>
      </w:pPr>
      <w:r w:rsidRPr="008304D6">
        <w:t>Date submitted to ERCOT Control Area Authority Rep.:__________________________</w:t>
      </w:r>
    </w:p>
    <w:p w14:paraId="5FB50193" w14:textId="77777777" w:rsidR="009C76D8" w:rsidRPr="00A167A2" w:rsidRDefault="009C76D8" w:rsidP="009C76D8">
      <w:pPr>
        <w:spacing w:before="2400"/>
        <w:jc w:val="center"/>
        <w:rPr>
          <w:b/>
          <w:sz w:val="36"/>
        </w:rPr>
      </w:pPr>
      <w:r>
        <w:rPr>
          <w:b/>
          <w:sz w:val="36"/>
        </w:rPr>
        <w:t>ERCOT Nodal Operating Guides</w:t>
      </w:r>
    </w:p>
    <w:p w14:paraId="3E0A479C" w14:textId="77777777" w:rsidR="009C76D8" w:rsidRDefault="009C76D8" w:rsidP="009C76D8">
      <w:pPr>
        <w:jc w:val="center"/>
        <w:rPr>
          <w:b/>
          <w:sz w:val="36"/>
        </w:rPr>
      </w:pPr>
      <w:r>
        <w:rPr>
          <w:b/>
          <w:sz w:val="36"/>
        </w:rPr>
        <w:t>Section 8</w:t>
      </w:r>
    </w:p>
    <w:p w14:paraId="2B69F208" w14:textId="77777777" w:rsidR="009C76D8" w:rsidRDefault="009C76D8" w:rsidP="009C76D8">
      <w:pPr>
        <w:spacing w:after="240"/>
        <w:jc w:val="center"/>
        <w:rPr>
          <w:b/>
          <w:sz w:val="36"/>
        </w:rPr>
      </w:pPr>
      <w:r w:rsidRPr="00A167A2">
        <w:rPr>
          <w:b/>
          <w:sz w:val="36"/>
        </w:rPr>
        <w:t>Attachment J</w:t>
      </w:r>
    </w:p>
    <w:p w14:paraId="1A76E5E4" w14:textId="77777777" w:rsidR="009C76D8" w:rsidRDefault="009C76D8" w:rsidP="009C76D8">
      <w:pPr>
        <w:jc w:val="center"/>
        <w:rPr>
          <w:b/>
          <w:sz w:val="36"/>
        </w:rPr>
      </w:pPr>
      <w:r w:rsidRPr="00A167A2">
        <w:rPr>
          <w:b/>
          <w:sz w:val="36"/>
        </w:rPr>
        <w:t>Initial and Sustained Measurements for Primary Frequency Response</w:t>
      </w:r>
    </w:p>
    <w:p w14:paraId="5E5E0C28" w14:textId="77777777" w:rsidR="009C76D8" w:rsidRPr="005920BC" w:rsidRDefault="009C76D8" w:rsidP="009C76D8">
      <w:pPr>
        <w:keepNext/>
        <w:spacing w:before="240" w:after="60"/>
        <w:jc w:val="center"/>
        <w:outlineLvl w:val="0"/>
        <w:rPr>
          <w:b/>
          <w:bCs/>
          <w:caps/>
          <w:kern w:val="32"/>
          <w:sz w:val="28"/>
          <w:szCs w:val="28"/>
          <w:lang w:val="x-none" w:eastAsia="x-none"/>
        </w:rPr>
      </w:pPr>
      <w:r w:rsidRPr="005920BC">
        <w:rPr>
          <w:b/>
          <w:bCs/>
          <w:caps/>
          <w:kern w:val="32"/>
          <w:sz w:val="28"/>
          <w:szCs w:val="28"/>
          <w:lang w:val="x-none" w:eastAsia="x-none"/>
        </w:rPr>
        <w:t xml:space="preserve">Initial Primary Frequency Response Performance Calculation Methodology </w:t>
      </w:r>
    </w:p>
    <w:p w14:paraId="59053A70" w14:textId="77777777" w:rsidR="009C76D8" w:rsidRDefault="009C76D8" w:rsidP="009C76D8"/>
    <w:p w14:paraId="389FC7B5" w14:textId="77777777" w:rsidR="009C76D8" w:rsidRDefault="009C76D8" w:rsidP="009C76D8"/>
    <w:p w14:paraId="64BD4F9B" w14:textId="77777777" w:rsidR="009C76D8" w:rsidRDefault="009C76D8" w:rsidP="009C76D8"/>
    <w:p w14:paraId="4DA3D9E1" w14:textId="77777777" w:rsidR="009C76D8" w:rsidRPr="005920BC" w:rsidRDefault="009C76D8" w:rsidP="009C76D8"/>
    <w:p w14:paraId="21EA6E26" w14:textId="77777777" w:rsidR="009C76D8" w:rsidRPr="005920BC" w:rsidRDefault="009C76D8" w:rsidP="009C76D8"/>
    <w:p w14:paraId="39906060" w14:textId="77777777" w:rsidR="009C76D8" w:rsidRPr="005920BC" w:rsidRDefault="009C76D8" w:rsidP="009C76D8">
      <w:pPr>
        <w:widowControl w:val="0"/>
        <w:autoSpaceDE w:val="0"/>
        <w:autoSpaceDN w:val="0"/>
        <w:adjustRightInd w:val="0"/>
        <w:rPr>
          <w:rFonts w:ascii="Arial" w:hAnsi="Arial" w:cs="Arial"/>
          <w:color w:val="000000"/>
        </w:rPr>
      </w:pPr>
      <w:r w:rsidRPr="005920BC">
        <w:rPr>
          <w:color w:val="000000"/>
        </w:rPr>
        <w:t>This section establishes the process used to calculate initial Primary Frequency Response (PFR) performance for each Frequency Measurable Event (FME) for Generation Resources,</w:t>
      </w:r>
      <w:r>
        <w:rPr>
          <w:color w:val="000000"/>
        </w:rPr>
        <w:t xml:space="preserve"> </w:t>
      </w:r>
      <w:ins w:id="719" w:author="ERCOT" w:date="2019-11-04T17:46:00Z">
        <w:r>
          <w:t>Energy Storage Resources</w:t>
        </w:r>
      </w:ins>
      <w:ins w:id="720" w:author="ERCOT" w:date="2019-11-10T16:28:00Z">
        <w:r>
          <w:t xml:space="preserve"> (ESRs)</w:t>
        </w:r>
      </w:ins>
      <w:ins w:id="721" w:author="ERCOT" w:date="2019-11-04T17:47:00Z">
        <w:r>
          <w:t>,</w:t>
        </w:r>
      </w:ins>
      <w:r w:rsidRPr="005920BC">
        <w:rPr>
          <w:color w:val="000000"/>
        </w:rPr>
        <w:t xml:space="preserve"> Settlement Only Transmission Generators (SOTGs), Settlement Only Transmission Self-Generators (SOTSGs), and Controllable Load Resources. </w:t>
      </w:r>
    </w:p>
    <w:p w14:paraId="72CE2208" w14:textId="77777777" w:rsidR="009C76D8" w:rsidRPr="005920BC" w:rsidRDefault="009C76D8" w:rsidP="009C76D8">
      <w:pPr>
        <w:widowControl w:val="0"/>
        <w:autoSpaceDE w:val="0"/>
        <w:autoSpaceDN w:val="0"/>
        <w:adjustRightInd w:val="0"/>
        <w:rPr>
          <w:rFonts w:ascii="Arial" w:hAnsi="Arial" w:cs="Arial"/>
          <w:color w:val="000000"/>
        </w:rPr>
      </w:pPr>
    </w:p>
    <w:p w14:paraId="68FC80F8" w14:textId="77777777" w:rsidR="009C76D8" w:rsidRPr="005920BC" w:rsidRDefault="009C76D8" w:rsidP="009C76D8">
      <w:pPr>
        <w:widowControl w:val="0"/>
        <w:autoSpaceDE w:val="0"/>
        <w:autoSpaceDN w:val="0"/>
        <w:adjustRightInd w:val="0"/>
        <w:spacing w:after="120"/>
        <w:ind w:right="237"/>
      </w:pPr>
      <w:r w:rsidRPr="005920BC">
        <w:t>This process calculates the initial Per Unit PFR of a Resource</w:t>
      </w:r>
      <w:r w:rsidRPr="005920BC">
        <w:rPr>
          <w:rFonts w:ascii="Arial" w:hAnsi="Arial" w:cs="Arial"/>
          <w:sz w:val="22"/>
          <w:szCs w:val="22"/>
        </w:rPr>
        <w:t xml:space="preserve"> (P.U.PFR</w:t>
      </w:r>
      <w:r w:rsidRPr="005920BC">
        <w:rPr>
          <w:rFonts w:ascii="Arial" w:hAnsi="Arial" w:cs="Arial"/>
          <w:sz w:val="22"/>
          <w:szCs w:val="22"/>
          <w:vertAlign w:val="subscript"/>
        </w:rPr>
        <w:t>Resource</w:t>
      </w:r>
      <w:r w:rsidRPr="005920BC">
        <w:rPr>
          <w:rFonts w:ascii="Arial" w:hAnsi="Arial" w:cs="Arial"/>
          <w:sz w:val="22"/>
          <w:szCs w:val="22"/>
        </w:rPr>
        <w:t xml:space="preserve">) </w:t>
      </w:r>
      <w:r w:rsidRPr="005920BC">
        <w:t>as a ratio between the Adjusted Actual PFR</w:t>
      </w:r>
      <w:r w:rsidRPr="005920BC">
        <w:rPr>
          <w:rFonts w:ascii="Arial" w:hAnsi="Arial" w:cs="Arial"/>
          <w:sz w:val="22"/>
          <w:szCs w:val="22"/>
        </w:rPr>
        <w:t xml:space="preserve"> (APFR</w:t>
      </w:r>
      <w:r w:rsidRPr="005920BC">
        <w:rPr>
          <w:rFonts w:ascii="Arial" w:hAnsi="Arial" w:cs="Arial"/>
          <w:sz w:val="22"/>
          <w:szCs w:val="22"/>
          <w:vertAlign w:val="subscript"/>
        </w:rPr>
        <w:t>Adj</w:t>
      </w:r>
      <w:r w:rsidRPr="005920BC">
        <w:t xml:space="preserve">), adjusted for the pre-event ramping of the unit, and the Final Expected PFR </w:t>
      </w:r>
      <w:r w:rsidRPr="005920BC">
        <w:rPr>
          <w:rFonts w:ascii="Arial" w:hAnsi="Arial" w:cs="Arial"/>
          <w:sz w:val="22"/>
          <w:szCs w:val="22"/>
        </w:rPr>
        <w:t>(EPFR</w:t>
      </w:r>
      <w:r w:rsidRPr="005920BC">
        <w:rPr>
          <w:rFonts w:ascii="Arial" w:hAnsi="Arial" w:cs="Arial"/>
          <w:sz w:val="22"/>
          <w:szCs w:val="22"/>
          <w:vertAlign w:val="subscript"/>
        </w:rPr>
        <w:t>final</w:t>
      </w:r>
      <w:r w:rsidRPr="005920BC">
        <w:rPr>
          <w:rFonts w:ascii="Arial" w:hAnsi="Arial" w:cs="Arial"/>
          <w:sz w:val="22"/>
          <w:szCs w:val="22"/>
        </w:rPr>
        <w:t xml:space="preserve">) </w:t>
      </w:r>
      <w:r w:rsidRPr="005920BC">
        <w:t xml:space="preserve">as calculated using the Pre-perturbation and Post-perturbation time periods of the initial measure. </w:t>
      </w:r>
    </w:p>
    <w:p w14:paraId="39EC91DF" w14:textId="77777777" w:rsidR="009C76D8" w:rsidRPr="005920BC" w:rsidRDefault="009C76D8" w:rsidP="009C76D8">
      <w:pPr>
        <w:widowControl w:val="0"/>
        <w:numPr>
          <w:ilvl w:val="0"/>
          <w:numId w:val="7"/>
        </w:numPr>
        <w:tabs>
          <w:tab w:val="clear" w:pos="360"/>
        </w:tabs>
        <w:autoSpaceDE w:val="0"/>
        <w:autoSpaceDN w:val="0"/>
        <w:adjustRightInd w:val="0"/>
        <w:spacing w:after="220"/>
        <w:ind w:left="0" w:right="97" w:firstLine="0"/>
        <w:rPr>
          <w:rFonts w:ascii="Arial" w:hAnsi="Arial" w:cs="Arial"/>
          <w:sz w:val="22"/>
          <w:szCs w:val="22"/>
        </w:rPr>
      </w:pPr>
      <w:r w:rsidRPr="005920BC">
        <w:t xml:space="preserve">This comparison of actual performance to a calculated target value establishes, for each type of Resource, the initial </w:t>
      </w:r>
      <w:r w:rsidRPr="005920BC">
        <w:rPr>
          <w:rFonts w:ascii="Arial" w:hAnsi="Arial" w:cs="Arial"/>
          <w:sz w:val="22"/>
          <w:szCs w:val="22"/>
        </w:rPr>
        <w:t>P.U.PFR</w:t>
      </w:r>
      <w:r w:rsidRPr="005920BC">
        <w:rPr>
          <w:rFonts w:ascii="Arial" w:hAnsi="Arial" w:cs="Arial"/>
          <w:sz w:val="22"/>
          <w:szCs w:val="22"/>
          <w:vertAlign w:val="subscript"/>
        </w:rPr>
        <w:t>Resource</w:t>
      </w:r>
      <w:r w:rsidRPr="005920BC">
        <w:rPr>
          <w:rFonts w:ascii="Arial" w:hAnsi="Arial" w:cs="Arial"/>
          <w:sz w:val="22"/>
          <w:szCs w:val="22"/>
        </w:rPr>
        <w:t xml:space="preserve"> </w:t>
      </w:r>
      <w:r w:rsidRPr="005920BC">
        <w:t>for any FME.</w:t>
      </w:r>
      <w:r w:rsidRPr="005920BC">
        <w:rPr>
          <w:rFonts w:ascii="Arial" w:hAnsi="Arial" w:cs="Arial"/>
          <w:sz w:val="22"/>
          <w:szCs w:val="22"/>
        </w:rPr>
        <w:t xml:space="preserve"> </w:t>
      </w:r>
    </w:p>
    <w:p w14:paraId="43A4E171" w14:textId="77777777" w:rsidR="009C76D8" w:rsidRPr="005920BC" w:rsidRDefault="009C76D8" w:rsidP="009C76D8">
      <w:pPr>
        <w:widowControl w:val="0"/>
        <w:numPr>
          <w:ilvl w:val="0"/>
          <w:numId w:val="7"/>
        </w:numPr>
        <w:tabs>
          <w:tab w:val="clear" w:pos="360"/>
        </w:tabs>
        <w:autoSpaceDE w:val="0"/>
        <w:autoSpaceDN w:val="0"/>
        <w:adjustRightInd w:val="0"/>
        <w:ind w:left="0" w:firstLine="0"/>
        <w:jc w:val="both"/>
      </w:pPr>
      <w:r w:rsidRPr="005920BC">
        <w:rPr>
          <w:b/>
          <w:bCs/>
          <w:u w:val="single"/>
        </w:rPr>
        <w:t xml:space="preserve">Initial Primary Frequency Response Measurement </w:t>
      </w:r>
    </w:p>
    <w:p w14:paraId="27698631" w14:textId="77777777" w:rsidR="009C76D8" w:rsidRPr="005920BC" w:rsidRDefault="009C76D8" w:rsidP="009C76D8">
      <w:pPr>
        <w:widowControl w:val="0"/>
        <w:autoSpaceDE w:val="0"/>
        <w:autoSpaceDN w:val="0"/>
        <w:adjustRightInd w:val="0"/>
        <w:spacing w:line="273" w:lineRule="atLeast"/>
        <w:jc w:val="both"/>
      </w:pPr>
    </w:p>
    <w:p w14:paraId="164DCCFC" w14:textId="77777777" w:rsidR="009C76D8" w:rsidRPr="005920BC" w:rsidRDefault="009C76D8" w:rsidP="009C76D8">
      <w:pPr>
        <w:widowControl w:val="0"/>
        <w:autoSpaceDE w:val="0"/>
        <w:autoSpaceDN w:val="0"/>
        <w:adjustRightInd w:val="0"/>
        <w:spacing w:line="273" w:lineRule="atLeast"/>
        <w:jc w:val="both"/>
      </w:pPr>
      <w:r w:rsidRPr="005920BC">
        <w:t>P.U.PFR</w:t>
      </w:r>
      <w:r w:rsidRPr="005920BC">
        <w:rPr>
          <w:vertAlign w:val="subscript"/>
        </w:rPr>
        <w:t>Resource</w:t>
      </w:r>
      <w:r w:rsidRPr="005920BC">
        <w:t xml:space="preserve"> is the per unit measure of the initial PFR of a Resource during identified FMEs. </w:t>
      </w:r>
    </w:p>
    <w:p w14:paraId="41BDA874" w14:textId="77777777" w:rsidR="009C76D8" w:rsidRPr="005920BC" w:rsidRDefault="009C76D8" w:rsidP="009C76D8">
      <w:pPr>
        <w:widowControl w:val="0"/>
        <w:autoSpaceDE w:val="0"/>
        <w:autoSpaceDN w:val="0"/>
        <w:adjustRightInd w:val="0"/>
        <w:spacing w:line="333" w:lineRule="atLeast"/>
        <w:jc w:val="both"/>
        <w:rPr>
          <w:rFonts w:ascii="Estrangelo Edessa" w:hAnsi="Estrangelo Edessa" w:cs="Estrangelo Edessa"/>
          <w:sz w:val="23"/>
          <w:szCs w:val="23"/>
        </w:rPr>
      </w:pPr>
    </w:p>
    <w:p w14:paraId="23F439DE" w14:textId="36FE78B0" w:rsidR="009C76D8" w:rsidRPr="005920BC" w:rsidRDefault="00FC6653" w:rsidP="009C76D8">
      <w:pPr>
        <w:widowControl w:val="0"/>
        <w:autoSpaceDE w:val="0"/>
        <w:autoSpaceDN w:val="0"/>
        <w:adjustRightInd w:val="0"/>
        <w:ind w:firstLine="720"/>
        <w:rPr>
          <w:rFonts w:ascii="Arial" w:hAnsi="Arial" w:cs="Arial"/>
          <w:color w:val="000000"/>
          <w:vertAlign w:val="subscript"/>
        </w:rPr>
      </w:pPr>
      <w:r>
        <w:rPr>
          <w:rFonts w:ascii="Arial" w:hAnsi="Arial" w:cs="Arial"/>
          <w:noProof/>
          <w:color w:val="000000"/>
          <w:position w:val="-30"/>
          <w:vertAlign w:val="subscript"/>
        </w:rPr>
        <w:drawing>
          <wp:inline distT="0" distB="0" distL="0" distR="0" wp14:anchorId="77A260DF" wp14:editId="4932A55B">
            <wp:extent cx="3697605" cy="429260"/>
            <wp:effectExtent l="0" t="0" r="0" b="8890"/>
            <wp:docPr id="28"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697605" cy="429260"/>
                    </a:xfrm>
                    <a:prstGeom prst="rect">
                      <a:avLst/>
                    </a:prstGeom>
                    <a:noFill/>
                    <a:ln>
                      <a:noFill/>
                    </a:ln>
                  </pic:spPr>
                </pic:pic>
              </a:graphicData>
            </a:graphic>
          </wp:inline>
        </w:drawing>
      </w:r>
    </w:p>
    <w:p w14:paraId="6B5CB750" w14:textId="77777777" w:rsidR="009C76D8" w:rsidRPr="005920BC" w:rsidRDefault="009C76D8" w:rsidP="009C76D8">
      <w:pPr>
        <w:widowControl w:val="0"/>
        <w:autoSpaceDE w:val="0"/>
        <w:autoSpaceDN w:val="0"/>
        <w:adjustRightInd w:val="0"/>
        <w:ind w:firstLine="720"/>
        <w:rPr>
          <w:rFonts w:ascii="Arial" w:hAnsi="Arial" w:cs="Arial"/>
          <w:color w:val="000000"/>
          <w:vertAlign w:val="subscript"/>
        </w:rPr>
      </w:pPr>
    </w:p>
    <w:p w14:paraId="5EF164B5" w14:textId="77777777" w:rsidR="009C76D8" w:rsidRPr="005920BC" w:rsidRDefault="009C76D8" w:rsidP="009C76D8">
      <w:pPr>
        <w:widowControl w:val="0"/>
        <w:autoSpaceDE w:val="0"/>
        <w:autoSpaceDN w:val="0"/>
        <w:adjustRightInd w:val="0"/>
        <w:rPr>
          <w:rFonts w:ascii="Arial" w:hAnsi="Arial" w:cs="Arial"/>
          <w:color w:val="000000"/>
        </w:rPr>
      </w:pPr>
    </w:p>
    <w:p w14:paraId="6DB15C47" w14:textId="77777777" w:rsidR="009C76D8" w:rsidRPr="005920BC" w:rsidRDefault="009C76D8" w:rsidP="009C76D8">
      <w:pPr>
        <w:widowControl w:val="0"/>
        <w:autoSpaceDE w:val="0"/>
        <w:autoSpaceDN w:val="0"/>
        <w:adjustRightInd w:val="0"/>
        <w:spacing w:after="590"/>
      </w:pPr>
      <w:r w:rsidRPr="005920BC">
        <w:t>Where P.U.PFR</w:t>
      </w:r>
      <w:r w:rsidRPr="005920BC">
        <w:rPr>
          <w:vertAlign w:val="subscript"/>
        </w:rPr>
        <w:t>Resource</w:t>
      </w:r>
      <w:r w:rsidRPr="005920BC">
        <w:t xml:space="preserve"> for each FME is limited to values between 0.0 and 2.0. </w:t>
      </w:r>
    </w:p>
    <w:p w14:paraId="482DF88B" w14:textId="77777777" w:rsidR="009C76D8" w:rsidRPr="005920BC" w:rsidRDefault="009C76D8" w:rsidP="009C76D8">
      <w:pPr>
        <w:widowControl w:val="0"/>
        <w:numPr>
          <w:ilvl w:val="0"/>
          <w:numId w:val="7"/>
        </w:numPr>
        <w:tabs>
          <w:tab w:val="clear" w:pos="360"/>
        </w:tabs>
        <w:autoSpaceDE w:val="0"/>
        <w:autoSpaceDN w:val="0"/>
        <w:adjustRightInd w:val="0"/>
        <w:spacing w:after="220"/>
        <w:ind w:left="0" w:right="632" w:firstLine="0"/>
        <w:rPr>
          <w:rFonts w:ascii="Arial" w:hAnsi="Arial" w:cs="Arial"/>
          <w:sz w:val="22"/>
          <w:szCs w:val="22"/>
        </w:rPr>
      </w:pPr>
      <w:r w:rsidRPr="005920BC">
        <w:t>The Adjusted Actual PFR</w:t>
      </w:r>
      <w:r w:rsidRPr="005920BC">
        <w:rPr>
          <w:rFonts w:ascii="Arial" w:hAnsi="Arial" w:cs="Arial"/>
          <w:sz w:val="22"/>
          <w:szCs w:val="22"/>
        </w:rPr>
        <w:t xml:space="preserve"> (APFR</w:t>
      </w:r>
      <w:r w:rsidRPr="005920BC">
        <w:rPr>
          <w:rFonts w:ascii="Arial" w:hAnsi="Arial" w:cs="Arial"/>
          <w:sz w:val="14"/>
          <w:szCs w:val="14"/>
        </w:rPr>
        <w:t>Adj</w:t>
      </w:r>
      <w:r w:rsidRPr="005920BC">
        <w:rPr>
          <w:rFonts w:ascii="Arial" w:hAnsi="Arial" w:cs="Arial"/>
          <w:sz w:val="22"/>
          <w:szCs w:val="22"/>
        </w:rPr>
        <w:t xml:space="preserve">) </w:t>
      </w:r>
      <w:r w:rsidRPr="005920BC">
        <w:t>and the Final Expected PFR</w:t>
      </w:r>
      <w:r w:rsidRPr="005920BC">
        <w:rPr>
          <w:rFonts w:ascii="Arial" w:hAnsi="Arial" w:cs="Arial"/>
          <w:sz w:val="22"/>
          <w:szCs w:val="22"/>
        </w:rPr>
        <w:t xml:space="preserve"> (EPFR</w:t>
      </w:r>
      <w:r w:rsidRPr="005920BC">
        <w:rPr>
          <w:rFonts w:ascii="Arial" w:hAnsi="Arial" w:cs="Arial"/>
          <w:sz w:val="14"/>
          <w:szCs w:val="14"/>
        </w:rPr>
        <w:t>final</w:t>
      </w:r>
      <w:r w:rsidRPr="005920BC">
        <w:rPr>
          <w:rFonts w:ascii="Arial" w:hAnsi="Arial" w:cs="Arial"/>
          <w:sz w:val="22"/>
          <w:szCs w:val="22"/>
        </w:rPr>
        <w:t xml:space="preserve">) </w:t>
      </w:r>
      <w:r w:rsidRPr="005920BC">
        <w:t xml:space="preserve">are calculated as described below. </w:t>
      </w:r>
    </w:p>
    <w:p w14:paraId="26A4C3F0" w14:textId="77777777" w:rsidR="009C76D8" w:rsidRPr="005920BC" w:rsidRDefault="009C76D8" w:rsidP="009C76D8">
      <w:pPr>
        <w:widowControl w:val="0"/>
        <w:numPr>
          <w:ilvl w:val="0"/>
          <w:numId w:val="7"/>
        </w:numPr>
        <w:tabs>
          <w:tab w:val="clear" w:pos="360"/>
        </w:tabs>
        <w:autoSpaceDE w:val="0"/>
        <w:autoSpaceDN w:val="0"/>
        <w:adjustRightInd w:val="0"/>
        <w:spacing w:after="220"/>
        <w:ind w:left="0" w:firstLine="0"/>
        <w:rPr>
          <w:rFonts w:ascii="Arial" w:hAnsi="Arial" w:cs="Arial"/>
          <w:sz w:val="14"/>
          <w:szCs w:val="14"/>
        </w:rPr>
      </w:pPr>
      <w:r w:rsidRPr="005920BC">
        <w:t>EPFR calculations use Governor droop and Governor Dead-Band values as stated in Section 2.2.7, Turbine Speed Governors, with the exception of combined-cycle facilities while being evaluated as a single resource (MW production of both the combustion turbine generator and the steam turbine generator are included in the evaluation) where the evaluation Governor droop will be 5.78%</w:t>
      </w:r>
    </w:p>
    <w:p w14:paraId="19FDA70E" w14:textId="77777777" w:rsidR="009C76D8" w:rsidRPr="005920BC" w:rsidRDefault="009C76D8" w:rsidP="009C76D8">
      <w:pPr>
        <w:widowControl w:val="0"/>
        <w:numPr>
          <w:ilvl w:val="0"/>
          <w:numId w:val="7"/>
        </w:numPr>
        <w:tabs>
          <w:tab w:val="clear" w:pos="360"/>
        </w:tabs>
        <w:autoSpaceDE w:val="0"/>
        <w:autoSpaceDN w:val="0"/>
        <w:adjustRightInd w:val="0"/>
        <w:spacing w:after="220"/>
        <w:ind w:left="0" w:firstLine="0"/>
        <w:jc w:val="both"/>
        <w:rPr>
          <w:b/>
          <w:bCs/>
          <w:u w:val="single"/>
        </w:rPr>
      </w:pPr>
      <w:r w:rsidRPr="005920BC">
        <w:rPr>
          <w:b/>
          <w:bCs/>
          <w:u w:val="single"/>
        </w:rPr>
        <w:t>Actual Primary Frequency Response (APFR</w:t>
      </w:r>
      <w:r w:rsidRPr="005920BC">
        <w:rPr>
          <w:b/>
          <w:bCs/>
          <w:u w:val="single"/>
          <w:vertAlign w:val="subscript"/>
        </w:rPr>
        <w:t>adj</w:t>
      </w:r>
      <w:r w:rsidRPr="005920BC">
        <w:rPr>
          <w:b/>
          <w:bCs/>
          <w:u w:val="single"/>
        </w:rPr>
        <w:t xml:space="preserve">) </w:t>
      </w:r>
    </w:p>
    <w:p w14:paraId="32FE87E6" w14:textId="77777777" w:rsidR="009C76D8" w:rsidRPr="005920BC" w:rsidRDefault="009C76D8" w:rsidP="009C76D8">
      <w:pPr>
        <w:widowControl w:val="0"/>
        <w:autoSpaceDE w:val="0"/>
        <w:autoSpaceDN w:val="0"/>
        <w:adjustRightInd w:val="0"/>
        <w:spacing w:line="271" w:lineRule="atLeast"/>
        <w:ind w:right="470"/>
        <w:rPr>
          <w:rFonts w:ascii="Arial" w:hAnsi="Arial" w:cs="Arial"/>
          <w:sz w:val="22"/>
          <w:szCs w:val="22"/>
        </w:rPr>
      </w:pPr>
      <w:r w:rsidRPr="005920BC">
        <w:t>The Adjusted Actual Primary Frequency Response</w:t>
      </w:r>
      <w:r w:rsidRPr="005920BC">
        <w:rPr>
          <w:rFonts w:ascii="Arial" w:hAnsi="Arial" w:cs="Arial"/>
          <w:sz w:val="22"/>
          <w:szCs w:val="22"/>
        </w:rPr>
        <w:t xml:space="preserve"> (APFR</w:t>
      </w:r>
      <w:r w:rsidRPr="005920BC">
        <w:rPr>
          <w:rFonts w:ascii="Arial" w:hAnsi="Arial" w:cs="Arial"/>
          <w:sz w:val="14"/>
          <w:szCs w:val="14"/>
        </w:rPr>
        <w:t>adj</w:t>
      </w:r>
      <w:r w:rsidRPr="005920BC">
        <w:rPr>
          <w:rFonts w:ascii="Arial" w:hAnsi="Arial" w:cs="Arial"/>
          <w:sz w:val="22"/>
          <w:szCs w:val="22"/>
        </w:rPr>
        <w:t>)</w:t>
      </w:r>
      <w:r w:rsidRPr="005920BC">
        <w:t xml:space="preserve"> is the difference between Post-perturbation Average MW and Pre-perturbation Average MW, including the ramp magnitude adjustment.</w:t>
      </w:r>
    </w:p>
    <w:p w14:paraId="69B044CA" w14:textId="77777777" w:rsidR="009C76D8" w:rsidRPr="005920BC" w:rsidRDefault="009C76D8" w:rsidP="009C76D8">
      <w:pPr>
        <w:widowControl w:val="0"/>
        <w:autoSpaceDE w:val="0"/>
        <w:autoSpaceDN w:val="0"/>
        <w:adjustRightInd w:val="0"/>
        <w:ind w:left="1277"/>
        <w:rPr>
          <w:rFonts w:ascii="Estrangelo Edessa" w:hAnsi="Estrangelo Edessa" w:cs="Estrangelo Edessa"/>
          <w:position w:val="5"/>
          <w:sz w:val="22"/>
          <w:szCs w:val="22"/>
          <w:vertAlign w:val="superscript"/>
        </w:rPr>
      </w:pPr>
    </w:p>
    <w:p w14:paraId="2A4BE91A" w14:textId="49185FD4" w:rsidR="009C76D8" w:rsidRPr="005920BC" w:rsidRDefault="00FC6653" w:rsidP="009C76D8">
      <w:pPr>
        <w:widowControl w:val="0"/>
        <w:autoSpaceDE w:val="0"/>
        <w:autoSpaceDN w:val="0"/>
        <w:adjustRightInd w:val="0"/>
        <w:rPr>
          <w:rFonts w:ascii="Cambria" w:hAnsi="Cambria" w:cs="Cambria"/>
          <w:sz w:val="22"/>
          <w:szCs w:val="22"/>
        </w:rPr>
      </w:pPr>
      <w:r>
        <w:rPr>
          <w:rFonts w:ascii="Arial" w:hAnsi="Arial" w:cs="Arial"/>
          <w:noProof/>
          <w:color w:val="000000"/>
        </w:rPr>
        <w:drawing>
          <wp:inline distT="0" distB="0" distL="0" distR="0" wp14:anchorId="2B6B3AE2" wp14:editId="57EA0D98">
            <wp:extent cx="5478145" cy="389890"/>
            <wp:effectExtent l="0" t="0" r="8255" b="0"/>
            <wp:docPr id="29"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78145" cy="389890"/>
                    </a:xfrm>
                    <a:prstGeom prst="rect">
                      <a:avLst/>
                    </a:prstGeom>
                    <a:noFill/>
                    <a:ln>
                      <a:noFill/>
                    </a:ln>
                  </pic:spPr>
                </pic:pic>
              </a:graphicData>
            </a:graphic>
          </wp:inline>
        </w:drawing>
      </w:r>
    </w:p>
    <w:p w14:paraId="3D3A5D9E" w14:textId="77777777" w:rsidR="009C76D8" w:rsidRPr="005920BC" w:rsidRDefault="009C76D8" w:rsidP="009C76D8">
      <w:pPr>
        <w:widowControl w:val="0"/>
        <w:autoSpaceDE w:val="0"/>
        <w:autoSpaceDN w:val="0"/>
        <w:adjustRightInd w:val="0"/>
        <w:spacing w:line="511" w:lineRule="atLeast"/>
      </w:pPr>
      <w:r w:rsidRPr="005920BC">
        <w:t xml:space="preserve">where: </w:t>
      </w:r>
    </w:p>
    <w:p w14:paraId="032641B5" w14:textId="77777777" w:rsidR="009C76D8" w:rsidRPr="005920BC" w:rsidRDefault="009C76D8" w:rsidP="009C76D8">
      <w:pPr>
        <w:widowControl w:val="0"/>
        <w:autoSpaceDE w:val="0"/>
        <w:autoSpaceDN w:val="0"/>
        <w:adjustRightInd w:val="0"/>
        <w:spacing w:line="511" w:lineRule="atLeast"/>
      </w:pPr>
      <w:r w:rsidRPr="005920BC">
        <w:rPr>
          <w:b/>
          <w:bCs/>
        </w:rPr>
        <w:lastRenderedPageBreak/>
        <w:t>Pre</w:t>
      </w:r>
      <w:r w:rsidRPr="005920BC">
        <w:rPr>
          <w:rFonts w:ascii="Cambria Math" w:hAnsi="Cambria Math" w:cs="Cambria Math"/>
          <w:b/>
          <w:bCs/>
        </w:rPr>
        <w:t>‐</w:t>
      </w:r>
      <w:r w:rsidRPr="005920BC">
        <w:rPr>
          <w:b/>
          <w:bCs/>
        </w:rPr>
        <w:t>perturbation Average MW</w:t>
      </w:r>
      <w:r w:rsidRPr="005920BC">
        <w:t>: Actual MW averaged from T</w:t>
      </w:r>
      <w:r w:rsidRPr="005920BC">
        <w:rPr>
          <w:rFonts w:ascii="Cambria Math" w:hAnsi="Cambria Math" w:cs="Cambria Math"/>
        </w:rPr>
        <w:t>‐</w:t>
      </w:r>
      <w:r w:rsidRPr="005920BC">
        <w:t>16 to T</w:t>
      </w:r>
      <w:r w:rsidRPr="005920BC">
        <w:rPr>
          <w:rFonts w:ascii="Cambria Math" w:hAnsi="Cambria Math" w:cs="Cambria Math"/>
        </w:rPr>
        <w:t>‐</w:t>
      </w:r>
      <w:r w:rsidRPr="005920BC">
        <w:t xml:space="preserve">2 </w:t>
      </w:r>
    </w:p>
    <w:p w14:paraId="6DB35EEB" w14:textId="77777777" w:rsidR="009C76D8" w:rsidRPr="005920BC" w:rsidRDefault="009C76D8" w:rsidP="009C76D8">
      <w:pPr>
        <w:widowControl w:val="0"/>
        <w:autoSpaceDE w:val="0"/>
        <w:autoSpaceDN w:val="0"/>
        <w:adjustRightInd w:val="0"/>
        <w:rPr>
          <w:rFonts w:ascii="Arial" w:hAnsi="Arial" w:cs="Arial"/>
          <w:color w:val="000000"/>
        </w:rPr>
      </w:pPr>
    </w:p>
    <w:p w14:paraId="154D56FC" w14:textId="6BEFCF82" w:rsidR="009C76D8" w:rsidRPr="005920BC" w:rsidRDefault="00FC6653" w:rsidP="009C76D8">
      <w:pPr>
        <w:widowControl w:val="0"/>
        <w:autoSpaceDE w:val="0"/>
        <w:autoSpaceDN w:val="0"/>
        <w:adjustRightInd w:val="0"/>
        <w:ind w:left="630"/>
        <w:rPr>
          <w:rFonts w:ascii="Arial" w:hAnsi="Arial" w:cs="Arial"/>
          <w:color w:val="000000"/>
        </w:rPr>
      </w:pPr>
      <w:r>
        <w:rPr>
          <w:rFonts w:ascii="Arial" w:hAnsi="Arial" w:cs="Arial"/>
          <w:noProof/>
          <w:color w:val="000000"/>
          <w:position w:val="-24"/>
        </w:rPr>
        <w:drawing>
          <wp:inline distT="0" distB="0" distL="0" distR="0" wp14:anchorId="4BBEAAEB" wp14:editId="454B119F">
            <wp:extent cx="1812925" cy="469265"/>
            <wp:effectExtent l="0" t="0" r="0" b="6985"/>
            <wp:docPr id="30"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812925" cy="469265"/>
                    </a:xfrm>
                    <a:prstGeom prst="rect">
                      <a:avLst/>
                    </a:prstGeom>
                    <a:pattFill prst="ltDnDiag">
                      <a:fgClr>
                        <a:srgbClr val="FFFFFF"/>
                      </a:fgClr>
                      <a:bgClr>
                        <a:srgbClr val="FFFFFF"/>
                      </a:bgClr>
                    </a:pattFill>
                    <a:ln>
                      <a:noFill/>
                    </a:ln>
                  </pic:spPr>
                </pic:pic>
              </a:graphicData>
            </a:graphic>
          </wp:inline>
        </w:drawing>
      </w:r>
    </w:p>
    <w:p w14:paraId="530EC475" w14:textId="77777777" w:rsidR="009C76D8" w:rsidRPr="005920BC" w:rsidRDefault="009C76D8" w:rsidP="009C76D8">
      <w:pPr>
        <w:widowControl w:val="0"/>
        <w:autoSpaceDE w:val="0"/>
        <w:autoSpaceDN w:val="0"/>
        <w:adjustRightInd w:val="0"/>
        <w:rPr>
          <w:rFonts w:ascii="Arial" w:hAnsi="Arial" w:cs="Arial"/>
          <w:color w:val="000000"/>
        </w:rPr>
      </w:pPr>
    </w:p>
    <w:p w14:paraId="78939E35" w14:textId="77777777" w:rsidR="009C76D8" w:rsidRPr="005920BC" w:rsidRDefault="009C76D8" w:rsidP="009C76D8">
      <w:pPr>
        <w:widowControl w:val="0"/>
        <w:autoSpaceDE w:val="0"/>
        <w:autoSpaceDN w:val="0"/>
        <w:adjustRightInd w:val="0"/>
        <w:rPr>
          <w:rFonts w:ascii="Arial" w:hAnsi="Arial" w:cs="Arial"/>
          <w:color w:val="000000"/>
        </w:rPr>
      </w:pPr>
    </w:p>
    <w:p w14:paraId="52295210" w14:textId="77777777" w:rsidR="009C76D8" w:rsidRPr="005920BC" w:rsidRDefault="009C76D8" w:rsidP="009C76D8">
      <w:pPr>
        <w:widowControl w:val="0"/>
        <w:autoSpaceDE w:val="0"/>
        <w:autoSpaceDN w:val="0"/>
        <w:adjustRightInd w:val="0"/>
      </w:pPr>
      <w:r w:rsidRPr="005920BC">
        <w:rPr>
          <w:b/>
          <w:bCs/>
        </w:rPr>
        <w:t>Post</w:t>
      </w:r>
      <w:r w:rsidRPr="005920BC">
        <w:rPr>
          <w:rFonts w:ascii="Cambria Math" w:hAnsi="Cambria Math" w:cs="Cambria Math"/>
          <w:b/>
          <w:bCs/>
        </w:rPr>
        <w:t>‐</w:t>
      </w:r>
      <w:r w:rsidRPr="005920BC">
        <w:rPr>
          <w:b/>
          <w:bCs/>
        </w:rPr>
        <w:t>perturbation Average MW</w:t>
      </w:r>
      <w:r w:rsidRPr="005920BC">
        <w:t xml:space="preserve">: Actual MW averaged from T+20 to T+52 </w:t>
      </w:r>
    </w:p>
    <w:p w14:paraId="163DFE91" w14:textId="77777777" w:rsidR="009C76D8" w:rsidRPr="005920BC" w:rsidRDefault="009C76D8" w:rsidP="009C76D8">
      <w:pPr>
        <w:widowControl w:val="0"/>
        <w:autoSpaceDE w:val="0"/>
        <w:autoSpaceDN w:val="0"/>
        <w:adjustRightInd w:val="0"/>
        <w:rPr>
          <w:rFonts w:ascii="Arial" w:hAnsi="Arial" w:cs="Arial"/>
          <w:color w:val="000000"/>
        </w:rPr>
      </w:pPr>
    </w:p>
    <w:p w14:paraId="635BB07A" w14:textId="0A3EB88B" w:rsidR="009C76D8" w:rsidRPr="005920BC" w:rsidRDefault="00FC6653" w:rsidP="009C76D8">
      <w:pPr>
        <w:widowControl w:val="0"/>
        <w:autoSpaceDE w:val="0"/>
        <w:autoSpaceDN w:val="0"/>
        <w:adjustRightInd w:val="0"/>
        <w:ind w:left="360"/>
        <w:rPr>
          <w:rFonts w:ascii="Arial" w:hAnsi="Arial" w:cs="Arial"/>
          <w:color w:val="000000"/>
        </w:rPr>
      </w:pPr>
      <w:r>
        <w:rPr>
          <w:rFonts w:ascii="Arial" w:hAnsi="Arial" w:cs="Arial"/>
          <w:noProof/>
          <w:color w:val="000000"/>
          <w:position w:val="-24"/>
        </w:rPr>
        <w:drawing>
          <wp:inline distT="0" distB="0" distL="0" distR="0" wp14:anchorId="6CAFE9C3" wp14:editId="1EBE6BEA">
            <wp:extent cx="1884680" cy="469265"/>
            <wp:effectExtent l="0" t="0" r="1270" b="6985"/>
            <wp:docPr id="31"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884680" cy="469265"/>
                    </a:xfrm>
                    <a:prstGeom prst="rect">
                      <a:avLst/>
                    </a:prstGeom>
                    <a:pattFill prst="ltDnDiag">
                      <a:fgClr>
                        <a:srgbClr val="FFFFFF"/>
                      </a:fgClr>
                      <a:bgClr>
                        <a:srgbClr val="FFFFFF"/>
                      </a:bgClr>
                    </a:pattFill>
                    <a:ln>
                      <a:noFill/>
                    </a:ln>
                  </pic:spPr>
                </pic:pic>
              </a:graphicData>
            </a:graphic>
          </wp:inline>
        </w:drawing>
      </w:r>
    </w:p>
    <w:p w14:paraId="4F8E342D" w14:textId="77777777" w:rsidR="009C76D8" w:rsidRPr="005920BC" w:rsidRDefault="009C76D8" w:rsidP="009C76D8">
      <w:pPr>
        <w:widowControl w:val="0"/>
        <w:autoSpaceDE w:val="0"/>
        <w:autoSpaceDN w:val="0"/>
        <w:adjustRightInd w:val="0"/>
        <w:rPr>
          <w:rFonts w:ascii="Arial" w:hAnsi="Arial" w:cs="Arial"/>
          <w:color w:val="000000"/>
        </w:rPr>
      </w:pPr>
    </w:p>
    <w:p w14:paraId="1D7485DB" w14:textId="77777777" w:rsidR="009C76D8" w:rsidRPr="005920BC" w:rsidRDefault="009C76D8" w:rsidP="009C76D8">
      <w:pPr>
        <w:widowControl w:val="0"/>
        <w:autoSpaceDE w:val="0"/>
        <w:autoSpaceDN w:val="0"/>
        <w:adjustRightInd w:val="0"/>
        <w:rPr>
          <w:rFonts w:ascii="Cambria" w:hAnsi="Cambria" w:cs="Cambria"/>
          <w:sz w:val="22"/>
          <w:szCs w:val="22"/>
        </w:rPr>
      </w:pPr>
    </w:p>
    <w:p w14:paraId="1A3FDE6E" w14:textId="77777777" w:rsidR="009C76D8" w:rsidRPr="005920BC" w:rsidRDefault="009C76D8" w:rsidP="009C76D8">
      <w:pPr>
        <w:widowControl w:val="0"/>
        <w:numPr>
          <w:ilvl w:val="0"/>
          <w:numId w:val="7"/>
        </w:numPr>
        <w:tabs>
          <w:tab w:val="clear" w:pos="360"/>
        </w:tabs>
        <w:autoSpaceDE w:val="0"/>
        <w:autoSpaceDN w:val="0"/>
        <w:adjustRightInd w:val="0"/>
        <w:spacing w:after="220"/>
        <w:ind w:left="0" w:firstLine="0"/>
        <w:rPr>
          <w:rFonts w:ascii="Arial" w:hAnsi="Arial" w:cs="Arial"/>
          <w:sz w:val="22"/>
          <w:szCs w:val="22"/>
        </w:rPr>
      </w:pPr>
      <w:r w:rsidRPr="005920BC">
        <w:t>Ramp Adjustment: The Actual PFR number that is used to calculate</w:t>
      </w:r>
      <w:r w:rsidRPr="005920BC">
        <w:rPr>
          <w:rFonts w:ascii="Arial" w:hAnsi="Arial" w:cs="Arial"/>
          <w:sz w:val="22"/>
          <w:szCs w:val="22"/>
        </w:rPr>
        <w:t xml:space="preserve"> P.U.PFR</w:t>
      </w:r>
      <w:r w:rsidRPr="005920BC">
        <w:rPr>
          <w:rFonts w:ascii="Arial" w:hAnsi="Arial" w:cs="Arial"/>
          <w:sz w:val="14"/>
          <w:szCs w:val="14"/>
        </w:rPr>
        <w:t>Resource</w:t>
      </w:r>
      <w:r w:rsidRPr="005920BC">
        <w:rPr>
          <w:rFonts w:ascii="Arial" w:hAnsi="Arial" w:cs="Arial"/>
          <w:sz w:val="22"/>
          <w:szCs w:val="22"/>
        </w:rPr>
        <w:t xml:space="preserve"> </w:t>
      </w:r>
      <w:r w:rsidRPr="005920BC">
        <w:t xml:space="preserve">is adjusted for the ramp magnitude of the generating unit/generating facility during the pre‐perturbation minute. The ramp magnitude is subtracted from the APFR. </w:t>
      </w:r>
    </w:p>
    <w:p w14:paraId="1F44DA76" w14:textId="77777777" w:rsidR="009C76D8" w:rsidRPr="005920BC" w:rsidRDefault="009C76D8" w:rsidP="009C76D8">
      <w:pPr>
        <w:widowControl w:val="0"/>
        <w:numPr>
          <w:ilvl w:val="0"/>
          <w:numId w:val="7"/>
        </w:numPr>
        <w:tabs>
          <w:tab w:val="clear" w:pos="360"/>
        </w:tabs>
        <w:autoSpaceDE w:val="0"/>
        <w:autoSpaceDN w:val="0"/>
        <w:adjustRightInd w:val="0"/>
        <w:spacing w:after="220" w:line="308" w:lineRule="atLeast"/>
        <w:ind w:left="0" w:firstLine="720"/>
        <w:rPr>
          <w:rFonts w:ascii="Arial" w:hAnsi="Arial" w:cs="Arial"/>
          <w:sz w:val="22"/>
          <w:szCs w:val="22"/>
        </w:rPr>
      </w:pPr>
      <w:r w:rsidRPr="005920BC">
        <w:rPr>
          <w:rFonts w:ascii="Arial" w:hAnsi="Arial" w:cs="Arial"/>
          <w:sz w:val="22"/>
          <w:szCs w:val="22"/>
        </w:rPr>
        <w:t>Ramp Magnitude = (MW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4</w:t>
      </w:r>
      <w:r w:rsidRPr="005920BC">
        <w:rPr>
          <w:rFonts w:ascii="Arial" w:hAnsi="Arial" w:cs="Arial"/>
          <w:sz w:val="22"/>
          <w:szCs w:val="22"/>
        </w:rPr>
        <w:t xml:space="preserve"> – 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60</w:t>
      </w:r>
      <w:r w:rsidRPr="005920BC">
        <w:rPr>
          <w:rFonts w:ascii="Arial" w:hAnsi="Arial" w:cs="Arial"/>
          <w:sz w:val="22"/>
          <w:szCs w:val="22"/>
        </w:rPr>
        <w:t xml:space="preserve">)*0.59 </w:t>
      </w:r>
    </w:p>
    <w:p w14:paraId="2F7D92B2" w14:textId="77777777" w:rsidR="009C76D8" w:rsidRPr="005920BC" w:rsidRDefault="009C76D8" w:rsidP="009C76D8">
      <w:pPr>
        <w:widowControl w:val="0"/>
        <w:autoSpaceDE w:val="0"/>
        <w:autoSpaceDN w:val="0"/>
        <w:adjustRightInd w:val="0"/>
        <w:contextualSpacing/>
        <w:rPr>
          <w:rFonts w:ascii="Arial" w:hAnsi="Arial" w:cs="Arial"/>
          <w:sz w:val="22"/>
          <w:szCs w:val="22"/>
        </w:rPr>
      </w:pPr>
      <w:r w:rsidRPr="005920BC">
        <w:rPr>
          <w:rFonts w:ascii="Arial" w:hAnsi="Arial" w:cs="Arial"/>
          <w:sz w:val="22"/>
          <w:szCs w:val="22"/>
        </w:rPr>
        <w:t>(</w:t>
      </w:r>
      <w:r w:rsidRPr="005920BC">
        <w:rPr>
          <w:rFonts w:ascii="Arial" w:hAnsi="Arial" w:cs="Arial"/>
          <w:sz w:val="23"/>
          <w:szCs w:val="23"/>
        </w:rPr>
        <w:t>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 xml:space="preserve">4 </w:t>
      </w:r>
      <w:r w:rsidRPr="005920BC">
        <w:rPr>
          <w:rFonts w:ascii="Arial" w:hAnsi="Arial" w:cs="Arial"/>
          <w:sz w:val="23"/>
          <w:szCs w:val="23"/>
        </w:rPr>
        <w:t>– MW</w:t>
      </w:r>
      <w:r w:rsidRPr="005920BC">
        <w:rPr>
          <w:rFonts w:ascii="Arial" w:hAnsi="Arial" w:cs="Arial"/>
          <w:sz w:val="16"/>
          <w:szCs w:val="16"/>
        </w:rPr>
        <w:t>T</w:t>
      </w:r>
      <w:r w:rsidRPr="005920BC">
        <w:rPr>
          <w:rFonts w:ascii="Cambria Math" w:hAnsi="Cambria Math" w:cs="Cambria Math"/>
          <w:sz w:val="16"/>
          <w:szCs w:val="16"/>
        </w:rPr>
        <w:t>‐</w:t>
      </w:r>
      <w:r w:rsidRPr="005920BC">
        <w:rPr>
          <w:rFonts w:ascii="Arial" w:hAnsi="Arial" w:cs="Arial"/>
          <w:sz w:val="16"/>
          <w:szCs w:val="16"/>
        </w:rPr>
        <w:t>60</w:t>
      </w:r>
      <w:r w:rsidRPr="005920BC">
        <w:rPr>
          <w:rFonts w:ascii="Arial" w:hAnsi="Arial" w:cs="Arial"/>
          <w:sz w:val="22"/>
          <w:szCs w:val="22"/>
        </w:rPr>
        <w:t xml:space="preserve">) </w:t>
      </w:r>
      <w:r w:rsidRPr="005920BC">
        <w:t xml:space="preserve">represents </w:t>
      </w:r>
      <w:del w:id="722" w:author="ERCOT" w:date="2019-11-07T10:38:00Z">
        <w:r w:rsidRPr="005920BC" w:rsidDel="00F00080">
          <w:delText>the</w:delText>
        </w:r>
      </w:del>
      <w:ins w:id="723" w:author="ERCOT" w:date="2019-11-07T10:38:00Z">
        <w:r>
          <w:t>unit’s</w:t>
        </w:r>
      </w:ins>
      <w:r w:rsidRPr="005920BC">
        <w:t xml:space="preserve"> MW ramp </w:t>
      </w:r>
      <w:del w:id="724" w:author="ERCOT" w:date="2019-11-05T14:11:00Z">
        <w:r w:rsidRPr="005920BC" w:rsidDel="00B501EE">
          <w:delText>the generator resource/generator facility</w:delText>
        </w:r>
      </w:del>
      <w:del w:id="725" w:author="ERCOT" w:date="2019-11-07T10:30:00Z">
        <w:r w:rsidRPr="005920BC" w:rsidDel="004F38EC">
          <w:delText xml:space="preserve"> </w:delText>
        </w:r>
      </w:del>
      <w:r w:rsidRPr="005920BC">
        <w:t>for a full minute prior to the FME.  The factor 0.59 adjusts this full minute ramp to represent the ramp that should have been achieved during the post‐perturbation measurement period.</w:t>
      </w:r>
      <w:r w:rsidRPr="005920BC">
        <w:rPr>
          <w:rFonts w:ascii="Arial" w:hAnsi="Arial" w:cs="Arial"/>
          <w:sz w:val="22"/>
          <w:szCs w:val="22"/>
        </w:rPr>
        <w:t xml:space="preserve"> </w:t>
      </w:r>
    </w:p>
    <w:p w14:paraId="7F71887B" w14:textId="77777777" w:rsidR="009C76D8" w:rsidRPr="005920BC" w:rsidRDefault="009C76D8" w:rsidP="009C76D8">
      <w:pPr>
        <w:widowControl w:val="0"/>
        <w:autoSpaceDE w:val="0"/>
        <w:autoSpaceDN w:val="0"/>
        <w:adjustRightInd w:val="0"/>
        <w:rPr>
          <w:rFonts w:ascii="Arial" w:hAnsi="Arial" w:cs="Arial"/>
          <w:color w:val="000000"/>
        </w:rPr>
      </w:pPr>
    </w:p>
    <w:p w14:paraId="418DE460" w14:textId="77777777" w:rsidR="009C76D8" w:rsidRPr="005920BC" w:rsidRDefault="009C76D8" w:rsidP="009C76D8">
      <w:pPr>
        <w:widowControl w:val="0"/>
        <w:numPr>
          <w:ilvl w:val="0"/>
          <w:numId w:val="7"/>
        </w:numPr>
        <w:tabs>
          <w:tab w:val="clear" w:pos="360"/>
        </w:tabs>
        <w:autoSpaceDE w:val="0"/>
        <w:autoSpaceDN w:val="0"/>
        <w:adjustRightInd w:val="0"/>
        <w:spacing w:after="220"/>
        <w:ind w:left="0" w:firstLine="0"/>
        <w:jc w:val="both"/>
      </w:pPr>
      <w:r w:rsidRPr="005920BC">
        <w:rPr>
          <w:b/>
          <w:bCs/>
          <w:u w:val="single"/>
        </w:rPr>
        <w:t xml:space="preserve">Expected Primary Frequency Response (EPFR) </w:t>
      </w:r>
    </w:p>
    <w:p w14:paraId="7B7EFCEE" w14:textId="77777777" w:rsidR="009C76D8" w:rsidRPr="005920BC" w:rsidRDefault="009C76D8" w:rsidP="009C76D8">
      <w:pPr>
        <w:widowControl w:val="0"/>
        <w:autoSpaceDE w:val="0"/>
        <w:autoSpaceDN w:val="0"/>
        <w:adjustRightInd w:val="0"/>
        <w:spacing w:line="311" w:lineRule="atLeast"/>
        <w:ind w:right="97"/>
        <w:jc w:val="both"/>
      </w:pPr>
      <w:r w:rsidRPr="005920BC">
        <w:rPr>
          <w:color w:val="000000"/>
        </w:rPr>
        <w:t>For all Generation Resources,</w:t>
      </w:r>
      <w:ins w:id="726" w:author="ERCOT" w:date="2019-11-04T17:49:00Z">
        <w:r>
          <w:rPr>
            <w:color w:val="000000"/>
          </w:rPr>
          <w:t xml:space="preserve"> </w:t>
        </w:r>
        <w:r>
          <w:t>ESRs</w:t>
        </w:r>
      </w:ins>
      <w:ins w:id="727" w:author="ERCOT" w:date="2019-11-04T17:50:00Z">
        <w:r>
          <w:t>,</w:t>
        </w:r>
      </w:ins>
      <w:r w:rsidRPr="005920BC">
        <w:rPr>
          <w:color w:val="000000"/>
        </w:rPr>
        <w:t xml:space="preserve"> SOTGs, SOTSGs, and Controllable Load Resources, the ideal Expected PFR (EPFR</w:t>
      </w:r>
      <w:r w:rsidRPr="005920BC">
        <w:rPr>
          <w:color w:val="000000"/>
          <w:vertAlign w:val="subscript"/>
        </w:rPr>
        <w:t>ideal</w:t>
      </w:r>
      <w:r w:rsidRPr="005920BC">
        <w:rPr>
          <w:color w:val="000000"/>
        </w:rPr>
        <w:t>) is calculated as the difference between the EPFR</w:t>
      </w:r>
      <w:r w:rsidRPr="005920BC">
        <w:rPr>
          <w:color w:val="000000"/>
          <w:vertAlign w:val="subscript"/>
        </w:rPr>
        <w:t>post</w:t>
      </w:r>
      <w:r w:rsidRPr="005920BC">
        <w:rPr>
          <w:rFonts w:ascii="Cambria Math" w:hAnsi="Cambria Math" w:cs="Cambria Math"/>
          <w:color w:val="000000"/>
          <w:vertAlign w:val="subscript"/>
        </w:rPr>
        <w:t>‐</w:t>
      </w:r>
      <w:r w:rsidRPr="005920BC">
        <w:rPr>
          <w:color w:val="000000"/>
          <w:vertAlign w:val="subscript"/>
        </w:rPr>
        <w:t xml:space="preserve">perturbation </w:t>
      </w:r>
      <w:r w:rsidRPr="005920BC">
        <w:rPr>
          <w:color w:val="000000"/>
        </w:rPr>
        <w:t>and the EPFR</w:t>
      </w:r>
      <w:r w:rsidRPr="005920BC">
        <w:rPr>
          <w:color w:val="000000"/>
          <w:vertAlign w:val="subscript"/>
        </w:rPr>
        <w:t>pre</w:t>
      </w:r>
      <w:r w:rsidRPr="005920BC">
        <w:rPr>
          <w:rFonts w:ascii="Cambria Math" w:hAnsi="Cambria Math" w:cs="Cambria Math"/>
          <w:color w:val="000000"/>
          <w:vertAlign w:val="subscript"/>
        </w:rPr>
        <w:t>‐</w:t>
      </w:r>
      <w:r w:rsidRPr="005920BC">
        <w:rPr>
          <w:color w:val="000000"/>
          <w:vertAlign w:val="subscript"/>
        </w:rPr>
        <w:t>perturbation</w:t>
      </w:r>
      <w:r w:rsidRPr="005920BC">
        <w:rPr>
          <w:color w:val="000000"/>
        </w:rPr>
        <w:t>.</w:t>
      </w:r>
    </w:p>
    <w:p w14:paraId="51BA304B" w14:textId="77777777" w:rsidR="009C76D8" w:rsidRPr="005920BC" w:rsidRDefault="009C76D8" w:rsidP="009C76D8">
      <w:pPr>
        <w:widowControl w:val="0"/>
        <w:autoSpaceDE w:val="0"/>
        <w:autoSpaceDN w:val="0"/>
        <w:adjustRightInd w:val="0"/>
        <w:spacing w:line="311" w:lineRule="atLeast"/>
        <w:ind w:right="97"/>
        <w:jc w:val="both"/>
      </w:pPr>
    </w:p>
    <w:p w14:paraId="6EDB9492" w14:textId="77777777" w:rsidR="009C76D8" w:rsidRPr="005920BC" w:rsidRDefault="009C76D8" w:rsidP="009C76D8">
      <w:pPr>
        <w:widowControl w:val="0"/>
        <w:autoSpaceDE w:val="0"/>
        <w:autoSpaceDN w:val="0"/>
        <w:adjustRightInd w:val="0"/>
        <w:rPr>
          <w:rFonts w:ascii="Cambria" w:hAnsi="Cambria" w:cs="Cambria"/>
          <w:sz w:val="23"/>
          <w:szCs w:val="23"/>
        </w:rPr>
      </w:pPr>
    </w:p>
    <w:p w14:paraId="78DF9162" w14:textId="551BB23B" w:rsidR="009C76D8" w:rsidRPr="005920BC" w:rsidRDefault="00FC6653" w:rsidP="009C76D8">
      <w:pPr>
        <w:widowControl w:val="0"/>
        <w:autoSpaceDE w:val="0"/>
        <w:autoSpaceDN w:val="0"/>
        <w:adjustRightInd w:val="0"/>
        <w:rPr>
          <w:rFonts w:ascii="Arial" w:hAnsi="Arial" w:cs="Arial"/>
          <w:color w:val="000000"/>
        </w:rPr>
      </w:pPr>
      <w:r>
        <w:rPr>
          <w:rFonts w:ascii="Arial" w:hAnsi="Arial" w:cs="Arial"/>
          <w:noProof/>
          <w:color w:val="000000"/>
        </w:rPr>
        <w:drawing>
          <wp:inline distT="0" distB="0" distL="0" distR="0" wp14:anchorId="33A7C95D" wp14:editId="0509695C">
            <wp:extent cx="4531995" cy="437515"/>
            <wp:effectExtent l="0" t="0" r="1905" b="635"/>
            <wp:docPr id="32"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531995" cy="437515"/>
                    </a:xfrm>
                    <a:prstGeom prst="rect">
                      <a:avLst/>
                    </a:prstGeom>
                    <a:noFill/>
                    <a:ln>
                      <a:noFill/>
                    </a:ln>
                  </pic:spPr>
                </pic:pic>
              </a:graphicData>
            </a:graphic>
          </wp:inline>
        </w:drawing>
      </w:r>
    </w:p>
    <w:p w14:paraId="33D94F9E" w14:textId="77777777" w:rsidR="009C76D8" w:rsidRPr="005920BC" w:rsidRDefault="009C76D8" w:rsidP="009C76D8">
      <w:pPr>
        <w:widowControl w:val="0"/>
        <w:autoSpaceDE w:val="0"/>
        <w:autoSpaceDN w:val="0"/>
        <w:adjustRightInd w:val="0"/>
        <w:rPr>
          <w:rFonts w:ascii="Arial" w:hAnsi="Arial" w:cs="Arial"/>
          <w:color w:val="000000"/>
        </w:rPr>
      </w:pPr>
    </w:p>
    <w:p w14:paraId="32D03358" w14:textId="77777777" w:rsidR="009C76D8" w:rsidRPr="005920BC" w:rsidRDefault="009C76D8" w:rsidP="009C76D8">
      <w:pPr>
        <w:widowControl w:val="0"/>
        <w:autoSpaceDE w:val="0"/>
        <w:autoSpaceDN w:val="0"/>
        <w:adjustRightInd w:val="0"/>
        <w:rPr>
          <w:rFonts w:ascii="Arial" w:hAnsi="Arial" w:cs="Arial"/>
          <w:color w:val="000000"/>
        </w:rPr>
      </w:pPr>
      <w:r w:rsidRPr="005920BC">
        <w:t>When the frequency is outside the Governor Dead-Band and above 60Hz</w:t>
      </w:r>
      <w:r w:rsidRPr="005920BC">
        <w:rPr>
          <w:rFonts w:ascii="Arial" w:hAnsi="Arial" w:cs="Arial"/>
          <w:sz w:val="22"/>
          <w:szCs w:val="22"/>
        </w:rPr>
        <w:t xml:space="preserve">: </w:t>
      </w:r>
    </w:p>
    <w:p w14:paraId="784E93BA" w14:textId="67C4B4C2" w:rsidR="009C76D8" w:rsidRPr="005920BC" w:rsidRDefault="00FC6653" w:rsidP="009C76D8">
      <w:pPr>
        <w:widowControl w:val="0"/>
        <w:autoSpaceDE w:val="0"/>
        <w:autoSpaceDN w:val="0"/>
        <w:adjustRightInd w:val="0"/>
        <w:rPr>
          <w:rFonts w:ascii="Arial" w:hAnsi="Arial" w:cs="Arial"/>
          <w:color w:val="000000"/>
        </w:rPr>
      </w:pPr>
      <w:r>
        <w:rPr>
          <w:rFonts w:ascii="Arial" w:hAnsi="Arial" w:cs="Arial"/>
          <w:noProof/>
        </w:rPr>
        <w:drawing>
          <wp:inline distT="0" distB="0" distL="0" distR="0" wp14:anchorId="46E4C170" wp14:editId="2A966C47">
            <wp:extent cx="5534025" cy="1741170"/>
            <wp:effectExtent l="0" t="0" r="9525" b="0"/>
            <wp:docPr id="33"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534025" cy="1741170"/>
                    </a:xfrm>
                    <a:prstGeom prst="rect">
                      <a:avLst/>
                    </a:prstGeom>
                    <a:noFill/>
                    <a:ln>
                      <a:noFill/>
                    </a:ln>
                  </pic:spPr>
                </pic:pic>
              </a:graphicData>
            </a:graphic>
          </wp:inline>
        </w:drawing>
      </w:r>
    </w:p>
    <w:p w14:paraId="798641D3" w14:textId="77777777" w:rsidR="009C76D8" w:rsidRPr="005920BC" w:rsidRDefault="009C76D8" w:rsidP="009C76D8">
      <w:pPr>
        <w:widowControl w:val="0"/>
        <w:autoSpaceDE w:val="0"/>
        <w:autoSpaceDN w:val="0"/>
        <w:adjustRightInd w:val="0"/>
        <w:rPr>
          <w:rFonts w:ascii="Arial" w:hAnsi="Arial" w:cs="Arial"/>
          <w:color w:val="000000"/>
        </w:rPr>
      </w:pPr>
    </w:p>
    <w:p w14:paraId="2E983437" w14:textId="77777777" w:rsidR="009C76D8" w:rsidRPr="005920BC" w:rsidRDefault="009C76D8" w:rsidP="009C76D8">
      <w:pPr>
        <w:widowControl w:val="0"/>
        <w:autoSpaceDE w:val="0"/>
        <w:autoSpaceDN w:val="0"/>
        <w:adjustRightInd w:val="0"/>
        <w:rPr>
          <w:rFonts w:ascii="Arial" w:hAnsi="Arial" w:cs="Arial"/>
          <w:sz w:val="22"/>
          <w:szCs w:val="22"/>
        </w:rPr>
      </w:pPr>
      <w:r w:rsidRPr="005920BC">
        <w:lastRenderedPageBreak/>
        <w:t>When the frequency is outside the Governor Dead-Band and below 60Hz</w:t>
      </w:r>
      <w:r w:rsidRPr="005920BC">
        <w:rPr>
          <w:rFonts w:ascii="Arial" w:hAnsi="Arial" w:cs="Arial"/>
          <w:sz w:val="22"/>
          <w:szCs w:val="22"/>
        </w:rPr>
        <w:t xml:space="preserve">: </w:t>
      </w:r>
    </w:p>
    <w:p w14:paraId="2017DF80" w14:textId="7180A513" w:rsidR="009C76D8" w:rsidRPr="005920BC" w:rsidRDefault="00FC6653" w:rsidP="009C76D8">
      <w:pPr>
        <w:widowControl w:val="0"/>
        <w:autoSpaceDE w:val="0"/>
        <w:autoSpaceDN w:val="0"/>
        <w:adjustRightInd w:val="0"/>
        <w:spacing w:line="443" w:lineRule="atLeast"/>
        <w:rPr>
          <w:rFonts w:ascii="Calibri" w:hAnsi="Calibri" w:cs="Calibri"/>
          <w:sz w:val="22"/>
          <w:szCs w:val="22"/>
        </w:rPr>
      </w:pPr>
      <w:r>
        <w:rPr>
          <w:rFonts w:ascii="Arial" w:hAnsi="Arial" w:cs="Arial"/>
          <w:noProof/>
          <w:color w:val="000000"/>
        </w:rPr>
        <w:drawing>
          <wp:inline distT="0" distB="0" distL="0" distR="0" wp14:anchorId="50DDB88F" wp14:editId="66E81BD5">
            <wp:extent cx="5526405" cy="1343660"/>
            <wp:effectExtent l="0" t="0" r="0" b="8890"/>
            <wp:docPr id="34"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526405" cy="1343660"/>
                    </a:xfrm>
                    <a:prstGeom prst="rect">
                      <a:avLst/>
                    </a:prstGeom>
                    <a:noFill/>
                    <a:ln>
                      <a:noFill/>
                    </a:ln>
                  </pic:spPr>
                </pic:pic>
              </a:graphicData>
            </a:graphic>
          </wp:inline>
        </w:drawing>
      </w:r>
    </w:p>
    <w:p w14:paraId="4EE5E9D8" w14:textId="77777777" w:rsidR="009C76D8" w:rsidRPr="005920BC" w:rsidRDefault="009C76D8" w:rsidP="009C76D8">
      <w:pPr>
        <w:widowControl w:val="0"/>
        <w:autoSpaceDE w:val="0"/>
        <w:autoSpaceDN w:val="0"/>
        <w:adjustRightInd w:val="0"/>
        <w:spacing w:line="443" w:lineRule="atLeast"/>
        <w:rPr>
          <w:rFonts w:ascii="Calibri" w:hAnsi="Calibri" w:cs="Calibri"/>
          <w:sz w:val="22"/>
          <w:szCs w:val="22"/>
        </w:rPr>
      </w:pPr>
    </w:p>
    <w:p w14:paraId="6548F416" w14:textId="77777777" w:rsidR="009C76D8" w:rsidRPr="005920BC" w:rsidRDefault="009C76D8" w:rsidP="009C76D8">
      <w:pPr>
        <w:widowControl w:val="0"/>
        <w:autoSpaceDE w:val="0"/>
        <w:autoSpaceDN w:val="0"/>
        <w:adjustRightInd w:val="0"/>
        <w:contextualSpacing/>
      </w:pPr>
      <w:r w:rsidRPr="005920BC">
        <w:t>For each formula, when frequency is within the Governor Dead-Band the appropriate EPFR value is zero. The deadband</w:t>
      </w:r>
      <w:r w:rsidRPr="005920BC">
        <w:rPr>
          <w:rFonts w:ascii="Arial" w:hAnsi="Arial" w:cs="Arial"/>
          <w:sz w:val="14"/>
          <w:szCs w:val="14"/>
        </w:rPr>
        <w:t xml:space="preserve">max  </w:t>
      </w:r>
      <w:r w:rsidRPr="005920BC">
        <w:t>and droop</w:t>
      </w:r>
      <w:r w:rsidRPr="005920BC">
        <w:rPr>
          <w:rFonts w:ascii="Arial" w:hAnsi="Arial" w:cs="Arial"/>
          <w:sz w:val="14"/>
          <w:szCs w:val="14"/>
        </w:rPr>
        <w:t xml:space="preserve">max  </w:t>
      </w:r>
      <w:r w:rsidRPr="005920BC">
        <w:t xml:space="preserve">quantities come from Section 2.2.7. </w:t>
      </w:r>
    </w:p>
    <w:p w14:paraId="3AC8CA0E" w14:textId="77777777" w:rsidR="009C76D8" w:rsidRPr="005920BC" w:rsidRDefault="009C76D8" w:rsidP="009C76D8">
      <w:pPr>
        <w:widowControl w:val="0"/>
        <w:autoSpaceDE w:val="0"/>
        <w:autoSpaceDN w:val="0"/>
        <w:adjustRightInd w:val="0"/>
        <w:spacing w:line="443" w:lineRule="atLeast"/>
        <w:ind w:firstLine="720"/>
      </w:pPr>
      <w:r w:rsidRPr="005920BC">
        <w:t xml:space="preserve">Where: </w:t>
      </w:r>
    </w:p>
    <w:p w14:paraId="43FC61AA" w14:textId="77777777" w:rsidR="009C76D8" w:rsidRPr="005920BC" w:rsidRDefault="009C76D8" w:rsidP="009C76D8">
      <w:pPr>
        <w:widowControl w:val="0"/>
        <w:autoSpaceDE w:val="0"/>
        <w:autoSpaceDN w:val="0"/>
        <w:adjustRightInd w:val="0"/>
        <w:ind w:left="720"/>
        <w:contextualSpacing/>
        <w:rPr>
          <w:rFonts w:ascii="Arial" w:hAnsi="Arial" w:cs="Arial"/>
          <w:b/>
          <w:bCs/>
          <w:sz w:val="22"/>
          <w:szCs w:val="22"/>
        </w:rPr>
      </w:pPr>
    </w:p>
    <w:p w14:paraId="443B83C9" w14:textId="77777777" w:rsidR="009C76D8" w:rsidRPr="005920BC" w:rsidRDefault="009C76D8" w:rsidP="009C76D8">
      <w:pPr>
        <w:widowControl w:val="0"/>
        <w:autoSpaceDE w:val="0"/>
        <w:autoSpaceDN w:val="0"/>
        <w:adjustRightInd w:val="0"/>
        <w:ind w:left="720"/>
        <w:contextualSpacing/>
        <w:rPr>
          <w:rFonts w:ascii="Arial" w:hAnsi="Arial" w:cs="Arial"/>
          <w:sz w:val="22"/>
          <w:szCs w:val="22"/>
        </w:rPr>
      </w:pPr>
      <w:r w:rsidRPr="005920BC">
        <w:rPr>
          <w:b/>
          <w:bCs/>
        </w:rPr>
        <w:t>Pre</w:t>
      </w:r>
      <w:r w:rsidRPr="005920BC">
        <w:rPr>
          <w:rFonts w:ascii="Cambria Math" w:hAnsi="Cambria Math" w:cs="Cambria Math"/>
          <w:b/>
          <w:bCs/>
        </w:rPr>
        <w:t>‐</w:t>
      </w:r>
      <w:r w:rsidRPr="005920BC">
        <w:rPr>
          <w:b/>
          <w:bCs/>
        </w:rPr>
        <w:t>perturbation Average Hz</w:t>
      </w:r>
      <w:r w:rsidRPr="005920BC">
        <w:t>: Actual Hz averaged from T</w:t>
      </w:r>
      <w:r w:rsidRPr="005920BC">
        <w:rPr>
          <w:rFonts w:ascii="Cambria Math" w:hAnsi="Cambria Math" w:cs="Cambria Math"/>
        </w:rPr>
        <w:t>‐</w:t>
      </w:r>
      <w:r w:rsidRPr="005920BC">
        <w:t>16 to T</w:t>
      </w:r>
      <w:r w:rsidRPr="005920BC">
        <w:rPr>
          <w:rFonts w:ascii="Cambria Math" w:hAnsi="Cambria Math" w:cs="Cambria Math"/>
        </w:rPr>
        <w:t>‐</w:t>
      </w:r>
      <w:r w:rsidRPr="005920BC">
        <w:rPr>
          <w:rFonts w:ascii="Arial" w:hAnsi="Arial" w:cs="Arial"/>
          <w:sz w:val="22"/>
          <w:szCs w:val="22"/>
        </w:rPr>
        <w:t xml:space="preserve">2 </w:t>
      </w:r>
    </w:p>
    <w:p w14:paraId="3A3B855F" w14:textId="77777777" w:rsidR="009C76D8" w:rsidRPr="005920BC" w:rsidRDefault="009C76D8" w:rsidP="009C76D8">
      <w:pPr>
        <w:widowControl w:val="0"/>
        <w:autoSpaceDE w:val="0"/>
        <w:autoSpaceDN w:val="0"/>
        <w:adjustRightInd w:val="0"/>
        <w:spacing w:line="443" w:lineRule="atLeast"/>
        <w:rPr>
          <w:rFonts w:ascii="Calibri" w:hAnsi="Calibri" w:cs="Calibri"/>
          <w:sz w:val="22"/>
          <w:szCs w:val="22"/>
        </w:rPr>
      </w:pPr>
    </w:p>
    <w:p w14:paraId="18784EB4" w14:textId="5639C472" w:rsidR="009C76D8" w:rsidRPr="005920BC" w:rsidRDefault="00FC6653" w:rsidP="009C76D8">
      <w:pPr>
        <w:widowControl w:val="0"/>
        <w:autoSpaceDE w:val="0"/>
        <w:autoSpaceDN w:val="0"/>
        <w:adjustRightInd w:val="0"/>
        <w:ind w:left="1710"/>
        <w:rPr>
          <w:rFonts w:ascii="Arial" w:hAnsi="Arial" w:cs="Arial"/>
          <w:color w:val="000000"/>
        </w:rPr>
      </w:pPr>
      <w:r>
        <w:rPr>
          <w:rFonts w:ascii="Arial" w:hAnsi="Arial" w:cs="Arial"/>
          <w:noProof/>
          <w:color w:val="000000"/>
          <w:position w:val="-24"/>
        </w:rPr>
        <w:drawing>
          <wp:inline distT="0" distB="0" distL="0" distR="0" wp14:anchorId="64FE1BBD" wp14:editId="5BA7FA4A">
            <wp:extent cx="1645920" cy="469265"/>
            <wp:effectExtent l="0" t="0" r="0" b="6985"/>
            <wp:docPr id="35"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645920" cy="469265"/>
                    </a:xfrm>
                    <a:prstGeom prst="rect">
                      <a:avLst/>
                    </a:prstGeom>
                    <a:pattFill prst="ltDnDiag">
                      <a:fgClr>
                        <a:srgbClr val="FFFFFF"/>
                      </a:fgClr>
                      <a:bgClr>
                        <a:srgbClr val="FFFFFF"/>
                      </a:bgClr>
                    </a:pattFill>
                    <a:ln>
                      <a:noFill/>
                    </a:ln>
                  </pic:spPr>
                </pic:pic>
              </a:graphicData>
            </a:graphic>
          </wp:inline>
        </w:drawing>
      </w:r>
    </w:p>
    <w:p w14:paraId="5A7003EA" w14:textId="77777777" w:rsidR="009C76D8" w:rsidRPr="005920BC" w:rsidRDefault="009C76D8" w:rsidP="009C76D8">
      <w:pPr>
        <w:widowControl w:val="0"/>
        <w:autoSpaceDE w:val="0"/>
        <w:autoSpaceDN w:val="0"/>
        <w:adjustRightInd w:val="0"/>
        <w:spacing w:line="443" w:lineRule="atLeast"/>
        <w:rPr>
          <w:rFonts w:ascii="Calibri" w:hAnsi="Calibri" w:cs="Calibri"/>
          <w:sz w:val="22"/>
          <w:szCs w:val="22"/>
        </w:rPr>
      </w:pPr>
    </w:p>
    <w:p w14:paraId="16530E83" w14:textId="77777777" w:rsidR="009C76D8" w:rsidRPr="005920BC" w:rsidRDefault="009C76D8" w:rsidP="009C76D8">
      <w:pPr>
        <w:widowControl w:val="0"/>
        <w:autoSpaceDE w:val="0"/>
        <w:autoSpaceDN w:val="0"/>
        <w:adjustRightInd w:val="0"/>
        <w:spacing w:line="443" w:lineRule="atLeast"/>
        <w:ind w:left="720"/>
        <w:rPr>
          <w:color w:val="000000"/>
        </w:rPr>
      </w:pPr>
      <w:r w:rsidRPr="005920BC">
        <w:rPr>
          <w:b/>
          <w:bCs/>
          <w:color w:val="000000"/>
        </w:rPr>
        <w:t>Post</w:t>
      </w:r>
      <w:r w:rsidRPr="005920BC">
        <w:rPr>
          <w:rFonts w:ascii="Cambria Math" w:hAnsi="Cambria Math" w:cs="Cambria Math"/>
          <w:b/>
          <w:bCs/>
          <w:color w:val="000000"/>
        </w:rPr>
        <w:t>‐</w:t>
      </w:r>
      <w:r w:rsidRPr="005920BC">
        <w:rPr>
          <w:b/>
          <w:bCs/>
          <w:color w:val="000000"/>
        </w:rPr>
        <w:t>perturbation Average Hz</w:t>
      </w:r>
      <w:r w:rsidRPr="005920BC">
        <w:rPr>
          <w:color w:val="000000"/>
        </w:rPr>
        <w:t xml:space="preserve">: Actual Hz averaged from T+20 to T+52 </w:t>
      </w:r>
    </w:p>
    <w:p w14:paraId="0B607DA7" w14:textId="77777777" w:rsidR="009C76D8" w:rsidRPr="005920BC" w:rsidRDefault="009C76D8" w:rsidP="009C76D8">
      <w:pPr>
        <w:widowControl w:val="0"/>
        <w:autoSpaceDE w:val="0"/>
        <w:autoSpaceDN w:val="0"/>
        <w:adjustRightInd w:val="0"/>
        <w:rPr>
          <w:rFonts w:ascii="Arial" w:hAnsi="Arial" w:cs="Arial"/>
          <w:color w:val="000000"/>
        </w:rPr>
      </w:pPr>
    </w:p>
    <w:p w14:paraId="0FC11CC7" w14:textId="67C7BC13" w:rsidR="009C76D8" w:rsidRPr="005920BC" w:rsidRDefault="00FC6653" w:rsidP="009C76D8">
      <w:pPr>
        <w:widowControl w:val="0"/>
        <w:autoSpaceDE w:val="0"/>
        <w:autoSpaceDN w:val="0"/>
        <w:adjustRightInd w:val="0"/>
        <w:ind w:left="1800"/>
        <w:rPr>
          <w:rFonts w:ascii="Arial" w:hAnsi="Arial" w:cs="Arial"/>
          <w:color w:val="000000"/>
        </w:rPr>
      </w:pPr>
      <w:r>
        <w:rPr>
          <w:rFonts w:ascii="Arial" w:hAnsi="Arial" w:cs="Arial"/>
          <w:noProof/>
          <w:color w:val="000000"/>
          <w:position w:val="-24"/>
        </w:rPr>
        <w:drawing>
          <wp:inline distT="0" distB="0" distL="0" distR="0" wp14:anchorId="037B210B" wp14:editId="388F2D40">
            <wp:extent cx="1677670" cy="469265"/>
            <wp:effectExtent l="0" t="0" r="0" b="6985"/>
            <wp:docPr id="36"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677670" cy="469265"/>
                    </a:xfrm>
                    <a:prstGeom prst="rect">
                      <a:avLst/>
                    </a:prstGeom>
                    <a:pattFill prst="ltDnDiag">
                      <a:fgClr>
                        <a:srgbClr val="FFFFFF"/>
                      </a:fgClr>
                      <a:bgClr>
                        <a:srgbClr val="FFFFFF"/>
                      </a:bgClr>
                    </a:pattFill>
                    <a:ln>
                      <a:noFill/>
                    </a:ln>
                  </pic:spPr>
                </pic:pic>
              </a:graphicData>
            </a:graphic>
          </wp:inline>
        </w:drawing>
      </w:r>
    </w:p>
    <w:p w14:paraId="7E79BF1A" w14:textId="43AC53ED" w:rsidR="009C76D8" w:rsidRPr="005920BC" w:rsidRDefault="00FC6653" w:rsidP="009C76D8">
      <w:pPr>
        <w:widowControl w:val="0"/>
        <w:autoSpaceDE w:val="0"/>
        <w:autoSpaceDN w:val="0"/>
        <w:adjustRightInd w:val="0"/>
        <w:ind w:left="720" w:firstLine="720"/>
        <w:rPr>
          <w:rFonts w:ascii="Arial" w:hAnsi="Arial" w:cs="Arial"/>
          <w:color w:val="000000"/>
        </w:rPr>
      </w:pPr>
      <w:r>
        <w:rPr>
          <w:noProof/>
        </w:rPr>
        <mc:AlternateContent>
          <mc:Choice Requires="wps">
            <w:drawing>
              <wp:anchor distT="4294967294" distB="4294967294" distL="114300" distR="114300" simplePos="0" relativeHeight="251657216" behindDoc="0" locked="0" layoutInCell="1" allowOverlap="1" wp14:anchorId="25AF4E62" wp14:editId="71542214">
                <wp:simplePos x="0" y="0"/>
                <wp:positionH relativeFrom="column">
                  <wp:posOffset>957580</wp:posOffset>
                </wp:positionH>
                <wp:positionV relativeFrom="paragraph">
                  <wp:posOffset>319404</wp:posOffset>
                </wp:positionV>
                <wp:extent cx="1798320" cy="0"/>
                <wp:effectExtent l="0" t="0" r="30480" b="19050"/>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832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04784F5" id="Straight Connector 141"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75.4pt,25.15pt" to="217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" strokecolor="#4a7ebb">
                <o:lock v:ext="edit" shapetype="f"/>
              </v:line>
            </w:pict>
          </mc:Fallback>
        </mc:AlternateContent>
      </w:r>
    </w:p>
    <w:p w14:paraId="1FA54D38" w14:textId="77777777" w:rsidR="009C76D8" w:rsidRPr="005920BC" w:rsidRDefault="009C76D8" w:rsidP="009C76D8">
      <w:pPr>
        <w:widowControl w:val="0"/>
        <w:autoSpaceDE w:val="0"/>
        <w:autoSpaceDN w:val="0"/>
        <w:adjustRightInd w:val="0"/>
        <w:rPr>
          <w:rFonts w:ascii="Arial" w:hAnsi="Arial" w:cs="Arial"/>
          <w:color w:val="000000"/>
        </w:rPr>
      </w:pPr>
    </w:p>
    <w:p w14:paraId="23903217" w14:textId="77777777" w:rsidR="009C76D8" w:rsidRPr="005920BC" w:rsidRDefault="009C76D8" w:rsidP="009C76D8">
      <w:pPr>
        <w:widowControl w:val="0"/>
        <w:numPr>
          <w:ilvl w:val="0"/>
          <w:numId w:val="7"/>
        </w:numPr>
        <w:tabs>
          <w:tab w:val="clear" w:pos="360"/>
          <w:tab w:val="left" w:pos="0"/>
        </w:tabs>
        <w:autoSpaceDE w:val="0"/>
        <w:autoSpaceDN w:val="0"/>
        <w:adjustRightInd w:val="0"/>
        <w:spacing w:after="220"/>
        <w:ind w:left="0" w:firstLine="0"/>
      </w:pPr>
      <w:r w:rsidRPr="005920BC">
        <w:rPr>
          <w:u w:val="single"/>
        </w:rPr>
        <w:t xml:space="preserve">Power Augmentation: </w:t>
      </w:r>
      <w:r w:rsidRPr="005920BC">
        <w:t>For combined cycle facilities, Real-Time telemetered High Sustained Limit (HSL) is adjusted by subtracting the Real-Time telemetered Non-Frequency Responsive Capacity (power augmentation (PA) capacity).  Other generator types may also have power augmentation that is not frequency responsive.  This could be “over</w:t>
      </w:r>
      <w:r w:rsidRPr="005920BC">
        <w:rPr>
          <w:rFonts w:ascii="Cambria Math" w:hAnsi="Cambria Math" w:cs="Cambria Math"/>
        </w:rPr>
        <w:t>‐</w:t>
      </w:r>
      <w:r w:rsidRPr="005920BC">
        <w:t xml:space="preserve">pressure” operation of a steam turbine at valves wide open or operating with a secondary fuel in service.  The Resource Entity should provide ERCOT with documentation and conditions when power augmentation is to be considered in PFR calculations as described in paragraph (11) of Nodal Protocol Section 6.5.5.2, Operational Data Requirements.  </w:t>
      </w:r>
    </w:p>
    <w:p w14:paraId="6DDE608A" w14:textId="77777777" w:rsidR="009C76D8" w:rsidRPr="005920BC" w:rsidRDefault="009C76D8" w:rsidP="009C76D8">
      <w:pPr>
        <w:widowControl w:val="0"/>
        <w:autoSpaceDE w:val="0"/>
        <w:autoSpaceDN w:val="0"/>
        <w:adjustRightInd w:val="0"/>
      </w:pPr>
      <w:r w:rsidRPr="005920BC">
        <w:rPr>
          <w:b/>
          <w:bCs/>
        </w:rPr>
        <w:t>EPFR</w:t>
      </w:r>
      <w:r w:rsidRPr="005920BC">
        <w:rPr>
          <w:b/>
          <w:bCs/>
          <w:vertAlign w:val="subscript"/>
        </w:rPr>
        <w:t xml:space="preserve">final </w:t>
      </w:r>
      <w:r w:rsidRPr="005920BC">
        <w:rPr>
          <w:b/>
          <w:bCs/>
        </w:rPr>
        <w:t xml:space="preserve">for Combustion Turbines and Combined Cycle Facilities </w:t>
      </w:r>
    </w:p>
    <w:p w14:paraId="072A7337" w14:textId="135532AC" w:rsidR="009C76D8" w:rsidRPr="005920BC" w:rsidRDefault="00FC6653" w:rsidP="009C76D8">
      <w:pPr>
        <w:widowControl w:val="0"/>
        <w:numPr>
          <w:ilvl w:val="0"/>
          <w:numId w:val="7"/>
        </w:numPr>
        <w:tabs>
          <w:tab w:val="clear" w:pos="360"/>
        </w:tabs>
        <w:autoSpaceDE w:val="0"/>
        <w:autoSpaceDN w:val="0"/>
        <w:adjustRightInd w:val="0"/>
        <w:spacing w:after="220" w:line="311" w:lineRule="atLeast"/>
        <w:ind w:left="720" w:firstLine="0"/>
        <w:rPr>
          <w:rFonts w:ascii="Calibri" w:hAnsi="Calibri" w:cs="Calibri"/>
          <w:sz w:val="22"/>
          <w:szCs w:val="22"/>
        </w:rPr>
      </w:pPr>
      <w:r>
        <w:rPr>
          <w:rFonts w:ascii="Arial" w:hAnsi="Arial" w:cs="Arial"/>
          <w:noProof/>
        </w:rPr>
        <w:drawing>
          <wp:inline distT="0" distB="0" distL="0" distR="0" wp14:anchorId="515EBF98" wp14:editId="3E13A95D">
            <wp:extent cx="5064760" cy="334010"/>
            <wp:effectExtent l="0" t="0" r="2540" b="8890"/>
            <wp:docPr id="37"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064760" cy="334010"/>
                    </a:xfrm>
                    <a:prstGeom prst="rect">
                      <a:avLst/>
                    </a:prstGeom>
                    <a:noFill/>
                    <a:ln>
                      <a:noFill/>
                    </a:ln>
                  </pic:spPr>
                </pic:pic>
              </a:graphicData>
            </a:graphic>
          </wp:inline>
        </w:drawing>
      </w:r>
    </w:p>
    <w:p w14:paraId="0292B9CF" w14:textId="56C6AF47" w:rsidR="009C76D8" w:rsidRPr="005920BC" w:rsidRDefault="009C76D8" w:rsidP="009C76D8">
      <w:pPr>
        <w:widowControl w:val="0"/>
        <w:numPr>
          <w:ilvl w:val="0"/>
          <w:numId w:val="7"/>
        </w:numPr>
        <w:tabs>
          <w:tab w:val="clear" w:pos="360"/>
        </w:tabs>
        <w:autoSpaceDE w:val="0"/>
        <w:autoSpaceDN w:val="0"/>
        <w:adjustRightInd w:val="0"/>
        <w:spacing w:after="220" w:line="311" w:lineRule="atLeast"/>
        <w:ind w:left="720" w:firstLine="0"/>
        <w:rPr>
          <w:rFonts w:ascii="Arial" w:hAnsi="Arial" w:cs="Arial"/>
          <w:sz w:val="22"/>
          <w:szCs w:val="22"/>
        </w:rPr>
      </w:pPr>
      <w:r w:rsidRPr="005920BC">
        <w:t>Note: The 0.00276 constant is the MW/0.1 Hz change per MW of capacity and represents the MW change in combustion turbine’s output due to the change in mass flow through the combustion turbine due to the speed change of the turbine during the post</w:t>
      </w:r>
      <w:r w:rsidRPr="005920BC">
        <w:rPr>
          <w:rFonts w:ascii="Cambria Math" w:hAnsi="Cambria Math" w:cs="Cambria Math"/>
        </w:rPr>
        <w:t>‐</w:t>
      </w:r>
      <w:r w:rsidRPr="005920BC">
        <w:t xml:space="preserve">perturbation measurement period. This factor is based on empirical data from a major </w:t>
      </w:r>
      <w:r w:rsidRPr="005920BC">
        <w:lastRenderedPageBreak/>
        <w:t>2003 event as measured on multiple combustion turbines in ERCOT.</w:t>
      </w:r>
      <w:r w:rsidRPr="005920BC">
        <w:rPr>
          <w:rFonts w:ascii="Arial" w:hAnsi="Arial" w:cs="Arial"/>
          <w:sz w:val="22"/>
          <w:szCs w:val="22"/>
        </w:rPr>
        <w:t xml:space="preserve"> </w:t>
      </w:r>
      <w:r w:rsidR="00FC6653">
        <w:rPr>
          <w:rFonts w:ascii="Arial" w:hAnsi="Arial" w:cs="Arial"/>
          <w:noProof/>
          <w:position w:val="-10"/>
          <w:sz w:val="22"/>
          <w:szCs w:val="22"/>
        </w:rPr>
        <w:drawing>
          <wp:inline distT="0" distB="0" distL="0" distR="0" wp14:anchorId="3AE91AB0" wp14:editId="28BF87BA">
            <wp:extent cx="111125" cy="207010"/>
            <wp:effectExtent l="0" t="0" r="0" b="0"/>
            <wp:docPr id="38"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11125" cy="207010"/>
                    </a:xfrm>
                    <a:prstGeom prst="rect">
                      <a:avLst/>
                    </a:prstGeom>
                    <a:noFill/>
                    <a:ln>
                      <a:noFill/>
                    </a:ln>
                  </pic:spPr>
                </pic:pic>
              </a:graphicData>
            </a:graphic>
          </wp:inline>
        </w:drawing>
      </w:r>
      <w:r w:rsidR="00FC6653">
        <w:rPr>
          <w:rFonts w:ascii="Arial" w:hAnsi="Arial" w:cs="Arial"/>
          <w:noProof/>
          <w:position w:val="-10"/>
          <w:sz w:val="22"/>
          <w:szCs w:val="22"/>
        </w:rPr>
        <w:drawing>
          <wp:inline distT="0" distB="0" distL="0" distR="0" wp14:anchorId="1BB19E11" wp14:editId="6D66E1E5">
            <wp:extent cx="111125" cy="207010"/>
            <wp:effectExtent l="0" t="0" r="0" b="0"/>
            <wp:docPr id="39"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11125" cy="207010"/>
                    </a:xfrm>
                    <a:prstGeom prst="rect">
                      <a:avLst/>
                    </a:prstGeom>
                    <a:noFill/>
                    <a:ln>
                      <a:noFill/>
                    </a:ln>
                  </pic:spPr>
                </pic:pic>
              </a:graphicData>
            </a:graphic>
          </wp:inline>
        </w:drawing>
      </w:r>
    </w:p>
    <w:p w14:paraId="51EEEFD9" w14:textId="77777777" w:rsidR="009C76D8" w:rsidRPr="005920BC" w:rsidRDefault="009C76D8" w:rsidP="009C76D8">
      <w:pPr>
        <w:widowControl w:val="0"/>
        <w:autoSpaceDE w:val="0"/>
        <w:autoSpaceDN w:val="0"/>
        <w:adjustRightInd w:val="0"/>
      </w:pPr>
      <w:r w:rsidRPr="005920BC">
        <w:rPr>
          <w:b/>
          <w:bCs/>
        </w:rPr>
        <w:t>EPFR</w:t>
      </w:r>
      <w:r w:rsidRPr="005920BC">
        <w:rPr>
          <w:b/>
          <w:bCs/>
          <w:vertAlign w:val="subscript"/>
        </w:rPr>
        <w:t>final</w:t>
      </w:r>
      <w:r w:rsidRPr="005920BC">
        <w:rPr>
          <w:b/>
          <w:bCs/>
        </w:rPr>
        <w:t xml:space="preserve"> for Steam Turbine </w:t>
      </w:r>
    </w:p>
    <w:p w14:paraId="567433C5" w14:textId="2139CE1B" w:rsidR="009C76D8" w:rsidRPr="005920BC" w:rsidRDefault="00FC6653" w:rsidP="009C76D8">
      <w:pPr>
        <w:widowControl w:val="0"/>
        <w:autoSpaceDE w:val="0"/>
        <w:autoSpaceDN w:val="0"/>
        <w:adjustRightInd w:val="0"/>
        <w:rPr>
          <w:rFonts w:ascii="Calibri" w:hAnsi="Calibri" w:cs="Calibri"/>
          <w:sz w:val="22"/>
          <w:szCs w:val="22"/>
        </w:rPr>
      </w:pPr>
      <w:r>
        <w:rPr>
          <w:rFonts w:ascii="Arial" w:hAnsi="Arial" w:cs="Arial"/>
          <w:noProof/>
        </w:rPr>
        <w:drawing>
          <wp:inline distT="0" distB="0" distL="0" distR="0" wp14:anchorId="0809BAA3" wp14:editId="6B867B6C">
            <wp:extent cx="5104765" cy="739775"/>
            <wp:effectExtent l="0" t="0" r="635" b="3175"/>
            <wp:docPr id="40"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104765" cy="739775"/>
                    </a:xfrm>
                    <a:prstGeom prst="rect">
                      <a:avLst/>
                    </a:prstGeom>
                    <a:noFill/>
                    <a:ln>
                      <a:noFill/>
                    </a:ln>
                  </pic:spPr>
                </pic:pic>
              </a:graphicData>
            </a:graphic>
          </wp:inline>
        </w:drawing>
      </w:r>
    </w:p>
    <w:p w14:paraId="42F2F88A" w14:textId="77777777" w:rsidR="009C76D8" w:rsidRPr="005920BC" w:rsidRDefault="009C76D8" w:rsidP="009C76D8">
      <w:pPr>
        <w:widowControl w:val="0"/>
        <w:autoSpaceDE w:val="0"/>
        <w:autoSpaceDN w:val="0"/>
        <w:adjustRightInd w:val="0"/>
        <w:ind w:firstLine="720"/>
      </w:pPr>
      <w:r w:rsidRPr="005920BC">
        <w:t xml:space="preserve">where: </w:t>
      </w:r>
    </w:p>
    <w:p w14:paraId="7E359627" w14:textId="579797F1" w:rsidR="009C76D8" w:rsidRPr="005920BC" w:rsidRDefault="00FC6653" w:rsidP="009C76D8">
      <w:pPr>
        <w:widowControl w:val="0"/>
        <w:autoSpaceDE w:val="0"/>
        <w:autoSpaceDN w:val="0"/>
        <w:adjustRightInd w:val="0"/>
        <w:ind w:firstLine="720"/>
        <w:rPr>
          <w:rFonts w:ascii="Calibri" w:hAnsi="Calibri" w:cs="Calibri"/>
          <w:sz w:val="22"/>
          <w:szCs w:val="22"/>
        </w:rPr>
      </w:pPr>
      <w:r>
        <w:rPr>
          <w:rFonts w:ascii="Arial" w:hAnsi="Arial" w:cs="Arial"/>
          <w:noProof/>
        </w:rPr>
        <w:drawing>
          <wp:inline distT="0" distB="0" distL="0" distR="0" wp14:anchorId="7849A520" wp14:editId="59A6304B">
            <wp:extent cx="5096510" cy="437515"/>
            <wp:effectExtent l="0" t="0" r="8890" b="635"/>
            <wp:docPr id="4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096510" cy="437515"/>
                    </a:xfrm>
                    <a:prstGeom prst="rect">
                      <a:avLst/>
                    </a:prstGeom>
                    <a:noFill/>
                    <a:ln>
                      <a:noFill/>
                    </a:ln>
                  </pic:spPr>
                </pic:pic>
              </a:graphicData>
            </a:graphic>
          </wp:inline>
        </w:drawing>
      </w:r>
    </w:p>
    <w:p w14:paraId="68CE5612" w14:textId="77777777" w:rsidR="009C76D8" w:rsidRPr="005920BC" w:rsidRDefault="009C76D8" w:rsidP="009C76D8">
      <w:pPr>
        <w:widowControl w:val="0"/>
        <w:autoSpaceDE w:val="0"/>
        <w:autoSpaceDN w:val="0"/>
        <w:adjustRightInd w:val="0"/>
        <w:ind w:firstLine="720"/>
        <w:rPr>
          <w:rFonts w:ascii="Arial" w:hAnsi="Arial" w:cs="Arial"/>
          <w:sz w:val="22"/>
          <w:szCs w:val="22"/>
        </w:rPr>
      </w:pPr>
      <w:r w:rsidRPr="005920BC">
        <w:t>where:</w:t>
      </w:r>
      <w:r w:rsidRPr="005920BC">
        <w:rPr>
          <w:rFonts w:ascii="Arial" w:hAnsi="Arial" w:cs="Arial"/>
          <w:sz w:val="22"/>
          <w:szCs w:val="22"/>
        </w:rPr>
        <w:t xml:space="preserve"> </w:t>
      </w:r>
    </w:p>
    <w:p w14:paraId="4EC8CCC6" w14:textId="2FD6B4D7" w:rsidR="009C76D8" w:rsidRPr="005920BC" w:rsidRDefault="00FC6653" w:rsidP="009C76D8">
      <w:pPr>
        <w:widowControl w:val="0"/>
        <w:autoSpaceDE w:val="0"/>
        <w:autoSpaceDN w:val="0"/>
        <w:adjustRightInd w:val="0"/>
        <w:spacing w:after="590" w:line="311" w:lineRule="atLeast"/>
        <w:ind w:left="670" w:right="3935" w:firstLine="230"/>
        <w:rPr>
          <w:rFonts w:ascii="Arial" w:hAnsi="Arial" w:cs="Arial"/>
        </w:rPr>
      </w:pPr>
      <w:r>
        <w:rPr>
          <w:rFonts w:ascii="Arial" w:hAnsi="Arial" w:cs="Arial"/>
          <w:noProof/>
        </w:rPr>
        <w:drawing>
          <wp:inline distT="0" distB="0" distL="0" distR="0" wp14:anchorId="3C50B962" wp14:editId="33A3D95E">
            <wp:extent cx="3228340" cy="1240155"/>
            <wp:effectExtent l="0" t="0" r="0" b="0"/>
            <wp:docPr id="42"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228340" cy="1240155"/>
                    </a:xfrm>
                    <a:prstGeom prst="rect">
                      <a:avLst/>
                    </a:prstGeom>
                    <a:noFill/>
                    <a:ln>
                      <a:noFill/>
                    </a:ln>
                  </pic:spPr>
                </pic:pic>
              </a:graphicData>
            </a:graphic>
          </wp:inline>
        </w:drawing>
      </w:r>
    </w:p>
    <w:p w14:paraId="0864B8C7" w14:textId="77777777" w:rsidR="009C76D8" w:rsidRPr="005920BC" w:rsidRDefault="009C76D8" w:rsidP="009C76D8">
      <w:pPr>
        <w:widowControl w:val="0"/>
        <w:autoSpaceDE w:val="0"/>
        <w:autoSpaceDN w:val="0"/>
        <w:adjustRightInd w:val="0"/>
        <w:spacing w:after="590" w:line="311" w:lineRule="atLeast"/>
        <w:ind w:left="670" w:right="49" w:hanging="670"/>
        <w:rPr>
          <w:rFonts w:ascii="Arial" w:hAnsi="Arial" w:cs="Arial"/>
          <w:sz w:val="14"/>
          <w:szCs w:val="14"/>
        </w:rPr>
      </w:pPr>
      <w:r w:rsidRPr="005920BC">
        <w:rPr>
          <w:i/>
          <w:iCs/>
        </w:rPr>
        <w:t xml:space="preserve">Throttle Pressure = Interpolation of Pressure </w:t>
      </w:r>
      <w:r w:rsidRPr="005920BC">
        <w:t>curv</w:t>
      </w:r>
      <w:r w:rsidRPr="005920BC">
        <w:rPr>
          <w:i/>
          <w:iCs/>
        </w:rPr>
        <w:t xml:space="preserve">e </w:t>
      </w:r>
      <w:r w:rsidRPr="005920BC">
        <w:t>a</w:t>
      </w:r>
      <w:r w:rsidRPr="005920BC">
        <w:rPr>
          <w:i/>
          <w:iCs/>
        </w:rPr>
        <w:t xml:space="preserve">t </w:t>
      </w:r>
      <w:r w:rsidRPr="005920BC">
        <w:t>MW</w:t>
      </w:r>
      <w:r w:rsidRPr="005920BC">
        <w:rPr>
          <w:rFonts w:ascii="Arial" w:hAnsi="Arial" w:cs="Arial"/>
          <w:i/>
          <w:iCs/>
          <w:sz w:val="14"/>
          <w:szCs w:val="14"/>
        </w:rPr>
        <w:t>pre</w:t>
      </w:r>
      <w:r w:rsidRPr="005920BC">
        <w:rPr>
          <w:rFonts w:ascii="Cambria Math" w:hAnsi="Cambria Math" w:cs="Cambria Math"/>
          <w:i/>
          <w:iCs/>
          <w:sz w:val="14"/>
          <w:szCs w:val="14"/>
        </w:rPr>
        <w:t>‐</w:t>
      </w:r>
      <w:r w:rsidRPr="005920BC">
        <w:rPr>
          <w:rFonts w:ascii="Arial" w:hAnsi="Arial" w:cs="Arial"/>
          <w:i/>
          <w:iCs/>
          <w:sz w:val="14"/>
          <w:szCs w:val="14"/>
        </w:rPr>
        <w:t xml:space="preserve">perturbation </w:t>
      </w:r>
    </w:p>
    <w:p w14:paraId="1B114C8A" w14:textId="77777777" w:rsidR="009C76D8" w:rsidRPr="005920BC" w:rsidRDefault="009C76D8" w:rsidP="009C76D8">
      <w:pPr>
        <w:widowControl w:val="0"/>
        <w:numPr>
          <w:ilvl w:val="0"/>
          <w:numId w:val="7"/>
        </w:numPr>
        <w:tabs>
          <w:tab w:val="clear" w:pos="360"/>
        </w:tabs>
        <w:autoSpaceDE w:val="0"/>
        <w:autoSpaceDN w:val="0"/>
        <w:adjustRightInd w:val="0"/>
        <w:spacing w:after="220"/>
        <w:ind w:left="0" w:firstLine="0"/>
      </w:pPr>
      <w:r w:rsidRPr="005920BC">
        <w:t xml:space="preserve">The rated throttle pressure and the pressure curve, based on generator MW output, are submitted to ERCOT.  This pressure curve is defined by up to six pair of pressure and MW breakpoints with the throttle pressure/MW output pair where rated throttle pressure is achieved as the first set and the throttle pressure/MW output pair where the minimum throttle pressure is achieved, as the last set of breakpoints.  If fewer breakpoints are needed, the pair values will be repeated for different MW outputs (i.e. MW cannot be repeated on throttle pressure) to complete the six pair table. </w:t>
      </w:r>
    </w:p>
    <w:p w14:paraId="01B1FDFD" w14:textId="77777777" w:rsidR="009C76D8" w:rsidRPr="005920BC" w:rsidRDefault="009C76D8" w:rsidP="009C76D8">
      <w:pPr>
        <w:widowControl w:val="0"/>
        <w:numPr>
          <w:ilvl w:val="0"/>
          <w:numId w:val="7"/>
        </w:numPr>
        <w:tabs>
          <w:tab w:val="clear" w:pos="360"/>
        </w:tabs>
        <w:autoSpaceDE w:val="0"/>
        <w:autoSpaceDN w:val="0"/>
        <w:adjustRightInd w:val="0"/>
        <w:spacing w:after="220"/>
        <w:ind w:left="0" w:firstLine="0"/>
        <w:rPr>
          <w:rFonts w:ascii="Arial" w:hAnsi="Arial" w:cs="Arial"/>
          <w:sz w:val="22"/>
          <w:szCs w:val="22"/>
        </w:rPr>
      </w:pPr>
      <w:r w:rsidRPr="005920BC">
        <w:t>The K factor is used to model the stored energy available to the Resource.  The value ranges between 0.0 and 0.6 psig per MW change when responding during an FME. The Resource Entity can measure the drop in throttle pressure when the Resource is operating near 50% output of the steam turbine during an FME and provide this ratio of pressure change to ERCOT.  K is then adjusted based on rated throttle pressure and Resource capacity.  An additional sensitivity factor, the steam flow change factor, is based on resource loading (% steam flow) and further modifies the MW adjustment.  This sensitivity factor will decrease the adjustment at Resource outputs below 50% and increase the adjustment at outputs above 50%.  The Resource Entity should determine the fixed K factor for each Resource that generally results in the best match between EPFR and APFR (resulting in the highest P.U.PFR</w:t>
      </w:r>
      <w:r w:rsidRPr="005920BC">
        <w:rPr>
          <w:rFonts w:ascii="Arial" w:hAnsi="Arial" w:cs="Arial"/>
          <w:sz w:val="14"/>
          <w:szCs w:val="14"/>
        </w:rPr>
        <w:t>Resource</w:t>
      </w:r>
      <w:r w:rsidRPr="005920BC">
        <w:rPr>
          <w:rFonts w:ascii="Arial" w:hAnsi="Arial" w:cs="Arial"/>
          <w:sz w:val="22"/>
          <w:szCs w:val="22"/>
        </w:rPr>
        <w:t xml:space="preserve">).  </w:t>
      </w:r>
      <w:r w:rsidRPr="005920BC">
        <w:t>For any generating unit, K will not change unless the steam generator is significantly reconfigured.</w:t>
      </w:r>
      <w:r w:rsidRPr="005920BC">
        <w:rPr>
          <w:rFonts w:ascii="Arial" w:hAnsi="Arial" w:cs="Arial"/>
          <w:sz w:val="22"/>
          <w:szCs w:val="22"/>
        </w:rPr>
        <w:t xml:space="preserve"> </w:t>
      </w:r>
    </w:p>
    <w:p w14:paraId="24697AB3" w14:textId="77777777" w:rsidR="009C76D8" w:rsidRPr="005920BC" w:rsidRDefault="009C76D8" w:rsidP="009C76D8">
      <w:pPr>
        <w:widowControl w:val="0"/>
        <w:autoSpaceDE w:val="0"/>
        <w:autoSpaceDN w:val="0"/>
        <w:adjustRightInd w:val="0"/>
        <w:rPr>
          <w:b/>
          <w:bCs/>
        </w:rPr>
      </w:pPr>
      <w:r w:rsidRPr="005920BC">
        <w:rPr>
          <w:b/>
          <w:bCs/>
        </w:rPr>
        <w:t>EPFR</w:t>
      </w:r>
      <w:r w:rsidRPr="005920BC">
        <w:rPr>
          <w:b/>
          <w:bCs/>
          <w:vertAlign w:val="subscript"/>
        </w:rPr>
        <w:t>final</w:t>
      </w:r>
      <w:r w:rsidRPr="005920BC">
        <w:rPr>
          <w:b/>
          <w:bCs/>
        </w:rPr>
        <w:t xml:space="preserve"> for Other Generating Units/Generating Facilities </w:t>
      </w:r>
      <w:ins w:id="728" w:author="ERCOT" w:date="2019-11-04T17:49:00Z">
        <w:r>
          <w:rPr>
            <w:b/>
            <w:bCs/>
          </w:rPr>
          <w:t>and Energy Storage Resources</w:t>
        </w:r>
      </w:ins>
    </w:p>
    <w:p w14:paraId="7D94E9CF" w14:textId="38827B64" w:rsidR="009C76D8" w:rsidRPr="005920BC" w:rsidRDefault="009C76D8" w:rsidP="009C76D8">
      <w:pPr>
        <w:widowControl w:val="0"/>
        <w:autoSpaceDE w:val="0"/>
        <w:autoSpaceDN w:val="0"/>
        <w:adjustRightInd w:val="0"/>
        <w:rPr>
          <w:rFonts w:ascii="Arial" w:hAnsi="Arial" w:cs="Arial"/>
          <w:color w:val="000000"/>
        </w:rPr>
      </w:pPr>
      <w:r w:rsidRPr="005920BC">
        <w:rPr>
          <w:rFonts w:ascii="Arial" w:hAnsi="Arial" w:cs="Arial"/>
          <w:color w:val="000000"/>
        </w:rPr>
        <w:lastRenderedPageBreak/>
        <w:tab/>
      </w:r>
      <w:r w:rsidR="00FC6653">
        <w:rPr>
          <w:rFonts w:ascii="Arial" w:hAnsi="Arial" w:cs="Arial"/>
          <w:noProof/>
          <w:color w:val="000000"/>
        </w:rPr>
        <w:drawing>
          <wp:inline distT="0" distB="0" distL="0" distR="0" wp14:anchorId="7FE4A8B5" wp14:editId="0B182650">
            <wp:extent cx="2734945" cy="572770"/>
            <wp:effectExtent l="0" t="0" r="8255" b="0"/>
            <wp:docPr id="43"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734945" cy="572770"/>
                    </a:xfrm>
                    <a:prstGeom prst="rect">
                      <a:avLst/>
                    </a:prstGeom>
                    <a:noFill/>
                    <a:ln>
                      <a:noFill/>
                    </a:ln>
                  </pic:spPr>
                </pic:pic>
              </a:graphicData>
            </a:graphic>
          </wp:inline>
        </w:drawing>
      </w:r>
    </w:p>
    <w:p w14:paraId="54DAB7AA" w14:textId="77777777" w:rsidR="009C76D8" w:rsidRPr="005920BC" w:rsidRDefault="009C76D8" w:rsidP="009C76D8">
      <w:pPr>
        <w:widowControl w:val="0"/>
        <w:autoSpaceDE w:val="0"/>
        <w:autoSpaceDN w:val="0"/>
        <w:adjustRightInd w:val="0"/>
        <w:rPr>
          <w:rFonts w:ascii="Arial" w:hAnsi="Arial" w:cs="Arial"/>
          <w:color w:val="000000"/>
        </w:rPr>
      </w:pPr>
    </w:p>
    <w:p w14:paraId="65C4CC32" w14:textId="77777777" w:rsidR="009C76D8" w:rsidRPr="005920BC" w:rsidRDefault="009C76D8" w:rsidP="009C76D8">
      <w:pPr>
        <w:widowControl w:val="0"/>
        <w:autoSpaceDE w:val="0"/>
        <w:autoSpaceDN w:val="0"/>
        <w:adjustRightInd w:val="0"/>
        <w:ind w:left="720"/>
      </w:pPr>
      <w:r w:rsidRPr="005920BC">
        <w:t xml:space="preserve">Where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p w14:paraId="49DA9964" w14:textId="77777777" w:rsidR="009C76D8" w:rsidRPr="005920BC" w:rsidRDefault="009C76D8" w:rsidP="009C76D8">
      <w:pPr>
        <w:widowControl w:val="0"/>
        <w:autoSpaceDE w:val="0"/>
        <w:autoSpaceDN w:val="0"/>
        <w:adjustRightInd w:val="0"/>
        <w:rPr>
          <w:rFonts w:ascii="Arial" w:hAnsi="Arial" w:cs="Arial"/>
          <w:color w:val="000000"/>
        </w:rPr>
      </w:pPr>
    </w:p>
    <w:p w14:paraId="623B7B80" w14:textId="77777777" w:rsidR="009C76D8" w:rsidRPr="005920BC" w:rsidRDefault="009C76D8" w:rsidP="009C76D8">
      <w:pPr>
        <w:keepNext/>
        <w:spacing w:before="240" w:after="60"/>
        <w:jc w:val="center"/>
        <w:outlineLvl w:val="0"/>
        <w:rPr>
          <w:b/>
          <w:bCs/>
          <w:caps/>
          <w:kern w:val="32"/>
          <w:sz w:val="28"/>
          <w:szCs w:val="28"/>
          <w:lang w:val="x-none" w:eastAsia="x-none"/>
        </w:rPr>
      </w:pPr>
      <w:r w:rsidRPr="005920BC">
        <w:rPr>
          <w:b/>
          <w:bCs/>
          <w:caps/>
          <w:kern w:val="32"/>
          <w:sz w:val="28"/>
          <w:szCs w:val="28"/>
          <w:lang w:eastAsia="x-none"/>
        </w:rPr>
        <w:t xml:space="preserve">SUSTAINED </w:t>
      </w:r>
      <w:r w:rsidRPr="005920BC">
        <w:rPr>
          <w:b/>
          <w:bCs/>
          <w:caps/>
          <w:kern w:val="32"/>
          <w:sz w:val="28"/>
          <w:szCs w:val="28"/>
          <w:lang w:val="x-none" w:eastAsia="x-none"/>
        </w:rPr>
        <w:t xml:space="preserve">Primary Frequency Response Performance Calculation Methodology </w:t>
      </w:r>
    </w:p>
    <w:p w14:paraId="1EFDC61A" w14:textId="77777777" w:rsidR="009C76D8" w:rsidRPr="005920BC" w:rsidRDefault="009C76D8" w:rsidP="009C76D8">
      <w:pPr>
        <w:widowControl w:val="0"/>
        <w:autoSpaceDE w:val="0"/>
        <w:autoSpaceDN w:val="0"/>
        <w:adjustRightInd w:val="0"/>
        <w:spacing w:line="311" w:lineRule="atLeast"/>
        <w:rPr>
          <w:rFonts w:ascii="Arial" w:hAnsi="Arial" w:cs="Arial"/>
          <w:b/>
          <w:bCs/>
          <w:sz w:val="22"/>
          <w:szCs w:val="22"/>
        </w:rPr>
      </w:pPr>
    </w:p>
    <w:p w14:paraId="08A59CCE" w14:textId="77777777" w:rsidR="009C76D8" w:rsidRPr="005920BC" w:rsidRDefault="009C76D8" w:rsidP="009C76D8">
      <w:pPr>
        <w:widowControl w:val="0"/>
        <w:numPr>
          <w:ilvl w:val="0"/>
          <w:numId w:val="7"/>
        </w:numPr>
        <w:tabs>
          <w:tab w:val="clear" w:pos="360"/>
        </w:tabs>
        <w:autoSpaceDE w:val="0"/>
        <w:autoSpaceDN w:val="0"/>
        <w:adjustRightInd w:val="0"/>
        <w:ind w:left="0" w:firstLine="0"/>
      </w:pPr>
      <w:r w:rsidRPr="005920BC">
        <w:t xml:space="preserve">This section establishes the process used to calculate sustained Primary Frequency Response (PFR) performance for each FME. </w:t>
      </w:r>
    </w:p>
    <w:p w14:paraId="547D37A4" w14:textId="77777777" w:rsidR="009C76D8" w:rsidRPr="005920BC" w:rsidRDefault="009C76D8" w:rsidP="009C76D8">
      <w:pPr>
        <w:widowControl w:val="0"/>
        <w:autoSpaceDE w:val="0"/>
        <w:autoSpaceDN w:val="0"/>
        <w:adjustRightInd w:val="0"/>
        <w:rPr>
          <w:color w:val="000000"/>
        </w:rPr>
      </w:pPr>
    </w:p>
    <w:p w14:paraId="62CC803E" w14:textId="77777777" w:rsidR="009C76D8" w:rsidRPr="005920BC" w:rsidRDefault="009C76D8" w:rsidP="009C76D8">
      <w:pPr>
        <w:widowControl w:val="0"/>
        <w:numPr>
          <w:ilvl w:val="0"/>
          <w:numId w:val="7"/>
        </w:numPr>
        <w:tabs>
          <w:tab w:val="clear" w:pos="360"/>
        </w:tabs>
        <w:autoSpaceDE w:val="0"/>
        <w:autoSpaceDN w:val="0"/>
        <w:adjustRightInd w:val="0"/>
        <w:ind w:left="0" w:firstLine="0"/>
        <w:rPr>
          <w:rFonts w:ascii="Arial" w:hAnsi="Arial" w:cs="Arial"/>
          <w:position w:val="8"/>
          <w:sz w:val="22"/>
          <w:szCs w:val="22"/>
          <w:vertAlign w:val="superscript"/>
        </w:rPr>
      </w:pPr>
      <w:r w:rsidRPr="005920BC">
        <w:t>This process calculates the Per Unit Sustained PFR of a Resource</w:t>
      </w:r>
      <w:r w:rsidRPr="005920BC">
        <w:rPr>
          <w:rFonts w:ascii="Arial" w:hAnsi="Arial" w:cs="Arial"/>
          <w:sz w:val="22"/>
          <w:szCs w:val="22"/>
        </w:rPr>
        <w:t xml:space="preserve"> (P.U.SPFR</w:t>
      </w:r>
      <w:r w:rsidRPr="005920BC">
        <w:rPr>
          <w:rFonts w:ascii="Arial" w:hAnsi="Arial" w:cs="Arial"/>
          <w:sz w:val="14"/>
          <w:szCs w:val="14"/>
        </w:rPr>
        <w:t>Resource</w:t>
      </w:r>
      <w:r w:rsidRPr="005920BC">
        <w:rPr>
          <w:rFonts w:ascii="Arial" w:hAnsi="Arial" w:cs="Arial"/>
          <w:sz w:val="22"/>
          <w:szCs w:val="22"/>
        </w:rPr>
        <w:t xml:space="preserve">) </w:t>
      </w:r>
      <w:r w:rsidRPr="005920BC">
        <w:t>as a ratio between the maximum actual unit response at any time during the period from T+46 to T+60, adjusted for the pre</w:t>
      </w:r>
      <w:r w:rsidRPr="005920BC">
        <w:rPr>
          <w:rFonts w:ascii="Cambria Math" w:hAnsi="Cambria Math" w:cs="Cambria Math"/>
        </w:rPr>
        <w:t>‐</w:t>
      </w:r>
      <w:r w:rsidRPr="005920BC">
        <w:t xml:space="preserve">event ramping of the unit, and the </w:t>
      </w:r>
      <w:r w:rsidRPr="005920BC">
        <w:rPr>
          <w:i/>
          <w:iCs/>
        </w:rPr>
        <w:t xml:space="preserve">Final </w:t>
      </w:r>
      <w:r w:rsidRPr="005920BC">
        <w:t>Expected Primary Frequency Response (EPFR) value at time T+46</w:t>
      </w:r>
      <w:r w:rsidRPr="005920BC">
        <w:rPr>
          <w:rFonts w:ascii="Arial" w:hAnsi="Arial" w:cs="Arial"/>
          <w:sz w:val="22"/>
          <w:szCs w:val="22"/>
        </w:rPr>
        <w:t>.</w:t>
      </w:r>
      <w:r w:rsidRPr="005920BC">
        <w:rPr>
          <w:rFonts w:ascii="Arial" w:hAnsi="Arial" w:cs="Arial"/>
          <w:sz w:val="22"/>
          <w:szCs w:val="22"/>
          <w:vertAlign w:val="superscript"/>
        </w:rPr>
        <w:footnoteReference w:id="3"/>
      </w:r>
      <w:r w:rsidRPr="005920BC">
        <w:rPr>
          <w:rFonts w:ascii="Arial" w:hAnsi="Arial" w:cs="Arial"/>
          <w:position w:val="8"/>
          <w:sz w:val="22"/>
          <w:szCs w:val="22"/>
          <w:vertAlign w:val="superscript"/>
        </w:rPr>
        <w:t xml:space="preserve"> </w:t>
      </w:r>
    </w:p>
    <w:p w14:paraId="5A60B96B" w14:textId="77777777" w:rsidR="009C76D8" w:rsidRPr="005920BC" w:rsidRDefault="009C76D8" w:rsidP="009C76D8">
      <w:pPr>
        <w:widowControl w:val="0"/>
        <w:autoSpaceDE w:val="0"/>
        <w:autoSpaceDN w:val="0"/>
        <w:adjustRightInd w:val="0"/>
        <w:rPr>
          <w:rFonts w:ascii="Arial" w:hAnsi="Arial" w:cs="Arial"/>
          <w:color w:val="000000"/>
        </w:rPr>
      </w:pPr>
    </w:p>
    <w:p w14:paraId="4BB6111E" w14:textId="77777777" w:rsidR="009C76D8" w:rsidRPr="005920BC" w:rsidRDefault="009C76D8" w:rsidP="009C76D8">
      <w:pPr>
        <w:widowControl w:val="0"/>
        <w:numPr>
          <w:ilvl w:val="0"/>
          <w:numId w:val="7"/>
        </w:numPr>
        <w:tabs>
          <w:tab w:val="clear" w:pos="360"/>
        </w:tabs>
        <w:autoSpaceDE w:val="0"/>
        <w:autoSpaceDN w:val="0"/>
        <w:adjustRightInd w:val="0"/>
        <w:ind w:left="0" w:right="237" w:firstLine="0"/>
        <w:rPr>
          <w:rFonts w:ascii="Arial" w:hAnsi="Arial" w:cs="Arial"/>
          <w:sz w:val="22"/>
          <w:szCs w:val="22"/>
        </w:rPr>
      </w:pPr>
      <w:r w:rsidRPr="005920BC">
        <w:t>This comparison of actual performance to a calculated target value establishes, for each type of Resource, the P.U.SPFR</w:t>
      </w:r>
      <w:r w:rsidRPr="005920BC">
        <w:rPr>
          <w:rFonts w:ascii="Arial" w:hAnsi="Arial" w:cs="Arial"/>
          <w:sz w:val="14"/>
          <w:szCs w:val="14"/>
        </w:rPr>
        <w:t>Resource</w:t>
      </w:r>
      <w:r w:rsidRPr="005920BC">
        <w:rPr>
          <w:rFonts w:ascii="Arial" w:hAnsi="Arial" w:cs="Arial"/>
          <w:sz w:val="22"/>
          <w:szCs w:val="22"/>
        </w:rPr>
        <w:t xml:space="preserve"> </w:t>
      </w:r>
      <w:r w:rsidRPr="005920BC">
        <w:t>for any FME.</w:t>
      </w:r>
      <w:r w:rsidRPr="005920BC">
        <w:rPr>
          <w:rFonts w:ascii="Arial" w:hAnsi="Arial" w:cs="Arial"/>
          <w:sz w:val="22"/>
          <w:szCs w:val="22"/>
        </w:rPr>
        <w:t xml:space="preserve"> </w:t>
      </w:r>
    </w:p>
    <w:p w14:paraId="22BB7E2C" w14:textId="77777777" w:rsidR="009C76D8" w:rsidRPr="005920BC" w:rsidRDefault="009C76D8" w:rsidP="009C76D8">
      <w:pPr>
        <w:widowControl w:val="0"/>
        <w:autoSpaceDE w:val="0"/>
        <w:autoSpaceDN w:val="0"/>
        <w:adjustRightInd w:val="0"/>
        <w:rPr>
          <w:rFonts w:ascii="Arial" w:hAnsi="Arial" w:cs="Arial"/>
          <w:color w:val="000000"/>
        </w:rPr>
      </w:pPr>
    </w:p>
    <w:p w14:paraId="0DE42266" w14:textId="77777777" w:rsidR="009C76D8" w:rsidRPr="005920BC" w:rsidRDefault="009C76D8" w:rsidP="009C76D8">
      <w:pPr>
        <w:widowControl w:val="0"/>
        <w:numPr>
          <w:ilvl w:val="0"/>
          <w:numId w:val="7"/>
        </w:numPr>
        <w:tabs>
          <w:tab w:val="clear" w:pos="360"/>
        </w:tabs>
        <w:autoSpaceDE w:val="0"/>
        <w:autoSpaceDN w:val="0"/>
        <w:adjustRightInd w:val="0"/>
        <w:ind w:left="0" w:firstLine="0"/>
        <w:rPr>
          <w:b/>
          <w:bCs/>
          <w:u w:val="single"/>
        </w:rPr>
      </w:pPr>
      <w:r w:rsidRPr="005920BC">
        <w:rPr>
          <w:b/>
          <w:bCs/>
          <w:u w:val="single"/>
        </w:rPr>
        <w:t>Sustained Primary Frequency Response performance measurement:</w:t>
      </w:r>
    </w:p>
    <w:p w14:paraId="04085051" w14:textId="77777777" w:rsidR="009C76D8" w:rsidRPr="005920BC" w:rsidRDefault="009C76D8" w:rsidP="009C76D8">
      <w:pPr>
        <w:widowControl w:val="0"/>
        <w:autoSpaceDE w:val="0"/>
        <w:autoSpaceDN w:val="0"/>
        <w:adjustRightInd w:val="0"/>
        <w:rPr>
          <w:color w:val="000000"/>
        </w:rPr>
      </w:pPr>
    </w:p>
    <w:p w14:paraId="4DFDDBD0" w14:textId="77777777" w:rsidR="009C76D8" w:rsidRPr="005920BC" w:rsidRDefault="009C76D8" w:rsidP="009C76D8"/>
    <w:p w14:paraId="1EE690BB" w14:textId="77777777" w:rsidR="009C76D8" w:rsidRPr="005920BC" w:rsidRDefault="009C76D8" w:rsidP="009C76D8">
      <w:pPr>
        <w:autoSpaceDE w:val="0"/>
        <w:autoSpaceDN w:val="0"/>
        <w:adjustRightInd w:val="0"/>
      </w:pPr>
    </w:p>
    <w:p w14:paraId="0E4B2B6E" w14:textId="77777777" w:rsidR="009C76D8" w:rsidRPr="005920BC" w:rsidRDefault="009C76D8" w:rsidP="009C76D8">
      <w:pPr>
        <w:widowControl w:val="0"/>
        <w:autoSpaceDE w:val="0"/>
        <w:autoSpaceDN w:val="0"/>
        <w:adjustRightInd w:val="0"/>
        <w:spacing w:after="502" w:line="306" w:lineRule="atLeast"/>
        <w:ind w:left="360"/>
        <w:jc w:val="both"/>
        <w:rPr>
          <w:iCs/>
        </w:rPr>
      </w:pPr>
      <w:r w:rsidRPr="005920BC">
        <w:rPr>
          <w:b/>
          <w:bCs/>
        </w:rPr>
        <w:t>Sustained Primary Frequency Response Calculation (P.U.SPFR)</w:t>
      </w:r>
    </w:p>
    <w:p w14:paraId="74CDD819" w14:textId="257FC423" w:rsidR="009C76D8" w:rsidRPr="005920BC" w:rsidRDefault="00FC6653" w:rsidP="009C76D8">
      <w:pPr>
        <w:widowControl w:val="0"/>
        <w:autoSpaceDE w:val="0"/>
        <w:autoSpaceDN w:val="0"/>
        <w:adjustRightInd w:val="0"/>
        <w:ind w:firstLine="720"/>
        <w:rPr>
          <w:rFonts w:ascii="Arial" w:hAnsi="Arial" w:cs="Arial"/>
          <w:color w:val="000000"/>
        </w:rPr>
      </w:pPr>
      <w:r>
        <w:rPr>
          <w:rFonts w:ascii="Arial" w:hAnsi="Arial" w:cs="Arial"/>
          <w:noProof/>
          <w:color w:val="000000"/>
          <w:position w:val="-30"/>
          <w:vertAlign w:val="subscript"/>
        </w:rPr>
        <w:drawing>
          <wp:inline distT="0" distB="0" distL="0" distR="0" wp14:anchorId="02292C3B" wp14:editId="0010F47B">
            <wp:extent cx="4413250" cy="437515"/>
            <wp:effectExtent l="0" t="0" r="6350" b="635"/>
            <wp:docPr id="44"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4413250" cy="437515"/>
                    </a:xfrm>
                    <a:prstGeom prst="rect">
                      <a:avLst/>
                    </a:prstGeom>
                    <a:noFill/>
                    <a:ln>
                      <a:noFill/>
                    </a:ln>
                  </pic:spPr>
                </pic:pic>
              </a:graphicData>
            </a:graphic>
          </wp:inline>
        </w:drawing>
      </w:r>
    </w:p>
    <w:p w14:paraId="17E83FAE" w14:textId="77777777" w:rsidR="009C76D8" w:rsidRPr="005920BC" w:rsidRDefault="009C76D8" w:rsidP="009C76D8">
      <w:pPr>
        <w:autoSpaceDE w:val="0"/>
        <w:autoSpaceDN w:val="0"/>
        <w:adjustRightInd w:val="0"/>
        <w:rPr>
          <w:rFonts w:ascii="Arial" w:hAnsi="Arial" w:cs="Arial"/>
          <w:i/>
          <w:iCs/>
        </w:rPr>
      </w:pPr>
    </w:p>
    <w:p w14:paraId="43DFAEC8" w14:textId="77777777" w:rsidR="009C76D8" w:rsidRPr="005920BC" w:rsidRDefault="009C76D8" w:rsidP="009C76D8">
      <w:pPr>
        <w:autoSpaceDE w:val="0"/>
        <w:autoSpaceDN w:val="0"/>
        <w:adjustRightInd w:val="0"/>
        <w:rPr>
          <w:rFonts w:ascii="Arial" w:hAnsi="Arial" w:cs="Arial"/>
        </w:rPr>
      </w:pPr>
      <w:r w:rsidRPr="005920BC">
        <w:rPr>
          <w:i/>
          <w:iCs/>
        </w:rPr>
        <w:t>P.U.SPFR</w:t>
      </w:r>
      <w:r w:rsidRPr="005920BC">
        <w:rPr>
          <w:rFonts w:ascii="Arial" w:hAnsi="Arial" w:cs="Arial"/>
          <w:i/>
          <w:iCs/>
          <w:sz w:val="14"/>
          <w:szCs w:val="14"/>
        </w:rPr>
        <w:t xml:space="preserve">Resource </w:t>
      </w:r>
      <w:r w:rsidRPr="005920BC">
        <w:t xml:space="preserve">is the per unit (P.U.) measure of the sustained PFR of a Resource during identified FME.  The </w:t>
      </w:r>
      <w:r w:rsidRPr="005920BC">
        <w:rPr>
          <w:i/>
          <w:iCs/>
        </w:rPr>
        <w:t>P.U.SPFR</w:t>
      </w:r>
      <w:r w:rsidRPr="005920BC">
        <w:rPr>
          <w:rFonts w:ascii="Arial" w:hAnsi="Arial" w:cs="Arial"/>
          <w:i/>
          <w:iCs/>
          <w:sz w:val="14"/>
          <w:szCs w:val="14"/>
        </w:rPr>
        <w:t xml:space="preserve">Resource </w:t>
      </w:r>
      <w:r w:rsidRPr="005920BC">
        <w:t>for each FME will be limited to values between 0.0 and 2.0.</w:t>
      </w:r>
    </w:p>
    <w:p w14:paraId="77410DD0" w14:textId="77777777" w:rsidR="009C76D8" w:rsidRPr="005920BC" w:rsidRDefault="009C76D8" w:rsidP="009C76D8">
      <w:pPr>
        <w:widowControl w:val="0"/>
        <w:autoSpaceDE w:val="0"/>
        <w:autoSpaceDN w:val="0"/>
        <w:adjustRightInd w:val="0"/>
        <w:rPr>
          <w:rFonts w:ascii="Arial" w:hAnsi="Arial" w:cs="Arial"/>
          <w:color w:val="000000"/>
        </w:rPr>
      </w:pPr>
    </w:p>
    <w:p w14:paraId="15BBD8A1" w14:textId="77777777" w:rsidR="009C76D8" w:rsidRPr="005920BC" w:rsidRDefault="009C76D8" w:rsidP="009C76D8">
      <w:pPr>
        <w:widowControl w:val="0"/>
        <w:autoSpaceDE w:val="0"/>
        <w:autoSpaceDN w:val="0"/>
        <w:adjustRightInd w:val="0"/>
        <w:jc w:val="both"/>
      </w:pPr>
      <w:r w:rsidRPr="005920BC">
        <w:rPr>
          <w:b/>
          <w:bCs/>
          <w:u w:val="single"/>
        </w:rPr>
        <w:t>Actual Sustained Primary Frequency Response (</w:t>
      </w:r>
      <w:r w:rsidRPr="005920BC">
        <w:rPr>
          <w:b/>
          <w:bCs/>
          <w:iCs/>
          <w:u w:val="single"/>
        </w:rPr>
        <w:t>ASPFR</w:t>
      </w:r>
      <w:r w:rsidRPr="005920BC">
        <w:rPr>
          <w:b/>
          <w:bCs/>
          <w:u w:val="single"/>
        </w:rPr>
        <w:t xml:space="preserve">) Calculations </w:t>
      </w:r>
    </w:p>
    <w:p w14:paraId="627259E6" w14:textId="3334B825" w:rsidR="009C76D8" w:rsidRPr="005920BC" w:rsidRDefault="00FC6653" w:rsidP="009C76D8">
      <w:pPr>
        <w:widowControl w:val="0"/>
        <w:autoSpaceDE w:val="0"/>
        <w:autoSpaceDN w:val="0"/>
        <w:adjustRightInd w:val="0"/>
        <w:spacing w:line="511" w:lineRule="atLeast"/>
        <w:rPr>
          <w:rFonts w:ascii="Calibri" w:hAnsi="Calibri" w:cs="Calibri"/>
          <w:sz w:val="23"/>
          <w:szCs w:val="23"/>
        </w:rPr>
      </w:pPr>
      <w:r>
        <w:rPr>
          <w:rFonts w:ascii="Arial" w:hAnsi="Arial" w:cs="Arial"/>
          <w:noProof/>
        </w:rPr>
        <w:lastRenderedPageBreak/>
        <w:drawing>
          <wp:inline distT="0" distB="0" distL="0" distR="0" wp14:anchorId="00928C4F" wp14:editId="39C77087">
            <wp:extent cx="4277995" cy="612140"/>
            <wp:effectExtent l="0" t="0" r="8255" b="0"/>
            <wp:docPr id="45"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277995" cy="612140"/>
                    </a:xfrm>
                    <a:prstGeom prst="rect">
                      <a:avLst/>
                    </a:prstGeom>
                    <a:noFill/>
                    <a:ln>
                      <a:noFill/>
                    </a:ln>
                  </pic:spPr>
                </pic:pic>
              </a:graphicData>
            </a:graphic>
          </wp:inline>
        </w:drawing>
      </w:r>
    </w:p>
    <w:p w14:paraId="57EFBC59" w14:textId="77777777" w:rsidR="009C76D8" w:rsidRPr="005920BC" w:rsidRDefault="009C76D8" w:rsidP="009C76D8">
      <w:pPr>
        <w:widowControl w:val="0"/>
        <w:autoSpaceDE w:val="0"/>
        <w:autoSpaceDN w:val="0"/>
        <w:adjustRightInd w:val="0"/>
        <w:spacing w:line="511" w:lineRule="atLeast"/>
      </w:pPr>
      <w:r w:rsidRPr="005920BC">
        <w:t xml:space="preserve">where: </w:t>
      </w:r>
    </w:p>
    <w:p w14:paraId="23197C79" w14:textId="77777777" w:rsidR="009C76D8" w:rsidRPr="005920BC" w:rsidRDefault="009C76D8" w:rsidP="009C76D8">
      <w:pPr>
        <w:widowControl w:val="0"/>
        <w:autoSpaceDE w:val="0"/>
        <w:autoSpaceDN w:val="0"/>
        <w:adjustRightInd w:val="0"/>
        <w:spacing w:line="511" w:lineRule="atLeast"/>
        <w:rPr>
          <w:rFonts w:ascii="Arial" w:hAnsi="Arial" w:cs="Arial"/>
          <w:sz w:val="22"/>
          <w:szCs w:val="22"/>
        </w:rPr>
      </w:pPr>
      <w:r w:rsidRPr="005920BC">
        <w:rPr>
          <w:bCs/>
        </w:rPr>
        <w:t>Pre</w:t>
      </w:r>
      <w:r w:rsidRPr="005920BC">
        <w:rPr>
          <w:rFonts w:ascii="Cambria Math" w:hAnsi="Cambria Math" w:cs="Cambria Math"/>
          <w:bCs/>
        </w:rPr>
        <w:t>‐</w:t>
      </w:r>
      <w:r w:rsidRPr="005920BC">
        <w:rPr>
          <w:bCs/>
        </w:rPr>
        <w:t>perturbation Average MW</w:t>
      </w:r>
      <w:r w:rsidRPr="005920BC">
        <w:t>: Actual MW averaged from T</w:t>
      </w:r>
      <w:r w:rsidRPr="005920BC">
        <w:rPr>
          <w:rFonts w:ascii="Cambria Math" w:hAnsi="Cambria Math" w:cs="Cambria Math"/>
        </w:rPr>
        <w:t>‐</w:t>
      </w:r>
      <w:r w:rsidRPr="005920BC">
        <w:t>16 to T</w:t>
      </w:r>
      <w:r w:rsidRPr="005920BC">
        <w:rPr>
          <w:rFonts w:ascii="Cambria Math" w:hAnsi="Cambria Math" w:cs="Cambria Math"/>
        </w:rPr>
        <w:t>‐</w:t>
      </w:r>
      <w:r w:rsidRPr="005920BC">
        <w:t>2.</w:t>
      </w:r>
      <w:r w:rsidRPr="005920BC">
        <w:rPr>
          <w:rFonts w:ascii="Arial" w:hAnsi="Arial" w:cs="Arial"/>
          <w:sz w:val="22"/>
          <w:szCs w:val="22"/>
        </w:rPr>
        <w:t xml:space="preserve"> </w:t>
      </w:r>
    </w:p>
    <w:p w14:paraId="23C8F524" w14:textId="77777777" w:rsidR="009C76D8" w:rsidRPr="005920BC" w:rsidRDefault="009C76D8" w:rsidP="009C76D8">
      <w:pPr>
        <w:widowControl w:val="0"/>
        <w:autoSpaceDE w:val="0"/>
        <w:autoSpaceDN w:val="0"/>
        <w:adjustRightInd w:val="0"/>
        <w:rPr>
          <w:rFonts w:ascii="Arial" w:hAnsi="Arial" w:cs="Arial"/>
          <w:color w:val="000000"/>
        </w:rPr>
      </w:pPr>
    </w:p>
    <w:p w14:paraId="6F712EFB" w14:textId="7540A4CB" w:rsidR="009C76D8" w:rsidRPr="005920BC" w:rsidRDefault="00FC6653" w:rsidP="009C76D8">
      <w:pPr>
        <w:widowControl w:val="0"/>
        <w:autoSpaceDE w:val="0"/>
        <w:autoSpaceDN w:val="0"/>
        <w:adjustRightInd w:val="0"/>
        <w:ind w:left="540"/>
        <w:rPr>
          <w:rFonts w:ascii="Arial" w:hAnsi="Arial" w:cs="Arial"/>
          <w:color w:val="000000"/>
        </w:rPr>
      </w:pPr>
      <w:r>
        <w:rPr>
          <w:rFonts w:ascii="Arial" w:hAnsi="Arial" w:cs="Arial"/>
          <w:noProof/>
          <w:color w:val="000000"/>
          <w:position w:val="-24"/>
        </w:rPr>
        <w:drawing>
          <wp:inline distT="0" distB="0" distL="0" distR="0" wp14:anchorId="111D6103" wp14:editId="409D7FE7">
            <wp:extent cx="1812925" cy="469265"/>
            <wp:effectExtent l="0" t="0" r="0" b="6985"/>
            <wp:docPr id="46"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812925" cy="469265"/>
                    </a:xfrm>
                    <a:prstGeom prst="rect">
                      <a:avLst/>
                    </a:prstGeom>
                    <a:pattFill prst="ltDnDiag">
                      <a:fgClr>
                        <a:srgbClr val="FFFFFF"/>
                      </a:fgClr>
                      <a:bgClr>
                        <a:srgbClr val="FFFFFF"/>
                      </a:bgClr>
                    </a:pattFill>
                    <a:ln>
                      <a:noFill/>
                    </a:ln>
                  </pic:spPr>
                </pic:pic>
              </a:graphicData>
            </a:graphic>
          </wp:inline>
        </w:drawing>
      </w:r>
    </w:p>
    <w:p w14:paraId="64244945" w14:textId="77777777" w:rsidR="009C76D8" w:rsidRPr="005920BC" w:rsidRDefault="009C76D8" w:rsidP="009C76D8">
      <w:pPr>
        <w:widowControl w:val="0"/>
        <w:autoSpaceDE w:val="0"/>
        <w:autoSpaceDN w:val="0"/>
        <w:adjustRightInd w:val="0"/>
        <w:rPr>
          <w:rFonts w:ascii="Arial" w:hAnsi="Arial" w:cs="Arial"/>
          <w:color w:val="000000"/>
        </w:rPr>
      </w:pPr>
    </w:p>
    <w:p w14:paraId="5F1BC018" w14:textId="77777777" w:rsidR="009C76D8" w:rsidRPr="005920BC" w:rsidRDefault="009C76D8" w:rsidP="009C76D8">
      <w:pPr>
        <w:widowControl w:val="0"/>
        <w:autoSpaceDE w:val="0"/>
        <w:autoSpaceDN w:val="0"/>
        <w:adjustRightInd w:val="0"/>
      </w:pPr>
      <w:r w:rsidRPr="005920BC">
        <w:t xml:space="preserve">and: </w:t>
      </w:r>
    </w:p>
    <w:p w14:paraId="46A5455D" w14:textId="77777777" w:rsidR="009C76D8" w:rsidRPr="005920BC" w:rsidRDefault="009C76D8" w:rsidP="009C76D8">
      <w:pPr>
        <w:widowControl w:val="0"/>
        <w:autoSpaceDE w:val="0"/>
        <w:autoSpaceDN w:val="0"/>
        <w:adjustRightInd w:val="0"/>
        <w:rPr>
          <w:i/>
          <w:iCs/>
        </w:rPr>
      </w:pPr>
    </w:p>
    <w:p w14:paraId="4D62E929" w14:textId="77777777" w:rsidR="009C76D8" w:rsidRPr="005920BC" w:rsidRDefault="009C76D8" w:rsidP="009C76D8">
      <w:pPr>
        <w:widowControl w:val="0"/>
        <w:autoSpaceDE w:val="0"/>
        <w:autoSpaceDN w:val="0"/>
        <w:adjustRightInd w:val="0"/>
        <w:rPr>
          <w:rFonts w:ascii="Arial" w:hAnsi="Arial" w:cs="Arial"/>
          <w:i/>
          <w:iCs/>
          <w:sz w:val="22"/>
          <w:szCs w:val="22"/>
        </w:rPr>
      </w:pPr>
      <w:r w:rsidRPr="005920BC">
        <w:rPr>
          <w:i/>
          <w:iCs/>
        </w:rPr>
        <w:t>MW</w:t>
      </w:r>
      <w:r w:rsidRPr="005920BC">
        <w:rPr>
          <w:rFonts w:ascii="Arial" w:hAnsi="Arial" w:cs="Arial"/>
          <w:i/>
          <w:iCs/>
          <w:sz w:val="14"/>
          <w:szCs w:val="14"/>
        </w:rPr>
        <w:t xml:space="preserve">MaximumResponse </w:t>
      </w:r>
      <w:r w:rsidRPr="005920BC">
        <w:rPr>
          <w:b/>
          <w:bCs/>
          <w:i/>
          <w:iCs/>
        </w:rPr>
        <w:t>=</w:t>
      </w:r>
      <w:r w:rsidRPr="005920BC">
        <w:rPr>
          <w:i/>
          <w:iCs/>
        </w:rPr>
        <w:t xml:space="preserve"> maximum MW value telemetered by a unit from T+46 through T+60 during low frequency FMEs and the minimum MW value telemetered by a unit from T+46 through T+60 during a high frequency FME. </w:t>
      </w:r>
    </w:p>
    <w:p w14:paraId="6697A4B5" w14:textId="77777777" w:rsidR="009C76D8" w:rsidRPr="005920BC" w:rsidRDefault="009C76D8" w:rsidP="009C76D8">
      <w:pPr>
        <w:widowControl w:val="0"/>
        <w:autoSpaceDE w:val="0"/>
        <w:autoSpaceDN w:val="0"/>
        <w:adjustRightInd w:val="0"/>
        <w:rPr>
          <w:rFonts w:ascii="Arial" w:hAnsi="Arial" w:cs="Arial"/>
          <w:color w:val="000000"/>
        </w:rPr>
      </w:pPr>
    </w:p>
    <w:p w14:paraId="62969349" w14:textId="77777777" w:rsidR="009C76D8" w:rsidRPr="005920BC" w:rsidRDefault="009C76D8" w:rsidP="009C76D8">
      <w:pPr>
        <w:widowControl w:val="0"/>
        <w:autoSpaceDE w:val="0"/>
        <w:autoSpaceDN w:val="0"/>
        <w:adjustRightInd w:val="0"/>
        <w:rPr>
          <w:rFonts w:ascii="Arial" w:hAnsi="Arial" w:cs="Arial"/>
          <w:sz w:val="22"/>
          <w:szCs w:val="22"/>
        </w:rPr>
      </w:pPr>
      <w:r w:rsidRPr="005920BC">
        <w:rPr>
          <w:rFonts w:ascii="Arial" w:hAnsi="Arial" w:cs="Arial"/>
          <w:b/>
          <w:bCs/>
          <w:sz w:val="22"/>
          <w:szCs w:val="22"/>
        </w:rPr>
        <w:t>Actual Sustained Primary Frequency Response, Adjusted (</w:t>
      </w:r>
      <w:r w:rsidRPr="005920BC">
        <w:rPr>
          <w:rFonts w:ascii="Arial" w:hAnsi="Arial" w:cs="Arial"/>
          <w:b/>
          <w:bCs/>
          <w:iCs/>
          <w:sz w:val="22"/>
          <w:szCs w:val="22"/>
        </w:rPr>
        <w:t>ASPFR</w:t>
      </w:r>
      <w:r w:rsidRPr="005920BC">
        <w:rPr>
          <w:rFonts w:ascii="Arial" w:hAnsi="Arial" w:cs="Arial"/>
          <w:b/>
          <w:bCs/>
          <w:iCs/>
          <w:sz w:val="14"/>
          <w:szCs w:val="14"/>
        </w:rPr>
        <w:t>Adj</w:t>
      </w:r>
      <w:r w:rsidRPr="005920BC">
        <w:rPr>
          <w:rFonts w:ascii="Arial" w:hAnsi="Arial" w:cs="Arial"/>
          <w:b/>
          <w:bCs/>
          <w:sz w:val="22"/>
          <w:szCs w:val="22"/>
        </w:rPr>
        <w:t xml:space="preserve">) </w:t>
      </w:r>
    </w:p>
    <w:p w14:paraId="459D4810" w14:textId="77777777" w:rsidR="009C76D8" w:rsidRPr="005920BC" w:rsidRDefault="009C76D8" w:rsidP="009C76D8">
      <w:pPr>
        <w:widowControl w:val="0"/>
        <w:autoSpaceDE w:val="0"/>
        <w:autoSpaceDN w:val="0"/>
        <w:adjustRightInd w:val="0"/>
        <w:rPr>
          <w:rFonts w:ascii="Arial" w:hAnsi="Arial" w:cs="Arial"/>
          <w:sz w:val="22"/>
          <w:szCs w:val="22"/>
        </w:rPr>
      </w:pPr>
    </w:p>
    <w:p w14:paraId="3DE260E9" w14:textId="39EDE294" w:rsidR="009C76D8" w:rsidRPr="005920BC" w:rsidRDefault="00FC6653" w:rsidP="009C76D8">
      <w:pPr>
        <w:widowControl w:val="0"/>
        <w:autoSpaceDE w:val="0"/>
        <w:autoSpaceDN w:val="0"/>
        <w:adjustRightInd w:val="0"/>
        <w:spacing w:line="240" w:lineRule="atLeast"/>
        <w:rPr>
          <w:rFonts w:ascii="Arial" w:hAnsi="Arial" w:cs="Arial"/>
          <w:sz w:val="22"/>
          <w:szCs w:val="22"/>
        </w:rPr>
      </w:pPr>
      <w:r>
        <w:rPr>
          <w:rFonts w:ascii="Arial" w:hAnsi="Arial" w:cs="Arial"/>
          <w:noProof/>
          <w:color w:val="000000"/>
        </w:rPr>
        <w:drawing>
          <wp:inline distT="0" distB="0" distL="0" distR="0" wp14:anchorId="2F1F5DF1" wp14:editId="37A7C2ED">
            <wp:extent cx="3220085" cy="461010"/>
            <wp:effectExtent l="0" t="0" r="0" b="0"/>
            <wp:docPr id="47"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220085" cy="461010"/>
                    </a:xfrm>
                    <a:prstGeom prst="rect">
                      <a:avLst/>
                    </a:prstGeom>
                    <a:noFill/>
                    <a:ln>
                      <a:noFill/>
                    </a:ln>
                  </pic:spPr>
                </pic:pic>
              </a:graphicData>
            </a:graphic>
          </wp:inline>
        </w:drawing>
      </w:r>
    </w:p>
    <w:p w14:paraId="30AC8EFB" w14:textId="77777777" w:rsidR="009C76D8" w:rsidRPr="005920BC" w:rsidRDefault="009C76D8" w:rsidP="009C76D8">
      <w:pPr>
        <w:widowControl w:val="0"/>
        <w:autoSpaceDE w:val="0"/>
        <w:autoSpaceDN w:val="0"/>
        <w:adjustRightInd w:val="0"/>
        <w:spacing w:line="240" w:lineRule="atLeast"/>
        <w:rPr>
          <w:rFonts w:ascii="Arial" w:hAnsi="Arial" w:cs="Arial"/>
          <w:sz w:val="22"/>
          <w:szCs w:val="22"/>
        </w:rPr>
      </w:pPr>
    </w:p>
    <w:p w14:paraId="66F5FFD5" w14:textId="77777777" w:rsidR="009C76D8" w:rsidRPr="005920BC" w:rsidRDefault="009C76D8" w:rsidP="009C76D8">
      <w:pPr>
        <w:widowControl w:val="0"/>
        <w:autoSpaceDE w:val="0"/>
        <w:autoSpaceDN w:val="0"/>
        <w:adjustRightInd w:val="0"/>
        <w:spacing w:line="240" w:lineRule="atLeast"/>
        <w:rPr>
          <w:rFonts w:ascii="Arial" w:hAnsi="Arial" w:cs="Arial"/>
          <w:color w:val="000000"/>
          <w:sz w:val="22"/>
          <w:szCs w:val="22"/>
        </w:rPr>
      </w:pPr>
      <w:r w:rsidRPr="005920BC">
        <w:rPr>
          <w:color w:val="000000"/>
        </w:rPr>
        <w:t xml:space="preserve">RampMW Sustained (MW) – </w:t>
      </w:r>
      <w:r w:rsidRPr="005920BC">
        <w:t xml:space="preserve">Generation Resources, </w:t>
      </w:r>
      <w:ins w:id="729" w:author="ERCOT" w:date="2019-11-04T17:50:00Z">
        <w:r>
          <w:t>ESRs,</w:t>
        </w:r>
        <w:r w:rsidRPr="00EA3158">
          <w:t xml:space="preserve"> </w:t>
        </w:r>
      </w:ins>
      <w:r w:rsidRPr="005920BC">
        <w:t>SOTGs, SOTSGs, and Controllable Load Resources</w:t>
      </w:r>
      <w:r w:rsidRPr="005920BC">
        <w:rPr>
          <w:color w:val="000000"/>
        </w:rPr>
        <w:t xml:space="preserve"> are required to sustain their response to an FME.  An adjustment available in determining sustained PFR performance (</w:t>
      </w:r>
      <w:r w:rsidRPr="005920BC">
        <w:rPr>
          <w:rFonts w:ascii="Arial" w:hAnsi="Arial" w:cs="Arial"/>
          <w:i/>
          <w:iCs/>
          <w:color w:val="000000"/>
          <w:sz w:val="22"/>
          <w:szCs w:val="22"/>
        </w:rPr>
        <w:t>P.U.</w:t>
      </w:r>
      <w:r w:rsidRPr="005920BC">
        <w:rPr>
          <w:rFonts w:ascii="Arial" w:hAnsi="Arial" w:cs="Arial"/>
          <w:color w:val="000000"/>
          <w:sz w:val="22"/>
          <w:szCs w:val="22"/>
        </w:rPr>
        <w:t>SPFR</w:t>
      </w:r>
      <w:r w:rsidRPr="005920BC">
        <w:rPr>
          <w:rFonts w:ascii="Arial" w:hAnsi="Arial" w:cs="Arial"/>
          <w:i/>
          <w:iCs/>
          <w:color w:val="000000"/>
          <w:sz w:val="14"/>
          <w:szCs w:val="14"/>
        </w:rPr>
        <w:t xml:space="preserve">Resource </w:t>
      </w:r>
      <w:r w:rsidRPr="005920BC">
        <w:rPr>
          <w:rFonts w:ascii="Arial" w:hAnsi="Arial" w:cs="Arial"/>
          <w:color w:val="000000"/>
          <w:sz w:val="22"/>
          <w:szCs w:val="22"/>
        </w:rPr>
        <w:t xml:space="preserve">) </w:t>
      </w:r>
      <w:r w:rsidRPr="005920BC">
        <w:rPr>
          <w:color w:val="000000"/>
        </w:rPr>
        <w:t xml:space="preserve">is to account for the direction in which a Resource was moving (increasing or decreasing output) when the FME occurred T=t(0). This is the </w:t>
      </w:r>
      <w:r w:rsidRPr="005920BC">
        <w:rPr>
          <w:i/>
          <w:iCs/>
          <w:color w:val="000000"/>
        </w:rPr>
        <w:t xml:space="preserve">RampMW </w:t>
      </w:r>
      <w:r w:rsidRPr="005920BC">
        <w:rPr>
          <w:color w:val="000000"/>
        </w:rPr>
        <w:t>Sustained adjustment:</w:t>
      </w:r>
      <w:r w:rsidRPr="005920BC">
        <w:rPr>
          <w:rFonts w:ascii="Arial" w:hAnsi="Arial" w:cs="Arial"/>
          <w:color w:val="000000"/>
          <w:sz w:val="22"/>
          <w:szCs w:val="22"/>
        </w:rPr>
        <w:t xml:space="preserve"> </w:t>
      </w:r>
    </w:p>
    <w:p w14:paraId="0664879E" w14:textId="77777777" w:rsidR="009C76D8" w:rsidRPr="005920BC" w:rsidRDefault="009C76D8" w:rsidP="009C76D8">
      <w:pPr>
        <w:widowControl w:val="0"/>
        <w:numPr>
          <w:ilvl w:val="0"/>
          <w:numId w:val="7"/>
        </w:numPr>
        <w:tabs>
          <w:tab w:val="clear" w:pos="360"/>
        </w:tabs>
        <w:autoSpaceDE w:val="0"/>
        <w:autoSpaceDN w:val="0"/>
        <w:adjustRightInd w:val="0"/>
        <w:spacing w:after="220" w:line="240" w:lineRule="atLeast"/>
        <w:ind w:left="720" w:firstLine="0"/>
        <w:rPr>
          <w:rFonts w:ascii="Arial" w:hAnsi="Arial" w:cs="Arial"/>
          <w:i/>
          <w:iCs/>
          <w:sz w:val="22"/>
          <w:szCs w:val="22"/>
        </w:rPr>
      </w:pPr>
    </w:p>
    <w:p w14:paraId="59B367D4" w14:textId="77777777" w:rsidR="009C76D8" w:rsidRPr="005920BC" w:rsidRDefault="009C76D8" w:rsidP="009C76D8">
      <w:pPr>
        <w:widowControl w:val="0"/>
        <w:numPr>
          <w:ilvl w:val="0"/>
          <w:numId w:val="7"/>
        </w:numPr>
        <w:tabs>
          <w:tab w:val="clear" w:pos="360"/>
        </w:tabs>
        <w:autoSpaceDE w:val="0"/>
        <w:autoSpaceDN w:val="0"/>
        <w:adjustRightInd w:val="0"/>
        <w:spacing w:after="220" w:line="240" w:lineRule="atLeast"/>
        <w:ind w:left="720" w:firstLine="0"/>
        <w:rPr>
          <w:rFonts w:ascii="Arial" w:hAnsi="Arial" w:cs="Arial"/>
          <w:sz w:val="22"/>
          <w:szCs w:val="22"/>
        </w:rPr>
      </w:pPr>
      <w:r w:rsidRPr="005920BC">
        <w:rPr>
          <w:i/>
          <w:iCs/>
        </w:rPr>
        <w:t xml:space="preserve">RampMW </w:t>
      </w:r>
      <w:r w:rsidRPr="005920BC">
        <w:t>Sustaine</w:t>
      </w:r>
      <w:r w:rsidRPr="005920BC">
        <w:rPr>
          <w:i/>
          <w:iCs/>
        </w:rPr>
        <w:t xml:space="preserve">d </w:t>
      </w:r>
      <w:r w:rsidRPr="005920BC">
        <w:t>=</w:t>
      </w:r>
      <w:r w:rsidRPr="005920BC">
        <w:rPr>
          <w:rFonts w:ascii="Arial" w:hAnsi="Arial" w:cs="Arial"/>
          <w:sz w:val="22"/>
          <w:szCs w:val="22"/>
        </w:rPr>
        <w:t xml:space="preserve"> (</w:t>
      </w:r>
      <w:r w:rsidRPr="005920BC">
        <w:rPr>
          <w:rFonts w:ascii="Arial" w:hAnsi="Arial" w:cs="Arial"/>
          <w:i/>
          <w:iCs/>
          <w:sz w:val="22"/>
          <w:szCs w:val="22"/>
        </w:rPr>
        <w:t>MW</w:t>
      </w:r>
      <w:r w:rsidRPr="005920BC">
        <w:rPr>
          <w:rFonts w:ascii="Arial" w:hAnsi="Arial" w:cs="Arial"/>
          <w:i/>
          <w:iCs/>
          <w:sz w:val="14"/>
          <w:szCs w:val="14"/>
        </w:rPr>
        <w:t>T</w:t>
      </w:r>
      <w:r w:rsidRPr="005920BC">
        <w:rPr>
          <w:rFonts w:ascii="Cambria Math" w:hAnsi="Cambria Math" w:cs="Cambria Math"/>
          <w:i/>
          <w:iCs/>
          <w:sz w:val="14"/>
          <w:szCs w:val="14"/>
        </w:rPr>
        <w:t>‐</w:t>
      </w:r>
      <w:r w:rsidRPr="005920BC">
        <w:rPr>
          <w:rFonts w:ascii="Arial" w:hAnsi="Arial" w:cs="Arial"/>
          <w:i/>
          <w:iCs/>
          <w:sz w:val="14"/>
          <w:szCs w:val="14"/>
        </w:rPr>
        <w:t xml:space="preserve">4 </w:t>
      </w:r>
      <w:r w:rsidRPr="005920BC">
        <w:rPr>
          <w:rFonts w:ascii="Arial" w:hAnsi="Arial" w:cs="Arial"/>
          <w:i/>
          <w:iCs/>
          <w:sz w:val="22"/>
          <w:szCs w:val="22"/>
        </w:rPr>
        <w:t>– MW</w:t>
      </w:r>
      <w:r w:rsidRPr="005920BC">
        <w:rPr>
          <w:rFonts w:ascii="Arial" w:hAnsi="Arial" w:cs="Arial"/>
          <w:i/>
          <w:iCs/>
          <w:sz w:val="14"/>
          <w:szCs w:val="14"/>
        </w:rPr>
        <w:t>T</w:t>
      </w:r>
      <w:r w:rsidRPr="005920BC">
        <w:rPr>
          <w:rFonts w:ascii="Cambria Math" w:hAnsi="Cambria Math" w:cs="Cambria Math"/>
          <w:i/>
          <w:iCs/>
          <w:sz w:val="14"/>
          <w:szCs w:val="14"/>
        </w:rPr>
        <w:t>‐</w:t>
      </w:r>
      <w:r w:rsidRPr="005920BC">
        <w:rPr>
          <w:rFonts w:ascii="Arial" w:hAnsi="Arial" w:cs="Arial"/>
          <w:i/>
          <w:iCs/>
          <w:sz w:val="14"/>
          <w:szCs w:val="14"/>
        </w:rPr>
        <w:t>60</w:t>
      </w:r>
      <w:r w:rsidRPr="005920BC">
        <w:rPr>
          <w:rFonts w:ascii="Arial" w:hAnsi="Arial" w:cs="Arial"/>
          <w:sz w:val="22"/>
          <w:szCs w:val="22"/>
        </w:rPr>
        <w:t xml:space="preserve">) x 0.821 </w:t>
      </w:r>
    </w:p>
    <w:p w14:paraId="52A30908" w14:textId="77777777" w:rsidR="009C76D8" w:rsidRPr="005920BC" w:rsidRDefault="009C76D8" w:rsidP="009C76D8">
      <w:pPr>
        <w:widowControl w:val="0"/>
        <w:autoSpaceDE w:val="0"/>
        <w:autoSpaceDN w:val="0"/>
        <w:adjustRightInd w:val="0"/>
        <w:spacing w:line="311" w:lineRule="atLeast"/>
        <w:ind w:left="720" w:right="122"/>
        <w:rPr>
          <w:rFonts w:ascii="Arial" w:hAnsi="Arial" w:cs="Arial"/>
          <w:i/>
          <w:iCs/>
          <w:sz w:val="22"/>
          <w:szCs w:val="22"/>
        </w:rPr>
      </w:pPr>
      <w:r w:rsidRPr="005920BC">
        <w:rPr>
          <w:i/>
          <w:iCs/>
        </w:rPr>
        <w:t xml:space="preserve">Note: </w:t>
      </w:r>
      <w:r w:rsidRPr="005920BC">
        <w:t>Th</w:t>
      </w:r>
      <w:r w:rsidRPr="005920BC">
        <w:rPr>
          <w:i/>
          <w:iCs/>
        </w:rPr>
        <w:t xml:space="preserve">e </w:t>
      </w:r>
      <w:r w:rsidRPr="005920BC">
        <w:t>terminolog</w:t>
      </w:r>
      <w:r w:rsidRPr="005920BC">
        <w:rPr>
          <w:i/>
          <w:iCs/>
        </w:rPr>
        <w:t xml:space="preserve">y </w:t>
      </w:r>
      <w:r w:rsidRPr="005920BC">
        <w:t>“MW</w:t>
      </w:r>
      <w:r w:rsidRPr="005920BC">
        <w:rPr>
          <w:rFonts w:ascii="Arial" w:hAnsi="Arial" w:cs="Arial"/>
          <w:i/>
          <w:iCs/>
          <w:sz w:val="14"/>
          <w:szCs w:val="14"/>
        </w:rPr>
        <w:t>T</w:t>
      </w:r>
      <w:r w:rsidRPr="005920BC">
        <w:rPr>
          <w:rFonts w:ascii="Cambria Math" w:hAnsi="Cambria Math" w:cs="Cambria Math"/>
          <w:i/>
          <w:iCs/>
          <w:sz w:val="14"/>
          <w:szCs w:val="14"/>
        </w:rPr>
        <w:t>‐</w:t>
      </w:r>
      <w:r w:rsidRPr="005920BC">
        <w:rPr>
          <w:rFonts w:ascii="Arial" w:hAnsi="Arial" w:cs="Arial"/>
          <w:i/>
          <w:iCs/>
          <w:sz w:val="14"/>
          <w:szCs w:val="14"/>
        </w:rPr>
        <w:t>4</w:t>
      </w:r>
      <w:r w:rsidRPr="005920BC">
        <w:rPr>
          <w:rFonts w:ascii="Arial" w:hAnsi="Arial" w:cs="Arial"/>
          <w:i/>
          <w:iCs/>
          <w:sz w:val="22"/>
          <w:szCs w:val="22"/>
        </w:rPr>
        <w:t xml:space="preserve">” </w:t>
      </w:r>
      <w:r w:rsidRPr="005920BC">
        <w:rPr>
          <w:i/>
          <w:iCs/>
        </w:rPr>
        <w:t xml:space="preserve">refers to MW output at 4 seconds before the FME occurs at T=t(0). </w:t>
      </w:r>
    </w:p>
    <w:p w14:paraId="539E49A7" w14:textId="77777777" w:rsidR="009C76D8" w:rsidRPr="005920BC" w:rsidRDefault="009C76D8" w:rsidP="009C76D8">
      <w:pPr>
        <w:widowControl w:val="0"/>
        <w:autoSpaceDE w:val="0"/>
        <w:autoSpaceDN w:val="0"/>
        <w:adjustRightInd w:val="0"/>
        <w:spacing w:line="311" w:lineRule="atLeast"/>
        <w:ind w:left="720" w:right="122"/>
        <w:rPr>
          <w:rFonts w:ascii="Arial" w:hAnsi="Arial" w:cs="Arial"/>
          <w:i/>
          <w:iCs/>
          <w:sz w:val="22"/>
          <w:szCs w:val="22"/>
        </w:rPr>
      </w:pPr>
    </w:p>
    <w:p w14:paraId="7A7C6C06" w14:textId="77777777" w:rsidR="009C76D8" w:rsidRPr="005920BC" w:rsidRDefault="009C76D8" w:rsidP="009C76D8">
      <w:pPr>
        <w:widowControl w:val="0"/>
        <w:autoSpaceDE w:val="0"/>
        <w:autoSpaceDN w:val="0"/>
        <w:adjustRightInd w:val="0"/>
        <w:ind w:left="720" w:right="122"/>
        <w:rPr>
          <w:vanish/>
        </w:rPr>
      </w:pPr>
      <w:r w:rsidRPr="005920BC">
        <w:t xml:space="preserve">By subtracting a reading at 4 seconds before, from a reading at 60 seconds before, the formula calculates the MWs a generator moved in the minute (56 seconds) prior to T=t(0). </w:t>
      </w:r>
    </w:p>
    <w:p w14:paraId="124912A6" w14:textId="7DE8C4DC" w:rsidR="009C76D8" w:rsidRPr="005920BC" w:rsidRDefault="009C76D8" w:rsidP="009C76D8">
      <w:pPr>
        <w:widowControl w:val="0"/>
        <w:autoSpaceDE w:val="0"/>
        <w:autoSpaceDN w:val="0"/>
        <w:adjustRightInd w:val="0"/>
        <w:spacing w:after="62" w:line="240" w:lineRule="atLeast"/>
        <w:ind w:left="720"/>
        <w:rPr>
          <w:rFonts w:ascii="Arial" w:hAnsi="Arial" w:cs="Arial"/>
          <w:noProof/>
        </w:rPr>
      </w:pPr>
      <w:r w:rsidRPr="005920BC">
        <w:t xml:space="preserve"> The formula is then modified by a factor to indicate where the </w:t>
      </w:r>
      <w:del w:id="730" w:author="ERCOT" w:date="2019-11-07T10:37:00Z">
        <w:r w:rsidRPr="005920BC" w:rsidDel="00F00080">
          <w:delText xml:space="preserve">generator </w:delText>
        </w:r>
      </w:del>
      <w:ins w:id="731" w:author="ERCOT" w:date="2019-11-07T10:37:00Z">
        <w:r>
          <w:t>unit</w:t>
        </w:r>
      </w:ins>
      <w:ins w:id="732" w:author="ERCOT" w:date="2019-11-04T17:51:00Z">
        <w:r>
          <w:t xml:space="preserve"> </w:t>
        </w:r>
      </w:ins>
      <w:r w:rsidRPr="005920BC">
        <w:t>would have been at T+46, had the FME not occurred: the “</w:t>
      </w:r>
      <w:r w:rsidRPr="005920BC">
        <w:rPr>
          <w:i/>
          <w:iCs/>
        </w:rPr>
        <w:t>RampMW Sustained</w:t>
      </w:r>
      <w:r w:rsidRPr="005920BC">
        <w:t>.” It does this by multiplying the MW change over 56 seconds before the event</w:t>
      </w:r>
      <w:r w:rsidRPr="005920BC">
        <w:rPr>
          <w:rFonts w:ascii="Arial" w:hAnsi="Arial" w:cs="Arial"/>
          <w:sz w:val="22"/>
          <w:szCs w:val="22"/>
        </w:rPr>
        <w:t xml:space="preserve"> (MW</w:t>
      </w:r>
      <w:r w:rsidRPr="005920BC">
        <w:rPr>
          <w:rFonts w:ascii="Arial" w:hAnsi="Arial" w:cs="Arial"/>
          <w:sz w:val="14"/>
          <w:szCs w:val="14"/>
        </w:rPr>
        <w:t>T</w:t>
      </w:r>
      <w:r w:rsidRPr="005920BC">
        <w:rPr>
          <w:rFonts w:ascii="Cambria Math" w:hAnsi="Cambria Math" w:cs="Cambria Math"/>
          <w:sz w:val="14"/>
          <w:szCs w:val="14"/>
        </w:rPr>
        <w:t>‐</w:t>
      </w:r>
      <w:r w:rsidRPr="005920BC">
        <w:rPr>
          <w:rFonts w:ascii="Arial" w:hAnsi="Arial" w:cs="Arial"/>
          <w:sz w:val="14"/>
          <w:szCs w:val="14"/>
        </w:rPr>
        <w:t xml:space="preserve">4 </w:t>
      </w:r>
      <w:r w:rsidRPr="005920BC">
        <w:rPr>
          <w:rFonts w:ascii="Arial" w:hAnsi="Arial" w:cs="Arial"/>
          <w:sz w:val="22"/>
          <w:szCs w:val="22"/>
        </w:rPr>
        <w:t>– MW</w:t>
      </w:r>
      <w:r w:rsidRPr="005920BC">
        <w:rPr>
          <w:rFonts w:ascii="Arial" w:hAnsi="Arial" w:cs="Arial"/>
          <w:sz w:val="14"/>
          <w:szCs w:val="14"/>
        </w:rPr>
        <w:t>T</w:t>
      </w:r>
      <w:r w:rsidRPr="005920BC">
        <w:rPr>
          <w:rFonts w:ascii="Cambria Math" w:hAnsi="Cambria Math" w:cs="Cambria Math"/>
          <w:sz w:val="14"/>
          <w:szCs w:val="14"/>
        </w:rPr>
        <w:t>‐</w:t>
      </w:r>
      <w:r w:rsidRPr="005920BC">
        <w:rPr>
          <w:rFonts w:ascii="Arial" w:hAnsi="Arial" w:cs="Arial"/>
          <w:sz w:val="14"/>
          <w:szCs w:val="14"/>
        </w:rPr>
        <w:t>60</w:t>
      </w:r>
      <w:r w:rsidRPr="005920BC">
        <w:rPr>
          <w:rFonts w:ascii="Arial" w:hAnsi="Arial" w:cs="Arial"/>
          <w:sz w:val="22"/>
          <w:szCs w:val="22"/>
        </w:rPr>
        <w:t xml:space="preserve">) </w:t>
      </w:r>
      <w:r w:rsidRPr="005920BC">
        <w:t>by a modifier.  This extrapolates to an equivalent number of MWs the generator would have changed if it had been allowed to continue on its ramp to T+46 unencumbered by the FME.  The</w:t>
      </w:r>
      <w:r w:rsidRPr="005920BC">
        <w:rPr>
          <w:rFonts w:ascii="Arial" w:hAnsi="Arial" w:cs="Arial"/>
          <w:sz w:val="22"/>
          <w:szCs w:val="22"/>
        </w:rPr>
        <w:t xml:space="preserve"> </w:t>
      </w:r>
      <w:r w:rsidRPr="005920BC">
        <w:t>modifier is</w:t>
      </w:r>
      <w:r w:rsidRPr="005920BC">
        <w:rPr>
          <w:rFonts w:ascii="Calibri" w:hAnsi="Calibri" w:cs="Calibri"/>
          <w:sz w:val="22"/>
          <w:szCs w:val="22"/>
        </w:rPr>
        <w:t xml:space="preserve"> </w:t>
      </w:r>
      <w:r w:rsidRPr="005920BC">
        <w:rPr>
          <w:rFonts w:ascii="Calibri" w:hAnsi="Calibri" w:cs="Calibri"/>
          <w:sz w:val="22"/>
          <w:szCs w:val="22"/>
        </w:rPr>
        <w:tab/>
      </w:r>
      <w:r w:rsidR="00FC6653">
        <w:rPr>
          <w:rFonts w:ascii="Arial" w:hAnsi="Arial" w:cs="Arial"/>
          <w:noProof/>
        </w:rPr>
        <w:drawing>
          <wp:inline distT="0" distB="0" distL="0" distR="0" wp14:anchorId="6163B38E" wp14:editId="7E25743A">
            <wp:extent cx="1359535" cy="389890"/>
            <wp:effectExtent l="0" t="0" r="0" b="0"/>
            <wp:docPr id="48"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359535" cy="389890"/>
                    </a:xfrm>
                    <a:prstGeom prst="rect">
                      <a:avLst/>
                    </a:prstGeom>
                    <a:noFill/>
                    <a:ln>
                      <a:noFill/>
                    </a:ln>
                  </pic:spPr>
                </pic:pic>
              </a:graphicData>
            </a:graphic>
          </wp:inline>
        </w:drawing>
      </w:r>
    </w:p>
    <w:p w14:paraId="185D3682" w14:textId="77777777" w:rsidR="009C76D8" w:rsidRPr="005920BC" w:rsidRDefault="009C76D8" w:rsidP="009C76D8">
      <w:pPr>
        <w:widowControl w:val="0"/>
        <w:autoSpaceDE w:val="0"/>
        <w:autoSpaceDN w:val="0"/>
        <w:adjustRightInd w:val="0"/>
        <w:spacing w:after="62" w:line="311" w:lineRule="atLeast"/>
        <w:ind w:left="720"/>
        <w:rPr>
          <w:rFonts w:ascii="Calibri" w:hAnsi="Calibri" w:cs="Calibri"/>
          <w:sz w:val="22"/>
          <w:szCs w:val="22"/>
        </w:rPr>
      </w:pPr>
      <w:r w:rsidRPr="005920BC">
        <w:rPr>
          <w:rFonts w:ascii="Calibri" w:hAnsi="Calibri" w:cs="Calibri"/>
          <w:sz w:val="22"/>
          <w:szCs w:val="22"/>
        </w:rPr>
        <w:t xml:space="preserve">       </w:t>
      </w:r>
    </w:p>
    <w:p w14:paraId="4B00E8A6" w14:textId="77777777" w:rsidR="009C76D8" w:rsidRPr="005920BC" w:rsidRDefault="009C76D8" w:rsidP="009C76D8">
      <w:pPr>
        <w:widowControl w:val="0"/>
        <w:autoSpaceDE w:val="0"/>
        <w:autoSpaceDN w:val="0"/>
        <w:adjustRightInd w:val="0"/>
        <w:spacing w:after="120" w:line="308" w:lineRule="atLeast"/>
      </w:pPr>
      <w:r w:rsidRPr="005920BC">
        <w:rPr>
          <w:b/>
          <w:bCs/>
          <w:u w:val="single"/>
        </w:rPr>
        <w:lastRenderedPageBreak/>
        <w:t>Expected Sustained Primary Frequency Response (</w:t>
      </w:r>
      <w:r w:rsidRPr="005920BC">
        <w:rPr>
          <w:b/>
          <w:bCs/>
          <w:iCs/>
          <w:u w:val="single"/>
        </w:rPr>
        <w:t>ESPFR</w:t>
      </w:r>
      <w:r w:rsidRPr="005920BC">
        <w:rPr>
          <w:b/>
          <w:bCs/>
          <w:u w:val="single"/>
        </w:rPr>
        <w:t xml:space="preserve">) Calculations </w:t>
      </w:r>
    </w:p>
    <w:p w14:paraId="7CEA16D2" w14:textId="77777777" w:rsidR="009C76D8" w:rsidRPr="005920BC" w:rsidRDefault="009C76D8" w:rsidP="009C76D8">
      <w:pPr>
        <w:widowControl w:val="0"/>
        <w:autoSpaceDE w:val="0"/>
        <w:autoSpaceDN w:val="0"/>
        <w:adjustRightInd w:val="0"/>
        <w:spacing w:after="120" w:line="271" w:lineRule="atLeast"/>
        <w:ind w:right="175"/>
        <w:rPr>
          <w:rFonts w:ascii="Arial" w:hAnsi="Arial" w:cs="Arial"/>
          <w:sz w:val="22"/>
          <w:szCs w:val="22"/>
        </w:rPr>
      </w:pPr>
      <w:r w:rsidRPr="005920BC">
        <w:t>The Expected Sustained Primary Frequency Response</w:t>
      </w:r>
      <w:r w:rsidRPr="005920BC">
        <w:rPr>
          <w:rFonts w:ascii="Arial" w:hAnsi="Arial" w:cs="Arial"/>
          <w:sz w:val="22"/>
          <w:szCs w:val="22"/>
        </w:rPr>
        <w:t xml:space="preserve"> (ESPFR</w:t>
      </w:r>
      <w:r w:rsidRPr="005920BC">
        <w:rPr>
          <w:rFonts w:ascii="Arial" w:hAnsi="Arial" w:cs="Arial"/>
          <w:sz w:val="14"/>
          <w:szCs w:val="14"/>
        </w:rPr>
        <w:t>final</w:t>
      </w:r>
      <w:r w:rsidRPr="005920BC">
        <w:rPr>
          <w:rFonts w:ascii="Arial" w:hAnsi="Arial" w:cs="Arial"/>
          <w:sz w:val="22"/>
          <w:szCs w:val="22"/>
        </w:rPr>
        <w:t xml:space="preserve">) </w:t>
      </w:r>
      <w:r w:rsidRPr="005920BC">
        <w:t>is calculated using the actual frequency at T+46, HZT</w:t>
      </w:r>
      <w:r w:rsidRPr="005920BC">
        <w:rPr>
          <w:rFonts w:ascii="Arial" w:hAnsi="Arial" w:cs="Arial"/>
          <w:sz w:val="14"/>
          <w:szCs w:val="14"/>
        </w:rPr>
        <w:t>+46</w:t>
      </w:r>
      <w:r w:rsidRPr="005920BC">
        <w:rPr>
          <w:rFonts w:ascii="Arial" w:hAnsi="Arial" w:cs="Arial"/>
          <w:sz w:val="22"/>
          <w:szCs w:val="22"/>
        </w:rPr>
        <w:t xml:space="preserve">. </w:t>
      </w:r>
    </w:p>
    <w:p w14:paraId="3B7A736C" w14:textId="77777777" w:rsidR="009C76D8" w:rsidRPr="005920BC" w:rsidRDefault="009C76D8" w:rsidP="009C76D8">
      <w:pPr>
        <w:widowControl w:val="0"/>
        <w:autoSpaceDE w:val="0"/>
        <w:autoSpaceDN w:val="0"/>
        <w:adjustRightInd w:val="0"/>
        <w:rPr>
          <w:rFonts w:ascii="Arial" w:hAnsi="Arial" w:cs="Arial"/>
          <w:color w:val="000000"/>
        </w:rPr>
      </w:pPr>
      <w:r w:rsidRPr="005920BC">
        <w:rPr>
          <w:color w:val="000000"/>
        </w:rPr>
        <w:t>This ESPFR</w:t>
      </w:r>
      <w:r w:rsidRPr="005920BC">
        <w:rPr>
          <w:rFonts w:ascii="Arial" w:hAnsi="Arial" w:cs="Arial"/>
          <w:color w:val="000000"/>
          <w:sz w:val="14"/>
          <w:szCs w:val="14"/>
        </w:rPr>
        <w:t xml:space="preserve">final </w:t>
      </w:r>
      <w:r w:rsidRPr="005920BC">
        <w:rPr>
          <w:color w:val="000000"/>
        </w:rPr>
        <w:t xml:space="preserve">is the MW value a Generation Resource, </w:t>
      </w:r>
      <w:ins w:id="733" w:author="ERCOT" w:date="2019-11-04T17:51:00Z">
        <w:r>
          <w:t>ESR,</w:t>
        </w:r>
        <w:r w:rsidRPr="0093487D">
          <w:t xml:space="preserve"> </w:t>
        </w:r>
      </w:ins>
      <w:r w:rsidRPr="005920BC">
        <w:rPr>
          <w:color w:val="000000"/>
        </w:rPr>
        <w:t>SOTG, SOTSG, or Controllable Load Resource should have responded with, if it is properly sustaining the output of its generating unit/generating facility in response to an FME. Determination of this value begins with establishing where it would be in an ideal situation; considers proper Governor droop and Governor Dead</w:t>
      </w:r>
      <w:r w:rsidRPr="005920BC">
        <w:rPr>
          <w:rFonts w:ascii="Cambria Math" w:hAnsi="Cambria Math" w:cs="Cambria Math"/>
          <w:color w:val="000000"/>
        </w:rPr>
        <w:t>‐</w:t>
      </w:r>
      <w:r w:rsidRPr="005920BC">
        <w:rPr>
          <w:color w:val="000000"/>
        </w:rPr>
        <w:t xml:space="preserve">Band values established in Section 2.2.7, HSL, Low Sustained Limit (LSL) and actual frequency.  It then allows for adjusting the value to compensate for the various types of limiting factors each Generation Resource, </w:t>
      </w:r>
      <w:ins w:id="734" w:author="ERCOT" w:date="2019-11-04T17:52:00Z">
        <w:r>
          <w:t>ESR,</w:t>
        </w:r>
        <w:r w:rsidRPr="0093487D">
          <w:t xml:space="preserve"> </w:t>
        </w:r>
      </w:ins>
      <w:r w:rsidRPr="005920BC">
        <w:rPr>
          <w:color w:val="000000"/>
        </w:rPr>
        <w:t>SOTG, SOTSG, or Controllable Load Resource</w:t>
      </w:r>
      <w:r w:rsidRPr="005920BC" w:rsidDel="00A5044C">
        <w:rPr>
          <w:color w:val="000000"/>
        </w:rPr>
        <w:t xml:space="preserve"> </w:t>
      </w:r>
      <w:r w:rsidRPr="005920BC">
        <w:rPr>
          <w:color w:val="000000"/>
        </w:rPr>
        <w:t>may have and any Non-Frequency Responsive Capacity (NFRC) that may be included in the HSL.</w:t>
      </w:r>
    </w:p>
    <w:p w14:paraId="63AAB6E5" w14:textId="77777777" w:rsidR="009C76D8" w:rsidRPr="005920BC" w:rsidRDefault="009C76D8" w:rsidP="009C76D8">
      <w:pPr>
        <w:widowControl w:val="0"/>
        <w:autoSpaceDE w:val="0"/>
        <w:autoSpaceDN w:val="0"/>
        <w:adjustRightInd w:val="0"/>
        <w:rPr>
          <w:rFonts w:ascii="Arial" w:hAnsi="Arial" w:cs="Arial"/>
          <w:color w:val="000000"/>
        </w:rPr>
      </w:pPr>
    </w:p>
    <w:p w14:paraId="27376608" w14:textId="77777777" w:rsidR="009C76D8" w:rsidRPr="005920BC" w:rsidRDefault="009C76D8" w:rsidP="009C76D8">
      <w:pPr>
        <w:widowControl w:val="0"/>
        <w:autoSpaceDE w:val="0"/>
        <w:autoSpaceDN w:val="0"/>
        <w:adjustRightInd w:val="0"/>
        <w:rPr>
          <w:rFonts w:ascii="Arial" w:hAnsi="Arial" w:cs="Arial"/>
          <w:color w:val="000000"/>
        </w:rPr>
      </w:pPr>
    </w:p>
    <w:p w14:paraId="1351F788" w14:textId="77777777" w:rsidR="009C76D8" w:rsidRPr="005920BC" w:rsidRDefault="009C76D8" w:rsidP="009C76D8">
      <w:pPr>
        <w:widowControl w:val="0"/>
        <w:autoSpaceDE w:val="0"/>
        <w:autoSpaceDN w:val="0"/>
        <w:adjustRightInd w:val="0"/>
        <w:spacing w:after="62" w:line="308" w:lineRule="atLeast"/>
      </w:pPr>
      <w:r w:rsidRPr="005920BC">
        <w:rPr>
          <w:b/>
          <w:bCs/>
        </w:rPr>
        <w:t xml:space="preserve">Establishing the Ideal Expected Sustained Primary Frequency Response </w:t>
      </w:r>
    </w:p>
    <w:p w14:paraId="4A91DFD7" w14:textId="77777777" w:rsidR="009C76D8" w:rsidRPr="005920BC" w:rsidRDefault="009C76D8" w:rsidP="009C76D8">
      <w:pPr>
        <w:widowControl w:val="0"/>
        <w:autoSpaceDE w:val="0"/>
        <w:autoSpaceDN w:val="0"/>
        <w:adjustRightInd w:val="0"/>
        <w:rPr>
          <w:rFonts w:ascii="Arial" w:hAnsi="Arial" w:cs="Arial"/>
          <w:sz w:val="22"/>
          <w:szCs w:val="22"/>
        </w:rPr>
      </w:pPr>
      <w:r w:rsidRPr="005920BC">
        <w:t xml:space="preserve">For Generation Resources, </w:t>
      </w:r>
      <w:ins w:id="735" w:author="ERCOT" w:date="2019-11-04T17:52:00Z">
        <w:r>
          <w:t>ESR</w:t>
        </w:r>
      </w:ins>
      <w:ins w:id="736" w:author="ERCOT" w:date="2019-11-10T16:29:00Z">
        <w:r>
          <w:t>s</w:t>
        </w:r>
      </w:ins>
      <w:ins w:id="737" w:author="ERCOT" w:date="2019-11-04T17:52:00Z">
        <w:r>
          <w:t>,</w:t>
        </w:r>
        <w:r w:rsidRPr="0093487D">
          <w:t xml:space="preserve"> </w:t>
        </w:r>
      </w:ins>
      <w:r w:rsidRPr="005920BC">
        <w:t>SOTGs, SOTSGs, and Controllable Load Resources, the ideal Expected Sustained PFR (ESPFR</w:t>
      </w:r>
      <w:r w:rsidRPr="005920BC">
        <w:rPr>
          <w:rFonts w:ascii="Arial" w:hAnsi="Arial" w:cs="Arial"/>
          <w:sz w:val="14"/>
          <w:szCs w:val="14"/>
        </w:rPr>
        <w:t>ideal</w:t>
      </w:r>
      <w:r w:rsidRPr="005920BC">
        <w:rPr>
          <w:rFonts w:ascii="Arial" w:hAnsi="Arial" w:cs="Arial"/>
          <w:sz w:val="22"/>
          <w:szCs w:val="22"/>
        </w:rPr>
        <w:t xml:space="preserve">) </w:t>
      </w:r>
      <w:r w:rsidRPr="005920BC">
        <w:t>is calculated as the difference between the ESPFR</w:t>
      </w:r>
      <w:r w:rsidRPr="005920BC">
        <w:rPr>
          <w:rFonts w:ascii="Arial" w:hAnsi="Arial" w:cs="Arial"/>
          <w:sz w:val="14"/>
          <w:szCs w:val="14"/>
        </w:rPr>
        <w:t xml:space="preserve">T+46 </w:t>
      </w:r>
      <w:r w:rsidRPr="005920BC">
        <w:t>and the EPFR</w:t>
      </w:r>
      <w:r w:rsidRPr="005920BC">
        <w:rPr>
          <w:rFonts w:ascii="Arial" w:hAnsi="Arial" w:cs="Arial"/>
          <w:sz w:val="14"/>
          <w:szCs w:val="14"/>
        </w:rPr>
        <w:t>pre</w:t>
      </w:r>
      <w:r w:rsidRPr="005920BC">
        <w:rPr>
          <w:rFonts w:ascii="Cambria Math" w:hAnsi="Cambria Math" w:cs="Cambria Math"/>
          <w:sz w:val="14"/>
          <w:szCs w:val="14"/>
        </w:rPr>
        <w:t>‐</w:t>
      </w:r>
      <w:r w:rsidRPr="005920BC">
        <w:rPr>
          <w:rFonts w:ascii="Arial" w:hAnsi="Arial" w:cs="Arial"/>
          <w:sz w:val="14"/>
          <w:szCs w:val="14"/>
        </w:rPr>
        <w:t>perturbation</w:t>
      </w:r>
      <w:r w:rsidRPr="005920BC">
        <w:rPr>
          <w:rFonts w:ascii="Arial" w:hAnsi="Arial" w:cs="Arial"/>
          <w:sz w:val="22"/>
          <w:szCs w:val="22"/>
        </w:rPr>
        <w:t xml:space="preserve">. </w:t>
      </w:r>
      <w:r w:rsidRPr="005920BC">
        <w:t>The EPFR</w:t>
      </w:r>
      <w:r w:rsidRPr="005920BC">
        <w:rPr>
          <w:rFonts w:ascii="Arial" w:hAnsi="Arial" w:cs="Arial"/>
          <w:sz w:val="14"/>
          <w:szCs w:val="14"/>
        </w:rPr>
        <w:t>pre</w:t>
      </w:r>
      <w:r w:rsidRPr="005920BC">
        <w:rPr>
          <w:rFonts w:ascii="Cambria Math" w:hAnsi="Cambria Math" w:cs="Cambria Math"/>
          <w:sz w:val="14"/>
          <w:szCs w:val="14"/>
        </w:rPr>
        <w:t>‐</w:t>
      </w:r>
      <w:r w:rsidRPr="005920BC">
        <w:rPr>
          <w:rFonts w:ascii="Arial" w:hAnsi="Arial" w:cs="Arial"/>
          <w:sz w:val="14"/>
          <w:szCs w:val="14"/>
        </w:rPr>
        <w:t xml:space="preserve">perturbation </w:t>
      </w:r>
      <w:r w:rsidRPr="005920BC">
        <w:t>is the same EPFR</w:t>
      </w:r>
      <w:r w:rsidRPr="005920BC">
        <w:rPr>
          <w:rFonts w:ascii="Arial" w:hAnsi="Arial" w:cs="Arial"/>
          <w:sz w:val="14"/>
          <w:szCs w:val="14"/>
        </w:rPr>
        <w:t>pre</w:t>
      </w:r>
      <w:r w:rsidRPr="005920BC">
        <w:rPr>
          <w:rFonts w:ascii="Arial" w:hAnsi="Arial" w:cs="Arial"/>
          <w:sz w:val="14"/>
          <w:szCs w:val="14"/>
        </w:rPr>
        <w:softHyphen/>
        <w:t xml:space="preserve">-perturbation </w:t>
      </w:r>
      <w:r w:rsidRPr="005920BC">
        <w:t>value used in the Initial measure</w:t>
      </w:r>
      <w:r w:rsidRPr="005920BC">
        <w:rPr>
          <w:rFonts w:ascii="Arial" w:hAnsi="Arial" w:cs="Arial"/>
          <w:sz w:val="22"/>
          <w:szCs w:val="22"/>
        </w:rPr>
        <w:t xml:space="preserve">. </w:t>
      </w:r>
    </w:p>
    <w:p w14:paraId="5945273A" w14:textId="77777777" w:rsidR="009C76D8" w:rsidRPr="005920BC" w:rsidRDefault="009C76D8" w:rsidP="009C76D8">
      <w:pPr>
        <w:widowControl w:val="0"/>
        <w:autoSpaceDE w:val="0"/>
        <w:autoSpaceDN w:val="0"/>
        <w:adjustRightInd w:val="0"/>
        <w:rPr>
          <w:rFonts w:ascii="Arial" w:hAnsi="Arial" w:cs="Arial"/>
          <w:color w:val="000000"/>
        </w:rPr>
      </w:pPr>
    </w:p>
    <w:p w14:paraId="4CFEBA08" w14:textId="77777777" w:rsidR="009C76D8" w:rsidRPr="005920BC" w:rsidRDefault="009C76D8" w:rsidP="009C76D8">
      <w:pPr>
        <w:widowControl w:val="0"/>
        <w:autoSpaceDE w:val="0"/>
        <w:autoSpaceDN w:val="0"/>
        <w:adjustRightInd w:val="0"/>
        <w:rPr>
          <w:rFonts w:ascii="Arial" w:hAnsi="Arial" w:cs="Arial"/>
          <w:color w:val="000000"/>
        </w:rPr>
      </w:pPr>
    </w:p>
    <w:p w14:paraId="63339634" w14:textId="77777777" w:rsidR="009C76D8" w:rsidRPr="005920BC" w:rsidRDefault="009C76D8" w:rsidP="009C76D8">
      <w:pPr>
        <w:widowControl w:val="0"/>
        <w:autoSpaceDE w:val="0"/>
        <w:autoSpaceDN w:val="0"/>
        <w:adjustRightInd w:val="0"/>
        <w:rPr>
          <w:rFonts w:ascii="Arial" w:hAnsi="Arial" w:cs="Arial"/>
          <w:color w:val="000000"/>
        </w:rPr>
      </w:pPr>
    </w:p>
    <w:p w14:paraId="4D1625CD" w14:textId="316EFEA4" w:rsidR="009C76D8" w:rsidRPr="005920BC" w:rsidRDefault="00FC6653" w:rsidP="009C76D8">
      <w:pPr>
        <w:widowControl w:val="0"/>
        <w:autoSpaceDE w:val="0"/>
        <w:autoSpaceDN w:val="0"/>
        <w:adjustRightInd w:val="0"/>
        <w:spacing w:after="295" w:line="311" w:lineRule="atLeast"/>
        <w:ind w:left="720"/>
        <w:rPr>
          <w:rFonts w:ascii="Arial" w:hAnsi="Arial" w:cs="Arial"/>
          <w:noProof/>
        </w:rPr>
      </w:pPr>
      <w:r>
        <w:rPr>
          <w:rFonts w:ascii="Arial" w:hAnsi="Arial" w:cs="Arial"/>
          <w:noProof/>
        </w:rPr>
        <w:drawing>
          <wp:inline distT="0" distB="0" distL="0" distR="0" wp14:anchorId="48EC4C2A" wp14:editId="1992D7D6">
            <wp:extent cx="3935730" cy="302260"/>
            <wp:effectExtent l="0" t="0" r="7620" b="2540"/>
            <wp:docPr id="49"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3935730" cy="302260"/>
                    </a:xfrm>
                    <a:prstGeom prst="rect">
                      <a:avLst/>
                    </a:prstGeom>
                    <a:noFill/>
                    <a:ln>
                      <a:noFill/>
                    </a:ln>
                  </pic:spPr>
                </pic:pic>
              </a:graphicData>
            </a:graphic>
          </wp:inline>
        </w:drawing>
      </w:r>
    </w:p>
    <w:p w14:paraId="65B50C4D" w14:textId="77777777" w:rsidR="009C76D8" w:rsidRPr="005920BC" w:rsidRDefault="009C76D8" w:rsidP="009C76D8">
      <w:pPr>
        <w:widowControl w:val="0"/>
        <w:autoSpaceDE w:val="0"/>
        <w:autoSpaceDN w:val="0"/>
        <w:adjustRightInd w:val="0"/>
        <w:spacing w:after="295" w:line="311" w:lineRule="atLeast"/>
      </w:pPr>
      <w:r w:rsidRPr="005920BC">
        <w:t>When the frequency is outside the Governor Dead-Band and above 60Hz:</w:t>
      </w:r>
    </w:p>
    <w:p w14:paraId="6DA5D636" w14:textId="4BECD411" w:rsidR="009C76D8" w:rsidRPr="005920BC" w:rsidRDefault="00FC6653" w:rsidP="009C76D8">
      <w:pPr>
        <w:widowControl w:val="0"/>
        <w:autoSpaceDE w:val="0"/>
        <w:autoSpaceDN w:val="0"/>
        <w:adjustRightInd w:val="0"/>
        <w:spacing w:after="295" w:line="311" w:lineRule="atLeast"/>
        <w:rPr>
          <w:rFonts w:ascii="Arial" w:hAnsi="Arial" w:cs="Arial"/>
        </w:rPr>
      </w:pPr>
      <w:r>
        <w:rPr>
          <w:rFonts w:ascii="Arial" w:hAnsi="Arial" w:cs="Arial"/>
          <w:noProof/>
          <w:position w:val="-30"/>
        </w:rPr>
        <w:drawing>
          <wp:inline distT="0" distB="0" distL="0" distR="0" wp14:anchorId="2C32D195" wp14:editId="0D5689B0">
            <wp:extent cx="4651375" cy="461010"/>
            <wp:effectExtent l="0" t="0" r="0" b="0"/>
            <wp:docPr id="50"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4651375" cy="461010"/>
                    </a:xfrm>
                    <a:prstGeom prst="rect">
                      <a:avLst/>
                    </a:prstGeom>
                    <a:pattFill prst="ltDnDiag">
                      <a:fgClr>
                        <a:srgbClr val="FFFF00"/>
                      </a:fgClr>
                      <a:bgClr>
                        <a:srgbClr val="FFFFFF"/>
                      </a:bgClr>
                    </a:pattFill>
                    <a:ln>
                      <a:noFill/>
                    </a:ln>
                  </pic:spPr>
                </pic:pic>
              </a:graphicData>
            </a:graphic>
          </wp:inline>
        </w:drawing>
      </w:r>
    </w:p>
    <w:p w14:paraId="0E17D992" w14:textId="77777777" w:rsidR="009C76D8" w:rsidRPr="005920BC" w:rsidRDefault="009C76D8" w:rsidP="009C76D8">
      <w:pPr>
        <w:widowControl w:val="0"/>
        <w:numPr>
          <w:ilvl w:val="0"/>
          <w:numId w:val="7"/>
        </w:numPr>
        <w:tabs>
          <w:tab w:val="clear" w:pos="360"/>
        </w:tabs>
        <w:autoSpaceDE w:val="0"/>
        <w:autoSpaceDN w:val="0"/>
        <w:adjustRightInd w:val="0"/>
        <w:spacing w:after="220"/>
        <w:ind w:left="0" w:firstLine="0"/>
      </w:pPr>
      <w:r w:rsidRPr="005920BC">
        <w:t xml:space="preserve">When the frequency is outside the Governor Dead-Band and below 60Hz: </w:t>
      </w:r>
    </w:p>
    <w:p w14:paraId="44026492" w14:textId="7A67CB68" w:rsidR="009C76D8" w:rsidRPr="005920BC" w:rsidRDefault="009C76D8" w:rsidP="009C76D8">
      <w:pPr>
        <w:widowControl w:val="0"/>
        <w:autoSpaceDE w:val="0"/>
        <w:autoSpaceDN w:val="0"/>
        <w:adjustRightInd w:val="0"/>
        <w:ind w:firstLine="720"/>
        <w:rPr>
          <w:rFonts w:ascii="Arial" w:hAnsi="Arial" w:cs="Arial"/>
          <w:color w:val="000000"/>
        </w:rPr>
      </w:pPr>
      <w:r w:rsidRPr="005920BC">
        <w:rPr>
          <w:rFonts w:ascii="Arial" w:hAnsi="Arial" w:cs="Arial"/>
          <w:color w:val="000000"/>
        </w:rPr>
        <w:tab/>
      </w:r>
      <w:r w:rsidR="00FC6653">
        <w:rPr>
          <w:rFonts w:ascii="Cambria" w:hAnsi="Cambria" w:cs="Cambria"/>
          <w:noProof/>
          <w:color w:val="000000"/>
          <w:position w:val="-30"/>
          <w:sz w:val="22"/>
          <w:szCs w:val="22"/>
        </w:rPr>
        <w:drawing>
          <wp:inline distT="0" distB="0" distL="0" distR="0" wp14:anchorId="349F114E" wp14:editId="50F5A27F">
            <wp:extent cx="4818380" cy="461010"/>
            <wp:effectExtent l="0" t="0" r="1270" b="0"/>
            <wp:docPr id="5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4818380" cy="461010"/>
                    </a:xfrm>
                    <a:prstGeom prst="rect">
                      <a:avLst/>
                    </a:prstGeom>
                    <a:pattFill prst="ltVert">
                      <a:fgClr>
                        <a:srgbClr val="FFFF00"/>
                      </a:fgClr>
                      <a:bgClr>
                        <a:srgbClr val="FFFFFF"/>
                      </a:bgClr>
                    </a:pattFill>
                    <a:ln>
                      <a:noFill/>
                    </a:ln>
                  </pic:spPr>
                </pic:pic>
              </a:graphicData>
            </a:graphic>
          </wp:inline>
        </w:drawing>
      </w:r>
    </w:p>
    <w:p w14:paraId="2AD90729" w14:textId="77777777" w:rsidR="009C76D8" w:rsidRPr="005920BC" w:rsidRDefault="009C76D8" w:rsidP="009C76D8">
      <w:pPr>
        <w:widowControl w:val="0"/>
        <w:autoSpaceDE w:val="0"/>
        <w:autoSpaceDN w:val="0"/>
        <w:adjustRightInd w:val="0"/>
        <w:spacing w:line="308" w:lineRule="atLeast"/>
        <w:rPr>
          <w:rFonts w:ascii="Calibri" w:hAnsi="Calibri" w:cs="Calibri"/>
          <w:sz w:val="22"/>
          <w:szCs w:val="22"/>
        </w:rPr>
      </w:pPr>
    </w:p>
    <w:p w14:paraId="62F48CBB" w14:textId="77777777" w:rsidR="009C76D8" w:rsidRPr="005920BC" w:rsidRDefault="009C76D8" w:rsidP="009C76D8">
      <w:pPr>
        <w:widowControl w:val="0"/>
        <w:autoSpaceDE w:val="0"/>
        <w:autoSpaceDN w:val="0"/>
        <w:adjustRightInd w:val="0"/>
        <w:rPr>
          <w:rFonts w:ascii="Arial" w:hAnsi="Arial" w:cs="Arial"/>
          <w:sz w:val="23"/>
          <w:szCs w:val="23"/>
        </w:rPr>
      </w:pPr>
    </w:p>
    <w:p w14:paraId="5AC7BDCB" w14:textId="77777777" w:rsidR="009C76D8" w:rsidRPr="005920BC" w:rsidRDefault="009C76D8" w:rsidP="009C76D8">
      <w:pPr>
        <w:widowControl w:val="0"/>
        <w:autoSpaceDE w:val="0"/>
        <w:autoSpaceDN w:val="0"/>
        <w:adjustRightInd w:val="0"/>
        <w:spacing w:after="320"/>
      </w:pPr>
      <w:r w:rsidRPr="005920BC">
        <w:t>For combined cycle facilities, determination of frequency responsive capacity includes subtracting power augmentation (PA) capacity, if any, from the original telemetered HSL.  Other generator types may also have power augmentation that is not frequency responsive.  This could be “over</w:t>
      </w:r>
      <w:r w:rsidRPr="005920BC">
        <w:rPr>
          <w:rFonts w:ascii="Cambria Math" w:hAnsi="Cambria Math" w:cs="Cambria Math"/>
        </w:rPr>
        <w:t>‐</w:t>
      </w:r>
      <w:r w:rsidRPr="005920BC">
        <w:t>pressure” operation of a steam turbine at valves wide open or operating with a secondary fuel in service. The Resource Entity is required to provide ERCOT with documentation and conditions when power augmentation is to be considered in PFR calculations as described in paragraph (11) of Nodal Protocol Section 6.5.5.2.</w:t>
      </w:r>
    </w:p>
    <w:p w14:paraId="3BC9091C" w14:textId="77777777" w:rsidR="009C76D8" w:rsidRPr="005920BC" w:rsidRDefault="009C76D8" w:rsidP="009C76D8">
      <w:pPr>
        <w:widowControl w:val="0"/>
        <w:autoSpaceDE w:val="0"/>
        <w:autoSpaceDN w:val="0"/>
        <w:adjustRightInd w:val="0"/>
        <w:rPr>
          <w:b/>
          <w:bCs/>
        </w:rPr>
      </w:pPr>
      <w:r w:rsidRPr="005920BC">
        <w:rPr>
          <w:b/>
          <w:bCs/>
        </w:rPr>
        <w:lastRenderedPageBreak/>
        <w:t>ESPFR</w:t>
      </w:r>
      <w:r w:rsidRPr="005920BC">
        <w:rPr>
          <w:b/>
          <w:bCs/>
          <w:vertAlign w:val="subscript"/>
        </w:rPr>
        <w:t xml:space="preserve">final </w:t>
      </w:r>
      <w:r w:rsidRPr="005920BC">
        <w:rPr>
          <w:b/>
          <w:bCs/>
        </w:rPr>
        <w:t xml:space="preserve">for Combustion Turbines and Combined Cycle Facilities </w:t>
      </w:r>
    </w:p>
    <w:p w14:paraId="2A6F5462" w14:textId="77777777" w:rsidR="009C76D8" w:rsidRPr="005920BC" w:rsidRDefault="009C76D8" w:rsidP="009C76D8">
      <w:pPr>
        <w:widowControl w:val="0"/>
        <w:autoSpaceDE w:val="0"/>
        <w:autoSpaceDN w:val="0"/>
        <w:adjustRightInd w:val="0"/>
        <w:rPr>
          <w:rFonts w:ascii="Arial" w:hAnsi="Arial" w:cs="Arial"/>
          <w:color w:val="000000"/>
        </w:rPr>
      </w:pPr>
    </w:p>
    <w:p w14:paraId="0C050BF2" w14:textId="5A0E9E8C" w:rsidR="009C76D8" w:rsidRPr="005920BC" w:rsidRDefault="00FC6653" w:rsidP="009C76D8">
      <w:pPr>
        <w:widowControl w:val="0"/>
        <w:autoSpaceDE w:val="0"/>
        <w:autoSpaceDN w:val="0"/>
        <w:adjustRightInd w:val="0"/>
        <w:spacing w:line="308" w:lineRule="atLeast"/>
        <w:ind w:left="360"/>
        <w:rPr>
          <w:rFonts w:ascii="Arial" w:hAnsi="Arial" w:cs="Arial"/>
        </w:rPr>
      </w:pPr>
      <w:r>
        <w:rPr>
          <w:rFonts w:ascii="Arial" w:hAnsi="Arial" w:cs="Arial"/>
          <w:noProof/>
          <w:position w:val="-14"/>
        </w:rPr>
        <w:drawing>
          <wp:inline distT="0" distB="0" distL="0" distR="0" wp14:anchorId="55679E73" wp14:editId="7496D8F8">
            <wp:extent cx="4612005" cy="246380"/>
            <wp:effectExtent l="0" t="0" r="0" b="1270"/>
            <wp:docPr id="52"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612005" cy="246380"/>
                    </a:xfrm>
                    <a:prstGeom prst="rect">
                      <a:avLst/>
                    </a:prstGeom>
                    <a:noFill/>
                    <a:ln>
                      <a:noFill/>
                    </a:ln>
                  </pic:spPr>
                </pic:pic>
              </a:graphicData>
            </a:graphic>
          </wp:inline>
        </w:drawing>
      </w:r>
    </w:p>
    <w:p w14:paraId="38A7FC4F" w14:textId="77777777" w:rsidR="009C76D8" w:rsidRPr="005920BC" w:rsidRDefault="009C76D8" w:rsidP="009C76D8">
      <w:pPr>
        <w:autoSpaceDE w:val="0"/>
        <w:autoSpaceDN w:val="0"/>
        <w:adjustRightInd w:val="0"/>
        <w:ind w:firstLine="360"/>
        <w:rPr>
          <w:rFonts w:ascii="Arial" w:hAnsi="Arial" w:cs="Arial"/>
        </w:rPr>
      </w:pPr>
    </w:p>
    <w:p w14:paraId="1F8741C9" w14:textId="77777777" w:rsidR="009C76D8" w:rsidRPr="005920BC" w:rsidRDefault="009C76D8" w:rsidP="009C76D8">
      <w:pPr>
        <w:widowControl w:val="0"/>
        <w:autoSpaceDE w:val="0"/>
        <w:autoSpaceDN w:val="0"/>
        <w:adjustRightInd w:val="0"/>
        <w:spacing w:after="320"/>
      </w:pPr>
      <w:r w:rsidRPr="005920BC">
        <w:t>Note: The 0.00276 constant is the MW/0.1 Hz change per MW of capacity and represents the MW change in combustion turbine’s output due to the change in mass flow through the combustion turbine due to the speed change of the turbine at HZT+46. (This is based on empirical data from a major 2003 event as measured on multiple combustion turbines in ERCOT.)</w:t>
      </w:r>
    </w:p>
    <w:p w14:paraId="22F382C1" w14:textId="77777777" w:rsidR="009C76D8" w:rsidRPr="005920BC" w:rsidRDefault="009C76D8" w:rsidP="009C76D8">
      <w:pPr>
        <w:widowControl w:val="0"/>
        <w:autoSpaceDE w:val="0"/>
        <w:autoSpaceDN w:val="0"/>
        <w:adjustRightInd w:val="0"/>
        <w:rPr>
          <w:rFonts w:ascii="Arial" w:hAnsi="Arial" w:cs="Arial"/>
          <w:b/>
          <w:bCs/>
          <w:sz w:val="22"/>
          <w:szCs w:val="22"/>
        </w:rPr>
      </w:pPr>
    </w:p>
    <w:p w14:paraId="72EBEB92" w14:textId="77777777" w:rsidR="009C76D8" w:rsidRPr="005920BC" w:rsidRDefault="009C76D8" w:rsidP="009C76D8">
      <w:pPr>
        <w:widowControl w:val="0"/>
        <w:autoSpaceDE w:val="0"/>
        <w:autoSpaceDN w:val="0"/>
        <w:adjustRightInd w:val="0"/>
        <w:rPr>
          <w:b/>
          <w:bCs/>
        </w:rPr>
      </w:pPr>
      <w:r w:rsidRPr="005920BC">
        <w:rPr>
          <w:b/>
          <w:bCs/>
        </w:rPr>
        <w:t>ESPFR</w:t>
      </w:r>
      <w:r w:rsidRPr="005920BC">
        <w:rPr>
          <w:b/>
          <w:bCs/>
          <w:vertAlign w:val="subscript"/>
        </w:rPr>
        <w:t xml:space="preserve">final </w:t>
      </w:r>
      <w:r w:rsidRPr="005920BC">
        <w:rPr>
          <w:b/>
          <w:bCs/>
        </w:rPr>
        <w:t xml:space="preserve">for Steam Turbine </w:t>
      </w:r>
    </w:p>
    <w:p w14:paraId="5FB9287D" w14:textId="77777777" w:rsidR="009C76D8" w:rsidRPr="005920BC" w:rsidRDefault="009C76D8" w:rsidP="009C76D8">
      <w:pPr>
        <w:widowControl w:val="0"/>
        <w:autoSpaceDE w:val="0"/>
        <w:autoSpaceDN w:val="0"/>
        <w:adjustRightInd w:val="0"/>
        <w:rPr>
          <w:rFonts w:ascii="Cambria" w:hAnsi="Cambria" w:cs="Cambria"/>
          <w:b/>
          <w:bCs/>
          <w:sz w:val="22"/>
          <w:szCs w:val="22"/>
        </w:rPr>
      </w:pPr>
    </w:p>
    <w:p w14:paraId="5D532557" w14:textId="0068E4A2" w:rsidR="009C76D8" w:rsidRPr="005920BC" w:rsidRDefault="00FC6653" w:rsidP="009C76D8">
      <w:pPr>
        <w:widowControl w:val="0"/>
        <w:autoSpaceDE w:val="0"/>
        <w:autoSpaceDN w:val="0"/>
        <w:adjustRightInd w:val="0"/>
        <w:rPr>
          <w:rFonts w:ascii="Cambria" w:hAnsi="Cambria" w:cs="Cambria"/>
          <w:sz w:val="22"/>
          <w:szCs w:val="22"/>
        </w:rPr>
      </w:pPr>
      <w:r>
        <w:rPr>
          <w:rFonts w:ascii="Arial" w:hAnsi="Arial" w:cs="Arial"/>
          <w:noProof/>
          <w:color w:val="000000"/>
        </w:rPr>
        <w:drawing>
          <wp:inline distT="0" distB="0" distL="0" distR="0" wp14:anchorId="033675B3" wp14:editId="758B69DB">
            <wp:extent cx="4897755" cy="429260"/>
            <wp:effectExtent l="0" t="0" r="0" b="8890"/>
            <wp:docPr id="53"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4897755" cy="429260"/>
                    </a:xfrm>
                    <a:prstGeom prst="rect">
                      <a:avLst/>
                    </a:prstGeom>
                    <a:noFill/>
                    <a:ln>
                      <a:noFill/>
                    </a:ln>
                  </pic:spPr>
                </pic:pic>
              </a:graphicData>
            </a:graphic>
          </wp:inline>
        </w:drawing>
      </w:r>
    </w:p>
    <w:p w14:paraId="59CC63F4" w14:textId="77777777" w:rsidR="009C76D8" w:rsidRPr="005920BC" w:rsidRDefault="009C76D8" w:rsidP="009C76D8">
      <w:pPr>
        <w:widowControl w:val="0"/>
        <w:autoSpaceDE w:val="0"/>
        <w:autoSpaceDN w:val="0"/>
        <w:adjustRightInd w:val="0"/>
        <w:rPr>
          <w:rFonts w:ascii="Cambria" w:hAnsi="Cambria" w:cs="Cambria"/>
          <w:sz w:val="22"/>
          <w:szCs w:val="22"/>
        </w:rPr>
      </w:pPr>
    </w:p>
    <w:p w14:paraId="11237052" w14:textId="77777777" w:rsidR="009C76D8" w:rsidRPr="005920BC" w:rsidRDefault="009C76D8" w:rsidP="009C76D8">
      <w:pPr>
        <w:widowControl w:val="0"/>
        <w:autoSpaceDE w:val="0"/>
        <w:autoSpaceDN w:val="0"/>
        <w:adjustRightInd w:val="0"/>
        <w:spacing w:after="220"/>
      </w:pPr>
      <w:r w:rsidRPr="005920BC">
        <w:t xml:space="preserve">where: </w:t>
      </w:r>
    </w:p>
    <w:p w14:paraId="1798A3C0" w14:textId="789EBFD8" w:rsidR="009C76D8" w:rsidRPr="005920BC" w:rsidRDefault="00FC6653" w:rsidP="009C76D8">
      <w:pPr>
        <w:widowControl w:val="0"/>
        <w:autoSpaceDE w:val="0"/>
        <w:autoSpaceDN w:val="0"/>
        <w:adjustRightInd w:val="0"/>
        <w:rPr>
          <w:rFonts w:ascii="Arial" w:hAnsi="Arial" w:cs="Arial"/>
          <w:color w:val="000000"/>
        </w:rPr>
      </w:pPr>
      <w:r>
        <w:rPr>
          <w:rFonts w:ascii="Arial" w:hAnsi="Arial" w:cs="Arial"/>
          <w:noProof/>
          <w:color w:val="000000"/>
          <w:position w:val="-30"/>
        </w:rPr>
        <w:drawing>
          <wp:inline distT="0" distB="0" distL="0" distR="0" wp14:anchorId="5B4E1849" wp14:editId="57E49E6E">
            <wp:extent cx="6392545" cy="437515"/>
            <wp:effectExtent l="0" t="0" r="8255" b="0"/>
            <wp:docPr id="54"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392545" cy="437515"/>
                    </a:xfrm>
                    <a:prstGeom prst="rect">
                      <a:avLst/>
                    </a:prstGeom>
                    <a:noFill/>
                    <a:ln>
                      <a:noFill/>
                    </a:ln>
                  </pic:spPr>
                </pic:pic>
              </a:graphicData>
            </a:graphic>
          </wp:inline>
        </w:drawing>
      </w:r>
    </w:p>
    <w:p w14:paraId="55CECBCC" w14:textId="77777777" w:rsidR="009C76D8" w:rsidRPr="005920BC" w:rsidRDefault="009C76D8" w:rsidP="009C76D8">
      <w:pPr>
        <w:widowControl w:val="0"/>
        <w:autoSpaceDE w:val="0"/>
        <w:autoSpaceDN w:val="0"/>
        <w:adjustRightInd w:val="0"/>
        <w:rPr>
          <w:rFonts w:ascii="Arial" w:hAnsi="Arial" w:cs="Arial"/>
          <w:color w:val="000000"/>
        </w:rPr>
      </w:pPr>
    </w:p>
    <w:p w14:paraId="796D4326" w14:textId="77777777" w:rsidR="009C76D8" w:rsidRPr="005920BC" w:rsidRDefault="009C76D8" w:rsidP="009C76D8">
      <w:pPr>
        <w:widowControl w:val="0"/>
        <w:autoSpaceDE w:val="0"/>
        <w:autoSpaceDN w:val="0"/>
        <w:adjustRightInd w:val="0"/>
      </w:pPr>
      <w:r w:rsidRPr="005920BC">
        <w:t xml:space="preserve">where: </w:t>
      </w:r>
    </w:p>
    <w:p w14:paraId="6FB5F42D" w14:textId="77777777" w:rsidR="009C76D8" w:rsidRPr="005920BC" w:rsidRDefault="009C76D8" w:rsidP="009C76D8">
      <w:pPr>
        <w:widowControl w:val="0"/>
        <w:autoSpaceDE w:val="0"/>
        <w:autoSpaceDN w:val="0"/>
        <w:adjustRightInd w:val="0"/>
        <w:spacing w:after="295"/>
        <w:ind w:left="720"/>
        <w:rPr>
          <w:rFonts w:ascii="Arial" w:hAnsi="Arial" w:cs="Arial"/>
          <w:noProof/>
        </w:rPr>
      </w:pPr>
    </w:p>
    <w:p w14:paraId="3265476D" w14:textId="299FECBB" w:rsidR="009C76D8" w:rsidRPr="005920BC" w:rsidRDefault="00FC6653" w:rsidP="009C76D8">
      <w:pPr>
        <w:widowControl w:val="0"/>
        <w:autoSpaceDE w:val="0"/>
        <w:autoSpaceDN w:val="0"/>
        <w:adjustRightInd w:val="0"/>
        <w:ind w:left="720" w:firstLine="720"/>
        <w:rPr>
          <w:rFonts w:ascii="Arial" w:hAnsi="Arial" w:cs="Arial"/>
          <w:color w:val="000000"/>
        </w:rPr>
      </w:pPr>
      <w:r>
        <w:rPr>
          <w:rFonts w:ascii="Arial" w:hAnsi="Arial" w:cs="Arial"/>
          <w:noProof/>
          <w:color w:val="000000"/>
        </w:rPr>
        <w:drawing>
          <wp:inline distT="0" distB="0" distL="0" distR="0" wp14:anchorId="5E069491" wp14:editId="0DEBC98D">
            <wp:extent cx="3228340" cy="1240155"/>
            <wp:effectExtent l="0" t="0" r="0" b="0"/>
            <wp:docPr id="55"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228340" cy="1240155"/>
                    </a:xfrm>
                    <a:prstGeom prst="rect">
                      <a:avLst/>
                    </a:prstGeom>
                    <a:noFill/>
                    <a:ln>
                      <a:noFill/>
                    </a:ln>
                  </pic:spPr>
                </pic:pic>
              </a:graphicData>
            </a:graphic>
          </wp:inline>
        </w:drawing>
      </w:r>
    </w:p>
    <w:p w14:paraId="7271FBC8" w14:textId="77777777" w:rsidR="009C76D8" w:rsidRPr="005920BC" w:rsidRDefault="009C76D8" w:rsidP="009C76D8">
      <w:pPr>
        <w:widowControl w:val="0"/>
        <w:autoSpaceDE w:val="0"/>
        <w:autoSpaceDN w:val="0"/>
        <w:adjustRightInd w:val="0"/>
        <w:ind w:left="720"/>
        <w:rPr>
          <w:rFonts w:ascii="Arial" w:hAnsi="Arial" w:cs="Arial"/>
          <w:i/>
          <w:iCs/>
          <w:sz w:val="23"/>
          <w:szCs w:val="23"/>
        </w:rPr>
      </w:pPr>
    </w:p>
    <w:p w14:paraId="19D52A09" w14:textId="77777777" w:rsidR="009C76D8" w:rsidRPr="005920BC" w:rsidRDefault="009C76D8" w:rsidP="009C76D8">
      <w:pPr>
        <w:widowControl w:val="0"/>
        <w:autoSpaceDE w:val="0"/>
        <w:autoSpaceDN w:val="0"/>
        <w:adjustRightInd w:val="0"/>
        <w:ind w:left="720"/>
        <w:rPr>
          <w:rFonts w:ascii="Arial" w:hAnsi="Arial" w:cs="Arial"/>
          <w:sz w:val="14"/>
          <w:szCs w:val="14"/>
        </w:rPr>
      </w:pPr>
      <w:r w:rsidRPr="005920BC">
        <w:rPr>
          <w:i/>
          <w:iCs/>
        </w:rPr>
        <w:t xml:space="preserve">Throttle </w:t>
      </w:r>
      <w:r w:rsidRPr="005920BC">
        <w:t>Pressur</w:t>
      </w:r>
      <w:r w:rsidRPr="005920BC">
        <w:rPr>
          <w:i/>
          <w:iCs/>
        </w:rPr>
        <w:t xml:space="preserve">e = </w:t>
      </w:r>
      <w:r w:rsidRPr="005920BC">
        <w:t>Interpolatio</w:t>
      </w:r>
      <w:r w:rsidRPr="005920BC">
        <w:rPr>
          <w:i/>
          <w:iCs/>
        </w:rPr>
        <w:t xml:space="preserve">n </w:t>
      </w:r>
      <w:r w:rsidRPr="005920BC">
        <w:t>o</w:t>
      </w:r>
      <w:r w:rsidRPr="005920BC">
        <w:rPr>
          <w:i/>
          <w:iCs/>
        </w:rPr>
        <w:t xml:space="preserve">f </w:t>
      </w:r>
      <w:r w:rsidRPr="005920BC">
        <w:t>Pressur</w:t>
      </w:r>
      <w:r w:rsidRPr="005920BC">
        <w:rPr>
          <w:i/>
          <w:iCs/>
        </w:rPr>
        <w:t xml:space="preserve">e </w:t>
      </w:r>
      <w:r w:rsidRPr="005920BC">
        <w:t>curv</w:t>
      </w:r>
      <w:r w:rsidRPr="005920BC">
        <w:rPr>
          <w:i/>
          <w:iCs/>
        </w:rPr>
        <w:t xml:space="preserve">e </w:t>
      </w:r>
      <w:r w:rsidRPr="005920BC">
        <w:t>a</w:t>
      </w:r>
      <w:r w:rsidRPr="005920BC">
        <w:rPr>
          <w:i/>
          <w:iCs/>
        </w:rPr>
        <w:t xml:space="preserve">t </w:t>
      </w:r>
      <w:r w:rsidRPr="005920BC">
        <w:t>MW</w:t>
      </w:r>
      <w:r w:rsidRPr="005920BC">
        <w:rPr>
          <w:rFonts w:ascii="Arial" w:hAnsi="Arial" w:cs="Arial"/>
          <w:i/>
          <w:iCs/>
          <w:sz w:val="14"/>
          <w:szCs w:val="14"/>
        </w:rPr>
        <w:t>pre</w:t>
      </w:r>
      <w:r w:rsidRPr="005920BC">
        <w:rPr>
          <w:rFonts w:ascii="Cambria Math" w:hAnsi="Cambria Math" w:cs="Cambria Math"/>
          <w:i/>
          <w:iCs/>
          <w:sz w:val="14"/>
          <w:szCs w:val="14"/>
        </w:rPr>
        <w:t>‐</w:t>
      </w:r>
      <w:r w:rsidRPr="005920BC">
        <w:rPr>
          <w:rFonts w:ascii="Arial" w:hAnsi="Arial" w:cs="Arial"/>
          <w:i/>
          <w:iCs/>
          <w:sz w:val="14"/>
          <w:szCs w:val="14"/>
        </w:rPr>
        <w:t xml:space="preserve">perturbation </w:t>
      </w:r>
    </w:p>
    <w:p w14:paraId="21BA50D8" w14:textId="77777777" w:rsidR="009C76D8" w:rsidRPr="005920BC" w:rsidRDefault="009C76D8" w:rsidP="009C76D8">
      <w:pPr>
        <w:widowControl w:val="0"/>
        <w:autoSpaceDE w:val="0"/>
        <w:autoSpaceDN w:val="0"/>
        <w:adjustRightInd w:val="0"/>
        <w:spacing w:line="308" w:lineRule="atLeast"/>
        <w:rPr>
          <w:rFonts w:ascii="Arial" w:hAnsi="Arial" w:cs="Arial"/>
          <w:sz w:val="22"/>
          <w:szCs w:val="22"/>
        </w:rPr>
      </w:pPr>
    </w:p>
    <w:p w14:paraId="03BC4371" w14:textId="77777777" w:rsidR="009C76D8" w:rsidRPr="005920BC" w:rsidRDefault="009C76D8" w:rsidP="009C76D8">
      <w:pPr>
        <w:widowControl w:val="0"/>
        <w:autoSpaceDE w:val="0"/>
        <w:autoSpaceDN w:val="0"/>
        <w:adjustRightInd w:val="0"/>
        <w:spacing w:line="308" w:lineRule="atLeast"/>
        <w:rPr>
          <w:b/>
          <w:bCs/>
        </w:rPr>
      </w:pPr>
      <w:r w:rsidRPr="005920BC">
        <w:rPr>
          <w:b/>
          <w:bCs/>
        </w:rPr>
        <w:t xml:space="preserve">ESPFRfinal for Other Generating Units/Generating Facilities </w:t>
      </w:r>
      <w:ins w:id="738" w:author="ERCOT" w:date="2019-11-04T17:53:00Z">
        <w:r>
          <w:rPr>
            <w:b/>
            <w:bCs/>
          </w:rPr>
          <w:t>and Energy Storage Resources</w:t>
        </w:r>
      </w:ins>
    </w:p>
    <w:p w14:paraId="6873F8C6" w14:textId="77777777" w:rsidR="009C76D8" w:rsidRPr="005920BC" w:rsidRDefault="009C76D8" w:rsidP="009C76D8">
      <w:pPr>
        <w:widowControl w:val="0"/>
        <w:autoSpaceDE w:val="0"/>
        <w:autoSpaceDN w:val="0"/>
        <w:adjustRightInd w:val="0"/>
        <w:spacing w:line="308" w:lineRule="atLeast"/>
      </w:pPr>
    </w:p>
    <w:p w14:paraId="441BC302" w14:textId="0263DFDD" w:rsidR="009C76D8" w:rsidRPr="005920BC" w:rsidRDefault="009C76D8" w:rsidP="009C76D8">
      <w:pPr>
        <w:widowControl w:val="0"/>
        <w:autoSpaceDE w:val="0"/>
        <w:autoSpaceDN w:val="0"/>
        <w:adjustRightInd w:val="0"/>
        <w:spacing w:line="311" w:lineRule="atLeast"/>
        <w:ind w:left="720"/>
        <w:rPr>
          <w:rFonts w:ascii="Arial" w:hAnsi="Arial" w:cs="Arial"/>
        </w:rPr>
      </w:pPr>
      <w:r w:rsidRPr="005920BC">
        <w:rPr>
          <w:rFonts w:ascii="Arial" w:hAnsi="Arial" w:cs="Arial"/>
        </w:rPr>
        <w:t xml:space="preserve">   </w:t>
      </w:r>
      <w:r w:rsidR="00FC6653">
        <w:rPr>
          <w:rFonts w:ascii="Arial" w:hAnsi="Arial" w:cs="Arial"/>
          <w:noProof/>
          <w:position w:val="-14"/>
        </w:rPr>
        <w:drawing>
          <wp:inline distT="0" distB="0" distL="0" distR="0" wp14:anchorId="3D7E6CAC" wp14:editId="3099411E">
            <wp:extent cx="1741170" cy="246380"/>
            <wp:effectExtent l="0" t="0" r="0" b="1270"/>
            <wp:docPr id="56"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741170" cy="246380"/>
                    </a:xfrm>
                    <a:prstGeom prst="rect">
                      <a:avLst/>
                    </a:prstGeom>
                    <a:noFill/>
                    <a:ln>
                      <a:noFill/>
                    </a:ln>
                  </pic:spPr>
                </pic:pic>
              </a:graphicData>
            </a:graphic>
          </wp:inline>
        </w:drawing>
      </w:r>
    </w:p>
    <w:p w14:paraId="7814FFF6" w14:textId="77777777" w:rsidR="009C76D8" w:rsidRPr="005920BC" w:rsidRDefault="009C76D8" w:rsidP="009C76D8">
      <w:pPr>
        <w:widowControl w:val="0"/>
        <w:autoSpaceDE w:val="0"/>
        <w:autoSpaceDN w:val="0"/>
        <w:adjustRightInd w:val="0"/>
        <w:spacing w:line="311" w:lineRule="atLeast"/>
        <w:ind w:left="720"/>
        <w:rPr>
          <w:rFonts w:ascii="Arial" w:hAnsi="Arial" w:cs="Arial"/>
        </w:rPr>
      </w:pPr>
    </w:p>
    <w:p w14:paraId="58AC7135" w14:textId="77777777" w:rsidR="009C76D8" w:rsidRPr="005920BC" w:rsidRDefault="009C76D8" w:rsidP="009C76D8">
      <w:pPr>
        <w:widowControl w:val="0"/>
        <w:autoSpaceDE w:val="0"/>
        <w:autoSpaceDN w:val="0"/>
        <w:adjustRightInd w:val="0"/>
        <w:ind w:left="720"/>
      </w:pPr>
      <w:r w:rsidRPr="005920BC">
        <w:t xml:space="preserve">where X is an adjustment factor that may be applied to properly model the delivery of PFR.  The X factor will be based on known and accepted technical or physical limitations of the resource.  X may be adjusted by ERCOT and may be variable across the operating range of a resource.  X shall be zero unless ERCOT accepts an alternative value. </w:t>
      </w:r>
    </w:p>
    <w:p w14:paraId="6A7FED5F" w14:textId="77777777" w:rsidR="009C76D8" w:rsidRPr="005920BC" w:rsidRDefault="009C76D8" w:rsidP="009C76D8">
      <w:pPr>
        <w:widowControl w:val="0"/>
        <w:autoSpaceDE w:val="0"/>
        <w:autoSpaceDN w:val="0"/>
        <w:adjustRightInd w:val="0"/>
        <w:ind w:left="720"/>
        <w:rPr>
          <w:rFonts w:ascii="Arial" w:hAnsi="Arial" w:cs="Arial"/>
          <w:sz w:val="22"/>
          <w:szCs w:val="22"/>
        </w:rPr>
      </w:pPr>
    </w:p>
    <w:p w14:paraId="48C23DA9" w14:textId="77777777" w:rsidR="009C76D8" w:rsidRPr="005920BC" w:rsidRDefault="009C76D8" w:rsidP="009C76D8">
      <w:pPr>
        <w:widowControl w:val="0"/>
        <w:autoSpaceDE w:val="0"/>
        <w:autoSpaceDN w:val="0"/>
        <w:adjustRightInd w:val="0"/>
        <w:rPr>
          <w:rFonts w:ascii="Arial" w:hAnsi="Arial" w:cs="Arial"/>
          <w:sz w:val="22"/>
          <w:szCs w:val="22"/>
        </w:rPr>
      </w:pPr>
    </w:p>
    <w:p w14:paraId="5EC468AA" w14:textId="77777777" w:rsidR="009C76D8" w:rsidRPr="005920BC" w:rsidRDefault="009C76D8" w:rsidP="009C76D8">
      <w:pPr>
        <w:widowControl w:val="0"/>
        <w:autoSpaceDE w:val="0"/>
        <w:autoSpaceDN w:val="0"/>
        <w:adjustRightInd w:val="0"/>
        <w:rPr>
          <w:rFonts w:ascii="Arial" w:hAnsi="Arial" w:cs="Arial"/>
          <w:sz w:val="22"/>
          <w:szCs w:val="22"/>
        </w:rPr>
      </w:pPr>
    </w:p>
    <w:p w14:paraId="2FF02DA8" w14:textId="77777777" w:rsidR="009C76D8" w:rsidRPr="005920BC" w:rsidRDefault="009C76D8" w:rsidP="009C76D8">
      <w:pPr>
        <w:widowControl w:val="0"/>
        <w:autoSpaceDE w:val="0"/>
        <w:autoSpaceDN w:val="0"/>
        <w:adjustRightInd w:val="0"/>
        <w:rPr>
          <w:rFonts w:ascii="Arial" w:hAnsi="Arial" w:cs="Arial"/>
          <w:sz w:val="22"/>
          <w:szCs w:val="22"/>
        </w:rPr>
      </w:pPr>
    </w:p>
    <w:p w14:paraId="2C144F16" w14:textId="77777777" w:rsidR="009C76D8" w:rsidRPr="005920BC" w:rsidRDefault="009C76D8" w:rsidP="009C76D8">
      <w:pPr>
        <w:widowControl w:val="0"/>
        <w:autoSpaceDE w:val="0"/>
        <w:autoSpaceDN w:val="0"/>
        <w:adjustRightInd w:val="0"/>
        <w:rPr>
          <w:rFonts w:ascii="Arial" w:hAnsi="Arial" w:cs="Arial"/>
          <w:sz w:val="22"/>
          <w:szCs w:val="22"/>
        </w:rPr>
      </w:pPr>
    </w:p>
    <w:p w14:paraId="222ADCA8" w14:textId="77777777" w:rsidR="009C76D8" w:rsidRPr="005920BC" w:rsidRDefault="009C76D8" w:rsidP="009C76D8">
      <w:pPr>
        <w:widowControl w:val="0"/>
        <w:autoSpaceDE w:val="0"/>
        <w:autoSpaceDN w:val="0"/>
        <w:adjustRightInd w:val="0"/>
        <w:rPr>
          <w:rFonts w:ascii="Arial" w:hAnsi="Arial" w:cs="Arial"/>
          <w:sz w:val="22"/>
          <w:szCs w:val="22"/>
        </w:rPr>
      </w:pPr>
    </w:p>
    <w:p w14:paraId="615FCE74" w14:textId="77777777" w:rsidR="009C76D8" w:rsidRPr="005920BC" w:rsidRDefault="009C76D8" w:rsidP="009C76D8">
      <w:pPr>
        <w:widowControl w:val="0"/>
        <w:autoSpaceDE w:val="0"/>
        <w:autoSpaceDN w:val="0"/>
        <w:adjustRightInd w:val="0"/>
        <w:rPr>
          <w:rFonts w:ascii="Arial" w:hAnsi="Arial" w:cs="Arial"/>
          <w:sz w:val="22"/>
          <w:szCs w:val="22"/>
        </w:rPr>
      </w:pPr>
    </w:p>
    <w:p w14:paraId="33802589" w14:textId="77777777" w:rsidR="009C76D8" w:rsidRPr="005920BC" w:rsidRDefault="009C76D8" w:rsidP="009C76D8">
      <w:pPr>
        <w:keepNext/>
        <w:spacing w:before="240" w:after="60"/>
        <w:jc w:val="center"/>
        <w:outlineLvl w:val="0"/>
        <w:rPr>
          <w:b/>
          <w:bCs/>
          <w:caps/>
          <w:kern w:val="32"/>
          <w:sz w:val="28"/>
          <w:szCs w:val="28"/>
          <w:lang w:val="x-none" w:eastAsia="x-none"/>
        </w:rPr>
      </w:pPr>
      <w:r w:rsidRPr="005920BC">
        <w:rPr>
          <w:b/>
          <w:bCs/>
          <w:caps/>
          <w:kern w:val="32"/>
          <w:sz w:val="28"/>
          <w:szCs w:val="28"/>
          <w:lang w:val="x-none" w:eastAsia="x-none"/>
        </w:rPr>
        <w:t>Limits on calculation of PFR Performance (Initial &amp;</w:t>
      </w:r>
      <w:r w:rsidRPr="005920BC">
        <w:rPr>
          <w:b/>
          <w:bCs/>
          <w:caps/>
          <w:kern w:val="32"/>
          <w:sz w:val="28"/>
          <w:szCs w:val="28"/>
          <w:lang w:eastAsia="x-none"/>
        </w:rPr>
        <w:t xml:space="preserve"> </w:t>
      </w:r>
      <w:r w:rsidRPr="005920BC">
        <w:rPr>
          <w:b/>
          <w:bCs/>
          <w:caps/>
          <w:kern w:val="32"/>
          <w:sz w:val="28"/>
          <w:szCs w:val="28"/>
          <w:lang w:val="x-none" w:eastAsia="x-none"/>
        </w:rPr>
        <w:t>Sustained)</w:t>
      </w:r>
    </w:p>
    <w:p w14:paraId="562CDA1A" w14:textId="77777777" w:rsidR="009C76D8" w:rsidRPr="005920BC" w:rsidRDefault="009C76D8" w:rsidP="009C76D8">
      <w:pPr>
        <w:ind w:left="720"/>
        <w:contextualSpacing/>
        <w:jc w:val="both"/>
        <w:rPr>
          <w:rFonts w:ascii="Arial" w:hAnsi="Arial" w:cs="Arial"/>
          <w:sz w:val="22"/>
          <w:szCs w:val="22"/>
        </w:rPr>
      </w:pPr>
    </w:p>
    <w:p w14:paraId="11B7EF6A" w14:textId="77777777" w:rsidR="009C76D8" w:rsidRPr="005920BC" w:rsidRDefault="009C76D8" w:rsidP="009C76D8">
      <w:pPr>
        <w:contextualSpacing/>
        <w:jc w:val="both"/>
      </w:pPr>
      <w:r w:rsidRPr="005920BC">
        <w:t>For frequency deviations below 60Hz (HZ</w:t>
      </w:r>
      <w:r w:rsidRPr="005920BC">
        <w:rPr>
          <w:rFonts w:ascii="Arial" w:hAnsi="Arial" w:cs="Arial"/>
          <w:sz w:val="22"/>
          <w:szCs w:val="22"/>
          <w:vertAlign w:val="subscript"/>
        </w:rPr>
        <w:t>post-perturbation</w:t>
      </w:r>
      <w:r w:rsidRPr="005920BC">
        <w:rPr>
          <w:rFonts w:ascii="Arial" w:hAnsi="Arial" w:cs="Arial"/>
          <w:sz w:val="22"/>
          <w:szCs w:val="22"/>
        </w:rPr>
        <w:t xml:space="preserve"> </w:t>
      </w:r>
      <w:r w:rsidRPr="005920BC">
        <w:t xml:space="preserve">&lt; 60) </w:t>
      </w:r>
    </w:p>
    <w:p w14:paraId="5868726C" w14:textId="77777777" w:rsidR="009C76D8" w:rsidRPr="005920BC" w:rsidRDefault="009C76D8" w:rsidP="009C76D8">
      <w:pPr>
        <w:contextualSpacing/>
        <w:jc w:val="both"/>
        <w:rPr>
          <w:rFonts w:ascii="Arial" w:hAnsi="Arial" w:cs="Arial"/>
          <w:sz w:val="22"/>
          <w:szCs w:val="22"/>
        </w:rPr>
      </w:pPr>
      <w:r w:rsidRPr="005920BC">
        <w:t>If for a generating unit/generating facility</w:t>
      </w:r>
      <w:r w:rsidRPr="005920BC">
        <w:rPr>
          <w:rFonts w:ascii="Arial" w:hAnsi="Arial" w:cs="Arial"/>
          <w:sz w:val="22"/>
          <w:szCs w:val="22"/>
        </w:rPr>
        <w:t xml:space="preserve"> </w:t>
      </w:r>
    </w:p>
    <w:p w14:paraId="39FA8CED" w14:textId="77777777" w:rsidR="009C76D8" w:rsidRPr="005920BC" w:rsidRDefault="009C76D8" w:rsidP="009C76D8">
      <w:pPr>
        <w:ind w:left="1080"/>
        <w:contextualSpacing/>
        <w:jc w:val="both"/>
        <w:rPr>
          <w:rFonts w:ascii="Arial" w:hAnsi="Arial" w:cs="Arial"/>
          <w:sz w:val="22"/>
          <w:szCs w:val="22"/>
        </w:rPr>
      </w:pPr>
    </w:p>
    <w:p w14:paraId="5BFD24F5" w14:textId="461FD146" w:rsidR="009C76D8" w:rsidRPr="005920BC" w:rsidRDefault="00296BE4" w:rsidP="009C76D8">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min⁡</m:t>
        </m:r>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*0.98</m:t>
            </m:r>
          </m:e>
        </m:d>
        <m:r>
          <w:rPr>
            <w:rFonts w:ascii="Cambria Math" w:hAnsi="Cambria Math"/>
          </w:rPr>
          <m:t>,</m:t>
        </m:r>
        <m:d>
          <m:dPr>
            <m:begChr m:val="["/>
            <m:endChr m:val="]"/>
            <m:ctrlPr>
              <w:rPr>
                <w:rFonts w:ascii="Cambria Math" w:hAnsi="Cambria Math"/>
                <w:i/>
              </w:rPr>
            </m:ctrlPr>
          </m:dPr>
          <m:e>
            <m:d>
              <m:dPr>
                <m:ctrlPr>
                  <w:rPr>
                    <w:rFonts w:ascii="Cambria Math" w:hAnsi="Cambria Math"/>
                    <w:i/>
                  </w:rPr>
                </m:ctrlPr>
              </m:dPr>
              <m:e>
                <m:r>
                  <w:rPr>
                    <w:rFonts w:ascii="Cambria Math" w:hAnsi="Cambria Math"/>
                  </w:rPr>
                  <m:t>HSL-PA capacity</m:t>
                </m:r>
              </m:e>
            </m:d>
            <m:r>
              <w:rPr>
                <w:rFonts w:ascii="Cambria Math" w:hAnsi="Cambria Math"/>
              </w:rPr>
              <m:t>-5MW</m:t>
            </m:r>
          </m:e>
        </m:d>
        <m:r>
          <w:rPr>
            <w:rFonts w:ascii="Cambria Math" w:hAnsi="Cambria Math"/>
          </w:rPr>
          <m:t>)</m:t>
        </m:r>
      </m:oMath>
      <w:r w:rsidR="009C76D8" w:rsidRPr="005920BC">
        <w:rPr>
          <w:rFonts w:ascii="Arial" w:hAnsi="Arial" w:cs="Arial"/>
          <w:sz w:val="22"/>
          <w:szCs w:val="22"/>
        </w:rPr>
        <w:t xml:space="preserve"> </w:t>
      </w:r>
    </w:p>
    <w:p w14:paraId="197FA213" w14:textId="77777777" w:rsidR="009C76D8" w:rsidRPr="005920BC" w:rsidRDefault="009C76D8" w:rsidP="009C76D8">
      <w:pPr>
        <w:ind w:left="3960"/>
        <w:contextualSpacing/>
        <w:jc w:val="both"/>
        <w:rPr>
          <w:rFonts w:ascii="Calibri" w:hAnsi="Calibri"/>
          <w:sz w:val="22"/>
          <w:szCs w:val="20"/>
        </w:rPr>
      </w:pPr>
    </w:p>
    <w:p w14:paraId="507968ED" w14:textId="77777777" w:rsidR="009C76D8" w:rsidRPr="005920BC" w:rsidRDefault="009C76D8" w:rsidP="009C76D8">
      <w:pPr>
        <w:contextualSpacing/>
        <w:jc w:val="both"/>
      </w:pPr>
      <w:r w:rsidRPr="005920BC">
        <w:t xml:space="preserve">Then Primary Frequency Response is not evaluated for this FME.  </w:t>
      </w:r>
    </w:p>
    <w:p w14:paraId="5CBB2483" w14:textId="77777777" w:rsidR="009C76D8" w:rsidRPr="005920BC" w:rsidRDefault="009C76D8" w:rsidP="009C76D8">
      <w:pPr>
        <w:contextualSpacing/>
        <w:jc w:val="both"/>
      </w:pPr>
      <w:r w:rsidRPr="005920BC">
        <w:t>For frequency deviations above 60Hz (HZ</w:t>
      </w:r>
      <w:r w:rsidRPr="005920BC">
        <w:rPr>
          <w:rFonts w:ascii="Arial" w:hAnsi="Arial" w:cs="Arial"/>
          <w:sz w:val="22"/>
          <w:szCs w:val="22"/>
          <w:vertAlign w:val="subscript"/>
        </w:rPr>
        <w:t>post-perturbation</w:t>
      </w:r>
      <w:r w:rsidRPr="005920BC">
        <w:rPr>
          <w:rFonts w:ascii="Arial" w:hAnsi="Arial" w:cs="Arial"/>
          <w:sz w:val="22"/>
          <w:szCs w:val="22"/>
        </w:rPr>
        <w:t xml:space="preserve"> </w:t>
      </w:r>
      <w:r w:rsidRPr="005920BC">
        <w:t xml:space="preserve">&gt; 60) </w:t>
      </w:r>
    </w:p>
    <w:p w14:paraId="12749C52" w14:textId="77777777" w:rsidR="009C76D8" w:rsidRPr="005920BC" w:rsidRDefault="009C76D8" w:rsidP="009C76D8">
      <w:pPr>
        <w:contextualSpacing/>
        <w:jc w:val="both"/>
        <w:rPr>
          <w:rFonts w:ascii="Arial" w:hAnsi="Arial" w:cs="Arial"/>
          <w:sz w:val="22"/>
          <w:szCs w:val="22"/>
        </w:rPr>
      </w:pPr>
      <w:r w:rsidRPr="005920BC">
        <w:t xml:space="preserve">If for a generating unit/generating facility </w:t>
      </w:r>
    </w:p>
    <w:p w14:paraId="1E9DAA64" w14:textId="77777777" w:rsidR="009C76D8" w:rsidRPr="005920BC" w:rsidRDefault="009C76D8" w:rsidP="009C76D8">
      <w:pPr>
        <w:ind w:left="1080"/>
        <w:contextualSpacing/>
        <w:jc w:val="both"/>
        <w:rPr>
          <w:rFonts w:ascii="Arial" w:hAnsi="Arial" w:cs="Arial"/>
          <w:sz w:val="22"/>
          <w:szCs w:val="22"/>
        </w:rPr>
      </w:pPr>
    </w:p>
    <w:p w14:paraId="219E8570" w14:textId="0877114E" w:rsidR="009C76D8" w:rsidRPr="005920BC" w:rsidRDefault="00296BE4" w:rsidP="009C76D8">
      <w:pPr>
        <w:ind w:left="1080"/>
        <w:contextualSpacing/>
        <w:jc w:val="both"/>
        <w:rPr>
          <w:rFonts w:ascii="Arial" w:hAnsi="Arial" w:cs="Arial"/>
          <w:sz w:val="22"/>
          <w:szCs w:val="22"/>
        </w:rPr>
      </w:pPr>
      <m:oMath>
        <m:sSub>
          <m:sSubPr>
            <m:ctrlPr>
              <w:rPr>
                <w:rFonts w:ascii="Cambria Math" w:eastAsia="Calibri" w:hAnsi="Cambria Math"/>
                <w:i/>
                <w:sz w:val="22"/>
                <w:szCs w:val="22"/>
              </w:rPr>
            </m:ctrlPr>
          </m:sSubPr>
          <m:e>
            <m:r>
              <w:rPr>
                <w:rFonts w:ascii="Cambria Math" w:hAnsi="Cambria Math"/>
              </w:rPr>
              <m:t>MW</m:t>
            </m:r>
          </m:e>
          <m:sub>
            <m:r>
              <w:rPr>
                <w:rFonts w:ascii="Cambria Math" w:hAnsi="Cambria Math"/>
              </w:rPr>
              <m:t>Pre-Perturbation</m:t>
            </m:r>
          </m:sub>
        </m:sSub>
        <m:r>
          <w:rPr>
            <w:rFonts w:ascii="Cambria Math" w:hAnsi="Cambria Math"/>
          </w:rPr>
          <m:t xml:space="preserve"> ≤</m:t>
        </m:r>
        <m:r>
          <m:rPr>
            <m:sty m:val="p"/>
          </m:rPr>
          <w:rPr>
            <w:rFonts w:ascii="Cambria Math" w:hAnsi="Cambria Math"/>
          </w:rPr>
          <m:t>max⁡</m:t>
        </m:r>
        <m:r>
          <w:rPr>
            <w:rFonts w:ascii="Cambria Math" w:hAnsi="Cambria Math"/>
          </w:rPr>
          <m:t>(</m:t>
        </m:r>
        <m:d>
          <m:dPr>
            <m:begChr m:val="["/>
            <m:endChr m:val="]"/>
            <m:ctrlPr>
              <w:rPr>
                <w:rFonts w:ascii="Cambria Math" w:hAnsi="Cambria Math"/>
                <w:i/>
              </w:rPr>
            </m:ctrlPr>
          </m:dPr>
          <m:e>
            <m:r>
              <w:rPr>
                <w:rFonts w:ascii="Cambria Math" w:hAnsi="Cambria Math"/>
              </w:rPr>
              <m:t>LSL+</m:t>
            </m:r>
            <m:d>
              <m:dPr>
                <m:ctrlPr>
                  <w:rPr>
                    <w:rFonts w:ascii="Cambria Math" w:hAnsi="Cambria Math"/>
                    <w:i/>
                  </w:rPr>
                </m:ctrlPr>
              </m:dPr>
              <m:e>
                <m:r>
                  <w:rPr>
                    <w:rFonts w:ascii="Cambria Math" w:hAnsi="Cambria Math"/>
                  </w:rPr>
                  <m:t>HSL-PA capacity</m:t>
                </m:r>
              </m:e>
            </m:d>
            <m:r>
              <w:rPr>
                <w:rFonts w:ascii="Cambria Math" w:hAnsi="Cambria Math"/>
              </w:rPr>
              <m:t>*0.02</m:t>
            </m:r>
          </m:e>
        </m:d>
        <m:r>
          <w:rPr>
            <w:rFonts w:ascii="Cambria Math" w:hAnsi="Cambria Math"/>
          </w:rPr>
          <m:t>,</m:t>
        </m:r>
        <m:d>
          <m:dPr>
            <m:begChr m:val="["/>
            <m:endChr m:val="]"/>
            <m:ctrlPr>
              <w:rPr>
                <w:rFonts w:ascii="Cambria Math" w:hAnsi="Cambria Math"/>
                <w:i/>
              </w:rPr>
            </m:ctrlPr>
          </m:dPr>
          <m:e>
            <m:r>
              <w:rPr>
                <w:rFonts w:ascii="Cambria Math" w:hAnsi="Cambria Math"/>
              </w:rPr>
              <m:t>LSL+5MW</m:t>
            </m:r>
          </m:e>
        </m:d>
        <m:r>
          <w:rPr>
            <w:rFonts w:ascii="Cambria Math" w:hAnsi="Cambria Math"/>
          </w:rPr>
          <m:t>))</m:t>
        </m:r>
      </m:oMath>
      <w:r w:rsidR="009C76D8" w:rsidRPr="005920BC">
        <w:rPr>
          <w:rFonts w:ascii="Arial" w:hAnsi="Arial" w:cs="Arial"/>
          <w:sz w:val="22"/>
          <w:szCs w:val="22"/>
        </w:rPr>
        <w:t xml:space="preserve"> </w:t>
      </w:r>
    </w:p>
    <w:p w14:paraId="5971DBA0" w14:textId="77777777" w:rsidR="009C76D8" w:rsidRPr="005920BC" w:rsidRDefault="009C76D8" w:rsidP="009C76D8">
      <w:pPr>
        <w:autoSpaceDE w:val="0"/>
        <w:autoSpaceDN w:val="0"/>
        <w:adjustRightInd w:val="0"/>
        <w:ind w:left="360" w:firstLine="720"/>
        <w:rPr>
          <w:rFonts w:ascii="MS Shell Dlg 2" w:eastAsia="Calibri" w:hAnsi="MS Shell Dlg 2" w:cs="MS Shell Dlg 2"/>
          <w:sz w:val="17"/>
          <w:szCs w:val="17"/>
        </w:rPr>
      </w:pPr>
    </w:p>
    <w:p w14:paraId="00035CF9" w14:textId="77777777" w:rsidR="009C76D8" w:rsidRPr="005920BC" w:rsidRDefault="009C76D8" w:rsidP="009C76D8">
      <w:pPr>
        <w:ind w:left="3960"/>
        <w:contextualSpacing/>
        <w:jc w:val="both"/>
        <w:rPr>
          <w:rFonts w:ascii="Calibri" w:hAnsi="Calibri"/>
          <w:sz w:val="22"/>
          <w:szCs w:val="20"/>
        </w:rPr>
      </w:pPr>
    </w:p>
    <w:p w14:paraId="1C1279C0" w14:textId="77777777" w:rsidR="009C76D8" w:rsidRPr="005920BC" w:rsidRDefault="009C76D8" w:rsidP="009C76D8">
      <w:pPr>
        <w:spacing w:after="240"/>
        <w:jc w:val="both"/>
      </w:pPr>
      <w:r w:rsidRPr="005920BC">
        <w:t>Then Primary Frequency Response is not evaluated for this FME.</w:t>
      </w:r>
    </w:p>
    <w:p w14:paraId="0BD5848F" w14:textId="77777777" w:rsidR="009C76D8" w:rsidRPr="00B501EE" w:rsidRDefault="009C76D8" w:rsidP="009C76D8">
      <w:pPr>
        <w:spacing w:after="240"/>
        <w:rPr>
          <w:ins w:id="739" w:author="ERCOT" w:date="2019-12-15T17:14:00Z"/>
          <w:szCs w:val="20"/>
          <w:lang w:eastAsia="x-none"/>
        </w:rPr>
      </w:pPr>
      <w:ins w:id="740" w:author="ERCOT" w:date="2019-12-15T17:14:00Z">
        <w:r w:rsidRPr="00B501EE">
          <w:rPr>
            <w:szCs w:val="20"/>
            <w:lang w:eastAsia="x-none"/>
          </w:rPr>
          <w:t>For ESR</w:t>
        </w:r>
        <w:r>
          <w:rPr>
            <w:szCs w:val="20"/>
            <w:lang w:eastAsia="x-none"/>
          </w:rPr>
          <w:t>s</w:t>
        </w:r>
        <w:r w:rsidRPr="00B501EE">
          <w:rPr>
            <w:szCs w:val="20"/>
            <w:lang w:eastAsia="x-none"/>
          </w:rPr>
          <w:t xml:space="preserve">, while discharging,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rsidRPr="000D791B">
          <w:t>Maximum Operating Discharge Power Limit</w:t>
        </w:r>
        <w:r w:rsidDel="00BB78E7">
          <w:rPr>
            <w:szCs w:val="20"/>
            <w:lang w:eastAsia="x-none"/>
          </w:rPr>
          <w:t xml:space="preserve"> </w:t>
        </w:r>
        <w:r w:rsidRPr="00B501EE">
          <w:rPr>
            <w:szCs w:val="20"/>
            <w:lang w:eastAsia="x-none"/>
          </w:rPr>
          <w:t>for low frequency disturbances</w:t>
        </w:r>
        <w:r>
          <w:rPr>
            <w:szCs w:val="20"/>
            <w:lang w:eastAsia="x-none"/>
          </w:rPr>
          <w:t xml:space="preserve"> t</w:t>
        </w:r>
        <w:r w:rsidRPr="00462376">
          <w:rPr>
            <w:szCs w:val="20"/>
            <w:lang w:eastAsia="x-none"/>
          </w:rPr>
          <w:t>hen Primary Frequency Response is not evaluated for this FME.</w:t>
        </w:r>
      </w:ins>
    </w:p>
    <w:p w14:paraId="194B2008" w14:textId="77777777" w:rsidR="009C76D8" w:rsidRPr="003D5938" w:rsidRDefault="009C76D8" w:rsidP="009C76D8">
      <w:pPr>
        <w:contextualSpacing/>
        <w:jc w:val="both"/>
        <w:rPr>
          <w:ins w:id="741" w:author="ERCOT" w:date="2019-11-04T17:54:00Z"/>
        </w:rPr>
      </w:pPr>
      <w:ins w:id="742" w:author="ERCOT" w:date="2019-12-15T17:14:00Z">
        <w:r w:rsidRPr="00B501EE">
          <w:rPr>
            <w:szCs w:val="20"/>
            <w:lang w:eastAsia="x-none"/>
          </w:rPr>
          <w:t>For ESR</w:t>
        </w:r>
        <w:r>
          <w:rPr>
            <w:szCs w:val="20"/>
            <w:lang w:eastAsia="x-none"/>
          </w:rPr>
          <w:t>s</w:t>
        </w:r>
        <w:r w:rsidRPr="00B501EE">
          <w:rPr>
            <w:szCs w:val="20"/>
            <w:lang w:eastAsia="x-none"/>
          </w:rPr>
          <w:t xml:space="preserve">, while charging, </w:t>
        </w:r>
        <w:r>
          <w:rPr>
            <w:szCs w:val="20"/>
            <w:lang w:eastAsia="x-none"/>
          </w:rPr>
          <w:t xml:space="preserve">if </w:t>
        </w:r>
        <w:r w:rsidRPr="00B501EE">
          <w:rPr>
            <w:szCs w:val="20"/>
            <w:lang w:eastAsia="x-none"/>
          </w:rPr>
          <w:t xml:space="preserve">operating within the larger of </w:t>
        </w:r>
        <w:r>
          <w:rPr>
            <w:szCs w:val="20"/>
            <w:lang w:eastAsia="x-none"/>
          </w:rPr>
          <w:t>3</w:t>
        </w:r>
        <w:r w:rsidRPr="00B501EE">
          <w:rPr>
            <w:szCs w:val="20"/>
            <w:lang w:eastAsia="x-none"/>
          </w:rPr>
          <w:t xml:space="preserve"> MW or 2% of the </w:t>
        </w:r>
        <w:r>
          <w:rPr>
            <w:szCs w:val="20"/>
            <w:lang w:eastAsia="x-none"/>
          </w:rPr>
          <w:t xml:space="preserve">Real-Time </w:t>
        </w:r>
        <w:r>
          <w:t>Maximum Operating C</w:t>
        </w:r>
        <w:r w:rsidRPr="000D791B">
          <w:t>harge Power Limit</w:t>
        </w:r>
        <w:r w:rsidDel="00BB78E7">
          <w:rPr>
            <w:szCs w:val="20"/>
            <w:lang w:eastAsia="x-none"/>
          </w:rPr>
          <w:t xml:space="preserve"> </w:t>
        </w:r>
        <w:r w:rsidRPr="00B501EE">
          <w:rPr>
            <w:szCs w:val="20"/>
            <w:lang w:eastAsia="x-none"/>
          </w:rPr>
          <w:t xml:space="preserve">for high </w:t>
        </w:r>
      </w:ins>
      <w:ins w:id="743" w:author="ERCOT" w:date="2019-11-05T14:15:00Z">
        <w:r w:rsidRPr="00B501EE">
          <w:rPr>
            <w:szCs w:val="20"/>
            <w:lang w:eastAsia="x-none"/>
          </w:rPr>
          <w:t>frequency disturbances</w:t>
        </w:r>
      </w:ins>
      <w:ins w:id="744" w:author="ERCOT" w:date="2019-11-06T15:41:00Z">
        <w:r>
          <w:rPr>
            <w:szCs w:val="20"/>
            <w:lang w:eastAsia="x-none"/>
          </w:rPr>
          <w:t xml:space="preserve"> </w:t>
        </w:r>
        <w:r>
          <w:t>t</w:t>
        </w:r>
      </w:ins>
      <w:ins w:id="745" w:author="ERCOT" w:date="2019-11-04T17:54:00Z">
        <w:r w:rsidRPr="005A3B8D">
          <w:t>hen Primary Frequency Response is not evaluated for this FME.</w:t>
        </w:r>
      </w:ins>
    </w:p>
    <w:p w14:paraId="721885F8" w14:textId="77777777" w:rsidR="009C76D8" w:rsidRPr="005920BC" w:rsidRDefault="009C76D8" w:rsidP="009C76D8">
      <w:pPr>
        <w:contextualSpacing/>
        <w:jc w:val="both"/>
      </w:pPr>
    </w:p>
    <w:p w14:paraId="31D85FFC" w14:textId="77777777" w:rsidR="009C76D8" w:rsidRPr="005920BC" w:rsidRDefault="009C76D8" w:rsidP="009C76D8">
      <w:pPr>
        <w:contextualSpacing/>
        <w:jc w:val="both"/>
        <w:rPr>
          <w:rFonts w:ascii="Calibri" w:hAnsi="Calibri"/>
          <w:sz w:val="22"/>
          <w:szCs w:val="20"/>
        </w:rPr>
      </w:pPr>
      <w:r w:rsidRPr="005920BC">
        <w:t>When Expected Primary Frequency Response</w:t>
      </w:r>
      <w:r w:rsidRPr="005920BC">
        <w:rPr>
          <w:rFonts w:ascii="Calibri" w:hAnsi="Calibri"/>
          <w:sz w:val="22"/>
          <w:szCs w:val="20"/>
          <w:vertAlign w:val="subscript"/>
        </w:rPr>
        <w:t>Final</w:t>
      </w:r>
      <w:r w:rsidRPr="005920BC">
        <w:rPr>
          <w:rFonts w:ascii="Calibri" w:hAnsi="Calibri"/>
          <w:sz w:val="22"/>
          <w:szCs w:val="20"/>
        </w:rPr>
        <w:t xml:space="preserve"> </w:t>
      </w:r>
      <w:r w:rsidRPr="005920BC">
        <w:t>is greater than operating margin Caps and limits exist for resources operating with adequate reserve margin to be evaluated (greater of 2% of (HSL less PA Capacity) or 5 MW), but with Expected Primary Frequency Response</w:t>
      </w:r>
      <w:r w:rsidRPr="005920BC">
        <w:rPr>
          <w:rFonts w:ascii="Calibri" w:hAnsi="Calibri"/>
          <w:sz w:val="22"/>
          <w:szCs w:val="22"/>
          <w:vertAlign w:val="subscript"/>
        </w:rPr>
        <w:t>Final</w:t>
      </w:r>
      <w:r w:rsidRPr="005920BC">
        <w:rPr>
          <w:rFonts w:ascii="Calibri" w:hAnsi="Calibri"/>
          <w:sz w:val="22"/>
          <w:szCs w:val="22"/>
        </w:rPr>
        <w:t xml:space="preserve"> </w:t>
      </w:r>
      <w:r w:rsidRPr="005920BC">
        <w:t>greater than the actual margin available</w:t>
      </w:r>
      <w:r w:rsidRPr="005920BC">
        <w:rPr>
          <w:rFonts w:ascii="Calibri" w:hAnsi="Calibri"/>
          <w:sz w:val="22"/>
          <w:szCs w:val="22"/>
        </w:rPr>
        <w:t>.</w:t>
      </w:r>
    </w:p>
    <w:p w14:paraId="54E72388" w14:textId="77777777" w:rsidR="009C76D8" w:rsidRPr="005920BC" w:rsidRDefault="009C76D8" w:rsidP="009C76D8">
      <w:pPr>
        <w:ind w:left="720"/>
        <w:jc w:val="both"/>
        <w:rPr>
          <w:rFonts w:ascii="Calibri" w:hAnsi="Calibri"/>
          <w:sz w:val="22"/>
          <w:szCs w:val="22"/>
        </w:rPr>
      </w:pPr>
    </w:p>
    <w:p w14:paraId="424B0235" w14:textId="53DD59D5" w:rsidR="009C76D8" w:rsidRPr="005920BC" w:rsidRDefault="009C76D8" w:rsidP="009C76D8">
      <w:pPr>
        <w:ind w:left="720" w:hanging="720"/>
        <w:contextualSpacing/>
        <w:jc w:val="both"/>
        <w:rPr>
          <w:rFonts w:ascii="Calibri" w:hAnsi="Calibri"/>
          <w:sz w:val="22"/>
          <w:szCs w:val="22"/>
        </w:rPr>
      </w:pPr>
      <w:r w:rsidRPr="005920BC">
        <w:t>(1)</w:t>
      </w:r>
      <w:r w:rsidRPr="005920BC">
        <w:tab/>
        <w:t xml:space="preserve">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 xml:space="preserve">will be set to the greater of 0.75 or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t>if all of the following conditions are met:</w:t>
      </w:r>
    </w:p>
    <w:p w14:paraId="52A07103" w14:textId="77777777" w:rsidR="009C76D8" w:rsidRPr="005920BC" w:rsidRDefault="009C76D8" w:rsidP="009C76D8">
      <w:pPr>
        <w:ind w:left="1800"/>
        <w:contextualSpacing/>
        <w:jc w:val="both"/>
        <w:rPr>
          <w:rFonts w:ascii="Calibri" w:hAnsi="Calibri"/>
          <w:sz w:val="22"/>
          <w:szCs w:val="22"/>
        </w:rPr>
      </w:pPr>
    </w:p>
    <w:p w14:paraId="701C5E0C" w14:textId="4EB2157A" w:rsidR="009C76D8" w:rsidRPr="005920BC" w:rsidRDefault="009C76D8" w:rsidP="009C76D8">
      <w:pPr>
        <w:ind w:left="1440" w:hanging="720"/>
        <w:contextualSpacing/>
        <w:jc w:val="both"/>
      </w:pPr>
      <w:r w:rsidRPr="005920BC">
        <w:t>(a)</w:t>
      </w:r>
      <w:r w:rsidRPr="005920BC">
        <w:tab/>
        <w:t>The generating unit/generating facility’s</w:t>
      </w:r>
      <w:ins w:id="746" w:author="ERCOT" w:date="2019-11-11T10:36:00Z">
        <w:r>
          <w:t xml:space="preserve"> or ESR’s</w:t>
        </w:r>
      </w:ins>
      <w:r w:rsidRPr="005920BC">
        <w:t xml:space="preserve"> pre</w:t>
      </w:r>
      <w:r w:rsidRPr="005920BC">
        <w:rPr>
          <w:rFonts w:ascii="Cambria Math" w:hAnsi="Cambria Math" w:cs="Cambria Math"/>
        </w:rPr>
        <w:t>‐</w:t>
      </w:r>
      <w:r w:rsidRPr="005920BC">
        <w:t xml:space="preserve">perturbation operating margin (appropriate for the frequency deviation direction) is greater than 2% of its </w:t>
      </w:r>
      <m:oMath>
        <m:d>
          <m:dPr>
            <m:ctrlPr>
              <w:rPr>
                <w:rFonts w:ascii="Cambria Math" w:hAnsi="Cambria Math"/>
                <w:sz w:val="22"/>
                <w:szCs w:val="22"/>
              </w:rPr>
            </m:ctrlPr>
          </m:dPr>
          <m:e>
            <m:r>
              <m:rPr>
                <m:sty m:val="p"/>
              </m:rPr>
              <w:rPr>
                <w:rFonts w:ascii="Cambria Math" w:hAnsi="Cambria Math"/>
                <w:sz w:val="22"/>
                <w:szCs w:val="22"/>
              </w:rPr>
              <m:t>HSL-PACapacity</m:t>
            </m:r>
          </m:e>
        </m:d>
      </m:oMath>
      <w:r w:rsidRPr="005920BC">
        <w:rPr>
          <w:rFonts w:ascii="Calibri" w:hAnsi="Calibri"/>
          <w:sz w:val="22"/>
          <w:szCs w:val="22"/>
        </w:rPr>
        <w:t xml:space="preserve"> </w:t>
      </w:r>
      <w:r w:rsidRPr="005920BC">
        <w:t>and greater than 5 MW; and</w:t>
      </w:r>
    </w:p>
    <w:p w14:paraId="0B50EA06" w14:textId="77777777" w:rsidR="009C76D8" w:rsidRPr="005920BC" w:rsidRDefault="009C76D8" w:rsidP="009C76D8">
      <w:pPr>
        <w:ind w:left="2160"/>
        <w:contextualSpacing/>
        <w:jc w:val="both"/>
      </w:pPr>
    </w:p>
    <w:p w14:paraId="3A2E9ECE" w14:textId="3317A01E" w:rsidR="009C76D8" w:rsidRPr="005920BC" w:rsidRDefault="009C76D8" w:rsidP="009C76D8">
      <w:pPr>
        <w:ind w:left="1440" w:hanging="720"/>
        <w:contextualSpacing/>
        <w:jc w:val="both"/>
        <w:rPr>
          <w:rFonts w:ascii="Calibri" w:hAnsi="Calibri"/>
          <w:sz w:val="22"/>
          <w:szCs w:val="22"/>
        </w:rPr>
      </w:pPr>
      <w:r w:rsidRPr="005920BC">
        <w:lastRenderedPageBreak/>
        <w:t>(b)</w:t>
      </w:r>
      <w:r w:rsidRPr="005920BC">
        <w:tab/>
        <w:t xml:space="preserve">The </w:t>
      </w:r>
      <m:oMath>
        <m:sSub>
          <m:sSubPr>
            <m:ctrlPr>
              <w:rPr>
                <w:rFonts w:ascii="Cambria Math" w:hAnsi="Cambria Math"/>
                <w:sz w:val="22"/>
                <w:szCs w:val="22"/>
              </w:rPr>
            </m:ctrlPr>
          </m:sSubPr>
          <m:e>
            <m:r>
              <m:rPr>
                <m:sty m:val="p"/>
              </m:rPr>
              <w:rPr>
                <w:rFonts w:ascii="Cambria Math" w:hAnsi="Cambria Math"/>
                <w:sz w:val="22"/>
                <w:szCs w:val="22"/>
              </w:rPr>
              <m:t>EPFR</m:t>
            </m:r>
          </m:e>
          <m:sub>
            <m:r>
              <m:rPr>
                <m:sty m:val="p"/>
              </m:rPr>
              <w:rPr>
                <w:rFonts w:ascii="Cambria Math" w:hAnsi="Cambria Math"/>
                <w:sz w:val="22"/>
                <w:szCs w:val="22"/>
              </w:rPr>
              <m:t>Final</m:t>
            </m:r>
          </m:sub>
        </m:sSub>
      </m:oMath>
      <w:r w:rsidRPr="005920BC">
        <w:rPr>
          <w:rFonts w:ascii="Calibri" w:hAnsi="Calibri"/>
          <w:sz w:val="22"/>
          <w:szCs w:val="22"/>
        </w:rPr>
        <w:t xml:space="preserve"> </w:t>
      </w:r>
      <w:r w:rsidRPr="005920BC">
        <w:t xml:space="preserve">is greater than the generating unit/generating facility’s </w:t>
      </w:r>
      <w:ins w:id="747" w:author="ERCOT" w:date="2019-11-11T10:36:00Z">
        <w:r>
          <w:t>or ESR’s</w:t>
        </w:r>
        <w:r w:rsidRPr="005920BC">
          <w:t xml:space="preserve"> </w:t>
        </w:r>
      </w:ins>
      <w:r w:rsidRPr="005920BC">
        <w:t>available frequency responsive capacity</w:t>
      </w:r>
      <w:r w:rsidRPr="005920BC">
        <w:rPr>
          <w:vertAlign w:val="superscript"/>
        </w:rPr>
        <w:footnoteReference w:id="4"/>
      </w:r>
      <w:r w:rsidRPr="005920BC">
        <w:t>; and</w:t>
      </w:r>
    </w:p>
    <w:p w14:paraId="298F0846" w14:textId="77777777" w:rsidR="009C76D8" w:rsidRPr="005920BC" w:rsidRDefault="009C76D8" w:rsidP="009C76D8">
      <w:pPr>
        <w:ind w:left="1440" w:hanging="720"/>
        <w:contextualSpacing/>
        <w:jc w:val="both"/>
        <w:rPr>
          <w:rFonts w:ascii="Calibri" w:hAnsi="Calibri"/>
          <w:sz w:val="22"/>
          <w:szCs w:val="22"/>
        </w:rPr>
      </w:pPr>
    </w:p>
    <w:p w14:paraId="6F3D2B2F" w14:textId="3AB14272" w:rsidR="009C76D8" w:rsidRPr="005920BC" w:rsidRDefault="009C76D8" w:rsidP="009C76D8">
      <w:pPr>
        <w:ind w:left="1440" w:hanging="720"/>
        <w:contextualSpacing/>
        <w:jc w:val="both"/>
        <w:rPr>
          <w:rFonts w:ascii="Calibri" w:hAnsi="Calibri"/>
          <w:sz w:val="22"/>
          <w:szCs w:val="22"/>
        </w:rPr>
      </w:pPr>
      <w:r w:rsidRPr="005920BC">
        <w:t>(c)</w:t>
      </w:r>
      <w:r w:rsidRPr="005920BC">
        <w:tab/>
        <w:t>The generating unit/generating facility’s</w:t>
      </w:r>
      <w:ins w:id="748" w:author="ERCOT" w:date="2019-11-11T10:36:00Z">
        <w:r>
          <w:t xml:space="preserve"> or ESR’s</w:t>
        </w:r>
      </w:ins>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920BC">
        <w:rPr>
          <w:rFonts w:ascii="Calibri" w:hAnsi="Calibri"/>
          <w:sz w:val="22"/>
          <w:szCs w:val="22"/>
        </w:rPr>
        <w:t xml:space="preserve"> </w:t>
      </w:r>
      <w:r w:rsidRPr="005920BC">
        <w:t>response is in the correct direction.</w:t>
      </w:r>
    </w:p>
    <w:p w14:paraId="18AEAE66" w14:textId="77777777" w:rsidR="009C76D8" w:rsidRPr="005920BC" w:rsidRDefault="009C76D8" w:rsidP="009C76D8">
      <w:pPr>
        <w:ind w:left="2160"/>
        <w:contextualSpacing/>
        <w:jc w:val="both"/>
        <w:rPr>
          <w:rFonts w:ascii="Calibri" w:hAnsi="Calibri"/>
          <w:sz w:val="22"/>
          <w:szCs w:val="22"/>
        </w:rPr>
      </w:pPr>
    </w:p>
    <w:p w14:paraId="00655082" w14:textId="40272AFA" w:rsidR="009C76D8" w:rsidRPr="005920BC" w:rsidRDefault="009C76D8" w:rsidP="009C76D8">
      <w:pPr>
        <w:ind w:left="720" w:hanging="720"/>
        <w:contextualSpacing/>
        <w:jc w:val="both"/>
        <w:rPr>
          <w:rFonts w:ascii="Calibri" w:hAnsi="Calibri"/>
          <w:sz w:val="22"/>
          <w:szCs w:val="22"/>
        </w:rPr>
      </w:pPr>
      <w:r w:rsidRPr="005920BC">
        <w:t>(2)</w:t>
      </w:r>
      <w:r w:rsidRPr="005920BC">
        <w:tab/>
        <w:t>When calculation of the</w:t>
      </w:r>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t xml:space="preserve"> uses the resource’s</w:t>
      </w:r>
      <w:r w:rsidRPr="005920BC">
        <w:rPr>
          <w:rFonts w:ascii="Calibri" w:hAnsi="Calibri"/>
          <w:sz w:val="22"/>
          <w:szCs w:val="22"/>
        </w:rPr>
        <w:t xml:space="preserve"> </w:t>
      </w:r>
      <m:oMath>
        <m:r>
          <m:rPr>
            <m:sty m:val="p"/>
          </m:rPr>
          <w:rPr>
            <w:rFonts w:ascii="Cambria Math" w:hAnsi="Cambria Math"/>
            <w:sz w:val="22"/>
            <w:szCs w:val="22"/>
          </w:rPr>
          <m:t>HSL-PACapacity</m:t>
        </m:r>
      </m:oMath>
      <w:r w:rsidRPr="005920BC">
        <w:t xml:space="preserve"> as the maximum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will not be greater than 1.0.</w:t>
      </w:r>
    </w:p>
    <w:p w14:paraId="49CE2959" w14:textId="2B75519D" w:rsidR="009C76D8" w:rsidRPr="005920BC" w:rsidRDefault="009C76D8" w:rsidP="009C76D8">
      <w:pPr>
        <w:ind w:left="720" w:hanging="720"/>
        <w:contextualSpacing/>
        <w:jc w:val="both"/>
        <w:rPr>
          <w:rFonts w:ascii="Calibri" w:hAnsi="Calibri"/>
          <w:sz w:val="22"/>
          <w:szCs w:val="22"/>
        </w:rPr>
      </w:pPr>
      <w:r w:rsidRPr="005920BC">
        <w:t>(3)</w:t>
      </w:r>
      <w:r w:rsidRPr="005920BC">
        <w:tab/>
        <w:t xml:space="preserve">When calculation of the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t xml:space="preserve"> uses the resource’s </w:t>
      </w:r>
      <m:oMath>
        <m:r>
          <m:rPr>
            <m:sty m:val="p"/>
          </m:rPr>
          <w:rPr>
            <w:rFonts w:ascii="Cambria Math" w:hAnsi="Cambria Math"/>
            <w:sz w:val="22"/>
            <w:szCs w:val="22"/>
          </w:rPr>
          <m:t>LSL-PACapacity</m:t>
        </m:r>
      </m:oMath>
      <w:r w:rsidRPr="005920BC">
        <w:t xml:space="preserve"> as the minimum expected output, the calculated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will not be greater than 1.0.</w:t>
      </w:r>
    </w:p>
    <w:p w14:paraId="051515ED" w14:textId="77777777" w:rsidR="009C76D8" w:rsidRPr="005920BC" w:rsidRDefault="009C76D8" w:rsidP="009C76D8">
      <w:pPr>
        <w:ind w:left="720" w:hanging="720"/>
        <w:contextualSpacing/>
        <w:jc w:val="both"/>
        <w:rPr>
          <w:rFonts w:ascii="Calibri" w:hAnsi="Calibri"/>
          <w:sz w:val="22"/>
          <w:szCs w:val="22"/>
        </w:rPr>
      </w:pPr>
    </w:p>
    <w:p w14:paraId="14F6D7C1" w14:textId="64E1A1E1" w:rsidR="009C76D8" w:rsidRPr="005920BC" w:rsidRDefault="009C76D8" w:rsidP="009C76D8">
      <w:pPr>
        <w:ind w:left="720" w:hanging="720"/>
        <w:contextualSpacing/>
        <w:jc w:val="both"/>
      </w:pPr>
      <w:r w:rsidRPr="005920BC">
        <w:t>(4)</w:t>
      </w:r>
      <w:r w:rsidRPr="005920BC">
        <w:tab/>
        <w:t>If the</w:t>
      </w:r>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APFR</m:t>
            </m:r>
          </m:e>
          <m:sub>
            <m:r>
              <m:rPr>
                <m:sty m:val="p"/>
              </m:rPr>
              <w:rPr>
                <w:rFonts w:ascii="Cambria Math" w:hAnsi="Cambria Math"/>
                <w:sz w:val="22"/>
                <w:szCs w:val="22"/>
              </w:rPr>
              <m:t>Adj</m:t>
            </m:r>
          </m:sub>
        </m:sSub>
      </m:oMath>
      <w:r w:rsidRPr="005920BC">
        <w:t>is in the wrong direction, then</w:t>
      </w:r>
      <w:r w:rsidRPr="005920BC">
        <w:rPr>
          <w:rFonts w:ascii="Calibri" w:hAnsi="Calibri"/>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P.U. PFR</m:t>
            </m:r>
          </m:e>
          <m:sub>
            <m:r>
              <m:rPr>
                <m:sty m:val="p"/>
              </m:rPr>
              <w:rPr>
                <w:rFonts w:ascii="Cambria Math" w:hAnsi="Cambria Math"/>
                <w:sz w:val="22"/>
                <w:szCs w:val="22"/>
              </w:rPr>
              <m:t>Resource</m:t>
            </m:r>
          </m:sub>
        </m:sSub>
      </m:oMath>
      <w:r w:rsidRPr="005920BC">
        <w:rPr>
          <w:rFonts w:ascii="Calibri" w:hAnsi="Calibri"/>
          <w:sz w:val="22"/>
          <w:szCs w:val="22"/>
        </w:rPr>
        <w:t xml:space="preserve"> </w:t>
      </w:r>
      <w:r w:rsidRPr="005920BC">
        <w:t>is 0.0.</w:t>
      </w:r>
    </w:p>
    <w:p w14:paraId="5CBFB27F" w14:textId="77777777" w:rsidR="009C76D8" w:rsidRPr="005920BC" w:rsidRDefault="009C76D8" w:rsidP="009C76D8">
      <w:pPr>
        <w:ind w:left="720" w:hanging="720"/>
        <w:contextualSpacing/>
        <w:jc w:val="both"/>
      </w:pPr>
    </w:p>
    <w:p w14:paraId="412F927F" w14:textId="77777777" w:rsidR="009C76D8" w:rsidRPr="005920BC" w:rsidRDefault="009C76D8" w:rsidP="009C76D8">
      <w:pPr>
        <w:ind w:left="720" w:hanging="720"/>
        <w:contextualSpacing/>
        <w:jc w:val="both"/>
        <w:rPr>
          <w:rFonts w:ascii="Calibri" w:hAnsi="Calibri"/>
          <w:sz w:val="22"/>
          <w:szCs w:val="22"/>
        </w:rPr>
      </w:pPr>
      <w:r w:rsidRPr="005920BC">
        <w:t>(5)</w:t>
      </w:r>
      <w:r w:rsidRPr="005920BC">
        <w:tab/>
        <w:t>These caps and limits apply to both the Initial and Sustained Primary Frequency Response measures.</w:t>
      </w:r>
    </w:p>
    <w:p w14:paraId="5913DC3D" w14:textId="77777777" w:rsidR="009C76D8" w:rsidRPr="005920BC" w:rsidRDefault="009C76D8" w:rsidP="009C76D8">
      <w:pPr>
        <w:keepNext/>
        <w:spacing w:before="240" w:after="60"/>
        <w:jc w:val="center"/>
        <w:outlineLvl w:val="0"/>
        <w:rPr>
          <w:u w:val="single"/>
        </w:rPr>
      </w:pPr>
    </w:p>
    <w:p w14:paraId="69F502A6" w14:textId="77777777" w:rsidR="009C76D8" w:rsidRPr="005920BC" w:rsidRDefault="009C76D8" w:rsidP="009C76D8">
      <w:pPr>
        <w:widowControl w:val="0"/>
        <w:autoSpaceDE w:val="0"/>
        <w:autoSpaceDN w:val="0"/>
        <w:adjustRightInd w:val="0"/>
        <w:spacing w:line="308" w:lineRule="atLeast"/>
      </w:pPr>
      <w:r w:rsidRPr="005920BC">
        <w:rPr>
          <w:b/>
          <w:bCs/>
        </w:rPr>
        <w:t>INITIAL PFR and SUSTAINED PFR PERFORMANCE REQUIREMENT</w:t>
      </w:r>
    </w:p>
    <w:p w14:paraId="7773891F" w14:textId="77777777" w:rsidR="009C76D8" w:rsidRPr="005920BC" w:rsidRDefault="009C76D8" w:rsidP="009C76D8">
      <w:pPr>
        <w:widowControl w:val="0"/>
        <w:autoSpaceDE w:val="0"/>
        <w:autoSpaceDN w:val="0"/>
        <w:adjustRightInd w:val="0"/>
        <w:rPr>
          <w:rFonts w:ascii="Arial" w:hAnsi="Arial" w:cs="Arial"/>
          <w:sz w:val="22"/>
          <w:szCs w:val="22"/>
        </w:rPr>
      </w:pPr>
    </w:p>
    <w:p w14:paraId="26605CE7" w14:textId="77777777" w:rsidR="009C76D8" w:rsidRPr="005920BC" w:rsidRDefault="009C76D8" w:rsidP="009C76D8">
      <w:pPr>
        <w:widowControl w:val="0"/>
        <w:autoSpaceDE w:val="0"/>
        <w:autoSpaceDN w:val="0"/>
        <w:adjustRightInd w:val="0"/>
        <w:spacing w:after="120" w:line="240" w:lineRule="atLeast"/>
      </w:pPr>
      <w:r w:rsidRPr="005920BC">
        <w:t>ERCOT computes an average Initial PFR and Sustained PFR performance based on either all FMEs evaluated within 12 months or the last eight FMEs (applicable if a minimum threshold of eight FMEs within the 12 month period is not met).  Each Generation Resource</w:t>
      </w:r>
      <w:ins w:id="749" w:author="ERCOT" w:date="2019-11-04T17:57:00Z">
        <w:r>
          <w:t>, ESR</w:t>
        </w:r>
      </w:ins>
      <w:r w:rsidRPr="005920BC">
        <w:t>, SOTG, SOTSG, and Controllable Load Resource shall meet a minimum rolling average initial Primary Frequency Response performance and sustained Primary Frequency Response performance of 0.75.</w:t>
      </w:r>
    </w:p>
    <w:p w14:paraId="59D8E075" w14:textId="77777777" w:rsidR="009C76D8" w:rsidRPr="005920BC" w:rsidRDefault="009C76D8" w:rsidP="009C76D8">
      <w:pPr>
        <w:widowControl w:val="0"/>
        <w:autoSpaceDE w:val="0"/>
        <w:autoSpaceDN w:val="0"/>
        <w:adjustRightInd w:val="0"/>
        <w:rPr>
          <w:color w:val="000000"/>
        </w:rPr>
      </w:pPr>
    </w:p>
    <w:p w14:paraId="7027E0D6" w14:textId="77777777" w:rsidR="009C76D8" w:rsidRPr="005920BC" w:rsidRDefault="009C76D8" w:rsidP="009C76D8">
      <w:pPr>
        <w:widowControl w:val="0"/>
        <w:autoSpaceDE w:val="0"/>
        <w:autoSpaceDN w:val="0"/>
        <w:adjustRightInd w:val="0"/>
        <w:spacing w:line="308" w:lineRule="atLeast"/>
      </w:pPr>
      <w:r w:rsidRPr="005920BC">
        <w:rPr>
          <w:b/>
          <w:bCs/>
        </w:rPr>
        <w:t>Initial PFR requirement:</w:t>
      </w:r>
    </w:p>
    <w:p w14:paraId="44E96701" w14:textId="56711003" w:rsidR="009C76D8" w:rsidRPr="005920BC" w:rsidRDefault="00FC6653" w:rsidP="009C76D8">
      <w:pPr>
        <w:widowControl w:val="0"/>
        <w:autoSpaceDE w:val="0"/>
        <w:autoSpaceDN w:val="0"/>
        <w:adjustRightInd w:val="0"/>
        <w:rPr>
          <w:rFonts w:ascii="Arial" w:hAnsi="Arial" w:cs="Arial"/>
          <w:noProof/>
          <w:color w:val="000000"/>
        </w:rPr>
      </w:pPr>
      <w:r>
        <w:rPr>
          <w:rFonts w:ascii="Arial" w:hAnsi="Arial" w:cs="Arial"/>
          <w:noProof/>
          <w:color w:val="000000"/>
        </w:rPr>
        <w:drawing>
          <wp:inline distT="0" distB="0" distL="0" distR="0" wp14:anchorId="52445D92" wp14:editId="7F220043">
            <wp:extent cx="2838450" cy="389890"/>
            <wp:effectExtent l="0" t="0" r="0" b="0"/>
            <wp:docPr id="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838450" cy="389890"/>
                    </a:xfrm>
                    <a:prstGeom prst="rect">
                      <a:avLst/>
                    </a:prstGeom>
                    <a:noFill/>
                    <a:ln>
                      <a:noFill/>
                    </a:ln>
                  </pic:spPr>
                </pic:pic>
              </a:graphicData>
            </a:graphic>
          </wp:inline>
        </w:drawing>
      </w:r>
    </w:p>
    <w:p w14:paraId="4921758B" w14:textId="77777777" w:rsidR="009C76D8" w:rsidRPr="005920BC" w:rsidRDefault="009C76D8" w:rsidP="009C76D8">
      <w:pPr>
        <w:widowControl w:val="0"/>
        <w:autoSpaceDE w:val="0"/>
        <w:autoSpaceDN w:val="0"/>
        <w:adjustRightInd w:val="0"/>
        <w:rPr>
          <w:noProof/>
          <w:color w:val="000000"/>
        </w:rPr>
      </w:pPr>
    </w:p>
    <w:p w14:paraId="23A729B8" w14:textId="77777777" w:rsidR="009C76D8" w:rsidRPr="005920BC" w:rsidRDefault="009C76D8" w:rsidP="009C76D8">
      <w:pPr>
        <w:widowControl w:val="0"/>
        <w:autoSpaceDE w:val="0"/>
        <w:autoSpaceDN w:val="0"/>
        <w:adjustRightInd w:val="0"/>
        <w:spacing w:line="308" w:lineRule="atLeast"/>
        <w:rPr>
          <w:noProof/>
        </w:rPr>
      </w:pPr>
      <w:r w:rsidRPr="005920BC">
        <w:rPr>
          <w:b/>
          <w:bCs/>
        </w:rPr>
        <w:t>Sustained PFR requirement:</w:t>
      </w:r>
    </w:p>
    <w:p w14:paraId="5EF8319D" w14:textId="3BD568C8" w:rsidR="009C76D8" w:rsidRPr="005920BC" w:rsidRDefault="00FC6653" w:rsidP="009C76D8">
      <w:pPr>
        <w:keepNext/>
        <w:outlineLvl w:val="0"/>
        <w:rPr>
          <w:b/>
          <w:bCs/>
          <w:caps/>
          <w:kern w:val="32"/>
          <w:sz w:val="28"/>
          <w:szCs w:val="28"/>
          <w:lang w:val="x-none" w:eastAsia="x-none"/>
        </w:rPr>
      </w:pPr>
      <w:r>
        <w:rPr>
          <w:rFonts w:ascii="Arial" w:hAnsi="Arial" w:cs="Arial"/>
          <w:noProof/>
          <w:color w:val="000000"/>
        </w:rPr>
        <w:drawing>
          <wp:inline distT="0" distB="0" distL="0" distR="0" wp14:anchorId="23C67994" wp14:editId="14452627">
            <wp:extent cx="3077210" cy="318135"/>
            <wp:effectExtent l="0" t="0" r="8890" b="5715"/>
            <wp:docPr id="88"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3077210" cy="318135"/>
                    </a:xfrm>
                    <a:prstGeom prst="rect">
                      <a:avLst/>
                    </a:prstGeom>
                    <a:noFill/>
                    <a:ln>
                      <a:noFill/>
                    </a:ln>
                  </pic:spPr>
                </pic:pic>
              </a:graphicData>
            </a:graphic>
          </wp:inline>
        </w:drawing>
      </w:r>
    </w:p>
    <w:p w14:paraId="72942F98" w14:textId="77777777" w:rsidR="009C76D8" w:rsidRPr="005920BC" w:rsidRDefault="009C76D8" w:rsidP="009C76D8">
      <w:pPr>
        <w:keepNext/>
        <w:spacing w:before="240" w:after="60"/>
        <w:jc w:val="center"/>
        <w:outlineLvl w:val="0"/>
        <w:rPr>
          <w:b/>
          <w:bCs/>
          <w:caps/>
          <w:kern w:val="32"/>
          <w:sz w:val="28"/>
          <w:szCs w:val="28"/>
          <w:lang w:val="x-none" w:eastAsia="x-none"/>
        </w:rPr>
      </w:pPr>
    </w:p>
    <w:p w14:paraId="39F2D913" w14:textId="77777777" w:rsidR="00152993" w:rsidRDefault="00152993">
      <w:pPr>
        <w:pStyle w:val="BodyText"/>
      </w:pPr>
    </w:p>
    <w:sectPr w:rsidR="00152993" w:rsidSect="0074209E">
      <w:headerReference w:type="default" r:id="rId71"/>
      <w:footerReference w:type="default" r:id="rId7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B9C47F" w14:textId="77777777" w:rsidR="00C72A18" w:rsidRDefault="00C72A18">
      <w:r>
        <w:separator/>
      </w:r>
    </w:p>
  </w:endnote>
  <w:endnote w:type="continuationSeparator" w:id="0">
    <w:p w14:paraId="05D36AFE" w14:textId="77777777" w:rsidR="00C72A18" w:rsidRDefault="00C72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Estrangelo Edessa">
    <w:altName w:val="Times New Roman"/>
    <w:panose1 w:val="000000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E34AF" w14:textId="51849005" w:rsidR="003D0994" w:rsidRDefault="007F4D61"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0079C7">
      <w:rPr>
        <w:rFonts w:ascii="Arial" w:hAnsi="Arial"/>
        <w:noProof/>
        <w:sz w:val="18"/>
      </w:rPr>
      <w:t>204NOGRR-04 ERCOT Comments 0228</w:t>
    </w:r>
    <w:r w:rsidR="00DE671C">
      <w:rPr>
        <w:rFonts w:ascii="Arial" w:hAnsi="Arial"/>
        <w:noProof/>
        <w:sz w:val="18"/>
      </w:rPr>
      <w:t>20</w:t>
    </w:r>
    <w:r>
      <w:rPr>
        <w:rFonts w:ascii="Arial" w:hAnsi="Arial"/>
        <w:sz w:val="18"/>
      </w:rPr>
      <w:fldChar w:fldCharType="end"/>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296BE4">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296BE4">
      <w:rPr>
        <w:rFonts w:ascii="Arial" w:hAnsi="Arial"/>
        <w:noProof/>
        <w:sz w:val="18"/>
      </w:rPr>
      <w:t>64</w:t>
    </w:r>
    <w:r w:rsidR="003D0994">
      <w:rPr>
        <w:rFonts w:ascii="Arial" w:hAnsi="Arial"/>
        <w:sz w:val="18"/>
      </w:rPr>
      <w:fldChar w:fldCharType="end"/>
    </w:r>
  </w:p>
  <w:p w14:paraId="4927E5A8"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EF9D4F" w14:textId="77777777" w:rsidR="00C72A18" w:rsidRDefault="00C72A18">
      <w:r>
        <w:separator/>
      </w:r>
    </w:p>
  </w:footnote>
  <w:footnote w:type="continuationSeparator" w:id="0">
    <w:p w14:paraId="1052661F" w14:textId="77777777" w:rsidR="00C72A18" w:rsidRDefault="00C72A18">
      <w:r>
        <w:continuationSeparator/>
      </w:r>
    </w:p>
  </w:footnote>
  <w:footnote w:id="1">
    <w:p w14:paraId="53F7A09D" w14:textId="77777777" w:rsidR="009C76D8" w:rsidRDefault="009C76D8" w:rsidP="009C76D8">
      <w:pPr>
        <w:pStyle w:val="FootnoteText"/>
      </w:pPr>
      <w:r>
        <w:rPr>
          <w:rStyle w:val="FootnoteReference"/>
        </w:rPr>
        <w:footnoteRef/>
      </w:r>
      <w:r>
        <w:t xml:space="preserve"> Westinghouse recommends using only this test.</w:t>
      </w:r>
    </w:p>
  </w:footnote>
  <w:footnote w:id="2">
    <w:p w14:paraId="5DD98FC9" w14:textId="77777777" w:rsidR="009C76D8" w:rsidRDefault="009C76D8" w:rsidP="009C76D8">
      <w:pPr>
        <w:pStyle w:val="FootnoteText"/>
      </w:pPr>
      <w:r>
        <w:rPr>
          <w:rStyle w:val="FootnoteReference"/>
        </w:rPr>
        <w:footnoteRef/>
      </w:r>
      <w:r>
        <w:t xml:space="preserve"> Westinghouse recommends using only this test.</w:t>
      </w:r>
    </w:p>
  </w:footnote>
  <w:footnote w:id="3">
    <w:p w14:paraId="7E6DE94F" w14:textId="77777777" w:rsidR="009C76D8" w:rsidRPr="003B51EB" w:rsidRDefault="009C76D8" w:rsidP="009C76D8">
      <w:pPr>
        <w:autoSpaceDE w:val="0"/>
        <w:autoSpaceDN w:val="0"/>
        <w:adjustRightInd w:val="0"/>
      </w:pPr>
      <w:r w:rsidRPr="003B51EB">
        <w:rPr>
          <w:rStyle w:val="FootnoteReference"/>
        </w:rPr>
        <w:footnoteRef/>
      </w:r>
      <w:r w:rsidRPr="003B51EB">
        <w:t xml:space="preserve"> </w:t>
      </w:r>
      <w:r w:rsidRPr="00E723BF">
        <w:rPr>
          <w:sz w:val="20"/>
          <w:szCs w:val="20"/>
        </w:rPr>
        <w:t>The time designations used in this section refer to relative time after an FME occurs. For example, “T+46” refers to 46 seconds after the frequency deviation occurred.</w:t>
      </w:r>
    </w:p>
  </w:footnote>
  <w:footnote w:id="4">
    <w:p w14:paraId="599C6CFD" w14:textId="77777777" w:rsidR="009C76D8" w:rsidRDefault="009C76D8" w:rsidP="009C76D8">
      <w:pPr>
        <w:pStyle w:val="FootnoteText"/>
      </w:pPr>
      <w:r>
        <w:rPr>
          <w:rStyle w:val="FootnoteReference"/>
        </w:rPr>
        <w:footnoteRef/>
      </w:r>
      <w:r>
        <w:t xml:space="preserve"> </w:t>
      </w:r>
      <w:r>
        <w:rPr>
          <w:rFonts w:ascii="Tahoma" w:eastAsia="Calibri" w:hAnsi="Tahoma" w:cs="Tahoma"/>
          <w:color w:val="000000"/>
        </w:rPr>
        <w:t>In this circumstance, when frequency is below 60 Hz, the EPFR_final is set to operating margin based on HSL (adjusted for any augmentation capacity) AND when frequency is above 60 Hz, the EPFR_final is set to operating margin based on LSL for the purpose of calculating PUPFR_resource.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B5D4F7" w14:textId="77777777" w:rsidR="003D0994" w:rsidRPr="00FC6653" w:rsidRDefault="00D825C5" w:rsidP="00FC6653">
    <w:pPr>
      <w:pStyle w:val="Header"/>
      <w:jc w:val="center"/>
      <w:rPr>
        <w:sz w:val="32"/>
      </w:rPr>
    </w:pPr>
    <w:r>
      <w:rPr>
        <w:sz w:val="32"/>
      </w:rPr>
      <w:t>NOG</w:t>
    </w:r>
    <w:r w:rsidR="00C158EE">
      <w:rPr>
        <w:sz w:val="32"/>
      </w:rPr>
      <w:t xml:space="preserve">RR </w:t>
    </w:r>
    <w:r w:rsidR="003D0994">
      <w:rPr>
        <w:sz w:val="32"/>
      </w:rPr>
      <w:t>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D80918"/>
    <w:multiLevelType w:val="hybridMultilevel"/>
    <w:tmpl w:val="35E06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461F74"/>
    <w:multiLevelType w:val="hybridMultilevel"/>
    <w:tmpl w:val="BB3EC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F0726F0"/>
    <w:multiLevelType w:val="multilevel"/>
    <w:tmpl w:val="DEE697C4"/>
    <w:lvl w:ilvl="0">
      <w:start w:val="1"/>
      <w:numFmt w:val="lowerLetter"/>
      <w:pStyle w:val="BlockText"/>
      <w:lvlText w:val="%1."/>
      <w:lvlJc w:val="left"/>
      <w:pPr>
        <w:tabs>
          <w:tab w:val="num" w:pos="2520"/>
        </w:tabs>
        <w:ind w:left="2520" w:hanging="720"/>
      </w:pPr>
      <w:rPr>
        <w:rFonts w:ascii="Times New Roman" w:hAnsi="Times New Roman" w:hint="default"/>
        <w:b w:val="0"/>
        <w:i w:val="0"/>
        <w:sz w:val="24"/>
      </w:rPr>
    </w:lvl>
    <w:lvl w:ilvl="1">
      <w:start w:val="1"/>
      <w:numFmt w:val="none"/>
      <w:lvlText w:val="1.1"/>
      <w:lvlJc w:val="left"/>
      <w:pPr>
        <w:tabs>
          <w:tab w:val="num" w:pos="2880"/>
        </w:tabs>
        <w:ind w:left="2880" w:hanging="1080"/>
      </w:pPr>
      <w:rPr>
        <w:rFonts w:ascii="Times New Roman" w:hAnsi="Times New Roman" w:hint="default"/>
        <w:b/>
        <w:i w:val="0"/>
        <w:sz w:val="30"/>
      </w:rPr>
    </w:lvl>
    <w:lvl w:ilvl="2">
      <w:start w:val="1"/>
      <w:numFmt w:val="decimal"/>
      <w:lvlText w:val="%1.%2.%3"/>
      <w:lvlJc w:val="left"/>
      <w:pPr>
        <w:tabs>
          <w:tab w:val="num" w:pos="2880"/>
        </w:tabs>
        <w:ind w:left="2880" w:hanging="1080"/>
      </w:pPr>
      <w:rPr>
        <w:rFonts w:ascii="Times New Roman" w:hAnsi="Times New Roman" w:hint="default"/>
        <w:b/>
        <w:i w:val="0"/>
        <w:sz w:val="26"/>
      </w:rPr>
    </w:lvl>
    <w:lvl w:ilvl="3">
      <w:start w:val="1"/>
      <w:numFmt w:val="decimal"/>
      <w:lvlText w:val="%1.%2.%3.%4"/>
      <w:lvlJc w:val="left"/>
      <w:pPr>
        <w:tabs>
          <w:tab w:val="num" w:pos="2880"/>
        </w:tabs>
        <w:ind w:left="2880" w:hanging="1080"/>
      </w:pPr>
      <w:rPr>
        <w:rFonts w:ascii="Times New Roman" w:hAnsi="Times New Roman" w:hint="default"/>
        <w:b/>
        <w:i w:val="0"/>
        <w:sz w:val="22"/>
      </w:rPr>
    </w:lvl>
    <w:lvl w:ilvl="4">
      <w:start w:val="1"/>
      <w:numFmt w:val="decimal"/>
      <w:lvlText w:val="%1.%2.%3.%4.%5"/>
      <w:lvlJc w:val="left"/>
      <w:pPr>
        <w:tabs>
          <w:tab w:val="num" w:pos="3240"/>
        </w:tabs>
        <w:ind w:left="2880" w:hanging="1080"/>
      </w:pPr>
      <w:rPr>
        <w:rFonts w:hint="default"/>
        <w:b/>
        <w:i w:val="0"/>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7F957DA"/>
    <w:multiLevelType w:val="hybridMultilevel"/>
    <w:tmpl w:val="A12E0806"/>
    <w:lvl w:ilvl="0" w:tplc="B30ECF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4"/>
  </w:num>
  <w:num w:numId="3">
    <w:abstractNumId w:val="7"/>
  </w:num>
  <w:num w:numId="4">
    <w:abstractNumId w:val="16"/>
  </w:num>
  <w:num w:numId="5">
    <w:abstractNumId w:val="1"/>
  </w:num>
  <w:num w:numId="6">
    <w:abstractNumId w:val="9"/>
  </w:num>
  <w:num w:numId="7">
    <w:abstractNumId w:val="4"/>
  </w:num>
  <w:num w:numId="8">
    <w:abstractNumId w:val="8"/>
  </w:num>
  <w:num w:numId="9">
    <w:abstractNumId w:val="11"/>
  </w:num>
  <w:num w:numId="10">
    <w:abstractNumId w:val="13"/>
  </w:num>
  <w:num w:numId="11">
    <w:abstractNumId w:val="5"/>
  </w:num>
  <w:num w:numId="12">
    <w:abstractNumId w:val="10"/>
  </w:num>
  <w:num w:numId="13">
    <w:abstractNumId w:val="3"/>
  </w:num>
  <w:num w:numId="14">
    <w:abstractNumId w:val="15"/>
  </w:num>
  <w:num w:numId="15">
    <w:abstractNumId w:val="12"/>
  </w:num>
  <w:num w:numId="16">
    <w:abstractNumId w:val="2"/>
  </w:num>
  <w:num w:numId="1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022820">
    <w15:presenceInfo w15:providerId="None" w15:userId="ERCOT 022820"/>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79C7"/>
    <w:rsid w:val="00011577"/>
    <w:rsid w:val="00012122"/>
    <w:rsid w:val="00037668"/>
    <w:rsid w:val="00075A94"/>
    <w:rsid w:val="00100387"/>
    <w:rsid w:val="00132855"/>
    <w:rsid w:val="00152993"/>
    <w:rsid w:val="00170297"/>
    <w:rsid w:val="001A227D"/>
    <w:rsid w:val="001E2032"/>
    <w:rsid w:val="00237F13"/>
    <w:rsid w:val="002771E6"/>
    <w:rsid w:val="00296BE4"/>
    <w:rsid w:val="003010C0"/>
    <w:rsid w:val="00331070"/>
    <w:rsid w:val="00332A97"/>
    <w:rsid w:val="00350C00"/>
    <w:rsid w:val="00366113"/>
    <w:rsid w:val="003C270C"/>
    <w:rsid w:val="003C405A"/>
    <w:rsid w:val="003D0994"/>
    <w:rsid w:val="003E7D74"/>
    <w:rsid w:val="00423824"/>
    <w:rsid w:val="0043567D"/>
    <w:rsid w:val="004751F7"/>
    <w:rsid w:val="004B7B90"/>
    <w:rsid w:val="004D12D5"/>
    <w:rsid w:val="004D37D7"/>
    <w:rsid w:val="004D579E"/>
    <w:rsid w:val="004E2C19"/>
    <w:rsid w:val="004F7EE2"/>
    <w:rsid w:val="0055032D"/>
    <w:rsid w:val="005D284C"/>
    <w:rsid w:val="00633E23"/>
    <w:rsid w:val="00673B94"/>
    <w:rsid w:val="00680AC6"/>
    <w:rsid w:val="006835D8"/>
    <w:rsid w:val="006C316E"/>
    <w:rsid w:val="006D0F7C"/>
    <w:rsid w:val="007269C4"/>
    <w:rsid w:val="00734EAF"/>
    <w:rsid w:val="0074209E"/>
    <w:rsid w:val="007B045B"/>
    <w:rsid w:val="007E1D4A"/>
    <w:rsid w:val="007F2CA8"/>
    <w:rsid w:val="007F4D61"/>
    <w:rsid w:val="007F7161"/>
    <w:rsid w:val="008355B4"/>
    <w:rsid w:val="00837A5C"/>
    <w:rsid w:val="0085559E"/>
    <w:rsid w:val="0085752F"/>
    <w:rsid w:val="0086683F"/>
    <w:rsid w:val="00896B1B"/>
    <w:rsid w:val="008E559E"/>
    <w:rsid w:val="008F36B2"/>
    <w:rsid w:val="00916080"/>
    <w:rsid w:val="00921A68"/>
    <w:rsid w:val="00960706"/>
    <w:rsid w:val="00965D25"/>
    <w:rsid w:val="009C76D8"/>
    <w:rsid w:val="00A015C4"/>
    <w:rsid w:val="00A15172"/>
    <w:rsid w:val="00AF3029"/>
    <w:rsid w:val="00C0598D"/>
    <w:rsid w:val="00C11956"/>
    <w:rsid w:val="00C158EE"/>
    <w:rsid w:val="00C602E5"/>
    <w:rsid w:val="00C714D5"/>
    <w:rsid w:val="00C72A18"/>
    <w:rsid w:val="00C748FD"/>
    <w:rsid w:val="00CD5F24"/>
    <w:rsid w:val="00D24DCF"/>
    <w:rsid w:val="00D4046E"/>
    <w:rsid w:val="00D825C5"/>
    <w:rsid w:val="00DD4739"/>
    <w:rsid w:val="00DE5F33"/>
    <w:rsid w:val="00DE671C"/>
    <w:rsid w:val="00E07B54"/>
    <w:rsid w:val="00E11F78"/>
    <w:rsid w:val="00E621E1"/>
    <w:rsid w:val="00EC2E17"/>
    <w:rsid w:val="00EC55B3"/>
    <w:rsid w:val="00F96FB2"/>
    <w:rsid w:val="00FB51D8"/>
    <w:rsid w:val="00FC6653"/>
    <w:rsid w:val="00FD08E8"/>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75FBB388"/>
  <w15:chartTrackingRefBased/>
  <w15:docId w15:val="{6C232523-7A3A-4C90-A927-03874B9BB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9C76D8"/>
    <w:rPr>
      <w:rFonts w:ascii="Arial" w:hAnsi="Arial"/>
      <w:b/>
      <w:bCs/>
      <w:sz w:val="24"/>
      <w:szCs w:val="24"/>
    </w:rPr>
  </w:style>
  <w:style w:type="table" w:customStyle="1" w:styleId="BoxedLanguage">
    <w:name w:val="Boxed Language"/>
    <w:basedOn w:val="TableNormal"/>
    <w:rsid w:val="009C76D8"/>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C76D8"/>
    <w:pPr>
      <w:numPr>
        <w:numId w:val="5"/>
      </w:numPr>
      <w:tabs>
        <w:tab w:val="clear" w:pos="360"/>
        <w:tab w:val="num" w:pos="432"/>
      </w:tabs>
      <w:spacing w:after="180"/>
      <w:ind w:left="432" w:hanging="432"/>
    </w:pPr>
    <w:rPr>
      <w:szCs w:val="20"/>
    </w:rPr>
  </w:style>
  <w:style w:type="paragraph" w:styleId="FootnoteText">
    <w:name w:val="footnote text"/>
    <w:basedOn w:val="Normal"/>
    <w:link w:val="FootnoteTextChar"/>
    <w:rsid w:val="009C76D8"/>
    <w:rPr>
      <w:sz w:val="18"/>
      <w:szCs w:val="20"/>
    </w:rPr>
  </w:style>
  <w:style w:type="character" w:customStyle="1" w:styleId="FootnoteTextChar">
    <w:name w:val="Footnote Text Char"/>
    <w:link w:val="FootnoteText"/>
    <w:rsid w:val="009C76D8"/>
    <w:rPr>
      <w:sz w:val="18"/>
    </w:rPr>
  </w:style>
  <w:style w:type="paragraph" w:customStyle="1" w:styleId="Formula">
    <w:name w:val="Formula"/>
    <w:basedOn w:val="Normal"/>
    <w:autoRedefine/>
    <w:rsid w:val="009C76D8"/>
    <w:pPr>
      <w:tabs>
        <w:tab w:val="left" w:pos="2340"/>
        <w:tab w:val="left" w:pos="3420"/>
      </w:tabs>
      <w:spacing w:after="240"/>
      <w:ind w:left="3420" w:hanging="2700"/>
    </w:pPr>
    <w:rPr>
      <w:bCs/>
    </w:rPr>
  </w:style>
  <w:style w:type="paragraph" w:customStyle="1" w:styleId="FormulaBold">
    <w:name w:val="Formula Bold"/>
    <w:basedOn w:val="Normal"/>
    <w:autoRedefine/>
    <w:rsid w:val="009C76D8"/>
    <w:pPr>
      <w:tabs>
        <w:tab w:val="left" w:pos="2340"/>
        <w:tab w:val="left" w:pos="3420"/>
      </w:tabs>
      <w:spacing w:after="240"/>
      <w:ind w:left="3420" w:hanging="2700"/>
    </w:pPr>
    <w:rPr>
      <w:b/>
      <w:bCs/>
    </w:rPr>
  </w:style>
  <w:style w:type="table" w:customStyle="1" w:styleId="FormulaVariableTable">
    <w:name w:val="Formula Variable Table"/>
    <w:basedOn w:val="TableNormal"/>
    <w:rsid w:val="009C76D8"/>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C76D8"/>
    <w:pPr>
      <w:numPr>
        <w:ilvl w:val="0"/>
        <w:numId w:val="0"/>
      </w:numPr>
      <w:tabs>
        <w:tab w:val="left" w:pos="900"/>
      </w:tabs>
      <w:ind w:left="900" w:hanging="900"/>
    </w:pPr>
  </w:style>
  <w:style w:type="paragraph" w:customStyle="1" w:styleId="H3">
    <w:name w:val="H3"/>
    <w:basedOn w:val="Heading3"/>
    <w:next w:val="BodyText"/>
    <w:rsid w:val="009C76D8"/>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9C76D8"/>
    <w:pPr>
      <w:numPr>
        <w:ilvl w:val="0"/>
        <w:numId w:val="0"/>
      </w:numPr>
      <w:tabs>
        <w:tab w:val="left" w:pos="1260"/>
      </w:tabs>
      <w:spacing w:before="240"/>
      <w:ind w:left="1260" w:hanging="1260"/>
    </w:pPr>
  </w:style>
  <w:style w:type="paragraph" w:customStyle="1" w:styleId="H5">
    <w:name w:val="H5"/>
    <w:basedOn w:val="Heading5"/>
    <w:next w:val="BodyText"/>
    <w:rsid w:val="009C76D8"/>
    <w:pPr>
      <w:keepNext/>
      <w:tabs>
        <w:tab w:val="left" w:pos="1620"/>
      </w:tabs>
      <w:spacing w:after="240"/>
      <w:ind w:left="1620" w:hanging="1620"/>
    </w:pPr>
    <w:rPr>
      <w:bCs/>
      <w:iCs/>
      <w:sz w:val="24"/>
      <w:szCs w:val="26"/>
    </w:rPr>
  </w:style>
  <w:style w:type="paragraph" w:customStyle="1" w:styleId="H6">
    <w:name w:val="H6"/>
    <w:basedOn w:val="Heading6"/>
    <w:next w:val="BodyText"/>
    <w:rsid w:val="009C76D8"/>
    <w:pPr>
      <w:keepNext/>
      <w:tabs>
        <w:tab w:val="left" w:pos="1800"/>
      </w:tabs>
      <w:spacing w:after="240"/>
      <w:ind w:left="1800" w:hanging="1800"/>
    </w:pPr>
    <w:rPr>
      <w:bCs/>
      <w:sz w:val="24"/>
      <w:szCs w:val="22"/>
    </w:rPr>
  </w:style>
  <w:style w:type="paragraph" w:customStyle="1" w:styleId="H7">
    <w:name w:val="H7"/>
    <w:basedOn w:val="Heading7"/>
    <w:next w:val="BodyText"/>
    <w:rsid w:val="009C76D8"/>
    <w:pPr>
      <w:keepNext/>
      <w:tabs>
        <w:tab w:val="left" w:pos="1980"/>
      </w:tabs>
      <w:spacing w:after="240"/>
      <w:ind w:left="1980" w:hanging="1980"/>
    </w:pPr>
    <w:rPr>
      <w:b/>
      <w:i/>
      <w:szCs w:val="24"/>
    </w:rPr>
  </w:style>
  <w:style w:type="paragraph" w:customStyle="1" w:styleId="H8">
    <w:name w:val="H8"/>
    <w:basedOn w:val="Heading8"/>
    <w:next w:val="BodyText"/>
    <w:rsid w:val="009C76D8"/>
    <w:pPr>
      <w:keepNext/>
      <w:tabs>
        <w:tab w:val="left" w:pos="2160"/>
      </w:tabs>
      <w:spacing w:after="240"/>
      <w:ind w:left="2160" w:hanging="2160"/>
    </w:pPr>
    <w:rPr>
      <w:b/>
      <w:i w:val="0"/>
      <w:iCs/>
      <w:szCs w:val="24"/>
    </w:rPr>
  </w:style>
  <w:style w:type="paragraph" w:customStyle="1" w:styleId="H9">
    <w:name w:val="H9"/>
    <w:basedOn w:val="Heading9"/>
    <w:next w:val="BodyText"/>
    <w:rsid w:val="009C76D8"/>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9C76D8"/>
    <w:pPr>
      <w:keepNext/>
      <w:spacing w:before="240" w:after="240"/>
    </w:pPr>
    <w:rPr>
      <w:b/>
      <w:iCs/>
      <w:szCs w:val="20"/>
    </w:rPr>
  </w:style>
  <w:style w:type="paragraph" w:customStyle="1" w:styleId="Instructions">
    <w:name w:val="Instructions"/>
    <w:basedOn w:val="BodyText"/>
    <w:rsid w:val="009C76D8"/>
    <w:pPr>
      <w:spacing w:before="0" w:after="240"/>
    </w:pPr>
    <w:rPr>
      <w:b/>
      <w:i/>
      <w:iCs/>
    </w:rPr>
  </w:style>
  <w:style w:type="paragraph" w:styleId="List">
    <w:name w:val="List"/>
    <w:aliases w:val=" Char2 Char Char Char Char, Char2 Char"/>
    <w:basedOn w:val="Normal"/>
    <w:link w:val="ListChar"/>
    <w:rsid w:val="009C76D8"/>
    <w:pPr>
      <w:spacing w:after="240"/>
      <w:ind w:left="720" w:hanging="720"/>
    </w:pPr>
    <w:rPr>
      <w:szCs w:val="20"/>
    </w:rPr>
  </w:style>
  <w:style w:type="paragraph" w:styleId="List2">
    <w:name w:val="List 2"/>
    <w:basedOn w:val="Normal"/>
    <w:rsid w:val="009C76D8"/>
    <w:pPr>
      <w:spacing w:after="240"/>
      <w:ind w:left="1440" w:hanging="720"/>
    </w:pPr>
    <w:rPr>
      <w:szCs w:val="20"/>
    </w:rPr>
  </w:style>
  <w:style w:type="paragraph" w:styleId="List3">
    <w:name w:val="List 3"/>
    <w:basedOn w:val="Normal"/>
    <w:rsid w:val="009C76D8"/>
    <w:pPr>
      <w:spacing w:after="240"/>
      <w:ind w:left="2160" w:hanging="720"/>
    </w:pPr>
    <w:rPr>
      <w:szCs w:val="20"/>
    </w:rPr>
  </w:style>
  <w:style w:type="paragraph" w:customStyle="1" w:styleId="ListIntroduction">
    <w:name w:val="List Introduction"/>
    <w:basedOn w:val="BodyText"/>
    <w:rsid w:val="009C76D8"/>
    <w:pPr>
      <w:keepNext/>
      <w:spacing w:before="0" w:after="240"/>
    </w:pPr>
    <w:rPr>
      <w:iCs/>
      <w:szCs w:val="20"/>
    </w:rPr>
  </w:style>
  <w:style w:type="paragraph" w:customStyle="1" w:styleId="ListSub">
    <w:name w:val="List Sub"/>
    <w:basedOn w:val="List"/>
    <w:rsid w:val="009C76D8"/>
    <w:pPr>
      <w:ind w:firstLine="0"/>
    </w:pPr>
  </w:style>
  <w:style w:type="character" w:styleId="PageNumber">
    <w:name w:val="page number"/>
    <w:rsid w:val="009C76D8"/>
  </w:style>
  <w:style w:type="paragraph" w:customStyle="1" w:styleId="Spaceafterbox">
    <w:name w:val="Space after box"/>
    <w:basedOn w:val="Normal"/>
    <w:rsid w:val="009C76D8"/>
    <w:rPr>
      <w:szCs w:val="20"/>
    </w:rPr>
  </w:style>
  <w:style w:type="paragraph" w:customStyle="1" w:styleId="TableBody">
    <w:name w:val="Table Body"/>
    <w:basedOn w:val="BodyText"/>
    <w:rsid w:val="009C76D8"/>
    <w:pPr>
      <w:spacing w:before="0" w:after="60"/>
    </w:pPr>
    <w:rPr>
      <w:iCs/>
      <w:sz w:val="20"/>
      <w:szCs w:val="20"/>
    </w:rPr>
  </w:style>
  <w:style w:type="paragraph" w:customStyle="1" w:styleId="TableBullet">
    <w:name w:val="Table Bullet"/>
    <w:basedOn w:val="TableBody"/>
    <w:rsid w:val="009C76D8"/>
    <w:pPr>
      <w:numPr>
        <w:numId w:val="7"/>
      </w:numPr>
      <w:ind w:left="0" w:firstLine="0"/>
    </w:pPr>
  </w:style>
  <w:style w:type="paragraph" w:customStyle="1" w:styleId="TableHead">
    <w:name w:val="Table Head"/>
    <w:basedOn w:val="BodyText"/>
    <w:rsid w:val="009C76D8"/>
    <w:pPr>
      <w:spacing w:before="0" w:after="240"/>
    </w:pPr>
    <w:rPr>
      <w:b/>
      <w:iCs/>
      <w:sz w:val="20"/>
      <w:szCs w:val="20"/>
    </w:rPr>
  </w:style>
  <w:style w:type="paragraph" w:styleId="TOC1">
    <w:name w:val="toc 1"/>
    <w:basedOn w:val="Normal"/>
    <w:next w:val="Normal"/>
    <w:autoRedefine/>
    <w:rsid w:val="009C76D8"/>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C76D8"/>
    <w:pPr>
      <w:tabs>
        <w:tab w:val="left" w:pos="1260"/>
        <w:tab w:val="right" w:leader="dot" w:pos="9360"/>
      </w:tabs>
      <w:ind w:left="1260" w:right="720" w:hanging="720"/>
    </w:pPr>
    <w:rPr>
      <w:sz w:val="20"/>
      <w:szCs w:val="20"/>
    </w:rPr>
  </w:style>
  <w:style w:type="paragraph" w:styleId="TOC3">
    <w:name w:val="toc 3"/>
    <w:basedOn w:val="Normal"/>
    <w:next w:val="Normal"/>
    <w:autoRedefine/>
    <w:rsid w:val="009C76D8"/>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C76D8"/>
    <w:pPr>
      <w:tabs>
        <w:tab w:val="left" w:pos="2700"/>
        <w:tab w:val="right" w:leader="dot" w:pos="9360"/>
      </w:tabs>
      <w:ind w:left="2700" w:right="720" w:hanging="1080"/>
    </w:pPr>
    <w:rPr>
      <w:sz w:val="18"/>
      <w:szCs w:val="18"/>
    </w:rPr>
  </w:style>
  <w:style w:type="paragraph" w:styleId="TOC5">
    <w:name w:val="toc 5"/>
    <w:basedOn w:val="Normal"/>
    <w:next w:val="Normal"/>
    <w:autoRedefine/>
    <w:rsid w:val="009C76D8"/>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C76D8"/>
    <w:pPr>
      <w:tabs>
        <w:tab w:val="left" w:pos="4500"/>
        <w:tab w:val="right" w:leader="dot" w:pos="9360"/>
      </w:tabs>
      <w:ind w:left="4500" w:right="720" w:hanging="1440"/>
    </w:pPr>
    <w:rPr>
      <w:sz w:val="18"/>
      <w:szCs w:val="18"/>
    </w:rPr>
  </w:style>
  <w:style w:type="paragraph" w:styleId="TOC7">
    <w:name w:val="toc 7"/>
    <w:basedOn w:val="Normal"/>
    <w:next w:val="Normal"/>
    <w:autoRedefine/>
    <w:rsid w:val="009C76D8"/>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C76D8"/>
    <w:pPr>
      <w:ind w:left="1680"/>
    </w:pPr>
    <w:rPr>
      <w:sz w:val="18"/>
      <w:szCs w:val="18"/>
    </w:rPr>
  </w:style>
  <w:style w:type="paragraph" w:styleId="TOC9">
    <w:name w:val="toc 9"/>
    <w:basedOn w:val="Normal"/>
    <w:next w:val="Normal"/>
    <w:autoRedefine/>
    <w:rsid w:val="009C76D8"/>
    <w:pPr>
      <w:ind w:left="1920"/>
    </w:pPr>
    <w:rPr>
      <w:sz w:val="18"/>
      <w:szCs w:val="18"/>
    </w:rPr>
  </w:style>
  <w:style w:type="paragraph" w:customStyle="1" w:styleId="VariableDefinition">
    <w:name w:val="Variable Definition"/>
    <w:basedOn w:val="BodyTextIndent"/>
    <w:rsid w:val="009C76D8"/>
    <w:pPr>
      <w:tabs>
        <w:tab w:val="left" w:pos="2160"/>
      </w:tabs>
      <w:spacing w:before="0" w:after="240"/>
      <w:ind w:left="2160" w:hanging="1440"/>
      <w:contextualSpacing/>
    </w:pPr>
    <w:rPr>
      <w:iCs/>
      <w:szCs w:val="20"/>
    </w:rPr>
  </w:style>
  <w:style w:type="table" w:customStyle="1" w:styleId="VariableTable">
    <w:name w:val="Variable Table"/>
    <w:basedOn w:val="TableNormal"/>
    <w:rsid w:val="009C76D8"/>
    <w:tblPr/>
  </w:style>
  <w:style w:type="character" w:customStyle="1" w:styleId="NormalArialChar">
    <w:name w:val="Normal+Arial Char"/>
    <w:link w:val="NormalArial"/>
    <w:rsid w:val="009C76D8"/>
    <w:rPr>
      <w:rFonts w:ascii="Arial" w:hAnsi="Arial"/>
      <w:sz w:val="24"/>
      <w:szCs w:val="24"/>
    </w:rPr>
  </w:style>
  <w:style w:type="character" w:styleId="FollowedHyperlink">
    <w:name w:val="FollowedHyperlink"/>
    <w:rsid w:val="009C76D8"/>
    <w:rPr>
      <w:color w:val="800080"/>
      <w:u w:val="single"/>
    </w:rPr>
  </w:style>
  <w:style w:type="paragraph" w:styleId="NormalWeb">
    <w:name w:val="Normal (Web)"/>
    <w:basedOn w:val="Normal"/>
    <w:uiPriority w:val="99"/>
    <w:unhideWhenUsed/>
    <w:rsid w:val="009C76D8"/>
    <w:pPr>
      <w:spacing w:before="100" w:beforeAutospacing="1" w:after="100" w:afterAutospacing="1"/>
    </w:pPr>
  </w:style>
  <w:style w:type="character" w:customStyle="1" w:styleId="ListChar">
    <w:name w:val="List Char"/>
    <w:aliases w:val=" Char2 Char Char Char Char Char, Char2 Char Char"/>
    <w:link w:val="List"/>
    <w:rsid w:val="009C76D8"/>
    <w:rPr>
      <w:sz w:val="24"/>
    </w:rPr>
  </w:style>
  <w:style w:type="paragraph" w:styleId="Revision">
    <w:name w:val="Revision"/>
    <w:hidden/>
    <w:uiPriority w:val="99"/>
    <w:semiHidden/>
    <w:rsid w:val="009C76D8"/>
    <w:rPr>
      <w:sz w:val="24"/>
      <w:szCs w:val="24"/>
    </w:rPr>
  </w:style>
  <w:style w:type="character" w:customStyle="1" w:styleId="CommentTextChar">
    <w:name w:val="Comment Text Char"/>
    <w:link w:val="CommentText"/>
    <w:semiHidden/>
    <w:rsid w:val="009C76D8"/>
  </w:style>
  <w:style w:type="character" w:styleId="FootnoteReference">
    <w:name w:val="footnote reference"/>
    <w:uiPriority w:val="99"/>
    <w:rsid w:val="009C76D8"/>
    <w:rPr>
      <w:vertAlign w:val="superscript"/>
    </w:rPr>
  </w:style>
  <w:style w:type="paragraph" w:styleId="BlockText">
    <w:name w:val="Block Text"/>
    <w:aliases w:val="a,b,c"/>
    <w:basedOn w:val="Normal"/>
    <w:rsid w:val="009C76D8"/>
    <w:pPr>
      <w:numPr>
        <w:numId w:val="15"/>
      </w:numPr>
      <w:spacing w:after="120"/>
    </w:pPr>
    <w:rPr>
      <w:szCs w:val="20"/>
    </w:rPr>
  </w:style>
  <w:style w:type="paragraph" w:customStyle="1" w:styleId="BodyTextNumbered">
    <w:name w:val="Body Text Numbered"/>
    <w:basedOn w:val="BodyText"/>
    <w:link w:val="BodyTextNumberedChar"/>
    <w:rsid w:val="009C76D8"/>
    <w:pPr>
      <w:spacing w:before="0" w:after="240"/>
      <w:ind w:left="720" w:hanging="720"/>
    </w:pPr>
    <w:rPr>
      <w:iCs/>
      <w:szCs w:val="20"/>
    </w:rPr>
  </w:style>
  <w:style w:type="character" w:customStyle="1" w:styleId="BodyTextNumberedChar">
    <w:name w:val="Body Text Numbered Char"/>
    <w:link w:val="BodyTextNumbered"/>
    <w:rsid w:val="009C76D8"/>
    <w:rPr>
      <w:iCs/>
      <w:sz w:val="24"/>
    </w:rPr>
  </w:style>
  <w:style w:type="paragraph" w:styleId="ListParagraph">
    <w:name w:val="List Paragraph"/>
    <w:basedOn w:val="Normal"/>
    <w:uiPriority w:val="34"/>
    <w:qFormat/>
    <w:rsid w:val="009C76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wmf"/><Relationship Id="rId26" Type="http://schemas.openxmlformats.org/officeDocument/2006/relationships/image" Target="media/image15.wmf"/><Relationship Id="rId39" Type="http://schemas.openxmlformats.org/officeDocument/2006/relationships/image" Target="media/image21.wmf"/><Relationship Id="rId21" Type="http://schemas.openxmlformats.org/officeDocument/2006/relationships/oleObject" Target="embeddings/oleObject1.bin"/><Relationship Id="rId34" Type="http://schemas.openxmlformats.org/officeDocument/2006/relationships/oleObject" Target="embeddings/oleObject7.bin"/><Relationship Id="rId42" Type="http://schemas.openxmlformats.org/officeDocument/2006/relationships/image" Target="media/image22.wmf"/><Relationship Id="rId47" Type="http://schemas.openxmlformats.org/officeDocument/2006/relationships/image" Target="media/image27.png"/><Relationship Id="rId50" Type="http://schemas.openxmlformats.org/officeDocument/2006/relationships/image" Target="media/image30.wmf"/><Relationship Id="rId55" Type="http://schemas.openxmlformats.org/officeDocument/2006/relationships/image" Target="media/image35.png"/><Relationship Id="rId63" Type="http://schemas.openxmlformats.org/officeDocument/2006/relationships/image" Target="media/image43.wmf"/><Relationship Id="rId68" Type="http://schemas.openxmlformats.org/officeDocument/2006/relationships/image" Target="media/image48.wmf"/><Relationship Id="rId7" Type="http://schemas.openxmlformats.org/officeDocument/2006/relationships/hyperlink" Target="http://www.ercot.com/mktrules/issues/nogrr204" TargetMode="External"/><Relationship Id="rId71"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wmf"/><Relationship Id="rId29" Type="http://schemas.openxmlformats.org/officeDocument/2006/relationships/image" Target="media/image17.wmf"/><Relationship Id="rId11" Type="http://schemas.openxmlformats.org/officeDocument/2006/relationships/image" Target="media/image3.wmf"/><Relationship Id="rId24" Type="http://schemas.openxmlformats.org/officeDocument/2006/relationships/image" Target="media/image14.wmf"/><Relationship Id="rId32" Type="http://schemas.openxmlformats.org/officeDocument/2006/relationships/oleObject" Target="embeddings/oleObject6.bin"/><Relationship Id="rId37" Type="http://schemas.openxmlformats.org/officeDocument/2006/relationships/oleObject" Target="embeddings/oleObject9.bin"/><Relationship Id="rId40" Type="http://schemas.openxmlformats.org/officeDocument/2006/relationships/oleObject" Target="embeddings/oleObject11.bin"/><Relationship Id="rId45" Type="http://schemas.openxmlformats.org/officeDocument/2006/relationships/image" Target="media/image25.wmf"/><Relationship Id="rId53" Type="http://schemas.openxmlformats.org/officeDocument/2006/relationships/image" Target="media/image33.png"/><Relationship Id="rId58" Type="http://schemas.openxmlformats.org/officeDocument/2006/relationships/image" Target="media/image38.png"/><Relationship Id="rId66" Type="http://schemas.openxmlformats.org/officeDocument/2006/relationships/image" Target="media/image46.png"/><Relationship Id="rId74"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oleObject" Target="embeddings/oleObject2.bin"/><Relationship Id="rId28" Type="http://schemas.openxmlformats.org/officeDocument/2006/relationships/image" Target="media/image16.wmf"/><Relationship Id="rId36" Type="http://schemas.openxmlformats.org/officeDocument/2006/relationships/image" Target="media/image20.wmf"/><Relationship Id="rId49" Type="http://schemas.openxmlformats.org/officeDocument/2006/relationships/image" Target="media/image29.wmf"/><Relationship Id="rId57" Type="http://schemas.openxmlformats.org/officeDocument/2006/relationships/image" Target="media/image37.wmf"/><Relationship Id="rId61" Type="http://schemas.openxmlformats.org/officeDocument/2006/relationships/image" Target="media/image41.png"/><Relationship Id="rId10" Type="http://schemas.openxmlformats.org/officeDocument/2006/relationships/image" Target="media/image2.wmf"/><Relationship Id="rId19" Type="http://schemas.openxmlformats.org/officeDocument/2006/relationships/image" Target="media/image11.wmf"/><Relationship Id="rId31" Type="http://schemas.openxmlformats.org/officeDocument/2006/relationships/oleObject" Target="embeddings/oleObject5.bin"/><Relationship Id="rId44" Type="http://schemas.openxmlformats.org/officeDocument/2006/relationships/image" Target="media/image24.wmf"/><Relationship Id="rId52" Type="http://schemas.openxmlformats.org/officeDocument/2006/relationships/image" Target="media/image32.wmf"/><Relationship Id="rId60" Type="http://schemas.openxmlformats.org/officeDocument/2006/relationships/image" Target="media/image40.png"/><Relationship Id="rId65" Type="http://schemas.openxmlformats.org/officeDocument/2006/relationships/image" Target="media/image45.wmf"/><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6.wmf"/><Relationship Id="rId22" Type="http://schemas.openxmlformats.org/officeDocument/2006/relationships/image" Target="media/image13.wmf"/><Relationship Id="rId27" Type="http://schemas.openxmlformats.org/officeDocument/2006/relationships/oleObject" Target="embeddings/oleObject4.bin"/><Relationship Id="rId30" Type="http://schemas.openxmlformats.org/officeDocument/2006/relationships/image" Target="media/image18.wmf"/><Relationship Id="rId35" Type="http://schemas.openxmlformats.org/officeDocument/2006/relationships/oleObject" Target="embeddings/oleObject8.bin"/><Relationship Id="rId43" Type="http://schemas.openxmlformats.org/officeDocument/2006/relationships/image" Target="media/image23.png"/><Relationship Id="rId48" Type="http://schemas.openxmlformats.org/officeDocument/2006/relationships/image" Target="media/image28.png"/><Relationship Id="rId56" Type="http://schemas.openxmlformats.org/officeDocument/2006/relationships/image" Target="media/image36.png"/><Relationship Id="rId64" Type="http://schemas.openxmlformats.org/officeDocument/2006/relationships/image" Target="media/image44.wmf"/><Relationship Id="rId69" Type="http://schemas.openxmlformats.org/officeDocument/2006/relationships/image" Target="media/image49.png"/><Relationship Id="rId8" Type="http://schemas.openxmlformats.org/officeDocument/2006/relationships/hyperlink" Target="mailto:Sandip.sharma@ercot.com" TargetMode="External"/><Relationship Id="rId51" Type="http://schemas.openxmlformats.org/officeDocument/2006/relationships/image" Target="media/image31.png"/><Relationship Id="rId72"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9.png"/><Relationship Id="rId25" Type="http://schemas.openxmlformats.org/officeDocument/2006/relationships/oleObject" Target="embeddings/oleObject3.bin"/><Relationship Id="rId33" Type="http://schemas.openxmlformats.org/officeDocument/2006/relationships/image" Target="media/image19.wmf"/><Relationship Id="rId38" Type="http://schemas.openxmlformats.org/officeDocument/2006/relationships/oleObject" Target="embeddings/oleObject10.bin"/><Relationship Id="rId46" Type="http://schemas.openxmlformats.org/officeDocument/2006/relationships/image" Target="media/image26.png"/><Relationship Id="rId59" Type="http://schemas.openxmlformats.org/officeDocument/2006/relationships/image" Target="media/image39.wmf"/><Relationship Id="rId67" Type="http://schemas.openxmlformats.org/officeDocument/2006/relationships/image" Target="media/image47.wmf"/><Relationship Id="rId20" Type="http://schemas.openxmlformats.org/officeDocument/2006/relationships/image" Target="media/image12.wmf"/><Relationship Id="rId41" Type="http://schemas.openxmlformats.org/officeDocument/2006/relationships/oleObject" Target="embeddings/oleObject12.bin"/><Relationship Id="rId54" Type="http://schemas.openxmlformats.org/officeDocument/2006/relationships/image" Target="media/image34.png"/><Relationship Id="rId62" Type="http://schemas.openxmlformats.org/officeDocument/2006/relationships/image" Target="media/image42.png"/><Relationship Id="rId70" Type="http://schemas.openxmlformats.org/officeDocument/2006/relationships/image" Target="media/image50.emf"/><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64</Pages>
  <Words>15733</Words>
  <Characters>89683</Characters>
  <Application>Microsoft Office Word</Application>
  <DocSecurity>0</DocSecurity>
  <Lines>747</Lines>
  <Paragraphs>210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105206</CharactersWithSpaces>
  <SharedDoc>false</SharedDoc>
  <HLinks>
    <vt:vector size="12" baseType="variant">
      <vt:variant>
        <vt:i4>4128860</vt:i4>
      </vt:variant>
      <vt:variant>
        <vt:i4>3</vt:i4>
      </vt:variant>
      <vt:variant>
        <vt:i4>0</vt:i4>
      </vt:variant>
      <vt:variant>
        <vt:i4>5</vt:i4>
      </vt:variant>
      <vt:variant>
        <vt:lpwstr>mailto:Sandip.sharma@ercot.com</vt:lpwstr>
      </vt:variant>
      <vt:variant>
        <vt:lpwstr/>
      </vt:variant>
      <vt:variant>
        <vt:i4>5177434</vt:i4>
      </vt:variant>
      <vt:variant>
        <vt:i4>0</vt:i4>
      </vt:variant>
      <vt:variant>
        <vt:i4>0</vt:i4>
      </vt:variant>
      <vt:variant>
        <vt:i4>5</vt:i4>
      </vt:variant>
      <vt:variant>
        <vt:lpwstr>http://www.ercot.com/mktrules/issues/nogrr204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022820</cp:lastModifiedBy>
  <cp:revision>2</cp:revision>
  <cp:lastPrinted>2001-06-20T17:28:00Z</cp:lastPrinted>
  <dcterms:created xsi:type="dcterms:W3CDTF">2020-02-28T14:38:00Z</dcterms:created>
  <dcterms:modified xsi:type="dcterms:W3CDTF">2020-02-28T14:38:00Z</dcterms:modified>
</cp:coreProperties>
</file>