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05BD7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B6D9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3B6D96">
                <w:rPr>
                  <w:rStyle w:val="Hyperlink"/>
                </w:rPr>
                <w:t>809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05BD7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05BD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05BD7">
              <w:rPr>
                <w:szCs w:val="23"/>
              </w:rPr>
              <w:t>Changes to External Telemetry Validations in Resource Limit Calculator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3B6D9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10</w:t>
            </w:r>
            <w:r w:rsidR="00DB5B8A"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05BD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05BD7">
              <w:rPr>
                <w:rFonts w:ascii="Arial" w:hAnsi="Arial" w:cs="Arial"/>
              </w:rPr>
              <w:t>Between $40k and $60k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905BD7" w:rsidRPr="00905BD7">
              <w:rPr>
                <w:rFonts w:cs="Arial"/>
              </w:rPr>
              <w:t>System Change Request (SCR)</w:t>
            </w:r>
            <w:r w:rsidR="00905BD7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ERCOT Board prioritization and approval.  Please see </w:t>
            </w:r>
            <w:bookmarkStart w:id="0" w:name="_GoBack"/>
            <w:bookmarkEnd w:id="0"/>
            <w:r w:rsidRPr="0026620F">
              <w:rPr>
                <w:rFonts w:cs="Arial"/>
              </w:rPr>
              <w:t>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905BD7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05BD7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905BD7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05BD7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905BD7" w:rsidRDefault="00905BD7" w:rsidP="00905BD7">
            <w:pPr>
              <w:pStyle w:val="NormalArial"/>
              <w:numPr>
                <w:ilvl w:val="0"/>
                <w:numId w:val="7"/>
              </w:numPr>
            </w:pPr>
            <w:r w:rsidRPr="00905BD7">
              <w:t>Energy Management System (EMS)   83%</w:t>
            </w:r>
          </w:p>
          <w:p w:rsidR="00905BD7" w:rsidRPr="00905BD7" w:rsidRDefault="00905BD7" w:rsidP="00905BD7">
            <w:pPr>
              <w:pStyle w:val="NormalArial"/>
              <w:numPr>
                <w:ilvl w:val="0"/>
                <w:numId w:val="7"/>
              </w:numPr>
            </w:pPr>
            <w:r w:rsidRPr="00905BD7">
              <w:t>BI &amp; Data Analytics                              17%</w:t>
            </w:r>
          </w:p>
          <w:p w:rsidR="00905BD7" w:rsidRPr="00FE71C0" w:rsidRDefault="00905BD7" w:rsidP="00905BD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905BD7" w:rsidP="00D54DC7">
            <w:pPr>
              <w:pStyle w:val="NormalArial"/>
              <w:rPr>
                <w:sz w:val="22"/>
                <w:szCs w:val="22"/>
              </w:rPr>
            </w:pPr>
            <w:r w:rsidRPr="00905BD7">
              <w:rPr>
                <w:rFonts w:cs="Arial"/>
              </w:rPr>
              <w:t>ERCOT will update its business processes to implement this SCR.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D04" w:rsidRDefault="00863D04">
      <w:r>
        <w:separator/>
      </w:r>
    </w:p>
  </w:endnote>
  <w:endnote w:type="continuationSeparator" w:id="0">
    <w:p w:rsidR="00863D04" w:rsidRDefault="0086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B6D9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809</w:t>
    </w:r>
    <w:r w:rsidR="00DB5B8A">
      <w:rPr>
        <w:rFonts w:ascii="Arial" w:hAnsi="Arial"/>
        <w:sz w:val="18"/>
      </w:rPr>
      <w:t xml:space="preserve">SCR-02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0110</w:t>
    </w:r>
    <w:r w:rsidR="00DB5B8A">
      <w:rPr>
        <w:rFonts w:ascii="Arial" w:hAnsi="Arial"/>
        <w:noProof/>
        <w:sz w:val="18"/>
      </w:rPr>
      <w:t>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D04" w:rsidRDefault="00863D04">
      <w:r>
        <w:separator/>
      </w:r>
    </w:p>
  </w:footnote>
  <w:footnote w:type="continuationSeparator" w:id="0">
    <w:p w:rsidR="00863D04" w:rsidRDefault="00863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B3A83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E619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5077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02D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FE3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8800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F42F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68D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4423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1BB1"/>
    <w:multiLevelType w:val="multilevel"/>
    <w:tmpl w:val="373C66C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9B0F70"/>
    <w:multiLevelType w:val="hybridMultilevel"/>
    <w:tmpl w:val="F92C9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9E20CE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88EC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50AD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B6CB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0AB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80E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E0AC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6420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E0D0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B6D96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0E65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3D04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5BD7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5B8A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0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1187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4</cp:revision>
  <cp:lastPrinted>2007-01-12T13:31:00Z</cp:lastPrinted>
  <dcterms:created xsi:type="dcterms:W3CDTF">2020-01-09T20:21:00Z</dcterms:created>
  <dcterms:modified xsi:type="dcterms:W3CDTF">2020-01-10T17:21:00Z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