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432A9D7F" w14:textId="77777777" w:rsidTr="00F44236">
        <w:tc>
          <w:tcPr>
            <w:tcW w:w="1620" w:type="dxa"/>
            <w:tcBorders>
              <w:bottom w:val="single" w:sz="4" w:space="0" w:color="auto"/>
            </w:tcBorders>
            <w:shd w:val="clear" w:color="auto" w:fill="FFFFFF"/>
            <w:vAlign w:val="center"/>
          </w:tcPr>
          <w:p w14:paraId="583A6478" w14:textId="77777777" w:rsidR="00067FE2" w:rsidRDefault="00067FE2" w:rsidP="00F44236">
            <w:pPr>
              <w:pStyle w:val="Header"/>
            </w:pPr>
            <w:r>
              <w:t>NPRR Number</w:t>
            </w:r>
          </w:p>
        </w:tc>
        <w:tc>
          <w:tcPr>
            <w:tcW w:w="1260" w:type="dxa"/>
            <w:tcBorders>
              <w:bottom w:val="single" w:sz="4" w:space="0" w:color="auto"/>
            </w:tcBorders>
            <w:vAlign w:val="center"/>
          </w:tcPr>
          <w:p w14:paraId="532D277C" w14:textId="14F79232" w:rsidR="00067FE2" w:rsidRDefault="00714C99" w:rsidP="00F44236">
            <w:pPr>
              <w:pStyle w:val="Header"/>
            </w:pPr>
            <w:hyperlink r:id="rId8" w:history="1">
              <w:r w:rsidR="008B65F1" w:rsidRPr="008B65F1">
                <w:rPr>
                  <w:rStyle w:val="Hyperlink"/>
                </w:rPr>
                <w:t>941</w:t>
              </w:r>
            </w:hyperlink>
          </w:p>
        </w:tc>
        <w:tc>
          <w:tcPr>
            <w:tcW w:w="900" w:type="dxa"/>
            <w:tcBorders>
              <w:bottom w:val="single" w:sz="4" w:space="0" w:color="auto"/>
            </w:tcBorders>
            <w:shd w:val="clear" w:color="auto" w:fill="FFFFFF"/>
            <w:vAlign w:val="center"/>
          </w:tcPr>
          <w:p w14:paraId="06509C5D" w14:textId="77777777" w:rsidR="00067FE2" w:rsidRDefault="00067FE2" w:rsidP="00F44236">
            <w:pPr>
              <w:pStyle w:val="Header"/>
            </w:pPr>
            <w:r>
              <w:t>NPRR Title</w:t>
            </w:r>
          </w:p>
        </w:tc>
        <w:tc>
          <w:tcPr>
            <w:tcW w:w="6660" w:type="dxa"/>
            <w:tcBorders>
              <w:bottom w:val="single" w:sz="4" w:space="0" w:color="auto"/>
            </w:tcBorders>
            <w:vAlign w:val="center"/>
          </w:tcPr>
          <w:p w14:paraId="5D8B46DE" w14:textId="77777777" w:rsidR="00067FE2" w:rsidRDefault="00E2262A" w:rsidP="00F44236">
            <w:pPr>
              <w:pStyle w:val="Header"/>
            </w:pPr>
            <w:r>
              <w:t>Create a Lower Rio Grande Valley</w:t>
            </w:r>
            <w:r w:rsidRPr="00B272D6">
              <w:t xml:space="preserve"> Hub</w:t>
            </w:r>
          </w:p>
        </w:tc>
      </w:tr>
      <w:tr w:rsidR="00067FE2" w:rsidRPr="00E01925" w14:paraId="7775C011" w14:textId="77777777" w:rsidTr="00BC2D06">
        <w:trPr>
          <w:trHeight w:val="518"/>
        </w:trPr>
        <w:tc>
          <w:tcPr>
            <w:tcW w:w="2880" w:type="dxa"/>
            <w:gridSpan w:val="2"/>
            <w:shd w:val="clear" w:color="auto" w:fill="FFFFFF"/>
            <w:vAlign w:val="center"/>
          </w:tcPr>
          <w:p w14:paraId="54E8EBB9" w14:textId="089D8F16" w:rsidR="00067FE2" w:rsidRPr="00E01925" w:rsidRDefault="00067FE2" w:rsidP="00FE7DA7">
            <w:pPr>
              <w:pStyle w:val="Header"/>
              <w:rPr>
                <w:bCs w:val="0"/>
              </w:rPr>
            </w:pPr>
            <w:r w:rsidRPr="00E01925">
              <w:rPr>
                <w:bCs w:val="0"/>
              </w:rPr>
              <w:t xml:space="preserve">Date </w:t>
            </w:r>
            <w:r w:rsidR="00FE7DA7">
              <w:rPr>
                <w:bCs w:val="0"/>
              </w:rPr>
              <w:t>of Decision</w:t>
            </w:r>
          </w:p>
        </w:tc>
        <w:tc>
          <w:tcPr>
            <w:tcW w:w="7560" w:type="dxa"/>
            <w:gridSpan w:val="2"/>
            <w:vAlign w:val="center"/>
          </w:tcPr>
          <w:p w14:paraId="06A80934" w14:textId="6B194A15" w:rsidR="00067FE2" w:rsidRPr="00E01925" w:rsidRDefault="00704E61" w:rsidP="00704E61">
            <w:pPr>
              <w:pStyle w:val="NormalArial"/>
            </w:pPr>
            <w:r>
              <w:t>November</w:t>
            </w:r>
            <w:r w:rsidR="00CB79C0">
              <w:t xml:space="preserve"> 1</w:t>
            </w:r>
            <w:r>
              <w:t>3</w:t>
            </w:r>
            <w:r w:rsidR="00FE7DA7">
              <w:t>,</w:t>
            </w:r>
            <w:r w:rsidR="000E51B4">
              <w:t xml:space="preserve"> 2019</w:t>
            </w:r>
          </w:p>
        </w:tc>
      </w:tr>
      <w:tr w:rsidR="00FE7DA7" w:rsidRPr="00E01925" w14:paraId="449DB265" w14:textId="77777777" w:rsidTr="00BC2D06">
        <w:trPr>
          <w:trHeight w:val="518"/>
        </w:trPr>
        <w:tc>
          <w:tcPr>
            <w:tcW w:w="2880" w:type="dxa"/>
            <w:gridSpan w:val="2"/>
            <w:shd w:val="clear" w:color="auto" w:fill="FFFFFF"/>
            <w:vAlign w:val="center"/>
          </w:tcPr>
          <w:p w14:paraId="1C47EC9F" w14:textId="0B9ED388" w:rsidR="00FE7DA7" w:rsidRPr="00E01925" w:rsidRDefault="00FE7DA7" w:rsidP="00FE7DA7">
            <w:pPr>
              <w:pStyle w:val="Header"/>
              <w:rPr>
                <w:bCs w:val="0"/>
              </w:rPr>
            </w:pPr>
            <w:r>
              <w:rPr>
                <w:bCs w:val="0"/>
              </w:rPr>
              <w:t>Action</w:t>
            </w:r>
          </w:p>
        </w:tc>
        <w:tc>
          <w:tcPr>
            <w:tcW w:w="7560" w:type="dxa"/>
            <w:gridSpan w:val="2"/>
            <w:vAlign w:val="center"/>
          </w:tcPr>
          <w:p w14:paraId="0E4D4005" w14:textId="443BE8A9" w:rsidR="00FE7DA7" w:rsidRDefault="00704E61" w:rsidP="00FE7DA7">
            <w:pPr>
              <w:pStyle w:val="NormalArial"/>
            </w:pPr>
            <w:r>
              <w:t>Recommended Approval</w:t>
            </w:r>
          </w:p>
        </w:tc>
      </w:tr>
      <w:tr w:rsidR="00FE7DA7" w:rsidRPr="00E01925" w14:paraId="1D7F81DA" w14:textId="77777777" w:rsidTr="00BC2D06">
        <w:trPr>
          <w:trHeight w:val="518"/>
        </w:trPr>
        <w:tc>
          <w:tcPr>
            <w:tcW w:w="2880" w:type="dxa"/>
            <w:gridSpan w:val="2"/>
            <w:shd w:val="clear" w:color="auto" w:fill="FFFFFF"/>
            <w:vAlign w:val="center"/>
          </w:tcPr>
          <w:p w14:paraId="1DB35133" w14:textId="2E213937" w:rsidR="00FE7DA7" w:rsidRPr="00E01925" w:rsidRDefault="00FE7DA7" w:rsidP="00FE7DA7">
            <w:pPr>
              <w:pStyle w:val="Header"/>
              <w:rPr>
                <w:bCs w:val="0"/>
              </w:rPr>
            </w:pPr>
            <w:r>
              <w:t xml:space="preserve">Timeline </w:t>
            </w:r>
          </w:p>
        </w:tc>
        <w:tc>
          <w:tcPr>
            <w:tcW w:w="7560" w:type="dxa"/>
            <w:gridSpan w:val="2"/>
            <w:vAlign w:val="center"/>
          </w:tcPr>
          <w:p w14:paraId="033EDBB6" w14:textId="4B9CB49E" w:rsidR="00FE7DA7" w:rsidRDefault="00FE7DA7" w:rsidP="00FE7DA7">
            <w:pPr>
              <w:pStyle w:val="NormalArial"/>
            </w:pPr>
            <w:r>
              <w:t>Normal</w:t>
            </w:r>
          </w:p>
        </w:tc>
      </w:tr>
      <w:tr w:rsidR="00FE7DA7" w:rsidRPr="00E01925" w14:paraId="1238BCF3" w14:textId="77777777" w:rsidTr="00BC2D06">
        <w:trPr>
          <w:trHeight w:val="518"/>
        </w:trPr>
        <w:tc>
          <w:tcPr>
            <w:tcW w:w="2880" w:type="dxa"/>
            <w:gridSpan w:val="2"/>
            <w:shd w:val="clear" w:color="auto" w:fill="FFFFFF"/>
            <w:vAlign w:val="center"/>
          </w:tcPr>
          <w:p w14:paraId="07372AB3" w14:textId="55C9EFBB" w:rsidR="00FE7DA7" w:rsidRPr="00E01925" w:rsidRDefault="00FE7DA7" w:rsidP="00FE7DA7">
            <w:pPr>
              <w:pStyle w:val="Header"/>
              <w:rPr>
                <w:bCs w:val="0"/>
              </w:rPr>
            </w:pPr>
            <w:r>
              <w:t>Proposed Effective Date</w:t>
            </w:r>
          </w:p>
        </w:tc>
        <w:tc>
          <w:tcPr>
            <w:tcW w:w="7560" w:type="dxa"/>
            <w:gridSpan w:val="2"/>
            <w:vAlign w:val="center"/>
          </w:tcPr>
          <w:p w14:paraId="6A6DD2B1" w14:textId="49597DED" w:rsidR="00FE7DA7" w:rsidRDefault="00704E61" w:rsidP="00FE7DA7">
            <w:pPr>
              <w:pStyle w:val="NormalArial"/>
            </w:pPr>
            <w:r>
              <w:t>Upon system implementation</w:t>
            </w:r>
          </w:p>
        </w:tc>
      </w:tr>
      <w:tr w:rsidR="00FE7DA7" w14:paraId="55E27492"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CBE4FDC" w14:textId="481047F5" w:rsidR="00FE7DA7" w:rsidRDefault="00FE7DA7" w:rsidP="00FE7DA7">
            <w:pPr>
              <w:pStyle w:val="Header"/>
            </w:pPr>
            <w:r>
              <w:t>Priority and Rank Assigned</w:t>
            </w:r>
          </w:p>
        </w:tc>
        <w:tc>
          <w:tcPr>
            <w:tcW w:w="7560" w:type="dxa"/>
            <w:gridSpan w:val="2"/>
            <w:tcBorders>
              <w:top w:val="single" w:sz="4" w:space="0" w:color="auto"/>
            </w:tcBorders>
            <w:vAlign w:val="center"/>
          </w:tcPr>
          <w:p w14:paraId="1C0A6572" w14:textId="0940C178" w:rsidR="00FE7DA7" w:rsidRPr="00FB509B" w:rsidRDefault="00704E61" w:rsidP="00083DD5">
            <w:pPr>
              <w:pStyle w:val="NormalArial"/>
            </w:pPr>
            <w:r>
              <w:t>Priority – 2020; Rank – 2860</w:t>
            </w:r>
          </w:p>
        </w:tc>
      </w:tr>
      <w:tr w:rsidR="009D17F0" w14:paraId="36B28282" w14:textId="77777777" w:rsidTr="000E51B4">
        <w:trPr>
          <w:trHeight w:val="1295"/>
        </w:trPr>
        <w:tc>
          <w:tcPr>
            <w:tcW w:w="2880" w:type="dxa"/>
            <w:gridSpan w:val="2"/>
            <w:tcBorders>
              <w:top w:val="single" w:sz="4" w:space="0" w:color="auto"/>
              <w:bottom w:val="single" w:sz="4" w:space="0" w:color="auto"/>
            </w:tcBorders>
            <w:shd w:val="clear" w:color="auto" w:fill="FFFFFF"/>
            <w:vAlign w:val="center"/>
          </w:tcPr>
          <w:p w14:paraId="6B9EDAAE"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83836A7" w14:textId="77777777" w:rsidR="00E2262A" w:rsidRDefault="00E2262A" w:rsidP="00E2262A">
            <w:pPr>
              <w:pStyle w:val="NormalArial"/>
            </w:pPr>
            <w:r>
              <w:t>3.5.2.</w:t>
            </w:r>
            <w:r w:rsidR="00B01946">
              <w:t>6</w:t>
            </w:r>
            <w:r>
              <w:t xml:space="preserve">, </w:t>
            </w:r>
            <w:r w:rsidR="00B01946">
              <w:t>Lower Rio Grande</w:t>
            </w:r>
            <w:r w:rsidR="00E7796A">
              <w:t xml:space="preserve"> Valley</w:t>
            </w:r>
            <w:r w:rsidRPr="00B272D6">
              <w:t xml:space="preserve"> </w:t>
            </w:r>
            <w:r w:rsidR="00FD3F46">
              <w:t>138/</w:t>
            </w:r>
            <w:r w:rsidRPr="00B272D6">
              <w:t>345 kV Hub (</w:t>
            </w:r>
            <w:r w:rsidR="00E7796A">
              <w:t>LRGV</w:t>
            </w:r>
            <w:r w:rsidRPr="00B272D6">
              <w:t xml:space="preserve"> </w:t>
            </w:r>
            <w:r w:rsidR="00FD3F46">
              <w:t>138/</w:t>
            </w:r>
            <w:r w:rsidRPr="00B272D6">
              <w:t>345)</w:t>
            </w:r>
            <w:r>
              <w:t xml:space="preserve"> (new)</w:t>
            </w:r>
          </w:p>
          <w:p w14:paraId="2F957ECF" w14:textId="77777777" w:rsidR="00E2262A" w:rsidRPr="008B5533" w:rsidRDefault="00E2262A" w:rsidP="00E2262A">
            <w:pPr>
              <w:pStyle w:val="NormalArial"/>
            </w:pPr>
            <w:r w:rsidRPr="008B5533">
              <w:t>3.5.2.</w:t>
            </w:r>
            <w:r w:rsidR="00B01946" w:rsidRPr="008B5533">
              <w:t>6</w:t>
            </w:r>
            <w:r w:rsidRPr="008B5533">
              <w:t>, ERCOT Hub Average 345 kV Hub (ERCOT 345)</w:t>
            </w:r>
          </w:p>
          <w:p w14:paraId="152E9262" w14:textId="77777777" w:rsidR="009D17F0" w:rsidRPr="00FB509B" w:rsidRDefault="00E2262A" w:rsidP="00E2262A">
            <w:pPr>
              <w:pStyle w:val="NormalArial"/>
            </w:pPr>
            <w:r w:rsidRPr="008B5533">
              <w:t>3.5.2.</w:t>
            </w:r>
            <w:r w:rsidR="00B01946" w:rsidRPr="008B5533">
              <w:t>7</w:t>
            </w:r>
            <w:r w:rsidRPr="008B5533">
              <w:t>, ERCOT</w:t>
            </w:r>
            <w:r w:rsidRPr="00B272D6">
              <w:t xml:space="preserve"> Bus Average 345 kV Hub (ERCOT 345 Bus)</w:t>
            </w:r>
          </w:p>
        </w:tc>
      </w:tr>
      <w:tr w:rsidR="00C9766A" w14:paraId="539E970E" w14:textId="77777777" w:rsidTr="00BC2D06">
        <w:trPr>
          <w:trHeight w:val="518"/>
        </w:trPr>
        <w:tc>
          <w:tcPr>
            <w:tcW w:w="2880" w:type="dxa"/>
            <w:gridSpan w:val="2"/>
            <w:tcBorders>
              <w:bottom w:val="single" w:sz="4" w:space="0" w:color="auto"/>
            </w:tcBorders>
            <w:shd w:val="clear" w:color="auto" w:fill="FFFFFF"/>
            <w:vAlign w:val="center"/>
          </w:tcPr>
          <w:p w14:paraId="794584F2"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7B0A424E" w14:textId="77777777" w:rsidR="00C9766A" w:rsidRPr="00FB509B" w:rsidRDefault="00B076FC" w:rsidP="00E71C39">
            <w:pPr>
              <w:pStyle w:val="NormalArial"/>
            </w:pPr>
            <w:r>
              <w:t>None</w:t>
            </w:r>
          </w:p>
        </w:tc>
      </w:tr>
      <w:tr w:rsidR="009D17F0" w14:paraId="0A055578" w14:textId="77777777" w:rsidTr="00BC2D06">
        <w:trPr>
          <w:trHeight w:val="518"/>
        </w:trPr>
        <w:tc>
          <w:tcPr>
            <w:tcW w:w="2880" w:type="dxa"/>
            <w:gridSpan w:val="2"/>
            <w:tcBorders>
              <w:bottom w:val="single" w:sz="4" w:space="0" w:color="auto"/>
            </w:tcBorders>
            <w:shd w:val="clear" w:color="auto" w:fill="FFFFFF"/>
            <w:vAlign w:val="center"/>
          </w:tcPr>
          <w:p w14:paraId="0615E382"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10C5A987" w14:textId="77777777" w:rsidR="009D17F0" w:rsidRPr="00FB509B" w:rsidRDefault="00F7298F" w:rsidP="00071E81">
            <w:pPr>
              <w:pStyle w:val="NormalArial"/>
              <w:spacing w:before="120" w:after="120"/>
            </w:pPr>
            <w:r>
              <w:t>This Nodal Protocol Revision Request (NPRR) creates a trading Hub “</w:t>
            </w:r>
            <w:r w:rsidR="00627F56">
              <w:t xml:space="preserve">Lower Rio Grande </w:t>
            </w:r>
            <w:r>
              <w:t xml:space="preserve">Valley </w:t>
            </w:r>
            <w:r w:rsidR="000239A4">
              <w:t>138/</w:t>
            </w:r>
            <w:r w:rsidRPr="009445EB">
              <w:t>345 kV Hub (</w:t>
            </w:r>
            <w:r w:rsidR="00627F56">
              <w:t>LRGV</w:t>
            </w:r>
            <w:r w:rsidRPr="009445EB">
              <w:t xml:space="preserve"> </w:t>
            </w:r>
            <w:r w:rsidR="000239A4">
              <w:t>138/</w:t>
            </w:r>
            <w:r w:rsidRPr="009445EB">
              <w:t>345)</w:t>
            </w:r>
            <w:r>
              <w:t xml:space="preserve">” in the ERCOT </w:t>
            </w:r>
            <w:r w:rsidR="00987FBE">
              <w:t xml:space="preserve">lower </w:t>
            </w:r>
            <w:r w:rsidR="00071E81">
              <w:t>R</w:t>
            </w:r>
            <w:r w:rsidR="00987FBE">
              <w:t xml:space="preserve">io </w:t>
            </w:r>
            <w:r w:rsidR="00071E81">
              <w:t>G</w:t>
            </w:r>
            <w:r w:rsidR="00987FBE">
              <w:t xml:space="preserve">rande </w:t>
            </w:r>
            <w:r w:rsidR="00071E81">
              <w:t>V</w:t>
            </w:r>
            <w:r w:rsidR="00987FBE">
              <w:t>alley</w:t>
            </w:r>
            <w:r>
              <w:t xml:space="preserve">.  The NPRR also excludes this new Hub from the existing ERCOT-wide Hub average and Bus average calculations in Sections </w:t>
            </w:r>
            <w:r w:rsidRPr="008B5533">
              <w:t>3.5.2.</w:t>
            </w:r>
            <w:r w:rsidR="00C25FD3" w:rsidRPr="008B5533">
              <w:t>6</w:t>
            </w:r>
            <w:r w:rsidRPr="008B5533">
              <w:t xml:space="preserve"> and 3.5.2.</w:t>
            </w:r>
            <w:r w:rsidR="00C25FD3" w:rsidRPr="008B5533">
              <w:t>7</w:t>
            </w:r>
            <w:r w:rsidRPr="008B5533">
              <w:t>.</w:t>
            </w:r>
          </w:p>
        </w:tc>
      </w:tr>
      <w:tr w:rsidR="009D17F0" w14:paraId="265F42DF" w14:textId="77777777" w:rsidTr="00625E5D">
        <w:trPr>
          <w:trHeight w:val="518"/>
        </w:trPr>
        <w:tc>
          <w:tcPr>
            <w:tcW w:w="2880" w:type="dxa"/>
            <w:gridSpan w:val="2"/>
            <w:shd w:val="clear" w:color="auto" w:fill="FFFFFF"/>
            <w:vAlign w:val="center"/>
          </w:tcPr>
          <w:p w14:paraId="09ACA3A1" w14:textId="77777777" w:rsidR="009D17F0" w:rsidRDefault="009D17F0" w:rsidP="00F44236">
            <w:pPr>
              <w:pStyle w:val="Header"/>
            </w:pPr>
            <w:r>
              <w:t>Reason for Revision</w:t>
            </w:r>
          </w:p>
        </w:tc>
        <w:tc>
          <w:tcPr>
            <w:tcW w:w="7560" w:type="dxa"/>
            <w:gridSpan w:val="2"/>
            <w:vAlign w:val="center"/>
          </w:tcPr>
          <w:p w14:paraId="3F0E1275" w14:textId="77777777" w:rsidR="00E71C39" w:rsidRDefault="00E71C39" w:rsidP="00E71C39">
            <w:pPr>
              <w:pStyle w:val="NormalArial"/>
              <w:spacing w:before="120"/>
              <w:rPr>
                <w:rFonts w:cs="Arial"/>
                <w:color w:val="000000"/>
              </w:rPr>
            </w:pPr>
            <w:r w:rsidRPr="006629C8">
              <w:object w:dxaOrig="225" w:dyaOrig="225" w14:anchorId="55C8B4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5.65pt;height:15.05pt" o:ole="">
                  <v:imagedata r:id="rId9" o:title=""/>
                </v:shape>
                <w:control r:id="rId10" w:name="TextBox11" w:shapeid="_x0000_i1044"/>
              </w:object>
            </w:r>
            <w:r w:rsidRPr="006629C8">
              <w:t xml:space="preserve">  </w:t>
            </w:r>
            <w:r>
              <w:rPr>
                <w:rFonts w:cs="Arial"/>
                <w:color w:val="000000"/>
              </w:rPr>
              <w:t>Addresses current operational issues.</w:t>
            </w:r>
          </w:p>
          <w:p w14:paraId="19E6EA79" w14:textId="77777777" w:rsidR="00E71C39" w:rsidRDefault="00E71C39" w:rsidP="00E71C39">
            <w:pPr>
              <w:pStyle w:val="NormalArial"/>
              <w:tabs>
                <w:tab w:val="left" w:pos="432"/>
              </w:tabs>
              <w:spacing w:before="120"/>
              <w:ind w:left="432" w:hanging="432"/>
              <w:rPr>
                <w:iCs/>
                <w:kern w:val="24"/>
              </w:rPr>
            </w:pPr>
            <w:r w:rsidRPr="00CD242D">
              <w:object w:dxaOrig="225" w:dyaOrig="225" w14:anchorId="0FB52EB1">
                <v:shape id="_x0000_i1046" type="#_x0000_t75" style="width:15.65pt;height:15.05pt" o:ole="">
                  <v:imagedata r:id="rId9" o:title=""/>
                </v:shape>
                <w:control r:id="rId11" w:name="TextBox1" w:shapeid="_x0000_i1046"/>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4ABDE0E0" w14:textId="77777777" w:rsidR="00E71C39" w:rsidRDefault="00E71C39" w:rsidP="00E71C39">
            <w:pPr>
              <w:pStyle w:val="NormalArial"/>
              <w:spacing w:before="120"/>
              <w:rPr>
                <w:iCs/>
                <w:kern w:val="24"/>
              </w:rPr>
            </w:pPr>
            <w:r w:rsidRPr="006629C8">
              <w:object w:dxaOrig="225" w:dyaOrig="225" w14:anchorId="34CCF7F2">
                <v:shape id="_x0000_i1048" type="#_x0000_t75" style="width:15.65pt;height:15.05pt" o:ole="">
                  <v:imagedata r:id="rId13" o:title=""/>
                </v:shape>
                <w:control r:id="rId14" w:name="TextBox12" w:shapeid="_x0000_i1048"/>
              </w:object>
            </w:r>
            <w:r w:rsidRPr="006629C8">
              <w:t xml:space="preserve">  </w:t>
            </w:r>
            <w:r>
              <w:rPr>
                <w:iCs/>
                <w:kern w:val="24"/>
              </w:rPr>
              <w:t>Market efficiencies or enhancements</w:t>
            </w:r>
          </w:p>
          <w:p w14:paraId="7168BEB3" w14:textId="77777777" w:rsidR="00E71C39" w:rsidRDefault="00E71C39" w:rsidP="00E71C39">
            <w:pPr>
              <w:pStyle w:val="NormalArial"/>
              <w:spacing w:before="120"/>
              <w:rPr>
                <w:iCs/>
                <w:kern w:val="24"/>
              </w:rPr>
            </w:pPr>
            <w:r w:rsidRPr="006629C8">
              <w:object w:dxaOrig="225" w:dyaOrig="225" w14:anchorId="3650C8DF">
                <v:shape id="_x0000_i1050" type="#_x0000_t75" style="width:15.65pt;height:15.05pt" o:ole="">
                  <v:imagedata r:id="rId9" o:title=""/>
                </v:shape>
                <w:control r:id="rId15" w:name="TextBox13" w:shapeid="_x0000_i1050"/>
              </w:object>
            </w:r>
            <w:r w:rsidRPr="006629C8">
              <w:t xml:space="preserve">  </w:t>
            </w:r>
            <w:r>
              <w:rPr>
                <w:iCs/>
                <w:kern w:val="24"/>
              </w:rPr>
              <w:t>Administrative</w:t>
            </w:r>
          </w:p>
          <w:p w14:paraId="5A68C440" w14:textId="77777777" w:rsidR="00E71C39" w:rsidRDefault="00E71C39" w:rsidP="00E71C39">
            <w:pPr>
              <w:pStyle w:val="NormalArial"/>
              <w:spacing w:before="120"/>
              <w:rPr>
                <w:iCs/>
                <w:kern w:val="24"/>
              </w:rPr>
            </w:pPr>
            <w:r w:rsidRPr="006629C8">
              <w:object w:dxaOrig="225" w:dyaOrig="225" w14:anchorId="5436D134">
                <v:shape id="_x0000_i1052" type="#_x0000_t75" style="width:15.65pt;height:15.05pt" o:ole="">
                  <v:imagedata r:id="rId9" o:title=""/>
                </v:shape>
                <w:control r:id="rId16" w:name="TextBox14" w:shapeid="_x0000_i1052"/>
              </w:object>
            </w:r>
            <w:r w:rsidRPr="006629C8">
              <w:t xml:space="preserve">  </w:t>
            </w:r>
            <w:r>
              <w:rPr>
                <w:iCs/>
                <w:kern w:val="24"/>
              </w:rPr>
              <w:t>Regulatory requirements</w:t>
            </w:r>
          </w:p>
          <w:p w14:paraId="003DA265" w14:textId="77777777" w:rsidR="00E71C39" w:rsidRPr="00CD242D" w:rsidRDefault="00E71C39" w:rsidP="00E71C39">
            <w:pPr>
              <w:pStyle w:val="NormalArial"/>
              <w:spacing w:before="120"/>
              <w:rPr>
                <w:rFonts w:cs="Arial"/>
                <w:color w:val="000000"/>
              </w:rPr>
            </w:pPr>
            <w:r w:rsidRPr="006629C8">
              <w:object w:dxaOrig="225" w:dyaOrig="225" w14:anchorId="56048896">
                <v:shape id="_x0000_i1054" type="#_x0000_t75" style="width:15.65pt;height:15.05pt" o:ole="">
                  <v:imagedata r:id="rId9" o:title=""/>
                </v:shape>
                <w:control r:id="rId17" w:name="TextBox15" w:shapeid="_x0000_i1054"/>
              </w:object>
            </w:r>
            <w:r w:rsidRPr="006629C8">
              <w:t xml:space="preserve">  </w:t>
            </w:r>
            <w:r w:rsidRPr="00CD242D">
              <w:rPr>
                <w:rFonts w:cs="Arial"/>
                <w:color w:val="000000"/>
              </w:rPr>
              <w:t>Other:  (explain)</w:t>
            </w:r>
          </w:p>
          <w:p w14:paraId="578BB9AF"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6EBAB1AC" w14:textId="77777777" w:rsidTr="00BC2D06">
        <w:trPr>
          <w:trHeight w:val="518"/>
        </w:trPr>
        <w:tc>
          <w:tcPr>
            <w:tcW w:w="2880" w:type="dxa"/>
            <w:gridSpan w:val="2"/>
            <w:tcBorders>
              <w:bottom w:val="single" w:sz="4" w:space="0" w:color="auto"/>
            </w:tcBorders>
            <w:shd w:val="clear" w:color="auto" w:fill="FFFFFF"/>
            <w:vAlign w:val="center"/>
          </w:tcPr>
          <w:p w14:paraId="2F953423"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09FDF55D" w14:textId="77777777" w:rsidR="00625E5D" w:rsidRPr="00625E5D" w:rsidRDefault="00A74A5C" w:rsidP="00625E5D">
            <w:pPr>
              <w:pStyle w:val="NormalArial"/>
              <w:spacing w:before="120" w:after="120"/>
              <w:rPr>
                <w:iCs/>
                <w:kern w:val="24"/>
              </w:rPr>
            </w:pPr>
            <w:r>
              <w:t>The addition</w:t>
            </w:r>
            <w:r w:rsidR="004E7FF0">
              <w:t>al Hub</w:t>
            </w:r>
            <w:r>
              <w:t xml:space="preserve"> will allow additional trading liquidity and forward price discovery for the </w:t>
            </w:r>
            <w:r w:rsidR="00071E81">
              <w:t>l</w:t>
            </w:r>
            <w:r w:rsidR="00157B45">
              <w:t>ower Rio Grande Valley</w:t>
            </w:r>
            <w:r w:rsidR="00074B11">
              <w:t xml:space="preserve"> area</w:t>
            </w:r>
            <w:r>
              <w:t>.</w:t>
            </w:r>
            <w:r w:rsidR="000E51B4">
              <w:t xml:space="preserve"> </w:t>
            </w:r>
            <w:r w:rsidR="000167E7">
              <w:t xml:space="preserve"> </w:t>
            </w:r>
            <w:r w:rsidR="000167E7" w:rsidRPr="000167E7">
              <w:t>Hubs may also reduce risks to Market Participants</w:t>
            </w:r>
            <w:r w:rsidR="00071E81">
              <w:t>,</w:t>
            </w:r>
            <w:r w:rsidR="000167E7" w:rsidRPr="000167E7">
              <w:t xml:space="preserve"> including reducing credit risks</w:t>
            </w:r>
            <w:r w:rsidR="00071E81">
              <w:t xml:space="preserve"> by increased ability to hedge c</w:t>
            </w:r>
            <w:r w:rsidR="000167E7" w:rsidRPr="000167E7">
              <w:t>ongestion risks by having uniform delivery point</w:t>
            </w:r>
            <w:r w:rsidR="00071E81">
              <w:t>s</w:t>
            </w:r>
            <w:r w:rsidR="000167E7">
              <w:t>.</w:t>
            </w:r>
          </w:p>
        </w:tc>
      </w:tr>
      <w:tr w:rsidR="00FE7DA7" w:rsidRPr="00CF4510" w14:paraId="0F95F4FF" w14:textId="77777777" w:rsidTr="00FE7DA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20DBA2A" w14:textId="77777777" w:rsidR="00FE7DA7" w:rsidRDefault="00FE7DA7" w:rsidP="00EF6CD5">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3ABC449" w14:textId="2711859D" w:rsidR="00FE7DA7" w:rsidRPr="00CF4510" w:rsidRDefault="00083DD5" w:rsidP="00EF6CD5">
            <w:pPr>
              <w:pStyle w:val="NormalArial"/>
              <w:spacing w:before="120" w:after="120"/>
            </w:pPr>
            <w:r w:rsidRPr="00083DD5">
              <w:t>ERCOT Credit Staff and the Credit Work Group (Credit WG) have reviewed NPRR941 and do not believe that it requires changes to credit monitoring activity or the calculation of liability.</w:t>
            </w:r>
          </w:p>
        </w:tc>
      </w:tr>
      <w:tr w:rsidR="00FE7DA7" w:rsidRPr="00CF4510" w14:paraId="6CCDCBEC" w14:textId="77777777" w:rsidTr="00FE7DA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6E49143" w14:textId="77777777" w:rsidR="00FE7DA7" w:rsidRDefault="00FE7DA7" w:rsidP="00EF6CD5">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1B4DA7C" w14:textId="77777777" w:rsidR="00FE7DA7" w:rsidRDefault="00687F40" w:rsidP="00DC629B">
            <w:pPr>
              <w:pStyle w:val="NormalArial"/>
              <w:spacing w:before="120" w:after="120"/>
            </w:pPr>
            <w:r>
              <w:t>On 6/13/19</w:t>
            </w:r>
            <w:r w:rsidR="00FE7DA7">
              <w:t xml:space="preserve">, PRS unanimously voted to </w:t>
            </w:r>
            <w:r w:rsidR="00DC629B">
              <w:t>table N</w:t>
            </w:r>
            <w:r w:rsidR="00FE7DA7">
              <w:t xml:space="preserve">RR941 </w:t>
            </w:r>
            <w:r w:rsidR="00DC629B">
              <w:t>and refer the issue to WMS</w:t>
            </w:r>
            <w:r w:rsidR="00FE7DA7">
              <w:t>.  All Market Segments were present for the vote.</w:t>
            </w:r>
          </w:p>
          <w:p w14:paraId="27B17EC2" w14:textId="77777777" w:rsidR="00470B14" w:rsidRDefault="00470B14" w:rsidP="00DC629B">
            <w:pPr>
              <w:pStyle w:val="NormalArial"/>
              <w:spacing w:before="120" w:after="120"/>
            </w:pPr>
            <w:r>
              <w:t xml:space="preserve">On 8/15/19, PRS </w:t>
            </w:r>
            <w:r w:rsidR="00EF6CD5">
              <w:t>voted to recommend approval of NPRR941 as amended by the 8/6/19 DC Energy comments.  There was one abstention from the Consumer (Occidental Chemical) Market Segment.  All Ma</w:t>
            </w:r>
            <w:r w:rsidR="00C03663">
              <w:t>r</w:t>
            </w:r>
            <w:r w:rsidR="00EF6CD5">
              <w:t>ket Segments were present for the vote.</w:t>
            </w:r>
          </w:p>
          <w:p w14:paraId="4059DFA1" w14:textId="77777777" w:rsidR="00083DD5" w:rsidRDefault="00083DD5" w:rsidP="00FF04CE">
            <w:pPr>
              <w:pStyle w:val="NormalArial"/>
              <w:spacing w:before="120" w:after="120"/>
            </w:pPr>
            <w:r>
              <w:t xml:space="preserve">On 9/12/19, PRS </w:t>
            </w:r>
            <w:r w:rsidR="003D2C5B">
              <w:t xml:space="preserve">unanimously </w:t>
            </w:r>
            <w:r>
              <w:t xml:space="preserve">voted to </w:t>
            </w:r>
            <w:r w:rsidR="00FF04CE">
              <w:t>table NPRR941 for one month.</w:t>
            </w:r>
            <w:r>
              <w:t xml:space="preserve">  All Market Segments were present for the vote.</w:t>
            </w:r>
          </w:p>
          <w:p w14:paraId="680142F3" w14:textId="77777777" w:rsidR="00CB79C0" w:rsidRDefault="00CB79C0" w:rsidP="00FF04CE">
            <w:pPr>
              <w:pStyle w:val="NormalArial"/>
              <w:spacing w:before="120" w:after="120"/>
            </w:pPr>
            <w:r>
              <w:t>On 10/10/19, PRS</w:t>
            </w:r>
            <w:r w:rsidR="00997761">
              <w:t xml:space="preserve"> unanimously voted to table NPRR941.  All Market Segments were present for the vote.</w:t>
            </w:r>
          </w:p>
          <w:p w14:paraId="569D54DF" w14:textId="368EAA69" w:rsidR="00704E61" w:rsidRPr="00CF4510" w:rsidRDefault="00704E61" w:rsidP="00814876">
            <w:pPr>
              <w:pStyle w:val="NormalArial"/>
              <w:spacing w:before="120" w:after="120"/>
            </w:pPr>
            <w:r>
              <w:t xml:space="preserve">On 11/13/19, PRS voted to endorse and forward to TAC the 8/15/19 PRS Report as amended by the 10/28/19 ERCOT comments and the Impact Analysis for NPRR941 with a recommended priority of 2020 and rank of 2860.  </w:t>
            </w:r>
            <w:r w:rsidR="005C431D" w:rsidRPr="005C431D">
              <w:t xml:space="preserve">There </w:t>
            </w:r>
            <w:r w:rsidR="00814876">
              <w:t>was one abstention</w:t>
            </w:r>
            <w:r w:rsidR="005C431D" w:rsidRPr="005C431D">
              <w:t xml:space="preserve"> from the Consu</w:t>
            </w:r>
            <w:r w:rsidR="00814876">
              <w:t>mer (Occidental) Market Segment</w:t>
            </w:r>
            <w:r w:rsidR="005C431D" w:rsidRPr="005C431D">
              <w:t xml:space="preserve">. </w:t>
            </w:r>
            <w:r w:rsidR="005C431D">
              <w:t xml:space="preserve"> </w:t>
            </w:r>
            <w:r>
              <w:t>The Independent Power Marketer (IPM) Market Segment was not present for the vote.</w:t>
            </w:r>
          </w:p>
        </w:tc>
      </w:tr>
      <w:tr w:rsidR="00FE7DA7" w:rsidRPr="00CF4510" w14:paraId="29DF3705" w14:textId="77777777" w:rsidTr="00FE7DA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E14FF91" w14:textId="77777777" w:rsidR="00FE7DA7" w:rsidRDefault="00FE7DA7" w:rsidP="00EF6CD5">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3E78189" w14:textId="77777777" w:rsidR="00FE7DA7" w:rsidRDefault="00FE7DA7" w:rsidP="00DC629B">
            <w:pPr>
              <w:pStyle w:val="NormalArial"/>
              <w:spacing w:before="120" w:after="120"/>
            </w:pPr>
            <w:r>
              <w:t xml:space="preserve">On 6/13/19, </w:t>
            </w:r>
            <w:r w:rsidR="00DC629B">
              <w:t>the sponsor reviewed the intent of NPRR941</w:t>
            </w:r>
            <w:r w:rsidR="004571F1">
              <w:t>,</w:t>
            </w:r>
            <w:r w:rsidR="00DC629B">
              <w:t xml:space="preserve"> and participants requested additional review by WMS, particularly the busses included in NPRR941, some of which overlap with other currently defined Hubs.</w:t>
            </w:r>
          </w:p>
          <w:p w14:paraId="118C00CA" w14:textId="77777777" w:rsidR="00470B14" w:rsidRDefault="00470B14" w:rsidP="00DC629B">
            <w:pPr>
              <w:pStyle w:val="NormalArial"/>
              <w:spacing w:before="120" w:after="120"/>
            </w:pPr>
            <w:r>
              <w:t>On 8/15/19, there was no discussion.</w:t>
            </w:r>
          </w:p>
          <w:p w14:paraId="341F84FA" w14:textId="77777777" w:rsidR="00083DD5" w:rsidRDefault="00083DD5" w:rsidP="00EF638F">
            <w:pPr>
              <w:pStyle w:val="NormalArial"/>
              <w:spacing w:before="120" w:after="120"/>
            </w:pPr>
            <w:r>
              <w:t xml:space="preserve">On 9/12/19, </w:t>
            </w:r>
            <w:r w:rsidR="003D2C5B">
              <w:t xml:space="preserve">ERCOT Staff presented the Impact Analysis, noting differences between the underlying assumptions in place for NPRR817, </w:t>
            </w:r>
            <w:r w:rsidR="003D2C5B" w:rsidRPr="003D2C5B">
              <w:t>Create a Panhandle Hub</w:t>
            </w:r>
            <w:r w:rsidR="003D2C5B">
              <w:t xml:space="preserve">, and the changes proposed in NPRR941.  Participants requested ERCOT conduct further analysis of other underlying restrictions within its system(s) which may </w:t>
            </w:r>
            <w:r w:rsidR="00EF638F">
              <w:t xml:space="preserve">similarly </w:t>
            </w:r>
            <w:r w:rsidR="003D2C5B">
              <w:t xml:space="preserve">impact </w:t>
            </w:r>
            <w:r w:rsidR="00EF638F">
              <w:t>the cost to create</w:t>
            </w:r>
            <w:r w:rsidR="003D2C5B">
              <w:t xml:space="preserve"> future Hubs.</w:t>
            </w:r>
          </w:p>
          <w:p w14:paraId="126C9194" w14:textId="77777777" w:rsidR="00CB79C0" w:rsidRDefault="00CB79C0" w:rsidP="005D237A">
            <w:pPr>
              <w:pStyle w:val="NormalArial"/>
              <w:spacing w:before="120" w:after="120"/>
            </w:pPr>
            <w:r>
              <w:t>On 10/10/19, ERCOT Staff presented the requested analysis on restrictions within current system(s) which may impact the cost to create future Hubs</w:t>
            </w:r>
            <w:r w:rsidR="00997761">
              <w:t>, including several items which were included in the current Impact Analysis (items 1-3) and several more which could be considered (items 4-7)</w:t>
            </w:r>
            <w:r>
              <w:t>.</w:t>
            </w:r>
            <w:r w:rsidR="00997761">
              <w:t xml:space="preserve">  Participants requested ERCOT provide additional cost estimates for items 4-6 to assess which ones may be suitable for inclusion in </w:t>
            </w:r>
            <w:r w:rsidR="005D237A">
              <w:t>a revised</w:t>
            </w:r>
            <w:r w:rsidR="00997761">
              <w:t xml:space="preserve"> Impact Analysis</w:t>
            </w:r>
            <w:r w:rsidR="005D237A">
              <w:t xml:space="preserve"> in NPRR941</w:t>
            </w:r>
            <w:r w:rsidR="00997761">
              <w:t xml:space="preserve">. </w:t>
            </w:r>
          </w:p>
          <w:p w14:paraId="313DC5EF" w14:textId="1A2C3FB6" w:rsidR="00704E61" w:rsidRPr="00CF4510" w:rsidRDefault="00704E61" w:rsidP="00704E61">
            <w:pPr>
              <w:pStyle w:val="NormalArial"/>
              <w:spacing w:before="120" w:after="120"/>
            </w:pPr>
            <w:r>
              <w:t xml:space="preserve">On 11/13/19, ERCOT Staff reviewed the requested analysis on items 1-7 and the implementation options outlined in the 11/5/19 ERCOT comments, noting the need to revise the Impact Analysis for </w:t>
            </w:r>
            <w:r>
              <w:lastRenderedPageBreak/>
              <w:t>NPRR941.  Participants expressed support for only pursuing items 1-3 as part of NPRR941</w:t>
            </w:r>
            <w:r w:rsidR="006A628C">
              <w:t xml:space="preserve"> and requested ERCOT revise the Impact Analysis for consideration at TAC.</w:t>
            </w:r>
          </w:p>
        </w:tc>
      </w:tr>
    </w:tbl>
    <w:p w14:paraId="0B3EF8DE"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5BEBD14" w14:textId="77777777" w:rsidTr="00D176CF">
        <w:trPr>
          <w:cantSplit/>
          <w:trHeight w:val="432"/>
        </w:trPr>
        <w:tc>
          <w:tcPr>
            <w:tcW w:w="10440" w:type="dxa"/>
            <w:gridSpan w:val="2"/>
            <w:tcBorders>
              <w:top w:val="single" w:sz="4" w:space="0" w:color="auto"/>
            </w:tcBorders>
            <w:shd w:val="clear" w:color="auto" w:fill="FFFFFF"/>
            <w:vAlign w:val="center"/>
          </w:tcPr>
          <w:p w14:paraId="09DE06FD" w14:textId="77777777" w:rsidR="009A3772" w:rsidRDefault="009A3772">
            <w:pPr>
              <w:pStyle w:val="Header"/>
              <w:jc w:val="center"/>
            </w:pPr>
            <w:r>
              <w:t>Sponsor</w:t>
            </w:r>
          </w:p>
        </w:tc>
      </w:tr>
      <w:tr w:rsidR="005C71E8" w14:paraId="7275B5CD" w14:textId="77777777" w:rsidTr="00D176CF">
        <w:trPr>
          <w:cantSplit/>
          <w:trHeight w:val="432"/>
        </w:trPr>
        <w:tc>
          <w:tcPr>
            <w:tcW w:w="2880" w:type="dxa"/>
            <w:shd w:val="clear" w:color="auto" w:fill="FFFFFF"/>
            <w:vAlign w:val="center"/>
          </w:tcPr>
          <w:p w14:paraId="21685F57" w14:textId="77777777" w:rsidR="005C71E8" w:rsidRPr="00B93CA0" w:rsidRDefault="005C71E8" w:rsidP="005C71E8">
            <w:pPr>
              <w:pStyle w:val="Header"/>
              <w:rPr>
                <w:bCs w:val="0"/>
              </w:rPr>
            </w:pPr>
            <w:r w:rsidRPr="00B93CA0">
              <w:rPr>
                <w:bCs w:val="0"/>
              </w:rPr>
              <w:t>Name</w:t>
            </w:r>
          </w:p>
        </w:tc>
        <w:tc>
          <w:tcPr>
            <w:tcW w:w="7560" w:type="dxa"/>
            <w:vAlign w:val="center"/>
          </w:tcPr>
          <w:p w14:paraId="3C1E537D" w14:textId="77777777" w:rsidR="005C71E8" w:rsidRDefault="005C71E8" w:rsidP="005C71E8">
            <w:pPr>
              <w:pStyle w:val="NormalArial"/>
            </w:pPr>
            <w:r>
              <w:t>Sadao Millberg</w:t>
            </w:r>
          </w:p>
        </w:tc>
      </w:tr>
      <w:tr w:rsidR="005C71E8" w14:paraId="1AA8F76A" w14:textId="77777777" w:rsidTr="00D176CF">
        <w:trPr>
          <w:cantSplit/>
          <w:trHeight w:val="432"/>
        </w:trPr>
        <w:tc>
          <w:tcPr>
            <w:tcW w:w="2880" w:type="dxa"/>
            <w:shd w:val="clear" w:color="auto" w:fill="FFFFFF"/>
            <w:vAlign w:val="center"/>
          </w:tcPr>
          <w:p w14:paraId="28CC800C" w14:textId="77777777" w:rsidR="005C71E8" w:rsidRPr="00B93CA0" w:rsidRDefault="005C71E8" w:rsidP="005C71E8">
            <w:pPr>
              <w:pStyle w:val="Header"/>
              <w:rPr>
                <w:bCs w:val="0"/>
              </w:rPr>
            </w:pPr>
            <w:r w:rsidRPr="00B93CA0">
              <w:rPr>
                <w:bCs w:val="0"/>
              </w:rPr>
              <w:t>E-mail Address</w:t>
            </w:r>
          </w:p>
        </w:tc>
        <w:tc>
          <w:tcPr>
            <w:tcW w:w="7560" w:type="dxa"/>
            <w:vAlign w:val="center"/>
          </w:tcPr>
          <w:p w14:paraId="48590887" w14:textId="77777777" w:rsidR="005C71E8" w:rsidRDefault="00714C99" w:rsidP="005C71E8">
            <w:pPr>
              <w:pStyle w:val="NormalArial"/>
            </w:pPr>
            <w:hyperlink r:id="rId18" w:history="1">
              <w:r w:rsidR="005C71E8" w:rsidRPr="003D4DE0">
                <w:rPr>
                  <w:rStyle w:val="Hyperlink"/>
                </w:rPr>
                <w:t>milberg@dc-energy.com</w:t>
              </w:r>
            </w:hyperlink>
          </w:p>
        </w:tc>
      </w:tr>
      <w:tr w:rsidR="005C71E8" w14:paraId="768DDD36" w14:textId="77777777" w:rsidTr="00D176CF">
        <w:trPr>
          <w:cantSplit/>
          <w:trHeight w:val="432"/>
        </w:trPr>
        <w:tc>
          <w:tcPr>
            <w:tcW w:w="2880" w:type="dxa"/>
            <w:shd w:val="clear" w:color="auto" w:fill="FFFFFF"/>
            <w:vAlign w:val="center"/>
          </w:tcPr>
          <w:p w14:paraId="5F286536" w14:textId="77777777" w:rsidR="005C71E8" w:rsidRPr="00B93CA0" w:rsidRDefault="005C71E8" w:rsidP="005C71E8">
            <w:pPr>
              <w:pStyle w:val="Header"/>
              <w:rPr>
                <w:bCs w:val="0"/>
              </w:rPr>
            </w:pPr>
            <w:r w:rsidRPr="00B93CA0">
              <w:rPr>
                <w:bCs w:val="0"/>
              </w:rPr>
              <w:t>Company</w:t>
            </w:r>
          </w:p>
        </w:tc>
        <w:tc>
          <w:tcPr>
            <w:tcW w:w="7560" w:type="dxa"/>
            <w:vAlign w:val="center"/>
          </w:tcPr>
          <w:p w14:paraId="2BBFC24D" w14:textId="77777777" w:rsidR="005C71E8" w:rsidRDefault="005C71E8" w:rsidP="005C71E8">
            <w:pPr>
              <w:pStyle w:val="NormalArial"/>
            </w:pPr>
            <w:r>
              <w:t>DC Energy Texas</w:t>
            </w:r>
          </w:p>
        </w:tc>
      </w:tr>
      <w:tr w:rsidR="005C71E8" w14:paraId="74504EC7" w14:textId="77777777" w:rsidTr="00D176CF">
        <w:trPr>
          <w:cantSplit/>
          <w:trHeight w:val="432"/>
        </w:trPr>
        <w:tc>
          <w:tcPr>
            <w:tcW w:w="2880" w:type="dxa"/>
            <w:tcBorders>
              <w:bottom w:val="single" w:sz="4" w:space="0" w:color="auto"/>
            </w:tcBorders>
            <w:shd w:val="clear" w:color="auto" w:fill="FFFFFF"/>
            <w:vAlign w:val="center"/>
          </w:tcPr>
          <w:p w14:paraId="3B6C4745" w14:textId="77777777" w:rsidR="005C71E8" w:rsidRPr="00B93CA0" w:rsidRDefault="005C71E8" w:rsidP="005C71E8">
            <w:pPr>
              <w:pStyle w:val="Header"/>
              <w:rPr>
                <w:bCs w:val="0"/>
              </w:rPr>
            </w:pPr>
            <w:r w:rsidRPr="00B93CA0">
              <w:rPr>
                <w:bCs w:val="0"/>
              </w:rPr>
              <w:t>Phone Number</w:t>
            </w:r>
          </w:p>
        </w:tc>
        <w:tc>
          <w:tcPr>
            <w:tcW w:w="7560" w:type="dxa"/>
            <w:tcBorders>
              <w:bottom w:val="single" w:sz="4" w:space="0" w:color="auto"/>
            </w:tcBorders>
            <w:vAlign w:val="center"/>
          </w:tcPr>
          <w:p w14:paraId="43F6F636" w14:textId="77777777" w:rsidR="005C71E8" w:rsidRDefault="005C71E8" w:rsidP="005C71E8">
            <w:pPr>
              <w:pStyle w:val="NormalArial"/>
            </w:pPr>
            <w:r>
              <w:t>703-</w:t>
            </w:r>
            <w:r w:rsidRPr="00696A79">
              <w:t>760-4358</w:t>
            </w:r>
          </w:p>
        </w:tc>
      </w:tr>
      <w:tr w:rsidR="005C71E8" w14:paraId="35953EEF" w14:textId="77777777" w:rsidTr="00D176CF">
        <w:trPr>
          <w:cantSplit/>
          <w:trHeight w:val="432"/>
        </w:trPr>
        <w:tc>
          <w:tcPr>
            <w:tcW w:w="2880" w:type="dxa"/>
            <w:shd w:val="clear" w:color="auto" w:fill="FFFFFF"/>
            <w:vAlign w:val="center"/>
          </w:tcPr>
          <w:p w14:paraId="47EB2E57" w14:textId="77777777" w:rsidR="005C71E8" w:rsidRPr="00B93CA0" w:rsidRDefault="005C71E8" w:rsidP="005C71E8">
            <w:pPr>
              <w:pStyle w:val="Header"/>
              <w:rPr>
                <w:bCs w:val="0"/>
              </w:rPr>
            </w:pPr>
            <w:r>
              <w:rPr>
                <w:bCs w:val="0"/>
              </w:rPr>
              <w:t>Cell</w:t>
            </w:r>
            <w:r w:rsidRPr="00B93CA0">
              <w:rPr>
                <w:bCs w:val="0"/>
              </w:rPr>
              <w:t xml:space="preserve"> Number</w:t>
            </w:r>
          </w:p>
        </w:tc>
        <w:tc>
          <w:tcPr>
            <w:tcW w:w="7560" w:type="dxa"/>
            <w:vAlign w:val="center"/>
          </w:tcPr>
          <w:p w14:paraId="245D97CC" w14:textId="77777777" w:rsidR="005C71E8" w:rsidRDefault="005C71E8" w:rsidP="005C71E8">
            <w:pPr>
              <w:pStyle w:val="NormalArial"/>
            </w:pPr>
          </w:p>
        </w:tc>
      </w:tr>
      <w:tr w:rsidR="005C71E8" w14:paraId="7EE8F0A6" w14:textId="77777777" w:rsidTr="00D176CF">
        <w:trPr>
          <w:cantSplit/>
          <w:trHeight w:val="432"/>
        </w:trPr>
        <w:tc>
          <w:tcPr>
            <w:tcW w:w="2880" w:type="dxa"/>
            <w:tcBorders>
              <w:bottom w:val="single" w:sz="4" w:space="0" w:color="auto"/>
            </w:tcBorders>
            <w:shd w:val="clear" w:color="auto" w:fill="FFFFFF"/>
            <w:vAlign w:val="center"/>
          </w:tcPr>
          <w:p w14:paraId="399C17CA" w14:textId="77777777" w:rsidR="005C71E8" w:rsidRPr="00B93CA0" w:rsidRDefault="005C71E8" w:rsidP="005C71E8">
            <w:pPr>
              <w:pStyle w:val="Header"/>
              <w:rPr>
                <w:bCs w:val="0"/>
              </w:rPr>
            </w:pPr>
            <w:r>
              <w:rPr>
                <w:bCs w:val="0"/>
              </w:rPr>
              <w:t>Market Segment</w:t>
            </w:r>
          </w:p>
        </w:tc>
        <w:tc>
          <w:tcPr>
            <w:tcW w:w="7560" w:type="dxa"/>
            <w:tcBorders>
              <w:bottom w:val="single" w:sz="4" w:space="0" w:color="auto"/>
            </w:tcBorders>
            <w:vAlign w:val="center"/>
          </w:tcPr>
          <w:p w14:paraId="3449665E" w14:textId="22F32175" w:rsidR="005C71E8" w:rsidRDefault="005C71E8" w:rsidP="005C71E8">
            <w:pPr>
              <w:pStyle w:val="NormalArial"/>
            </w:pPr>
            <w:r>
              <w:t>IPM</w:t>
            </w:r>
          </w:p>
        </w:tc>
      </w:tr>
    </w:tbl>
    <w:p w14:paraId="4964FB9A"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F9F1573" w14:textId="77777777" w:rsidTr="00D176CF">
        <w:trPr>
          <w:cantSplit/>
          <w:trHeight w:val="432"/>
        </w:trPr>
        <w:tc>
          <w:tcPr>
            <w:tcW w:w="10440" w:type="dxa"/>
            <w:gridSpan w:val="2"/>
            <w:vAlign w:val="center"/>
          </w:tcPr>
          <w:p w14:paraId="421520FB" w14:textId="77777777" w:rsidR="009A3772" w:rsidRPr="007C199B" w:rsidRDefault="009A3772" w:rsidP="007C199B">
            <w:pPr>
              <w:pStyle w:val="NormalArial"/>
              <w:jc w:val="center"/>
              <w:rPr>
                <w:b/>
              </w:rPr>
            </w:pPr>
            <w:r w:rsidRPr="007C199B">
              <w:rPr>
                <w:b/>
              </w:rPr>
              <w:t>Market Rules Staff Contact</w:t>
            </w:r>
          </w:p>
        </w:tc>
      </w:tr>
      <w:tr w:rsidR="009A3772" w:rsidRPr="00D56D61" w14:paraId="5AF4CA75" w14:textId="77777777" w:rsidTr="00D176CF">
        <w:trPr>
          <w:cantSplit/>
          <w:trHeight w:val="432"/>
        </w:trPr>
        <w:tc>
          <w:tcPr>
            <w:tcW w:w="2880" w:type="dxa"/>
            <w:vAlign w:val="center"/>
          </w:tcPr>
          <w:p w14:paraId="5506B591" w14:textId="77777777" w:rsidR="009A3772" w:rsidRPr="007C199B" w:rsidRDefault="009A3772">
            <w:pPr>
              <w:pStyle w:val="NormalArial"/>
              <w:rPr>
                <w:b/>
              </w:rPr>
            </w:pPr>
            <w:r w:rsidRPr="007C199B">
              <w:rPr>
                <w:b/>
              </w:rPr>
              <w:t>Name</w:t>
            </w:r>
          </w:p>
        </w:tc>
        <w:tc>
          <w:tcPr>
            <w:tcW w:w="7560" w:type="dxa"/>
            <w:vAlign w:val="center"/>
          </w:tcPr>
          <w:p w14:paraId="7D705EE1" w14:textId="77777777" w:rsidR="009A3772" w:rsidRPr="00D56D61" w:rsidRDefault="003F7929">
            <w:pPr>
              <w:pStyle w:val="NormalArial"/>
            </w:pPr>
            <w:r>
              <w:t>Cory Phillips</w:t>
            </w:r>
          </w:p>
        </w:tc>
      </w:tr>
      <w:tr w:rsidR="009A3772" w:rsidRPr="00D56D61" w14:paraId="38C1CEA1" w14:textId="77777777" w:rsidTr="00D176CF">
        <w:trPr>
          <w:cantSplit/>
          <w:trHeight w:val="432"/>
        </w:trPr>
        <w:tc>
          <w:tcPr>
            <w:tcW w:w="2880" w:type="dxa"/>
            <w:vAlign w:val="center"/>
          </w:tcPr>
          <w:p w14:paraId="7C07D9EB" w14:textId="77777777" w:rsidR="009A3772" w:rsidRPr="007C199B" w:rsidRDefault="009A3772">
            <w:pPr>
              <w:pStyle w:val="NormalArial"/>
              <w:rPr>
                <w:b/>
              </w:rPr>
            </w:pPr>
            <w:r w:rsidRPr="007C199B">
              <w:rPr>
                <w:b/>
              </w:rPr>
              <w:t>E-Mail Address</w:t>
            </w:r>
          </w:p>
        </w:tc>
        <w:tc>
          <w:tcPr>
            <w:tcW w:w="7560" w:type="dxa"/>
            <w:vAlign w:val="center"/>
          </w:tcPr>
          <w:p w14:paraId="54401065" w14:textId="77777777" w:rsidR="009A3772" w:rsidRPr="00D56D61" w:rsidRDefault="00714C99">
            <w:pPr>
              <w:pStyle w:val="NormalArial"/>
            </w:pPr>
            <w:hyperlink r:id="rId19" w:history="1">
              <w:r w:rsidR="003F7929" w:rsidRPr="004C6EAE">
                <w:rPr>
                  <w:rStyle w:val="Hyperlink"/>
                </w:rPr>
                <w:t>cory.phillips@ercot.com</w:t>
              </w:r>
            </w:hyperlink>
          </w:p>
        </w:tc>
      </w:tr>
      <w:tr w:rsidR="009A3772" w:rsidRPr="005370B5" w14:paraId="2A314003" w14:textId="77777777" w:rsidTr="00D176CF">
        <w:trPr>
          <w:cantSplit/>
          <w:trHeight w:val="432"/>
        </w:trPr>
        <w:tc>
          <w:tcPr>
            <w:tcW w:w="2880" w:type="dxa"/>
            <w:vAlign w:val="center"/>
          </w:tcPr>
          <w:p w14:paraId="7E20CB74" w14:textId="77777777" w:rsidR="009A3772" w:rsidRPr="007C199B" w:rsidRDefault="009A3772">
            <w:pPr>
              <w:pStyle w:val="NormalArial"/>
              <w:rPr>
                <w:b/>
              </w:rPr>
            </w:pPr>
            <w:r w:rsidRPr="007C199B">
              <w:rPr>
                <w:b/>
              </w:rPr>
              <w:t>Phone Number</w:t>
            </w:r>
          </w:p>
        </w:tc>
        <w:tc>
          <w:tcPr>
            <w:tcW w:w="7560" w:type="dxa"/>
            <w:vAlign w:val="center"/>
          </w:tcPr>
          <w:p w14:paraId="4B2A2098" w14:textId="77777777" w:rsidR="009A3772" w:rsidRDefault="003F7929">
            <w:pPr>
              <w:pStyle w:val="NormalArial"/>
            </w:pPr>
            <w:r>
              <w:t>512-248-6464</w:t>
            </w:r>
          </w:p>
        </w:tc>
      </w:tr>
    </w:tbl>
    <w:p w14:paraId="709436AC" w14:textId="77777777" w:rsidR="00FE7DA7" w:rsidRDefault="00FE7DA7" w:rsidP="00FE7DA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E7DA7" w14:paraId="5426D26C" w14:textId="77777777" w:rsidTr="00EF6CD5">
        <w:trPr>
          <w:trHeight w:val="432"/>
        </w:trPr>
        <w:tc>
          <w:tcPr>
            <w:tcW w:w="10440" w:type="dxa"/>
            <w:gridSpan w:val="2"/>
            <w:shd w:val="clear" w:color="auto" w:fill="FFFFFF"/>
            <w:vAlign w:val="center"/>
          </w:tcPr>
          <w:p w14:paraId="0102669A" w14:textId="77777777" w:rsidR="00FE7DA7" w:rsidRPr="00895AB9" w:rsidRDefault="00FE7DA7" w:rsidP="00EF6CD5">
            <w:pPr>
              <w:pStyle w:val="NormalArial"/>
              <w:jc w:val="center"/>
              <w:rPr>
                <w:b/>
              </w:rPr>
            </w:pPr>
            <w:r w:rsidRPr="00895AB9">
              <w:rPr>
                <w:b/>
              </w:rPr>
              <w:t xml:space="preserve">Comments </w:t>
            </w:r>
            <w:r>
              <w:rPr>
                <w:b/>
              </w:rPr>
              <w:t>Received</w:t>
            </w:r>
          </w:p>
        </w:tc>
      </w:tr>
      <w:tr w:rsidR="00FE7DA7" w14:paraId="477B0AF6" w14:textId="77777777" w:rsidTr="00EF6CD5">
        <w:trPr>
          <w:trHeight w:val="432"/>
        </w:trPr>
        <w:tc>
          <w:tcPr>
            <w:tcW w:w="2880" w:type="dxa"/>
            <w:shd w:val="clear" w:color="auto" w:fill="FFFFFF"/>
            <w:vAlign w:val="center"/>
          </w:tcPr>
          <w:p w14:paraId="70636714" w14:textId="77777777" w:rsidR="00FE7DA7" w:rsidRPr="00895AB9" w:rsidRDefault="00FE7DA7" w:rsidP="00EF6CD5">
            <w:pPr>
              <w:pStyle w:val="Header"/>
              <w:rPr>
                <w:bCs w:val="0"/>
              </w:rPr>
            </w:pPr>
            <w:r w:rsidRPr="00895AB9">
              <w:rPr>
                <w:bCs w:val="0"/>
              </w:rPr>
              <w:t>Comment Author</w:t>
            </w:r>
          </w:p>
        </w:tc>
        <w:tc>
          <w:tcPr>
            <w:tcW w:w="7560" w:type="dxa"/>
            <w:vAlign w:val="center"/>
          </w:tcPr>
          <w:p w14:paraId="30765A82" w14:textId="77777777" w:rsidR="00FE7DA7" w:rsidRPr="00895AB9" w:rsidRDefault="00FE7DA7" w:rsidP="00EF6CD5">
            <w:pPr>
              <w:pStyle w:val="NormalArial"/>
              <w:rPr>
                <w:b/>
              </w:rPr>
            </w:pPr>
            <w:r w:rsidRPr="00895AB9">
              <w:rPr>
                <w:b/>
              </w:rPr>
              <w:t xml:space="preserve">Comment </w:t>
            </w:r>
            <w:r>
              <w:rPr>
                <w:b/>
              </w:rPr>
              <w:t>Summary</w:t>
            </w:r>
          </w:p>
        </w:tc>
      </w:tr>
      <w:tr w:rsidR="00FE7DA7" w14:paraId="239CF17A" w14:textId="77777777" w:rsidTr="00EF6CD5">
        <w:trPr>
          <w:trHeight w:val="432"/>
        </w:trPr>
        <w:tc>
          <w:tcPr>
            <w:tcW w:w="2880" w:type="dxa"/>
            <w:shd w:val="clear" w:color="auto" w:fill="FFFFFF"/>
            <w:vAlign w:val="center"/>
          </w:tcPr>
          <w:p w14:paraId="5660621F" w14:textId="40460F9A" w:rsidR="00FE7DA7" w:rsidRPr="00502A1F" w:rsidRDefault="001F592A" w:rsidP="00EF6CD5">
            <w:pPr>
              <w:pStyle w:val="Header"/>
              <w:rPr>
                <w:b w:val="0"/>
                <w:bCs w:val="0"/>
              </w:rPr>
            </w:pPr>
            <w:r>
              <w:rPr>
                <w:b w:val="0"/>
                <w:bCs w:val="0"/>
              </w:rPr>
              <w:t>WMS 072219</w:t>
            </w:r>
          </w:p>
        </w:tc>
        <w:tc>
          <w:tcPr>
            <w:tcW w:w="7560" w:type="dxa"/>
            <w:vAlign w:val="center"/>
          </w:tcPr>
          <w:p w14:paraId="4AA12889" w14:textId="3844A445" w:rsidR="00FE7DA7" w:rsidRDefault="001F592A" w:rsidP="00EF6CD5">
            <w:pPr>
              <w:pStyle w:val="NormalArial"/>
            </w:pPr>
            <w:r>
              <w:t xml:space="preserve">Requested PRS continue to table NPRR941 </w:t>
            </w:r>
            <w:r w:rsidRPr="001F592A">
              <w:t>for further review by the Congestion M</w:t>
            </w:r>
            <w:r>
              <w:t>anagement Working Group (CMWG)</w:t>
            </w:r>
          </w:p>
        </w:tc>
      </w:tr>
      <w:tr w:rsidR="001F592A" w14:paraId="05F09824" w14:textId="77777777" w:rsidTr="00EF6CD5">
        <w:trPr>
          <w:trHeight w:val="432"/>
        </w:trPr>
        <w:tc>
          <w:tcPr>
            <w:tcW w:w="2880" w:type="dxa"/>
            <w:shd w:val="clear" w:color="auto" w:fill="FFFFFF"/>
            <w:vAlign w:val="center"/>
          </w:tcPr>
          <w:p w14:paraId="3F1BC5E5" w14:textId="5C2064B3" w:rsidR="001F592A" w:rsidRDefault="001F592A" w:rsidP="00EF6CD5">
            <w:pPr>
              <w:pStyle w:val="Header"/>
              <w:rPr>
                <w:b w:val="0"/>
                <w:bCs w:val="0"/>
              </w:rPr>
            </w:pPr>
            <w:r>
              <w:rPr>
                <w:b w:val="0"/>
                <w:bCs w:val="0"/>
              </w:rPr>
              <w:t>DC Energy 080619</w:t>
            </w:r>
          </w:p>
        </w:tc>
        <w:tc>
          <w:tcPr>
            <w:tcW w:w="7560" w:type="dxa"/>
            <w:vAlign w:val="center"/>
          </w:tcPr>
          <w:p w14:paraId="2783CA32" w14:textId="1F460E1A" w:rsidR="001F592A" w:rsidRDefault="001F592A" w:rsidP="00117B83">
            <w:pPr>
              <w:pStyle w:val="NormalArial"/>
            </w:pPr>
            <w:r>
              <w:t>Modified the list of Hub Buses</w:t>
            </w:r>
            <w:r w:rsidR="00117B83">
              <w:t xml:space="preserve"> to only include those buses with at least three transmission connections</w:t>
            </w:r>
          </w:p>
        </w:tc>
      </w:tr>
      <w:tr w:rsidR="001F592A" w14:paraId="2D9F9778" w14:textId="77777777" w:rsidTr="00EF6CD5">
        <w:trPr>
          <w:trHeight w:val="432"/>
        </w:trPr>
        <w:tc>
          <w:tcPr>
            <w:tcW w:w="2880" w:type="dxa"/>
            <w:shd w:val="clear" w:color="auto" w:fill="FFFFFF"/>
            <w:vAlign w:val="center"/>
          </w:tcPr>
          <w:p w14:paraId="1F2C1429" w14:textId="61C40C41" w:rsidR="001F592A" w:rsidRDefault="001F592A" w:rsidP="00EF6CD5">
            <w:pPr>
              <w:pStyle w:val="Header"/>
              <w:rPr>
                <w:b w:val="0"/>
                <w:bCs w:val="0"/>
              </w:rPr>
            </w:pPr>
            <w:r>
              <w:rPr>
                <w:b w:val="0"/>
                <w:bCs w:val="0"/>
              </w:rPr>
              <w:t>WMS 080819</w:t>
            </w:r>
          </w:p>
        </w:tc>
        <w:tc>
          <w:tcPr>
            <w:tcW w:w="7560" w:type="dxa"/>
            <w:vAlign w:val="center"/>
          </w:tcPr>
          <w:p w14:paraId="790E1DF1" w14:textId="391702AA" w:rsidR="001F592A" w:rsidRDefault="001F592A" w:rsidP="00EF6CD5">
            <w:pPr>
              <w:pStyle w:val="NormalArial"/>
            </w:pPr>
            <w:r>
              <w:t>Endorsed NPRR941 as amended by the 8/6/19 DC Energy comments</w:t>
            </w:r>
          </w:p>
        </w:tc>
      </w:tr>
      <w:tr w:rsidR="00FD09FF" w14:paraId="6636966E" w14:textId="77777777" w:rsidTr="00EF6CD5">
        <w:trPr>
          <w:trHeight w:val="432"/>
        </w:trPr>
        <w:tc>
          <w:tcPr>
            <w:tcW w:w="2880" w:type="dxa"/>
            <w:shd w:val="clear" w:color="auto" w:fill="FFFFFF"/>
            <w:vAlign w:val="center"/>
          </w:tcPr>
          <w:p w14:paraId="5DC94D26" w14:textId="5735E1A9" w:rsidR="00FD09FF" w:rsidRDefault="00FD09FF" w:rsidP="00EF6CD5">
            <w:pPr>
              <w:pStyle w:val="Header"/>
              <w:rPr>
                <w:b w:val="0"/>
                <w:bCs w:val="0"/>
              </w:rPr>
            </w:pPr>
            <w:r>
              <w:rPr>
                <w:b w:val="0"/>
                <w:bCs w:val="0"/>
              </w:rPr>
              <w:t>ERCOT 102819</w:t>
            </w:r>
          </w:p>
        </w:tc>
        <w:tc>
          <w:tcPr>
            <w:tcW w:w="7560" w:type="dxa"/>
            <w:vAlign w:val="center"/>
          </w:tcPr>
          <w:p w14:paraId="0EA189F8" w14:textId="5E36FB5C" w:rsidR="00FD09FF" w:rsidRDefault="00FD09FF" w:rsidP="009D1913">
            <w:pPr>
              <w:pStyle w:val="NormalArial"/>
            </w:pPr>
            <w:r>
              <w:t>Modified the Hub Bus names</w:t>
            </w:r>
            <w:r w:rsidR="009D1913">
              <w:t xml:space="preserve"> within Section 3.5.2.6</w:t>
            </w:r>
            <w:r>
              <w:t xml:space="preserve"> to ensure unique names for each</w:t>
            </w:r>
          </w:p>
        </w:tc>
      </w:tr>
      <w:tr w:rsidR="00FD09FF" w14:paraId="027DDD60" w14:textId="77777777" w:rsidTr="00EF6CD5">
        <w:trPr>
          <w:trHeight w:val="432"/>
        </w:trPr>
        <w:tc>
          <w:tcPr>
            <w:tcW w:w="2880" w:type="dxa"/>
            <w:shd w:val="clear" w:color="auto" w:fill="FFFFFF"/>
            <w:vAlign w:val="center"/>
          </w:tcPr>
          <w:p w14:paraId="37938A60" w14:textId="514F6F4A" w:rsidR="00FD09FF" w:rsidRDefault="00FD09FF" w:rsidP="00EF6CD5">
            <w:pPr>
              <w:pStyle w:val="Header"/>
              <w:rPr>
                <w:b w:val="0"/>
                <w:bCs w:val="0"/>
              </w:rPr>
            </w:pPr>
            <w:r>
              <w:rPr>
                <w:b w:val="0"/>
                <w:bCs w:val="0"/>
              </w:rPr>
              <w:t>ERCOT 110519</w:t>
            </w:r>
          </w:p>
        </w:tc>
        <w:tc>
          <w:tcPr>
            <w:tcW w:w="7560" w:type="dxa"/>
            <w:vAlign w:val="center"/>
          </w:tcPr>
          <w:p w14:paraId="3230501B" w14:textId="64574E42" w:rsidR="00FD09FF" w:rsidRDefault="00FD09FF" w:rsidP="005C431D">
            <w:pPr>
              <w:pStyle w:val="NormalArial"/>
            </w:pPr>
            <w:r>
              <w:t xml:space="preserve">Provided the analysis requested </w:t>
            </w:r>
            <w:r w:rsidR="005C431D">
              <w:t>at</w:t>
            </w:r>
            <w:r>
              <w:t xml:space="preserve"> the October</w:t>
            </w:r>
            <w:r w:rsidR="00742ADD">
              <w:t xml:space="preserve"> 10, 2019</w:t>
            </w:r>
            <w:r>
              <w:t xml:space="preserve"> PRS</w:t>
            </w:r>
            <w:r w:rsidR="00742ADD">
              <w:t xml:space="preserve"> meeting</w:t>
            </w:r>
            <w:r>
              <w:t xml:space="preserve"> regarding system limitations on creation of future Hub Buses and cost estimates to address them</w:t>
            </w:r>
          </w:p>
        </w:tc>
      </w:tr>
    </w:tbl>
    <w:p w14:paraId="3E716FEF" w14:textId="77777777" w:rsidR="007B6853" w:rsidRDefault="007B6853" w:rsidP="007B685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7B6853" w14:paraId="4927D60E" w14:textId="77777777" w:rsidTr="00EF6CD5">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20DFEA2F" w14:textId="77777777" w:rsidR="007B6853" w:rsidRDefault="007B6853" w:rsidP="00EF6CD5">
            <w:pPr>
              <w:pStyle w:val="NormalArial"/>
              <w:jc w:val="center"/>
              <w:rPr>
                <w:b/>
              </w:rPr>
            </w:pPr>
            <w:r w:rsidRPr="0013583E">
              <w:rPr>
                <w:b/>
              </w:rPr>
              <w:t>Market Rules Notes</w:t>
            </w:r>
          </w:p>
        </w:tc>
      </w:tr>
    </w:tbl>
    <w:p w14:paraId="7F7BFCCE" w14:textId="135BDADF" w:rsidR="001117D4" w:rsidRPr="0003648D" w:rsidRDefault="001117D4" w:rsidP="00704E61">
      <w:pPr>
        <w:tabs>
          <w:tab w:val="num" w:pos="0"/>
        </w:tabs>
        <w:spacing w:before="120" w:after="120"/>
        <w:rPr>
          <w:rFonts w:ascii="Arial" w:hAnsi="Arial" w:cs="Arial"/>
        </w:rPr>
      </w:pPr>
      <w:r w:rsidRPr="0003648D">
        <w:rPr>
          <w:rFonts w:ascii="Arial" w:hAnsi="Arial" w:cs="Arial"/>
        </w:rPr>
        <w:t>Please note the baseline Protocol lang</w:t>
      </w:r>
      <w:r>
        <w:rPr>
          <w:rFonts w:ascii="Arial" w:hAnsi="Arial" w:cs="Arial"/>
        </w:rPr>
        <w:t>uage in the following section(s)</w:t>
      </w:r>
      <w:r w:rsidRPr="0003648D">
        <w:rPr>
          <w:rFonts w:ascii="Arial" w:hAnsi="Arial" w:cs="Arial"/>
        </w:rPr>
        <w:t xml:space="preserve"> has been updated to reflect the incorp</w:t>
      </w:r>
      <w:r>
        <w:rPr>
          <w:rFonts w:ascii="Arial" w:hAnsi="Arial" w:cs="Arial"/>
        </w:rPr>
        <w:t>oration of the following NPRR</w:t>
      </w:r>
      <w:r w:rsidR="004E0EAA">
        <w:rPr>
          <w:rFonts w:ascii="Arial" w:hAnsi="Arial" w:cs="Arial"/>
        </w:rPr>
        <w:t>(</w:t>
      </w:r>
      <w:r>
        <w:rPr>
          <w:rFonts w:ascii="Arial" w:hAnsi="Arial" w:cs="Arial"/>
        </w:rPr>
        <w:t>s</w:t>
      </w:r>
      <w:r w:rsidR="004E0EAA">
        <w:rPr>
          <w:rFonts w:ascii="Arial" w:hAnsi="Arial" w:cs="Arial"/>
        </w:rPr>
        <w:t>)</w:t>
      </w:r>
      <w:r w:rsidRPr="0003648D">
        <w:rPr>
          <w:rFonts w:ascii="Arial" w:hAnsi="Arial" w:cs="Arial"/>
        </w:rPr>
        <w:t xml:space="preserve"> into the Protocols:</w:t>
      </w:r>
    </w:p>
    <w:p w14:paraId="22B6ADCC" w14:textId="77777777" w:rsidR="001117D4" w:rsidRDefault="001117D4" w:rsidP="00704E61">
      <w:pPr>
        <w:numPr>
          <w:ilvl w:val="0"/>
          <w:numId w:val="21"/>
        </w:numPr>
        <w:spacing w:before="120"/>
        <w:rPr>
          <w:rFonts w:ascii="Arial" w:hAnsi="Arial" w:cs="Arial"/>
        </w:rPr>
      </w:pPr>
      <w:r>
        <w:rPr>
          <w:rFonts w:ascii="Arial" w:hAnsi="Arial" w:cs="Arial"/>
        </w:rPr>
        <w:t xml:space="preserve">NPRR931, </w:t>
      </w:r>
      <w:r w:rsidRPr="007B6853">
        <w:rPr>
          <w:rFonts w:ascii="Arial" w:hAnsi="Arial" w:cs="Arial"/>
        </w:rPr>
        <w:t>As Built Hub Average Calculation</w:t>
      </w:r>
      <w:r>
        <w:rPr>
          <w:rFonts w:ascii="Arial" w:hAnsi="Arial" w:cs="Arial"/>
        </w:rPr>
        <w:t xml:space="preserve"> (incorporated 9/1/19)</w:t>
      </w:r>
    </w:p>
    <w:p w14:paraId="55361F69" w14:textId="77777777" w:rsidR="001117D4" w:rsidRPr="007B6853" w:rsidRDefault="001117D4" w:rsidP="001117D4">
      <w:pPr>
        <w:numPr>
          <w:ilvl w:val="1"/>
          <w:numId w:val="21"/>
        </w:numPr>
        <w:spacing w:after="120"/>
        <w:rPr>
          <w:rFonts w:ascii="Arial" w:hAnsi="Arial" w:cs="Arial"/>
        </w:rPr>
      </w:pPr>
      <w:r>
        <w:rPr>
          <w:rFonts w:ascii="Arial" w:hAnsi="Arial" w:cs="Arial"/>
        </w:rPr>
        <w:t>Section 3.5.2.6</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00BC5B1" w14:textId="77777777">
        <w:trPr>
          <w:trHeight w:val="350"/>
        </w:trPr>
        <w:tc>
          <w:tcPr>
            <w:tcW w:w="10440" w:type="dxa"/>
            <w:tcBorders>
              <w:bottom w:val="single" w:sz="4" w:space="0" w:color="auto"/>
            </w:tcBorders>
            <w:shd w:val="clear" w:color="auto" w:fill="FFFFFF"/>
            <w:vAlign w:val="center"/>
          </w:tcPr>
          <w:p w14:paraId="56B2AFB6" w14:textId="77777777" w:rsidR="009A3772" w:rsidRDefault="009A3772">
            <w:pPr>
              <w:pStyle w:val="Header"/>
              <w:jc w:val="center"/>
            </w:pPr>
            <w:r>
              <w:lastRenderedPageBreak/>
              <w:t>Proposed Protocol Language Revision</w:t>
            </w:r>
          </w:p>
        </w:tc>
      </w:tr>
    </w:tbl>
    <w:p w14:paraId="01FACF01" w14:textId="77777777" w:rsidR="00577A93" w:rsidRPr="00754830" w:rsidRDefault="00577A93" w:rsidP="00577A93">
      <w:pPr>
        <w:keepNext/>
        <w:widowControl w:val="0"/>
        <w:tabs>
          <w:tab w:val="left" w:pos="1260"/>
        </w:tabs>
        <w:snapToGrid w:val="0"/>
        <w:spacing w:before="480" w:after="240"/>
        <w:ind w:left="1267" w:hanging="1267"/>
        <w:outlineLvl w:val="3"/>
        <w:rPr>
          <w:ins w:id="0" w:author="DC Energy" w:date="2019-05-07T11:24:00Z"/>
          <w:b/>
        </w:rPr>
      </w:pPr>
      <w:bookmarkStart w:id="1" w:name="_GoBack"/>
      <w:ins w:id="2" w:author="DC Energy" w:date="2019-05-07T11:24:00Z">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ins>
    </w:p>
    <w:p w14:paraId="0DE40E0B" w14:textId="77777777" w:rsidR="00577A93" w:rsidRDefault="00577A93" w:rsidP="00577A93">
      <w:pPr>
        <w:spacing w:after="240"/>
        <w:ind w:left="720" w:hanging="720"/>
        <w:rPr>
          <w:ins w:id="3" w:author="DC Energy" w:date="2019-05-07T11:24:00Z"/>
          <w:iCs/>
        </w:rPr>
      </w:pPr>
      <w:ins w:id="4" w:author="DC Energy" w:date="2019-05-07T11:24:00Z">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ins>
    </w:p>
    <w:tbl>
      <w:tblPr>
        <w:tblW w:w="6181" w:type="dxa"/>
        <w:tblInd w:w="108" w:type="dxa"/>
        <w:tblLook w:val="04A0" w:firstRow="1" w:lastRow="0" w:firstColumn="1" w:lastColumn="0" w:noHBand="0" w:noVBand="1"/>
      </w:tblPr>
      <w:tblGrid>
        <w:gridCol w:w="773"/>
        <w:gridCol w:w="3240"/>
        <w:gridCol w:w="868"/>
        <w:gridCol w:w="1300"/>
      </w:tblGrid>
      <w:tr w:rsidR="00577A93" w14:paraId="00ABE504" w14:textId="77777777" w:rsidTr="00577A93">
        <w:trPr>
          <w:trHeight w:val="320"/>
          <w:ins w:id="5" w:author="DC Energy" w:date="2019-05-07T11:24:00Z"/>
        </w:trPr>
        <w:tc>
          <w:tcPr>
            <w:tcW w:w="773" w:type="dxa"/>
            <w:tcBorders>
              <w:top w:val="nil"/>
              <w:left w:val="nil"/>
              <w:bottom w:val="nil"/>
              <w:right w:val="nil"/>
            </w:tcBorders>
            <w:shd w:val="clear" w:color="auto" w:fill="auto"/>
            <w:noWrap/>
            <w:vAlign w:val="bottom"/>
            <w:hideMark/>
          </w:tcPr>
          <w:p w14:paraId="00FB63B7" w14:textId="77777777" w:rsidR="00577A93" w:rsidRPr="009C4E8D" w:rsidRDefault="00577A93" w:rsidP="00577A93">
            <w:pPr>
              <w:rPr>
                <w:ins w:id="6" w:author="DC Energy" w:date="2019-05-07T11:24:00Z"/>
                <w:rFonts w:ascii="Arial" w:hAnsi="Arial" w:cs="Arial"/>
                <w:sz w:val="20"/>
                <w:szCs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2D11F0" w14:textId="77777777" w:rsidR="00577A93" w:rsidRPr="009C4E8D" w:rsidRDefault="00577A93" w:rsidP="00577A93">
            <w:pPr>
              <w:rPr>
                <w:ins w:id="7" w:author="DC Energy" w:date="2019-05-07T11:24:00Z"/>
                <w:rFonts w:ascii="Arial" w:hAnsi="Arial" w:cs="Arial"/>
                <w:color w:val="000000"/>
                <w:sz w:val="20"/>
                <w:szCs w:val="20"/>
              </w:rPr>
            </w:pPr>
            <w:ins w:id="8" w:author="DC Energy" w:date="2019-05-07T11:24:00Z">
              <w:r w:rsidRPr="009C4E8D">
                <w:rPr>
                  <w:rFonts w:ascii="Arial" w:hAnsi="Arial" w:cs="Arial"/>
                  <w:color w:val="000000"/>
                  <w:sz w:val="20"/>
                  <w:szCs w:val="20"/>
                </w:rPr>
                <w:t>ERCOT Operations</w:t>
              </w:r>
            </w:ins>
          </w:p>
        </w:tc>
        <w:tc>
          <w:tcPr>
            <w:tcW w:w="868" w:type="dxa"/>
            <w:tcBorders>
              <w:top w:val="nil"/>
              <w:left w:val="nil"/>
              <w:bottom w:val="nil"/>
              <w:right w:val="nil"/>
            </w:tcBorders>
            <w:shd w:val="clear" w:color="auto" w:fill="auto"/>
            <w:noWrap/>
            <w:vAlign w:val="bottom"/>
            <w:hideMark/>
          </w:tcPr>
          <w:p w14:paraId="2715EF58" w14:textId="77777777" w:rsidR="00577A93" w:rsidRPr="009C4E8D" w:rsidRDefault="00577A93" w:rsidP="00577A93">
            <w:pPr>
              <w:rPr>
                <w:ins w:id="9" w:author="DC Energy" w:date="2019-05-07T11:24:00Z"/>
                <w:rFonts w:ascii="Arial" w:hAnsi="Arial" w:cs="Arial"/>
                <w:color w:val="000000"/>
                <w:sz w:val="20"/>
                <w:szCs w:val="20"/>
              </w:rPr>
            </w:pPr>
          </w:p>
        </w:tc>
        <w:tc>
          <w:tcPr>
            <w:tcW w:w="1300" w:type="dxa"/>
            <w:tcBorders>
              <w:top w:val="nil"/>
              <w:left w:val="nil"/>
              <w:bottom w:val="nil"/>
              <w:right w:val="nil"/>
            </w:tcBorders>
            <w:shd w:val="clear" w:color="auto" w:fill="auto"/>
            <w:noWrap/>
            <w:vAlign w:val="bottom"/>
            <w:hideMark/>
          </w:tcPr>
          <w:p w14:paraId="0F8BC908" w14:textId="77777777" w:rsidR="00577A93" w:rsidRPr="009C4E8D" w:rsidRDefault="00577A93" w:rsidP="00577A93">
            <w:pPr>
              <w:jc w:val="center"/>
              <w:rPr>
                <w:ins w:id="10" w:author="DC Energy" w:date="2019-05-07T11:24:00Z"/>
                <w:rFonts w:ascii="Arial" w:hAnsi="Arial" w:cs="Arial"/>
                <w:sz w:val="20"/>
                <w:szCs w:val="20"/>
              </w:rPr>
            </w:pPr>
          </w:p>
        </w:tc>
      </w:tr>
      <w:tr w:rsidR="00577A93" w14:paraId="7A1DE8F4" w14:textId="77777777" w:rsidTr="00577A93">
        <w:trPr>
          <w:trHeight w:val="320"/>
          <w:ins w:id="11" w:author="DC Energy" w:date="2019-05-07T11:24:00Z"/>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7D8B44" w14:textId="77777777" w:rsidR="00577A93" w:rsidRPr="009C4E8D" w:rsidRDefault="00577A93" w:rsidP="00577A93">
            <w:pPr>
              <w:rPr>
                <w:ins w:id="12" w:author="DC Energy" w:date="2019-05-07T11:24:00Z"/>
                <w:rFonts w:ascii="Arial" w:hAnsi="Arial" w:cs="Arial"/>
                <w:color w:val="000000"/>
                <w:sz w:val="20"/>
                <w:szCs w:val="20"/>
              </w:rPr>
            </w:pPr>
            <w:ins w:id="13" w:author="DC Energy" w:date="2019-05-07T11:24:00Z">
              <w:r w:rsidRPr="009C4E8D">
                <w:rPr>
                  <w:rFonts w:ascii="Arial" w:hAnsi="Arial" w:cs="Arial"/>
                  <w:color w:val="000000"/>
                  <w:sz w:val="20"/>
                  <w:szCs w:val="20"/>
                </w:rPr>
                <w:t>No.</w:t>
              </w:r>
            </w:ins>
          </w:p>
        </w:tc>
        <w:tc>
          <w:tcPr>
            <w:tcW w:w="3240" w:type="dxa"/>
            <w:tcBorders>
              <w:top w:val="nil"/>
              <w:left w:val="nil"/>
              <w:bottom w:val="single" w:sz="4" w:space="0" w:color="auto"/>
              <w:right w:val="single" w:sz="4" w:space="0" w:color="auto"/>
            </w:tcBorders>
            <w:shd w:val="clear" w:color="auto" w:fill="auto"/>
            <w:noWrap/>
            <w:vAlign w:val="bottom"/>
            <w:hideMark/>
          </w:tcPr>
          <w:p w14:paraId="34548E1D" w14:textId="77777777" w:rsidR="00577A93" w:rsidRPr="009C4E8D" w:rsidRDefault="00577A93" w:rsidP="00577A93">
            <w:pPr>
              <w:jc w:val="center"/>
              <w:rPr>
                <w:ins w:id="14" w:author="DC Energy" w:date="2019-05-07T11:24:00Z"/>
                <w:rFonts w:ascii="Arial" w:hAnsi="Arial" w:cs="Arial"/>
                <w:color w:val="000000"/>
                <w:sz w:val="20"/>
                <w:szCs w:val="20"/>
              </w:rPr>
            </w:pPr>
            <w:ins w:id="15" w:author="DC Energy" w:date="2019-05-07T11:24:00Z">
              <w:r w:rsidRPr="009C4E8D">
                <w:rPr>
                  <w:rFonts w:ascii="Arial" w:hAnsi="Arial" w:cs="Arial"/>
                  <w:color w:val="000000"/>
                  <w:sz w:val="20"/>
                  <w:szCs w:val="20"/>
                </w:rPr>
                <w:t>Hub Bus</w:t>
              </w:r>
            </w:ins>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2ADCCEBF" w14:textId="77777777" w:rsidR="00577A93" w:rsidRPr="009C4E8D" w:rsidRDefault="00577A93" w:rsidP="00577A93">
            <w:pPr>
              <w:jc w:val="center"/>
              <w:rPr>
                <w:ins w:id="16" w:author="DC Energy" w:date="2019-05-07T11:24:00Z"/>
                <w:rFonts w:ascii="Arial" w:hAnsi="Arial" w:cs="Arial"/>
                <w:color w:val="000000"/>
                <w:sz w:val="20"/>
                <w:szCs w:val="20"/>
              </w:rPr>
            </w:pPr>
            <w:ins w:id="17" w:author="DC Energy" w:date="2019-05-07T11:24:00Z">
              <w:r w:rsidRPr="009C4E8D">
                <w:rPr>
                  <w:rFonts w:ascii="Arial" w:hAnsi="Arial" w:cs="Arial"/>
                  <w:color w:val="000000"/>
                  <w:sz w:val="20"/>
                  <w:szCs w:val="20"/>
                </w:rPr>
                <w:t>kV</w:t>
              </w:r>
            </w:ins>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3F4318D" w14:textId="77777777" w:rsidR="00577A93" w:rsidRPr="009C4E8D" w:rsidRDefault="00577A93" w:rsidP="00577A93">
            <w:pPr>
              <w:jc w:val="center"/>
              <w:rPr>
                <w:ins w:id="18" w:author="DC Energy" w:date="2019-05-07T11:24:00Z"/>
                <w:rFonts w:ascii="Arial" w:hAnsi="Arial" w:cs="Arial"/>
                <w:color w:val="000000"/>
                <w:sz w:val="20"/>
                <w:szCs w:val="20"/>
              </w:rPr>
            </w:pPr>
            <w:ins w:id="19" w:author="DC Energy" w:date="2019-05-07T11:24:00Z">
              <w:r w:rsidRPr="009C4E8D">
                <w:rPr>
                  <w:rFonts w:ascii="Arial" w:hAnsi="Arial" w:cs="Arial"/>
                  <w:color w:val="000000"/>
                  <w:sz w:val="20"/>
                  <w:szCs w:val="20"/>
                </w:rPr>
                <w:t>Hub</w:t>
              </w:r>
            </w:ins>
          </w:p>
        </w:tc>
      </w:tr>
      <w:tr w:rsidR="00577A93" w:rsidDel="00054558" w14:paraId="0CA4A6B0" w14:textId="77777777" w:rsidTr="00577A93">
        <w:trPr>
          <w:trHeight w:val="320"/>
          <w:ins w:id="20" w:author="DC Energy" w:date="2019-05-07T11:24:00Z"/>
          <w:del w:id="21" w:author="DC Energy 080619" w:date="2019-08-06T12:5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87EC6DC" w14:textId="77777777" w:rsidR="00577A93" w:rsidRPr="009C4E8D" w:rsidDel="00054558" w:rsidRDefault="00577A93" w:rsidP="00577A93">
            <w:pPr>
              <w:jc w:val="right"/>
              <w:rPr>
                <w:ins w:id="22" w:author="DC Energy" w:date="2019-05-07T11:24:00Z"/>
                <w:del w:id="23" w:author="DC Energy 080619" w:date="2019-08-06T12:54:00Z"/>
                <w:rFonts w:ascii="Arial" w:hAnsi="Arial" w:cs="Arial"/>
                <w:color w:val="000000"/>
                <w:sz w:val="20"/>
                <w:szCs w:val="20"/>
              </w:rPr>
            </w:pPr>
            <w:ins w:id="24" w:author="DC Energy" w:date="2019-05-07T11:24:00Z">
              <w:del w:id="25" w:author="DC Energy 080619" w:date="2019-08-06T12:54:00Z">
                <w:r w:rsidRPr="009C4E8D" w:rsidDel="00054558">
                  <w:rPr>
                    <w:rFonts w:ascii="Arial" w:hAnsi="Arial" w:cs="Arial"/>
                    <w:color w:val="000000"/>
                    <w:sz w:val="20"/>
                    <w:szCs w:val="20"/>
                  </w:rPr>
                  <w:delText>1</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629FC740" w14:textId="77777777" w:rsidR="00577A93" w:rsidRPr="009C4E8D" w:rsidDel="00054558" w:rsidRDefault="00577A93" w:rsidP="00577A93">
            <w:pPr>
              <w:rPr>
                <w:ins w:id="26" w:author="DC Energy" w:date="2019-05-07T11:24:00Z"/>
                <w:del w:id="27" w:author="DC Energy 080619" w:date="2019-08-06T12:54:00Z"/>
                <w:rFonts w:ascii="Arial" w:hAnsi="Arial" w:cs="Arial"/>
                <w:color w:val="000000"/>
                <w:sz w:val="20"/>
                <w:szCs w:val="20"/>
              </w:rPr>
            </w:pPr>
            <w:ins w:id="28" w:author="DC Energy" w:date="2019-05-07T11:24:00Z">
              <w:del w:id="29" w:author="DC Energy 080619" w:date="2019-08-06T12:54:00Z">
                <w:r w:rsidRPr="009C4E8D" w:rsidDel="00054558">
                  <w:rPr>
                    <w:rFonts w:ascii="Arial" w:hAnsi="Arial" w:cs="Arial"/>
                    <w:color w:val="000000"/>
                    <w:sz w:val="20"/>
                    <w:szCs w:val="20"/>
                  </w:rPr>
                  <w:delText>ADERHOLD</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26ABE095" w14:textId="77777777" w:rsidR="00577A93" w:rsidRPr="009C4E8D" w:rsidDel="00054558" w:rsidRDefault="00577A93" w:rsidP="00577A93">
            <w:pPr>
              <w:jc w:val="center"/>
              <w:rPr>
                <w:ins w:id="30" w:author="DC Energy" w:date="2019-05-07T11:24:00Z"/>
                <w:del w:id="31" w:author="DC Energy 080619" w:date="2019-08-06T12:54:00Z"/>
                <w:rFonts w:ascii="Arial" w:hAnsi="Arial" w:cs="Arial"/>
                <w:color w:val="000000"/>
                <w:sz w:val="20"/>
                <w:szCs w:val="20"/>
              </w:rPr>
            </w:pPr>
            <w:ins w:id="32" w:author="DC Energy" w:date="2019-05-07T11:24:00Z">
              <w:del w:id="33" w:author="DC Energy 080619" w:date="2019-08-06T12:54: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2AD3710C" w14:textId="77777777" w:rsidR="00577A93" w:rsidRPr="009C4E8D" w:rsidDel="00054558" w:rsidRDefault="00577A93" w:rsidP="00577A93">
            <w:pPr>
              <w:jc w:val="center"/>
              <w:rPr>
                <w:ins w:id="34" w:author="DC Energy" w:date="2019-05-07T11:24:00Z"/>
                <w:del w:id="35" w:author="DC Energy 080619" w:date="2019-08-06T12:54:00Z"/>
                <w:rFonts w:ascii="Arial" w:hAnsi="Arial" w:cs="Arial"/>
                <w:color w:val="000000"/>
                <w:sz w:val="20"/>
                <w:szCs w:val="20"/>
              </w:rPr>
            </w:pPr>
            <w:ins w:id="36" w:author="DC Energy" w:date="2019-05-07T11:24:00Z">
              <w:del w:id="37" w:author="DC Energy 080619" w:date="2019-08-06T12:54:00Z">
                <w:r w:rsidRPr="009C4E8D" w:rsidDel="00054558">
                  <w:rPr>
                    <w:rFonts w:ascii="Arial" w:hAnsi="Arial" w:cs="Arial"/>
                    <w:color w:val="000000"/>
                    <w:sz w:val="20"/>
                    <w:szCs w:val="20"/>
                  </w:rPr>
                  <w:delText>LRGV</w:delText>
                </w:r>
              </w:del>
            </w:ins>
          </w:p>
        </w:tc>
      </w:tr>
      <w:tr w:rsidR="00577A93" w14:paraId="0A63A9D9" w14:textId="77777777" w:rsidTr="00577A93">
        <w:trPr>
          <w:trHeight w:val="320"/>
          <w:ins w:id="38"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9B72CC" w14:textId="77777777" w:rsidR="00577A93" w:rsidRPr="009C4E8D" w:rsidRDefault="00577A93" w:rsidP="00577A93">
            <w:pPr>
              <w:jc w:val="right"/>
              <w:rPr>
                <w:ins w:id="39" w:author="DC Energy" w:date="2019-05-07T11:24:00Z"/>
                <w:rFonts w:ascii="Arial" w:hAnsi="Arial" w:cs="Arial"/>
                <w:color w:val="000000"/>
                <w:sz w:val="20"/>
                <w:szCs w:val="20"/>
              </w:rPr>
            </w:pPr>
            <w:ins w:id="40" w:author="DC Energy 080619" w:date="2019-08-06T13:05:00Z">
              <w:r>
                <w:rPr>
                  <w:rFonts w:ascii="Arial" w:hAnsi="Arial" w:cs="Arial"/>
                  <w:color w:val="000000"/>
                  <w:sz w:val="20"/>
                  <w:szCs w:val="20"/>
                </w:rPr>
                <w:t>1</w:t>
              </w:r>
            </w:ins>
            <w:ins w:id="41" w:author="DC Energy" w:date="2019-05-07T11:24:00Z">
              <w:del w:id="42" w:author="DC Energy 080619" w:date="2019-08-06T13:05:00Z">
                <w:r w:rsidRPr="009C4E8D" w:rsidDel="00EE5C67">
                  <w:rPr>
                    <w:rFonts w:ascii="Arial" w:hAnsi="Arial" w:cs="Arial"/>
                    <w:color w:val="000000"/>
                    <w:sz w:val="20"/>
                    <w:szCs w:val="20"/>
                  </w:rPr>
                  <w:delText>2</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1D8FD32E" w14:textId="77777777" w:rsidR="00577A93" w:rsidRPr="009C4E8D" w:rsidRDefault="00577A93" w:rsidP="00577A93">
            <w:pPr>
              <w:rPr>
                <w:ins w:id="43" w:author="DC Energy" w:date="2019-05-07T11:24:00Z"/>
                <w:rFonts w:ascii="Arial" w:hAnsi="Arial" w:cs="Arial"/>
                <w:color w:val="000000"/>
                <w:sz w:val="20"/>
                <w:szCs w:val="20"/>
              </w:rPr>
            </w:pPr>
            <w:ins w:id="44" w:author="DC Energy" w:date="2019-05-07T11:24:00Z">
              <w:r w:rsidRPr="009C4E8D">
                <w:rPr>
                  <w:rFonts w:ascii="Arial" w:hAnsi="Arial" w:cs="Arial"/>
                  <w:color w:val="000000"/>
                  <w:sz w:val="20"/>
                  <w:szCs w:val="20"/>
                </w:rPr>
                <w:t>AIRPORT</w:t>
              </w:r>
            </w:ins>
          </w:p>
        </w:tc>
        <w:tc>
          <w:tcPr>
            <w:tcW w:w="868" w:type="dxa"/>
            <w:tcBorders>
              <w:top w:val="nil"/>
              <w:left w:val="nil"/>
              <w:bottom w:val="single" w:sz="4" w:space="0" w:color="auto"/>
              <w:right w:val="single" w:sz="4" w:space="0" w:color="auto"/>
            </w:tcBorders>
            <w:shd w:val="clear" w:color="auto" w:fill="auto"/>
            <w:noWrap/>
            <w:vAlign w:val="bottom"/>
            <w:hideMark/>
          </w:tcPr>
          <w:p w14:paraId="31A541BC" w14:textId="77777777" w:rsidR="00577A93" w:rsidRPr="009C4E8D" w:rsidRDefault="00577A93" w:rsidP="00577A93">
            <w:pPr>
              <w:jc w:val="center"/>
              <w:rPr>
                <w:ins w:id="45" w:author="DC Energy" w:date="2019-05-07T11:24:00Z"/>
                <w:rFonts w:ascii="Arial" w:hAnsi="Arial" w:cs="Arial"/>
                <w:color w:val="000000"/>
                <w:sz w:val="20"/>
                <w:szCs w:val="20"/>
              </w:rPr>
            </w:pPr>
            <w:ins w:id="46"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2BD7A1B7" w14:textId="77777777" w:rsidR="00577A93" w:rsidRPr="009C4E8D" w:rsidRDefault="00577A93" w:rsidP="00577A93">
            <w:pPr>
              <w:jc w:val="center"/>
              <w:rPr>
                <w:ins w:id="47" w:author="DC Energy" w:date="2019-05-07T11:24:00Z"/>
                <w:rFonts w:ascii="Arial" w:hAnsi="Arial" w:cs="Arial"/>
                <w:color w:val="000000"/>
                <w:sz w:val="20"/>
                <w:szCs w:val="20"/>
              </w:rPr>
            </w:pPr>
            <w:ins w:id="48" w:author="DC Energy" w:date="2019-05-07T11:24:00Z">
              <w:r w:rsidRPr="009C4E8D">
                <w:rPr>
                  <w:rFonts w:ascii="Arial" w:hAnsi="Arial" w:cs="Arial"/>
                  <w:color w:val="000000"/>
                  <w:sz w:val="20"/>
                  <w:szCs w:val="20"/>
                </w:rPr>
                <w:t>LRGV</w:t>
              </w:r>
            </w:ins>
          </w:p>
        </w:tc>
      </w:tr>
      <w:tr w:rsidR="00577A93" w14:paraId="2B1323CE" w14:textId="77777777" w:rsidTr="00577A93">
        <w:trPr>
          <w:trHeight w:val="320"/>
          <w:ins w:id="49"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C779E6F" w14:textId="77777777" w:rsidR="00577A93" w:rsidRPr="009C4E8D" w:rsidRDefault="00577A93" w:rsidP="00577A93">
            <w:pPr>
              <w:jc w:val="right"/>
              <w:rPr>
                <w:ins w:id="50" w:author="DC Energy" w:date="2019-05-07T11:24:00Z"/>
                <w:rFonts w:ascii="Arial" w:hAnsi="Arial" w:cs="Arial"/>
                <w:color w:val="000000"/>
                <w:sz w:val="20"/>
                <w:szCs w:val="20"/>
              </w:rPr>
            </w:pPr>
            <w:ins w:id="51" w:author="DC Energy 080619" w:date="2019-08-06T13:05:00Z">
              <w:r>
                <w:rPr>
                  <w:rFonts w:ascii="Arial" w:hAnsi="Arial" w:cs="Arial"/>
                  <w:color w:val="000000"/>
                  <w:sz w:val="20"/>
                  <w:szCs w:val="20"/>
                </w:rPr>
                <w:t>2</w:t>
              </w:r>
            </w:ins>
            <w:ins w:id="52" w:author="DC Energy" w:date="2019-05-07T11:24:00Z">
              <w:del w:id="53" w:author="DC Energy 080619" w:date="2019-08-06T13:05:00Z">
                <w:r w:rsidRPr="009C4E8D" w:rsidDel="00EE5C67">
                  <w:rPr>
                    <w:rFonts w:ascii="Arial" w:hAnsi="Arial" w:cs="Arial"/>
                    <w:color w:val="000000"/>
                    <w:sz w:val="20"/>
                    <w:szCs w:val="20"/>
                  </w:rPr>
                  <w:delText>3</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0405CF6F" w14:textId="77777777" w:rsidR="00577A93" w:rsidRPr="009C4E8D" w:rsidRDefault="00577A93" w:rsidP="00577A93">
            <w:pPr>
              <w:rPr>
                <w:ins w:id="54" w:author="DC Energy" w:date="2019-05-07T11:24:00Z"/>
                <w:rFonts w:ascii="Arial" w:hAnsi="Arial" w:cs="Arial"/>
                <w:color w:val="000000"/>
                <w:sz w:val="20"/>
                <w:szCs w:val="20"/>
              </w:rPr>
            </w:pPr>
            <w:ins w:id="55" w:author="DC Energy" w:date="2019-05-07T11:24:00Z">
              <w:r w:rsidRPr="009C4E8D">
                <w:rPr>
                  <w:rFonts w:ascii="Arial" w:hAnsi="Arial" w:cs="Arial"/>
                  <w:color w:val="000000"/>
                  <w:sz w:val="20"/>
                  <w:szCs w:val="20"/>
                </w:rPr>
                <w:t>ALBERTA</w:t>
              </w:r>
            </w:ins>
          </w:p>
        </w:tc>
        <w:tc>
          <w:tcPr>
            <w:tcW w:w="868" w:type="dxa"/>
            <w:tcBorders>
              <w:top w:val="nil"/>
              <w:left w:val="nil"/>
              <w:bottom w:val="single" w:sz="4" w:space="0" w:color="auto"/>
              <w:right w:val="single" w:sz="4" w:space="0" w:color="auto"/>
            </w:tcBorders>
            <w:shd w:val="clear" w:color="auto" w:fill="auto"/>
            <w:noWrap/>
            <w:vAlign w:val="bottom"/>
            <w:hideMark/>
          </w:tcPr>
          <w:p w14:paraId="6DF39742" w14:textId="77777777" w:rsidR="00577A93" w:rsidRPr="009C4E8D" w:rsidRDefault="00577A93" w:rsidP="00577A93">
            <w:pPr>
              <w:jc w:val="center"/>
              <w:rPr>
                <w:ins w:id="56" w:author="DC Energy" w:date="2019-05-07T11:24:00Z"/>
                <w:rFonts w:ascii="Arial" w:hAnsi="Arial" w:cs="Arial"/>
                <w:color w:val="000000"/>
                <w:sz w:val="20"/>
                <w:szCs w:val="20"/>
              </w:rPr>
            </w:pPr>
            <w:ins w:id="57"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34FEB930" w14:textId="77777777" w:rsidR="00577A93" w:rsidRPr="009C4E8D" w:rsidRDefault="00577A93" w:rsidP="00577A93">
            <w:pPr>
              <w:jc w:val="center"/>
              <w:rPr>
                <w:ins w:id="58" w:author="DC Energy" w:date="2019-05-07T11:24:00Z"/>
                <w:rFonts w:ascii="Arial" w:hAnsi="Arial" w:cs="Arial"/>
                <w:color w:val="000000"/>
                <w:sz w:val="20"/>
                <w:szCs w:val="20"/>
              </w:rPr>
            </w:pPr>
            <w:ins w:id="59" w:author="DC Energy" w:date="2019-05-07T11:24:00Z">
              <w:r w:rsidRPr="009C4E8D">
                <w:rPr>
                  <w:rFonts w:ascii="Arial" w:hAnsi="Arial" w:cs="Arial"/>
                  <w:color w:val="000000"/>
                  <w:sz w:val="20"/>
                  <w:szCs w:val="20"/>
                </w:rPr>
                <w:t>LRGV</w:t>
              </w:r>
            </w:ins>
          </w:p>
        </w:tc>
      </w:tr>
      <w:tr w:rsidR="00577A93" w:rsidDel="00054558" w14:paraId="20D94A4A" w14:textId="77777777" w:rsidTr="00577A93">
        <w:trPr>
          <w:trHeight w:val="320"/>
          <w:ins w:id="60" w:author="DC Energy" w:date="2019-05-07T11:24:00Z"/>
          <w:del w:id="61" w:author="DC Energy 080619" w:date="2019-08-06T12:5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851669D" w14:textId="77777777" w:rsidR="00577A93" w:rsidRPr="009C4E8D" w:rsidDel="00054558" w:rsidRDefault="00577A93" w:rsidP="00577A93">
            <w:pPr>
              <w:jc w:val="right"/>
              <w:rPr>
                <w:ins w:id="62" w:author="DC Energy" w:date="2019-05-07T11:24:00Z"/>
                <w:del w:id="63" w:author="DC Energy 080619" w:date="2019-08-06T12:54:00Z"/>
                <w:rFonts w:ascii="Arial" w:hAnsi="Arial" w:cs="Arial"/>
                <w:color w:val="000000"/>
                <w:sz w:val="20"/>
                <w:szCs w:val="20"/>
              </w:rPr>
            </w:pPr>
            <w:ins w:id="64" w:author="DC Energy" w:date="2019-05-07T11:24:00Z">
              <w:del w:id="65" w:author="DC Energy 080619" w:date="2019-08-06T12:54:00Z">
                <w:r w:rsidRPr="009C4E8D" w:rsidDel="00054558">
                  <w:rPr>
                    <w:rFonts w:ascii="Arial" w:hAnsi="Arial" w:cs="Arial"/>
                    <w:color w:val="000000"/>
                    <w:sz w:val="20"/>
                    <w:szCs w:val="20"/>
                  </w:rPr>
                  <w:delText>4</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05DA412C" w14:textId="77777777" w:rsidR="00577A93" w:rsidRPr="009C4E8D" w:rsidDel="00054558" w:rsidRDefault="00577A93" w:rsidP="00577A93">
            <w:pPr>
              <w:rPr>
                <w:ins w:id="66" w:author="DC Energy" w:date="2019-05-07T11:24:00Z"/>
                <w:del w:id="67" w:author="DC Energy 080619" w:date="2019-08-06T12:54:00Z"/>
                <w:rFonts w:ascii="Arial" w:hAnsi="Arial" w:cs="Arial"/>
                <w:color w:val="000000"/>
                <w:sz w:val="20"/>
                <w:szCs w:val="20"/>
              </w:rPr>
            </w:pPr>
            <w:ins w:id="68" w:author="DC Energy" w:date="2019-05-07T11:24:00Z">
              <w:del w:id="69" w:author="DC Energy 080619" w:date="2019-08-06T12:54:00Z">
                <w:r w:rsidRPr="009C4E8D" w:rsidDel="00054558">
                  <w:rPr>
                    <w:rFonts w:ascii="Arial" w:hAnsi="Arial" w:cs="Arial"/>
                    <w:color w:val="000000"/>
                    <w:sz w:val="20"/>
                    <w:szCs w:val="20"/>
                  </w:rPr>
                  <w:delText>ALTON_MV</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2102E7F0" w14:textId="77777777" w:rsidR="00577A93" w:rsidRPr="009C4E8D" w:rsidDel="00054558" w:rsidRDefault="00577A93" w:rsidP="00577A93">
            <w:pPr>
              <w:jc w:val="center"/>
              <w:rPr>
                <w:ins w:id="70" w:author="DC Energy" w:date="2019-05-07T11:24:00Z"/>
                <w:del w:id="71" w:author="DC Energy 080619" w:date="2019-08-06T12:54:00Z"/>
                <w:rFonts w:ascii="Arial" w:hAnsi="Arial" w:cs="Arial"/>
                <w:color w:val="000000"/>
                <w:sz w:val="20"/>
                <w:szCs w:val="20"/>
              </w:rPr>
            </w:pPr>
            <w:ins w:id="72" w:author="DC Energy" w:date="2019-05-07T11:24:00Z">
              <w:del w:id="73" w:author="DC Energy 080619" w:date="2019-08-06T12:54: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0788A973" w14:textId="77777777" w:rsidR="00577A93" w:rsidRPr="009C4E8D" w:rsidDel="00054558" w:rsidRDefault="00577A93" w:rsidP="00577A93">
            <w:pPr>
              <w:jc w:val="center"/>
              <w:rPr>
                <w:ins w:id="74" w:author="DC Energy" w:date="2019-05-07T11:24:00Z"/>
                <w:del w:id="75" w:author="DC Energy 080619" w:date="2019-08-06T12:54:00Z"/>
                <w:rFonts w:ascii="Arial" w:hAnsi="Arial" w:cs="Arial"/>
                <w:color w:val="000000"/>
                <w:sz w:val="20"/>
                <w:szCs w:val="20"/>
              </w:rPr>
            </w:pPr>
            <w:ins w:id="76" w:author="DC Energy" w:date="2019-05-07T11:24:00Z">
              <w:del w:id="77" w:author="DC Energy 080619" w:date="2019-08-06T12:54:00Z">
                <w:r w:rsidRPr="009C4E8D" w:rsidDel="00054558">
                  <w:rPr>
                    <w:rFonts w:ascii="Arial" w:hAnsi="Arial" w:cs="Arial"/>
                    <w:color w:val="000000"/>
                    <w:sz w:val="20"/>
                    <w:szCs w:val="20"/>
                  </w:rPr>
                  <w:delText>LRGV</w:delText>
                </w:r>
              </w:del>
            </w:ins>
          </w:p>
        </w:tc>
      </w:tr>
      <w:tr w:rsidR="00577A93" w:rsidDel="00054558" w14:paraId="087BEEA1" w14:textId="77777777" w:rsidTr="00577A93">
        <w:trPr>
          <w:trHeight w:val="320"/>
          <w:ins w:id="78" w:author="DC Energy" w:date="2019-05-07T11:24:00Z"/>
          <w:del w:id="79" w:author="DC Energy 080619" w:date="2019-08-06T12:5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B03C47C" w14:textId="77777777" w:rsidR="00577A93" w:rsidRPr="009C4E8D" w:rsidDel="00054558" w:rsidRDefault="00577A93" w:rsidP="00577A93">
            <w:pPr>
              <w:jc w:val="right"/>
              <w:rPr>
                <w:ins w:id="80" w:author="DC Energy" w:date="2019-05-07T11:24:00Z"/>
                <w:del w:id="81" w:author="DC Energy 080619" w:date="2019-08-06T12:54:00Z"/>
                <w:rFonts w:ascii="Arial" w:hAnsi="Arial" w:cs="Arial"/>
                <w:color w:val="000000"/>
                <w:sz w:val="20"/>
                <w:szCs w:val="20"/>
              </w:rPr>
            </w:pPr>
            <w:ins w:id="82" w:author="DC Energy" w:date="2019-05-07T11:24:00Z">
              <w:del w:id="83" w:author="DC Energy 080619" w:date="2019-08-06T12:54:00Z">
                <w:r w:rsidRPr="009C4E8D" w:rsidDel="00054558">
                  <w:rPr>
                    <w:rFonts w:ascii="Arial" w:hAnsi="Arial" w:cs="Arial"/>
                    <w:color w:val="000000"/>
                    <w:sz w:val="20"/>
                    <w:szCs w:val="20"/>
                  </w:rPr>
                  <w:delText>5</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6A95AD73" w14:textId="77777777" w:rsidR="00577A93" w:rsidRPr="009C4E8D" w:rsidDel="00054558" w:rsidRDefault="00577A93" w:rsidP="00577A93">
            <w:pPr>
              <w:rPr>
                <w:ins w:id="84" w:author="DC Energy" w:date="2019-05-07T11:24:00Z"/>
                <w:del w:id="85" w:author="DC Energy 080619" w:date="2019-08-06T12:54:00Z"/>
                <w:rFonts w:ascii="Arial" w:hAnsi="Arial" w:cs="Arial"/>
                <w:color w:val="000000"/>
                <w:sz w:val="20"/>
                <w:szCs w:val="20"/>
              </w:rPr>
            </w:pPr>
            <w:ins w:id="86" w:author="DC Energy" w:date="2019-05-07T11:24:00Z">
              <w:del w:id="87" w:author="DC Energy 080619" w:date="2019-08-06T12:54:00Z">
                <w:r w:rsidRPr="009C4E8D" w:rsidDel="00054558">
                  <w:rPr>
                    <w:rFonts w:ascii="Arial" w:hAnsi="Arial" w:cs="Arial"/>
                    <w:color w:val="000000"/>
                    <w:sz w:val="20"/>
                    <w:szCs w:val="20"/>
                  </w:rPr>
                  <w:delText>AZTECA</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0B2BFDE8" w14:textId="77777777" w:rsidR="00577A93" w:rsidRPr="009C4E8D" w:rsidDel="00054558" w:rsidRDefault="00577A93" w:rsidP="00577A93">
            <w:pPr>
              <w:jc w:val="center"/>
              <w:rPr>
                <w:ins w:id="88" w:author="DC Energy" w:date="2019-05-07T11:24:00Z"/>
                <w:del w:id="89" w:author="DC Energy 080619" w:date="2019-08-06T12:54:00Z"/>
                <w:rFonts w:ascii="Arial" w:hAnsi="Arial" w:cs="Arial"/>
                <w:color w:val="000000"/>
                <w:sz w:val="20"/>
                <w:szCs w:val="20"/>
              </w:rPr>
            </w:pPr>
            <w:ins w:id="90" w:author="DC Energy" w:date="2019-05-07T11:24:00Z">
              <w:del w:id="91" w:author="DC Energy 080619" w:date="2019-08-06T12:54: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31B85AB0" w14:textId="77777777" w:rsidR="00577A93" w:rsidRPr="009C4E8D" w:rsidDel="00054558" w:rsidRDefault="00577A93" w:rsidP="00577A93">
            <w:pPr>
              <w:jc w:val="center"/>
              <w:rPr>
                <w:ins w:id="92" w:author="DC Energy" w:date="2019-05-07T11:24:00Z"/>
                <w:del w:id="93" w:author="DC Energy 080619" w:date="2019-08-06T12:54:00Z"/>
                <w:rFonts w:ascii="Arial" w:hAnsi="Arial" w:cs="Arial"/>
                <w:color w:val="000000"/>
                <w:sz w:val="20"/>
                <w:szCs w:val="20"/>
              </w:rPr>
            </w:pPr>
            <w:ins w:id="94" w:author="DC Energy" w:date="2019-05-07T11:24:00Z">
              <w:del w:id="95" w:author="DC Energy 080619" w:date="2019-08-06T12:54:00Z">
                <w:r w:rsidRPr="009C4E8D" w:rsidDel="00054558">
                  <w:rPr>
                    <w:rFonts w:ascii="Arial" w:hAnsi="Arial" w:cs="Arial"/>
                    <w:color w:val="000000"/>
                    <w:sz w:val="20"/>
                    <w:szCs w:val="20"/>
                  </w:rPr>
                  <w:delText>LRGV</w:delText>
                </w:r>
              </w:del>
            </w:ins>
          </w:p>
        </w:tc>
      </w:tr>
      <w:tr w:rsidR="00577A93" w14:paraId="40AB4EC1" w14:textId="77777777" w:rsidTr="00577A93">
        <w:trPr>
          <w:trHeight w:val="320"/>
          <w:ins w:id="96"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E3E0E" w14:textId="77777777" w:rsidR="00577A93" w:rsidRPr="009C4E8D" w:rsidRDefault="00577A93" w:rsidP="00577A93">
            <w:pPr>
              <w:jc w:val="right"/>
              <w:rPr>
                <w:ins w:id="97" w:author="DC Energy" w:date="2019-05-07T11:24:00Z"/>
                <w:rFonts w:ascii="Arial" w:hAnsi="Arial" w:cs="Arial"/>
                <w:color w:val="000000"/>
                <w:sz w:val="20"/>
                <w:szCs w:val="20"/>
              </w:rPr>
            </w:pPr>
            <w:ins w:id="98" w:author="DC Energy 080619" w:date="2019-08-06T13:05:00Z">
              <w:r>
                <w:rPr>
                  <w:rFonts w:ascii="Arial" w:hAnsi="Arial" w:cs="Arial"/>
                  <w:color w:val="000000"/>
                  <w:sz w:val="20"/>
                  <w:szCs w:val="20"/>
                </w:rPr>
                <w:t>3</w:t>
              </w:r>
            </w:ins>
            <w:ins w:id="99" w:author="DC Energy" w:date="2019-05-07T11:24:00Z">
              <w:del w:id="100" w:author="DC Energy 080619" w:date="2019-08-06T13:05:00Z">
                <w:r w:rsidRPr="009C4E8D" w:rsidDel="00EE5C67">
                  <w:rPr>
                    <w:rFonts w:ascii="Arial" w:hAnsi="Arial" w:cs="Arial"/>
                    <w:color w:val="000000"/>
                    <w:sz w:val="20"/>
                    <w:szCs w:val="20"/>
                  </w:rPr>
                  <w:delText>6</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71F4EF8" w14:textId="77777777" w:rsidR="00577A93" w:rsidRPr="009C4E8D" w:rsidRDefault="00577A93" w:rsidP="00577A93">
            <w:pPr>
              <w:rPr>
                <w:ins w:id="101" w:author="DC Energy" w:date="2019-05-07T11:24:00Z"/>
                <w:rFonts w:ascii="Arial" w:hAnsi="Arial" w:cs="Arial"/>
                <w:color w:val="000000"/>
                <w:sz w:val="20"/>
                <w:szCs w:val="20"/>
              </w:rPr>
            </w:pPr>
            <w:ins w:id="102" w:author="DC Energy" w:date="2019-05-07T11:24:00Z">
              <w:r w:rsidRPr="009C4E8D">
                <w:rPr>
                  <w:rFonts w:ascii="Arial" w:hAnsi="Arial" w:cs="Arial"/>
                  <w:color w:val="000000"/>
                  <w:sz w:val="20"/>
                  <w:szCs w:val="20"/>
                </w:rPr>
                <w:t>BATES</w:t>
              </w:r>
            </w:ins>
          </w:p>
        </w:tc>
        <w:tc>
          <w:tcPr>
            <w:tcW w:w="868" w:type="dxa"/>
            <w:tcBorders>
              <w:top w:val="nil"/>
              <w:left w:val="nil"/>
              <w:bottom w:val="single" w:sz="4" w:space="0" w:color="auto"/>
              <w:right w:val="single" w:sz="4" w:space="0" w:color="auto"/>
            </w:tcBorders>
            <w:shd w:val="clear" w:color="auto" w:fill="auto"/>
            <w:noWrap/>
            <w:vAlign w:val="bottom"/>
            <w:hideMark/>
          </w:tcPr>
          <w:p w14:paraId="77253630" w14:textId="77777777" w:rsidR="00577A93" w:rsidRPr="009C4E8D" w:rsidRDefault="00577A93" w:rsidP="00577A93">
            <w:pPr>
              <w:jc w:val="center"/>
              <w:rPr>
                <w:ins w:id="103" w:author="DC Energy" w:date="2019-05-07T11:24:00Z"/>
                <w:rFonts w:ascii="Arial" w:hAnsi="Arial" w:cs="Arial"/>
                <w:color w:val="000000"/>
                <w:sz w:val="20"/>
                <w:szCs w:val="20"/>
              </w:rPr>
            </w:pPr>
            <w:ins w:id="104"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699CD52F" w14:textId="77777777" w:rsidR="00577A93" w:rsidRPr="009C4E8D" w:rsidRDefault="00577A93" w:rsidP="00577A93">
            <w:pPr>
              <w:jc w:val="center"/>
              <w:rPr>
                <w:ins w:id="105" w:author="DC Energy" w:date="2019-05-07T11:24:00Z"/>
                <w:rFonts w:ascii="Arial" w:hAnsi="Arial" w:cs="Arial"/>
                <w:color w:val="000000"/>
                <w:sz w:val="20"/>
                <w:szCs w:val="20"/>
              </w:rPr>
            </w:pPr>
            <w:ins w:id="106" w:author="DC Energy" w:date="2019-05-07T11:24:00Z">
              <w:r w:rsidRPr="009C4E8D">
                <w:rPr>
                  <w:rFonts w:ascii="Arial" w:hAnsi="Arial" w:cs="Arial"/>
                  <w:color w:val="000000"/>
                  <w:sz w:val="20"/>
                  <w:szCs w:val="20"/>
                </w:rPr>
                <w:t>LRGV</w:t>
              </w:r>
            </w:ins>
          </w:p>
        </w:tc>
      </w:tr>
      <w:tr w:rsidR="00577A93" w:rsidDel="00054558" w14:paraId="51725D99" w14:textId="77777777" w:rsidTr="00577A93">
        <w:trPr>
          <w:trHeight w:val="320"/>
          <w:ins w:id="107" w:author="DC Energy" w:date="2019-05-07T11:24:00Z"/>
          <w:del w:id="108" w:author="DC Energy 080619" w:date="2019-08-06T12:55: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6F9246C" w14:textId="77777777" w:rsidR="00577A93" w:rsidRPr="009C4E8D" w:rsidDel="00054558" w:rsidRDefault="00577A93" w:rsidP="00577A93">
            <w:pPr>
              <w:jc w:val="right"/>
              <w:rPr>
                <w:ins w:id="109" w:author="DC Energy" w:date="2019-05-07T11:24:00Z"/>
                <w:del w:id="110" w:author="DC Energy 080619" w:date="2019-08-06T12:55:00Z"/>
                <w:rFonts w:ascii="Arial" w:hAnsi="Arial" w:cs="Arial"/>
                <w:color w:val="000000"/>
                <w:sz w:val="20"/>
                <w:szCs w:val="20"/>
              </w:rPr>
            </w:pPr>
            <w:ins w:id="111" w:author="DC Energy" w:date="2019-05-07T11:24:00Z">
              <w:del w:id="112" w:author="DC Energy 080619" w:date="2019-08-06T12:55:00Z">
                <w:r w:rsidRPr="009C4E8D" w:rsidDel="00054558">
                  <w:rPr>
                    <w:rFonts w:ascii="Arial" w:hAnsi="Arial" w:cs="Arial"/>
                    <w:color w:val="000000"/>
                    <w:sz w:val="20"/>
                    <w:szCs w:val="20"/>
                  </w:rPr>
                  <w:delText>7</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1EF702B3" w14:textId="77777777" w:rsidR="00577A93" w:rsidRPr="009C4E8D" w:rsidDel="00054558" w:rsidRDefault="00577A93" w:rsidP="00577A93">
            <w:pPr>
              <w:rPr>
                <w:ins w:id="113" w:author="DC Energy" w:date="2019-05-07T11:24:00Z"/>
                <w:del w:id="114" w:author="DC Energy 080619" w:date="2019-08-06T12:55:00Z"/>
                <w:rFonts w:ascii="Arial" w:hAnsi="Arial" w:cs="Arial"/>
                <w:color w:val="000000"/>
                <w:sz w:val="20"/>
                <w:szCs w:val="20"/>
              </w:rPr>
            </w:pPr>
            <w:ins w:id="115" w:author="DC Energy" w:date="2019-05-07T11:24:00Z">
              <w:del w:id="116" w:author="DC Energy 080619" w:date="2019-08-06T12:55:00Z">
                <w:r w:rsidRPr="009C4E8D" w:rsidDel="00054558">
                  <w:rPr>
                    <w:rFonts w:ascii="Arial" w:hAnsi="Arial" w:cs="Arial"/>
                    <w:color w:val="000000"/>
                    <w:sz w:val="20"/>
                    <w:szCs w:val="20"/>
                  </w:rPr>
                  <w:delText>BENTSEN</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052F611A" w14:textId="77777777" w:rsidR="00577A93" w:rsidRPr="009C4E8D" w:rsidDel="00054558" w:rsidRDefault="00577A93" w:rsidP="00577A93">
            <w:pPr>
              <w:jc w:val="center"/>
              <w:rPr>
                <w:ins w:id="117" w:author="DC Energy" w:date="2019-05-07T11:24:00Z"/>
                <w:del w:id="118" w:author="DC Energy 080619" w:date="2019-08-06T12:55:00Z"/>
                <w:rFonts w:ascii="Arial" w:hAnsi="Arial" w:cs="Arial"/>
                <w:color w:val="000000"/>
                <w:sz w:val="20"/>
                <w:szCs w:val="20"/>
              </w:rPr>
            </w:pPr>
            <w:ins w:id="119" w:author="DC Energy" w:date="2019-05-07T11:24:00Z">
              <w:del w:id="120" w:author="DC Energy 080619" w:date="2019-08-06T12:55: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05ACCE48" w14:textId="77777777" w:rsidR="00577A93" w:rsidRPr="009C4E8D" w:rsidDel="00054558" w:rsidRDefault="00577A93" w:rsidP="00577A93">
            <w:pPr>
              <w:jc w:val="center"/>
              <w:rPr>
                <w:ins w:id="121" w:author="DC Energy" w:date="2019-05-07T11:24:00Z"/>
                <w:del w:id="122" w:author="DC Energy 080619" w:date="2019-08-06T12:55:00Z"/>
                <w:rFonts w:ascii="Arial" w:hAnsi="Arial" w:cs="Arial"/>
                <w:color w:val="000000"/>
                <w:sz w:val="20"/>
                <w:szCs w:val="20"/>
              </w:rPr>
            </w:pPr>
            <w:ins w:id="123" w:author="DC Energy" w:date="2019-05-07T11:24:00Z">
              <w:del w:id="124" w:author="DC Energy 080619" w:date="2019-08-06T12:55:00Z">
                <w:r w:rsidRPr="009C4E8D" w:rsidDel="00054558">
                  <w:rPr>
                    <w:rFonts w:ascii="Arial" w:hAnsi="Arial" w:cs="Arial"/>
                    <w:color w:val="000000"/>
                    <w:sz w:val="20"/>
                    <w:szCs w:val="20"/>
                  </w:rPr>
                  <w:delText>LRGV</w:delText>
                </w:r>
              </w:del>
            </w:ins>
          </w:p>
        </w:tc>
      </w:tr>
      <w:tr w:rsidR="00577A93" w:rsidDel="00054558" w14:paraId="50DB1C8A" w14:textId="77777777" w:rsidTr="00577A93">
        <w:trPr>
          <w:trHeight w:val="320"/>
          <w:ins w:id="125" w:author="DC Energy" w:date="2019-05-07T11:24:00Z"/>
          <w:del w:id="126" w:author="DC Energy 080619" w:date="2019-08-06T12:55: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B7D8E53" w14:textId="77777777" w:rsidR="00577A93" w:rsidRPr="009C4E8D" w:rsidDel="00054558" w:rsidRDefault="00577A93" w:rsidP="00577A93">
            <w:pPr>
              <w:jc w:val="right"/>
              <w:rPr>
                <w:ins w:id="127" w:author="DC Energy" w:date="2019-05-07T11:24:00Z"/>
                <w:del w:id="128" w:author="DC Energy 080619" w:date="2019-08-06T12:55:00Z"/>
                <w:rFonts w:ascii="Arial" w:hAnsi="Arial" w:cs="Arial"/>
                <w:color w:val="000000"/>
                <w:sz w:val="20"/>
                <w:szCs w:val="20"/>
              </w:rPr>
            </w:pPr>
            <w:ins w:id="129" w:author="DC Energy" w:date="2019-05-07T11:24:00Z">
              <w:del w:id="130" w:author="DC Energy 080619" w:date="2019-08-06T12:55:00Z">
                <w:r w:rsidRPr="009C4E8D" w:rsidDel="00054558">
                  <w:rPr>
                    <w:rFonts w:ascii="Arial" w:hAnsi="Arial" w:cs="Arial"/>
                    <w:color w:val="000000"/>
                    <w:sz w:val="20"/>
                    <w:szCs w:val="20"/>
                  </w:rPr>
                  <w:delText>8</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0AC9D488" w14:textId="77777777" w:rsidR="00577A93" w:rsidRPr="009C4E8D" w:rsidDel="00054558" w:rsidRDefault="00577A93" w:rsidP="00577A93">
            <w:pPr>
              <w:rPr>
                <w:ins w:id="131" w:author="DC Energy" w:date="2019-05-07T11:24:00Z"/>
                <w:del w:id="132" w:author="DC Energy 080619" w:date="2019-08-06T12:55:00Z"/>
                <w:rFonts w:ascii="Arial" w:hAnsi="Arial" w:cs="Arial"/>
                <w:color w:val="000000"/>
                <w:sz w:val="20"/>
                <w:szCs w:val="20"/>
              </w:rPr>
            </w:pPr>
            <w:ins w:id="133" w:author="DC Energy" w:date="2019-05-07T11:24:00Z">
              <w:del w:id="134" w:author="DC Energy 080619" w:date="2019-08-06T12:55:00Z">
                <w:r w:rsidRPr="009C4E8D" w:rsidDel="00054558">
                  <w:rPr>
                    <w:rFonts w:ascii="Arial" w:hAnsi="Arial" w:cs="Arial"/>
                    <w:color w:val="000000"/>
                    <w:sz w:val="20"/>
                    <w:szCs w:val="20"/>
                  </w:rPr>
                  <w:delText>CAMWIND</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7BEB18BB" w14:textId="77777777" w:rsidR="00577A93" w:rsidRPr="009C4E8D" w:rsidDel="00054558" w:rsidRDefault="00577A93" w:rsidP="00577A93">
            <w:pPr>
              <w:jc w:val="center"/>
              <w:rPr>
                <w:ins w:id="135" w:author="DC Energy" w:date="2019-05-07T11:24:00Z"/>
                <w:del w:id="136" w:author="DC Energy 080619" w:date="2019-08-06T12:55:00Z"/>
                <w:rFonts w:ascii="Arial" w:hAnsi="Arial" w:cs="Arial"/>
                <w:color w:val="000000"/>
                <w:sz w:val="20"/>
                <w:szCs w:val="20"/>
              </w:rPr>
            </w:pPr>
            <w:ins w:id="137" w:author="DC Energy" w:date="2019-05-07T11:24:00Z">
              <w:del w:id="138" w:author="DC Energy 080619" w:date="2019-08-06T12:55: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0520A809" w14:textId="77777777" w:rsidR="00577A93" w:rsidRPr="009C4E8D" w:rsidDel="00054558" w:rsidRDefault="00577A93" w:rsidP="00577A93">
            <w:pPr>
              <w:jc w:val="center"/>
              <w:rPr>
                <w:ins w:id="139" w:author="DC Energy" w:date="2019-05-07T11:24:00Z"/>
                <w:del w:id="140" w:author="DC Energy 080619" w:date="2019-08-06T12:55:00Z"/>
                <w:rFonts w:ascii="Arial" w:hAnsi="Arial" w:cs="Arial"/>
                <w:color w:val="000000"/>
                <w:sz w:val="20"/>
                <w:szCs w:val="20"/>
              </w:rPr>
            </w:pPr>
            <w:ins w:id="141" w:author="DC Energy" w:date="2019-05-07T11:24:00Z">
              <w:del w:id="142" w:author="DC Energy 080619" w:date="2019-08-06T12:55:00Z">
                <w:r w:rsidRPr="009C4E8D" w:rsidDel="00054558">
                  <w:rPr>
                    <w:rFonts w:ascii="Arial" w:hAnsi="Arial" w:cs="Arial"/>
                    <w:color w:val="000000"/>
                    <w:sz w:val="20"/>
                    <w:szCs w:val="20"/>
                  </w:rPr>
                  <w:delText>LRGV</w:delText>
                </w:r>
              </w:del>
            </w:ins>
          </w:p>
        </w:tc>
      </w:tr>
      <w:tr w:rsidR="00577A93" w:rsidDel="00054558" w14:paraId="1F80D85D" w14:textId="77777777" w:rsidTr="00577A93">
        <w:trPr>
          <w:trHeight w:val="320"/>
          <w:ins w:id="143" w:author="DC Energy" w:date="2019-05-07T11:24:00Z"/>
          <w:del w:id="144" w:author="DC Energy 080619" w:date="2019-08-06T12:55: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0E2A79D" w14:textId="77777777" w:rsidR="00577A93" w:rsidRPr="009C4E8D" w:rsidDel="00054558" w:rsidRDefault="00577A93" w:rsidP="00577A93">
            <w:pPr>
              <w:jc w:val="right"/>
              <w:rPr>
                <w:ins w:id="145" w:author="DC Energy" w:date="2019-05-07T11:24:00Z"/>
                <w:del w:id="146" w:author="DC Energy 080619" w:date="2019-08-06T12:55:00Z"/>
                <w:rFonts w:ascii="Arial" w:hAnsi="Arial" w:cs="Arial"/>
                <w:color w:val="000000"/>
                <w:sz w:val="20"/>
                <w:szCs w:val="20"/>
              </w:rPr>
            </w:pPr>
            <w:ins w:id="147" w:author="DC Energy" w:date="2019-05-07T11:24:00Z">
              <w:del w:id="148" w:author="DC Energy 080619" w:date="2019-08-06T12:55:00Z">
                <w:r w:rsidRPr="009C4E8D" w:rsidDel="00054558">
                  <w:rPr>
                    <w:rFonts w:ascii="Arial" w:hAnsi="Arial" w:cs="Arial"/>
                    <w:color w:val="000000"/>
                    <w:sz w:val="20"/>
                    <w:szCs w:val="20"/>
                  </w:rPr>
                  <w:delText>9</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1244DE79" w14:textId="77777777" w:rsidR="00577A93" w:rsidRPr="009C4E8D" w:rsidDel="00054558" w:rsidRDefault="00577A93" w:rsidP="00577A93">
            <w:pPr>
              <w:rPr>
                <w:ins w:id="149" w:author="DC Energy" w:date="2019-05-07T11:24:00Z"/>
                <w:del w:id="150" w:author="DC Energy 080619" w:date="2019-08-06T12:55:00Z"/>
                <w:rFonts w:ascii="Arial" w:hAnsi="Arial" w:cs="Arial"/>
                <w:color w:val="000000"/>
                <w:sz w:val="20"/>
                <w:szCs w:val="20"/>
              </w:rPr>
            </w:pPr>
            <w:ins w:id="151" w:author="DC Energy" w:date="2019-05-07T11:24:00Z">
              <w:del w:id="152" w:author="DC Energy 080619" w:date="2019-08-06T12:55:00Z">
                <w:r w:rsidRPr="009C4E8D" w:rsidDel="00054558">
                  <w:rPr>
                    <w:rFonts w:ascii="Arial" w:hAnsi="Arial" w:cs="Arial"/>
                    <w:color w:val="000000"/>
                    <w:sz w:val="20"/>
                    <w:szCs w:val="20"/>
                  </w:rPr>
                  <w:delText>CAUSEWAY</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7717706B" w14:textId="77777777" w:rsidR="00577A93" w:rsidRPr="009C4E8D" w:rsidDel="00054558" w:rsidRDefault="00577A93" w:rsidP="00577A93">
            <w:pPr>
              <w:jc w:val="center"/>
              <w:rPr>
                <w:ins w:id="153" w:author="DC Energy" w:date="2019-05-07T11:24:00Z"/>
                <w:del w:id="154" w:author="DC Energy 080619" w:date="2019-08-06T12:55:00Z"/>
                <w:rFonts w:ascii="Arial" w:hAnsi="Arial" w:cs="Arial"/>
                <w:color w:val="000000"/>
                <w:sz w:val="20"/>
                <w:szCs w:val="20"/>
              </w:rPr>
            </w:pPr>
            <w:ins w:id="155" w:author="DC Energy" w:date="2019-05-07T11:24:00Z">
              <w:del w:id="156" w:author="DC Energy 080619" w:date="2019-08-06T12:55: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5940A182" w14:textId="77777777" w:rsidR="00577A93" w:rsidRPr="009C4E8D" w:rsidDel="00054558" w:rsidRDefault="00577A93" w:rsidP="00577A93">
            <w:pPr>
              <w:jc w:val="center"/>
              <w:rPr>
                <w:ins w:id="157" w:author="DC Energy" w:date="2019-05-07T11:24:00Z"/>
                <w:del w:id="158" w:author="DC Energy 080619" w:date="2019-08-06T12:55:00Z"/>
                <w:rFonts w:ascii="Arial" w:hAnsi="Arial" w:cs="Arial"/>
                <w:color w:val="000000"/>
                <w:sz w:val="20"/>
                <w:szCs w:val="20"/>
              </w:rPr>
            </w:pPr>
            <w:ins w:id="159" w:author="DC Energy" w:date="2019-05-07T11:24:00Z">
              <w:del w:id="160" w:author="DC Energy 080619" w:date="2019-08-06T12:55:00Z">
                <w:r w:rsidRPr="009C4E8D" w:rsidDel="00054558">
                  <w:rPr>
                    <w:rFonts w:ascii="Arial" w:hAnsi="Arial" w:cs="Arial"/>
                    <w:color w:val="000000"/>
                    <w:sz w:val="20"/>
                    <w:szCs w:val="20"/>
                  </w:rPr>
                  <w:delText>LRGV</w:delText>
                </w:r>
              </w:del>
            </w:ins>
          </w:p>
        </w:tc>
      </w:tr>
      <w:tr w:rsidR="00577A93" w:rsidDel="004E2144" w14:paraId="7BFEDEE1" w14:textId="77777777" w:rsidTr="00577A93">
        <w:trPr>
          <w:trHeight w:val="320"/>
          <w:ins w:id="161" w:author="DC Energy" w:date="2019-05-07T11:24:00Z"/>
          <w:del w:id="162" w:author="DC Energy 080619" w:date="2019-08-06T13:09: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CF91CFC" w14:textId="77777777" w:rsidR="00577A93" w:rsidRPr="009C4E8D" w:rsidDel="004E2144" w:rsidRDefault="00577A93" w:rsidP="00577A93">
            <w:pPr>
              <w:jc w:val="right"/>
              <w:rPr>
                <w:ins w:id="163" w:author="DC Energy" w:date="2019-05-07T11:24:00Z"/>
                <w:del w:id="164" w:author="DC Energy 080619" w:date="2019-08-06T13:09:00Z"/>
                <w:rFonts w:ascii="Arial" w:hAnsi="Arial" w:cs="Arial"/>
                <w:color w:val="000000"/>
                <w:sz w:val="20"/>
                <w:szCs w:val="20"/>
              </w:rPr>
            </w:pPr>
            <w:ins w:id="165" w:author="DC Energy" w:date="2019-05-07T11:24:00Z">
              <w:del w:id="166" w:author="DC Energy 080619" w:date="2019-08-06T13:05:00Z">
                <w:r w:rsidRPr="009C4E8D" w:rsidDel="00EE5C67">
                  <w:rPr>
                    <w:rFonts w:ascii="Arial" w:hAnsi="Arial" w:cs="Arial"/>
                    <w:color w:val="000000"/>
                    <w:sz w:val="20"/>
                    <w:szCs w:val="20"/>
                  </w:rPr>
                  <w:delText>10</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6BD9C809" w14:textId="77777777" w:rsidR="00577A93" w:rsidRPr="009C4E8D" w:rsidDel="004E2144" w:rsidRDefault="00577A93" w:rsidP="00577A93">
            <w:pPr>
              <w:rPr>
                <w:ins w:id="167" w:author="DC Energy" w:date="2019-05-07T11:24:00Z"/>
                <w:del w:id="168" w:author="DC Energy 080619" w:date="2019-08-06T13:09:00Z"/>
                <w:rFonts w:ascii="Arial" w:hAnsi="Arial" w:cs="Arial"/>
                <w:color w:val="000000"/>
                <w:sz w:val="20"/>
                <w:szCs w:val="20"/>
              </w:rPr>
            </w:pPr>
            <w:ins w:id="169" w:author="DC Energy" w:date="2019-05-07T11:24:00Z">
              <w:del w:id="170" w:author="DC Energy 080619" w:date="2019-08-06T13:09:00Z">
                <w:r w:rsidRPr="009C4E8D" w:rsidDel="004E2144">
                  <w:rPr>
                    <w:rFonts w:ascii="Arial" w:hAnsi="Arial" w:cs="Arial"/>
                    <w:color w:val="000000"/>
                    <w:sz w:val="20"/>
                    <w:szCs w:val="20"/>
                  </w:rPr>
                  <w:delText>CITRUSCY</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1CDBEEF8" w14:textId="77777777" w:rsidR="00577A93" w:rsidRPr="009C4E8D" w:rsidDel="004E2144" w:rsidRDefault="00577A93" w:rsidP="00577A93">
            <w:pPr>
              <w:jc w:val="center"/>
              <w:rPr>
                <w:ins w:id="171" w:author="DC Energy" w:date="2019-05-07T11:24:00Z"/>
                <w:del w:id="172" w:author="DC Energy 080619" w:date="2019-08-06T13:09:00Z"/>
                <w:rFonts w:ascii="Arial" w:hAnsi="Arial" w:cs="Arial"/>
                <w:color w:val="000000"/>
                <w:sz w:val="20"/>
                <w:szCs w:val="20"/>
              </w:rPr>
            </w:pPr>
            <w:ins w:id="173" w:author="DC Energy" w:date="2019-05-07T11:24:00Z">
              <w:del w:id="174" w:author="DC Energy 080619" w:date="2019-08-06T13:09:00Z">
                <w:r w:rsidRPr="009C4E8D" w:rsidDel="004E2144">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3C6B5093" w14:textId="77777777" w:rsidR="00577A93" w:rsidRPr="009C4E8D" w:rsidDel="004E2144" w:rsidRDefault="00577A93" w:rsidP="00577A93">
            <w:pPr>
              <w:jc w:val="center"/>
              <w:rPr>
                <w:ins w:id="175" w:author="DC Energy" w:date="2019-05-07T11:24:00Z"/>
                <w:del w:id="176" w:author="DC Energy 080619" w:date="2019-08-06T13:09:00Z"/>
                <w:rFonts w:ascii="Arial" w:hAnsi="Arial" w:cs="Arial"/>
                <w:color w:val="000000"/>
                <w:sz w:val="20"/>
                <w:szCs w:val="20"/>
              </w:rPr>
            </w:pPr>
            <w:ins w:id="177" w:author="DC Energy" w:date="2019-05-07T11:24:00Z">
              <w:del w:id="178" w:author="DC Energy 080619" w:date="2019-08-06T13:09:00Z">
                <w:r w:rsidRPr="009C4E8D" w:rsidDel="004E2144">
                  <w:rPr>
                    <w:rFonts w:ascii="Arial" w:hAnsi="Arial" w:cs="Arial"/>
                    <w:color w:val="000000"/>
                    <w:sz w:val="20"/>
                    <w:szCs w:val="20"/>
                  </w:rPr>
                  <w:delText>LRGV</w:delText>
                </w:r>
              </w:del>
            </w:ins>
          </w:p>
        </w:tc>
      </w:tr>
      <w:tr w:rsidR="00577A93" w:rsidDel="00054558" w14:paraId="3F63856B" w14:textId="77777777" w:rsidTr="00577A93">
        <w:trPr>
          <w:trHeight w:val="320"/>
          <w:ins w:id="179" w:author="DC Energy" w:date="2019-05-07T11:24:00Z"/>
          <w:del w:id="180" w:author="DC Energy 080619" w:date="2019-08-06T12:55: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BB968E0" w14:textId="77777777" w:rsidR="00577A93" w:rsidRPr="009C4E8D" w:rsidDel="00054558" w:rsidRDefault="00577A93" w:rsidP="00577A93">
            <w:pPr>
              <w:jc w:val="right"/>
              <w:rPr>
                <w:ins w:id="181" w:author="DC Energy" w:date="2019-05-07T11:24:00Z"/>
                <w:del w:id="182" w:author="DC Energy 080619" w:date="2019-08-06T12:55:00Z"/>
                <w:rFonts w:ascii="Arial" w:hAnsi="Arial" w:cs="Arial"/>
                <w:color w:val="000000"/>
                <w:sz w:val="20"/>
                <w:szCs w:val="20"/>
              </w:rPr>
            </w:pPr>
            <w:ins w:id="183" w:author="DC Energy" w:date="2019-05-07T11:24:00Z">
              <w:del w:id="184" w:author="DC Energy 080619" w:date="2019-08-06T12:55:00Z">
                <w:r w:rsidRPr="009C4E8D" w:rsidDel="00054558">
                  <w:rPr>
                    <w:rFonts w:ascii="Arial" w:hAnsi="Arial" w:cs="Arial"/>
                    <w:color w:val="000000"/>
                    <w:sz w:val="20"/>
                    <w:szCs w:val="20"/>
                  </w:rPr>
                  <w:delText>11</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12F9656B" w14:textId="77777777" w:rsidR="00577A93" w:rsidRPr="009C4E8D" w:rsidDel="00054558" w:rsidRDefault="00577A93" w:rsidP="00577A93">
            <w:pPr>
              <w:rPr>
                <w:ins w:id="185" w:author="DC Energy" w:date="2019-05-07T11:24:00Z"/>
                <w:del w:id="186" w:author="DC Energy 080619" w:date="2019-08-06T12:55:00Z"/>
                <w:rFonts w:ascii="Arial" w:hAnsi="Arial" w:cs="Arial"/>
                <w:color w:val="000000"/>
                <w:sz w:val="20"/>
                <w:szCs w:val="20"/>
              </w:rPr>
            </w:pPr>
            <w:ins w:id="187" w:author="DC Energy" w:date="2019-05-07T11:24:00Z">
              <w:del w:id="188" w:author="DC Energy 080619" w:date="2019-08-06T12:55:00Z">
                <w:r w:rsidRPr="009C4E8D" w:rsidDel="00054558">
                  <w:rPr>
                    <w:rFonts w:ascii="Arial" w:hAnsi="Arial" w:cs="Arial"/>
                    <w:color w:val="000000"/>
                    <w:sz w:val="20"/>
                    <w:szCs w:val="20"/>
                  </w:rPr>
                  <w:delText>COFFPORT</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04B48015" w14:textId="77777777" w:rsidR="00577A93" w:rsidRPr="009C4E8D" w:rsidDel="00054558" w:rsidRDefault="00577A93" w:rsidP="00577A93">
            <w:pPr>
              <w:jc w:val="center"/>
              <w:rPr>
                <w:ins w:id="189" w:author="DC Energy" w:date="2019-05-07T11:24:00Z"/>
                <w:del w:id="190" w:author="DC Energy 080619" w:date="2019-08-06T12:55:00Z"/>
                <w:rFonts w:ascii="Arial" w:hAnsi="Arial" w:cs="Arial"/>
                <w:color w:val="000000"/>
                <w:sz w:val="20"/>
                <w:szCs w:val="20"/>
              </w:rPr>
            </w:pPr>
            <w:ins w:id="191" w:author="DC Energy" w:date="2019-05-07T11:24:00Z">
              <w:del w:id="192" w:author="DC Energy 080619" w:date="2019-08-06T12:55: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1BA260AD" w14:textId="77777777" w:rsidR="00577A93" w:rsidRPr="009C4E8D" w:rsidDel="00054558" w:rsidRDefault="00577A93" w:rsidP="00577A93">
            <w:pPr>
              <w:jc w:val="center"/>
              <w:rPr>
                <w:ins w:id="193" w:author="DC Energy" w:date="2019-05-07T11:24:00Z"/>
                <w:del w:id="194" w:author="DC Energy 080619" w:date="2019-08-06T12:55:00Z"/>
                <w:rFonts w:ascii="Arial" w:hAnsi="Arial" w:cs="Arial"/>
                <w:color w:val="000000"/>
                <w:sz w:val="20"/>
                <w:szCs w:val="20"/>
              </w:rPr>
            </w:pPr>
            <w:ins w:id="195" w:author="DC Energy" w:date="2019-05-07T11:24:00Z">
              <w:del w:id="196" w:author="DC Energy 080619" w:date="2019-08-06T12:55:00Z">
                <w:r w:rsidRPr="009C4E8D" w:rsidDel="00054558">
                  <w:rPr>
                    <w:rFonts w:ascii="Arial" w:hAnsi="Arial" w:cs="Arial"/>
                    <w:color w:val="000000"/>
                    <w:sz w:val="20"/>
                    <w:szCs w:val="20"/>
                  </w:rPr>
                  <w:delText>LRGV</w:delText>
                </w:r>
              </w:del>
            </w:ins>
          </w:p>
        </w:tc>
      </w:tr>
      <w:tr w:rsidR="00577A93" w:rsidDel="00054558" w14:paraId="254A7B7C" w14:textId="77777777" w:rsidTr="00577A93">
        <w:trPr>
          <w:trHeight w:val="320"/>
          <w:ins w:id="197" w:author="DC Energy" w:date="2019-05-07T11:24:00Z"/>
          <w:del w:id="198" w:author="DC Energy 080619" w:date="2019-08-06T12:55: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8023907" w14:textId="77777777" w:rsidR="00577A93" w:rsidRPr="009C4E8D" w:rsidDel="00054558" w:rsidRDefault="00577A93" w:rsidP="00577A93">
            <w:pPr>
              <w:jc w:val="right"/>
              <w:rPr>
                <w:ins w:id="199" w:author="DC Energy" w:date="2019-05-07T11:24:00Z"/>
                <w:del w:id="200" w:author="DC Energy 080619" w:date="2019-08-06T12:55:00Z"/>
                <w:rFonts w:ascii="Arial" w:hAnsi="Arial" w:cs="Arial"/>
                <w:color w:val="000000"/>
                <w:sz w:val="20"/>
                <w:szCs w:val="20"/>
              </w:rPr>
            </w:pPr>
            <w:ins w:id="201" w:author="DC Energy" w:date="2019-05-07T11:24:00Z">
              <w:del w:id="202" w:author="DC Energy 080619" w:date="2019-08-06T12:55:00Z">
                <w:r w:rsidRPr="009C4E8D" w:rsidDel="00054558">
                  <w:rPr>
                    <w:rFonts w:ascii="Arial" w:hAnsi="Arial" w:cs="Arial"/>
                    <w:color w:val="000000"/>
                    <w:sz w:val="20"/>
                    <w:szCs w:val="20"/>
                  </w:rPr>
                  <w:delText>12</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3852B59C" w14:textId="77777777" w:rsidR="00577A93" w:rsidRPr="009C4E8D" w:rsidDel="00054558" w:rsidRDefault="00577A93" w:rsidP="00577A93">
            <w:pPr>
              <w:rPr>
                <w:ins w:id="203" w:author="DC Energy" w:date="2019-05-07T11:24:00Z"/>
                <w:del w:id="204" w:author="DC Energy 080619" w:date="2019-08-06T12:55:00Z"/>
                <w:rFonts w:ascii="Arial" w:hAnsi="Arial" w:cs="Arial"/>
                <w:color w:val="000000"/>
                <w:sz w:val="20"/>
                <w:szCs w:val="20"/>
              </w:rPr>
            </w:pPr>
            <w:ins w:id="205" w:author="DC Energy" w:date="2019-05-07T11:24:00Z">
              <w:del w:id="206" w:author="DC Energy 080619" w:date="2019-08-06T12:55:00Z">
                <w:r w:rsidRPr="009C4E8D" w:rsidDel="00054558">
                  <w:rPr>
                    <w:rFonts w:ascii="Arial" w:hAnsi="Arial" w:cs="Arial"/>
                    <w:color w:val="000000"/>
                    <w:sz w:val="20"/>
                    <w:szCs w:val="20"/>
                  </w:rPr>
                  <w:delText>DUKE</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580DE302" w14:textId="77777777" w:rsidR="00577A93" w:rsidRPr="009C4E8D" w:rsidDel="00054558" w:rsidRDefault="00577A93" w:rsidP="00577A93">
            <w:pPr>
              <w:jc w:val="center"/>
              <w:rPr>
                <w:ins w:id="207" w:author="DC Energy" w:date="2019-05-07T11:24:00Z"/>
                <w:del w:id="208" w:author="DC Energy 080619" w:date="2019-08-06T12:55:00Z"/>
                <w:rFonts w:ascii="Arial" w:hAnsi="Arial" w:cs="Arial"/>
                <w:color w:val="000000"/>
                <w:sz w:val="20"/>
                <w:szCs w:val="20"/>
              </w:rPr>
            </w:pPr>
            <w:ins w:id="209" w:author="DC Energy" w:date="2019-05-07T11:24:00Z">
              <w:del w:id="210" w:author="DC Energy 080619" w:date="2019-08-06T12:55: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27CAAC8E" w14:textId="77777777" w:rsidR="00577A93" w:rsidRPr="009C4E8D" w:rsidDel="00054558" w:rsidRDefault="00577A93" w:rsidP="00577A93">
            <w:pPr>
              <w:jc w:val="center"/>
              <w:rPr>
                <w:ins w:id="211" w:author="DC Energy" w:date="2019-05-07T11:24:00Z"/>
                <w:del w:id="212" w:author="DC Energy 080619" w:date="2019-08-06T12:55:00Z"/>
                <w:rFonts w:ascii="Arial" w:hAnsi="Arial" w:cs="Arial"/>
                <w:color w:val="000000"/>
                <w:sz w:val="20"/>
                <w:szCs w:val="20"/>
              </w:rPr>
            </w:pPr>
            <w:ins w:id="213" w:author="DC Energy" w:date="2019-05-07T11:24:00Z">
              <w:del w:id="214" w:author="DC Energy 080619" w:date="2019-08-06T12:55:00Z">
                <w:r w:rsidRPr="009C4E8D" w:rsidDel="00054558">
                  <w:rPr>
                    <w:rFonts w:ascii="Arial" w:hAnsi="Arial" w:cs="Arial"/>
                    <w:color w:val="000000"/>
                    <w:sz w:val="20"/>
                    <w:szCs w:val="20"/>
                  </w:rPr>
                  <w:delText>LRGV</w:delText>
                </w:r>
              </w:del>
            </w:ins>
          </w:p>
        </w:tc>
      </w:tr>
      <w:tr w:rsidR="00577A93" w:rsidDel="00054558" w14:paraId="3F2D5A4C" w14:textId="77777777" w:rsidTr="00577A93">
        <w:trPr>
          <w:trHeight w:val="320"/>
          <w:ins w:id="215" w:author="DC Energy" w:date="2019-05-07T11:24:00Z"/>
          <w:del w:id="216" w:author="DC Energy 080619" w:date="2019-08-06T12:55: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5700ADB" w14:textId="77777777" w:rsidR="00577A93" w:rsidRPr="009C4E8D" w:rsidDel="00054558" w:rsidRDefault="00577A93" w:rsidP="00577A93">
            <w:pPr>
              <w:jc w:val="right"/>
              <w:rPr>
                <w:ins w:id="217" w:author="DC Energy" w:date="2019-05-07T11:24:00Z"/>
                <w:del w:id="218" w:author="DC Energy 080619" w:date="2019-08-06T12:55:00Z"/>
                <w:rFonts w:ascii="Arial" w:hAnsi="Arial" w:cs="Arial"/>
                <w:color w:val="000000"/>
                <w:sz w:val="20"/>
                <w:szCs w:val="20"/>
              </w:rPr>
            </w:pPr>
            <w:ins w:id="219" w:author="DC Energy" w:date="2019-05-07T11:24:00Z">
              <w:del w:id="220" w:author="DC Energy 080619" w:date="2019-08-06T12:55:00Z">
                <w:r w:rsidRPr="009C4E8D" w:rsidDel="00054558">
                  <w:rPr>
                    <w:rFonts w:ascii="Arial" w:hAnsi="Arial" w:cs="Arial"/>
                    <w:color w:val="000000"/>
                    <w:sz w:val="20"/>
                    <w:szCs w:val="20"/>
                  </w:rPr>
                  <w:delText>13</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65D3FFD" w14:textId="77777777" w:rsidR="00577A93" w:rsidRPr="009C4E8D" w:rsidDel="00054558" w:rsidRDefault="00577A93" w:rsidP="00577A93">
            <w:pPr>
              <w:rPr>
                <w:ins w:id="221" w:author="DC Energy" w:date="2019-05-07T11:24:00Z"/>
                <w:del w:id="222" w:author="DC Energy 080619" w:date="2019-08-06T12:55:00Z"/>
                <w:rFonts w:ascii="Arial" w:hAnsi="Arial" w:cs="Arial"/>
                <w:color w:val="000000"/>
                <w:sz w:val="20"/>
                <w:szCs w:val="20"/>
              </w:rPr>
            </w:pPr>
            <w:ins w:id="223" w:author="DC Energy" w:date="2019-05-07T11:24:00Z">
              <w:del w:id="224" w:author="DC Energy 080619" w:date="2019-08-06T12:55:00Z">
                <w:r w:rsidRPr="009C4E8D" w:rsidDel="00054558">
                  <w:rPr>
                    <w:rFonts w:ascii="Arial" w:hAnsi="Arial" w:cs="Arial"/>
                    <w:color w:val="000000"/>
                    <w:sz w:val="20"/>
                    <w:szCs w:val="20"/>
                  </w:rPr>
                  <w:delText>ELGATO</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626C8AE0" w14:textId="77777777" w:rsidR="00577A93" w:rsidRPr="009C4E8D" w:rsidDel="00054558" w:rsidRDefault="00577A93" w:rsidP="00577A93">
            <w:pPr>
              <w:jc w:val="center"/>
              <w:rPr>
                <w:ins w:id="225" w:author="DC Energy" w:date="2019-05-07T11:24:00Z"/>
                <w:del w:id="226" w:author="DC Energy 080619" w:date="2019-08-06T12:55:00Z"/>
                <w:rFonts w:ascii="Arial" w:hAnsi="Arial" w:cs="Arial"/>
                <w:color w:val="000000"/>
                <w:sz w:val="20"/>
                <w:szCs w:val="20"/>
              </w:rPr>
            </w:pPr>
            <w:ins w:id="227" w:author="DC Energy" w:date="2019-05-07T11:24:00Z">
              <w:del w:id="228" w:author="DC Energy 080619" w:date="2019-08-06T12:55: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79189587" w14:textId="77777777" w:rsidR="00577A93" w:rsidRPr="009C4E8D" w:rsidDel="00054558" w:rsidRDefault="00577A93" w:rsidP="00577A93">
            <w:pPr>
              <w:jc w:val="center"/>
              <w:rPr>
                <w:ins w:id="229" w:author="DC Energy" w:date="2019-05-07T11:24:00Z"/>
                <w:del w:id="230" w:author="DC Energy 080619" w:date="2019-08-06T12:55:00Z"/>
                <w:rFonts w:ascii="Arial" w:hAnsi="Arial" w:cs="Arial"/>
                <w:color w:val="000000"/>
                <w:sz w:val="20"/>
                <w:szCs w:val="20"/>
              </w:rPr>
            </w:pPr>
            <w:ins w:id="231" w:author="DC Energy" w:date="2019-05-07T11:24:00Z">
              <w:del w:id="232" w:author="DC Energy 080619" w:date="2019-08-06T12:55:00Z">
                <w:r w:rsidRPr="009C4E8D" w:rsidDel="00054558">
                  <w:rPr>
                    <w:rFonts w:ascii="Arial" w:hAnsi="Arial" w:cs="Arial"/>
                    <w:color w:val="000000"/>
                    <w:sz w:val="20"/>
                    <w:szCs w:val="20"/>
                  </w:rPr>
                  <w:delText>LRGV</w:delText>
                </w:r>
              </w:del>
            </w:ins>
          </w:p>
        </w:tc>
      </w:tr>
      <w:tr w:rsidR="00577A93" w:rsidDel="00054558" w14:paraId="0828AB22" w14:textId="77777777" w:rsidTr="00577A93">
        <w:trPr>
          <w:trHeight w:val="320"/>
          <w:ins w:id="233" w:author="DC Energy" w:date="2019-05-07T11:24:00Z"/>
          <w:del w:id="234" w:author="DC Energy 080619" w:date="2019-08-06T12:55: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9EDF1FF" w14:textId="77777777" w:rsidR="00577A93" w:rsidRPr="009C4E8D" w:rsidDel="00054558" w:rsidRDefault="00577A93" w:rsidP="00577A93">
            <w:pPr>
              <w:jc w:val="right"/>
              <w:rPr>
                <w:ins w:id="235" w:author="DC Energy" w:date="2019-05-07T11:24:00Z"/>
                <w:del w:id="236" w:author="DC Energy 080619" w:date="2019-08-06T12:55:00Z"/>
                <w:rFonts w:ascii="Arial" w:hAnsi="Arial" w:cs="Arial"/>
                <w:color w:val="000000"/>
                <w:sz w:val="20"/>
                <w:szCs w:val="20"/>
              </w:rPr>
            </w:pPr>
            <w:ins w:id="237" w:author="DC Energy" w:date="2019-05-07T11:24:00Z">
              <w:del w:id="238" w:author="DC Energy 080619" w:date="2019-08-06T12:55:00Z">
                <w:r w:rsidRPr="009C4E8D" w:rsidDel="00054558">
                  <w:rPr>
                    <w:rFonts w:ascii="Arial" w:hAnsi="Arial" w:cs="Arial"/>
                    <w:color w:val="000000"/>
                    <w:sz w:val="20"/>
                    <w:szCs w:val="20"/>
                  </w:rPr>
                  <w:delText>14</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48699C0D" w14:textId="77777777" w:rsidR="00577A93" w:rsidRPr="009C4E8D" w:rsidDel="00054558" w:rsidRDefault="00577A93" w:rsidP="00577A93">
            <w:pPr>
              <w:rPr>
                <w:ins w:id="239" w:author="DC Energy" w:date="2019-05-07T11:24:00Z"/>
                <w:del w:id="240" w:author="DC Energy 080619" w:date="2019-08-06T12:55:00Z"/>
                <w:rFonts w:ascii="Arial" w:hAnsi="Arial" w:cs="Arial"/>
                <w:color w:val="000000"/>
                <w:sz w:val="20"/>
                <w:szCs w:val="20"/>
              </w:rPr>
            </w:pPr>
            <w:ins w:id="241" w:author="DC Energy" w:date="2019-05-07T11:24:00Z">
              <w:del w:id="242" w:author="DC Energy 080619" w:date="2019-08-06T12:55:00Z">
                <w:r w:rsidRPr="009C4E8D" w:rsidDel="00054558">
                  <w:rPr>
                    <w:rFonts w:ascii="Arial" w:hAnsi="Arial" w:cs="Arial"/>
                    <w:color w:val="000000"/>
                    <w:sz w:val="20"/>
                    <w:szCs w:val="20"/>
                  </w:rPr>
                  <w:delText>ELSA</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16948574" w14:textId="77777777" w:rsidR="00577A93" w:rsidRPr="009C4E8D" w:rsidDel="00054558" w:rsidRDefault="00577A93" w:rsidP="00577A93">
            <w:pPr>
              <w:jc w:val="center"/>
              <w:rPr>
                <w:ins w:id="243" w:author="DC Energy" w:date="2019-05-07T11:24:00Z"/>
                <w:del w:id="244" w:author="DC Energy 080619" w:date="2019-08-06T12:55:00Z"/>
                <w:rFonts w:ascii="Arial" w:hAnsi="Arial" w:cs="Arial"/>
                <w:color w:val="000000"/>
                <w:sz w:val="20"/>
                <w:szCs w:val="20"/>
              </w:rPr>
            </w:pPr>
            <w:ins w:id="245" w:author="DC Energy" w:date="2019-05-07T11:24:00Z">
              <w:del w:id="246" w:author="DC Energy 080619" w:date="2019-08-06T12:55: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5AD067BD" w14:textId="77777777" w:rsidR="00577A93" w:rsidRPr="009C4E8D" w:rsidDel="00054558" w:rsidRDefault="00577A93" w:rsidP="00577A93">
            <w:pPr>
              <w:jc w:val="center"/>
              <w:rPr>
                <w:ins w:id="247" w:author="DC Energy" w:date="2019-05-07T11:24:00Z"/>
                <w:del w:id="248" w:author="DC Energy 080619" w:date="2019-08-06T12:55:00Z"/>
                <w:rFonts w:ascii="Arial" w:hAnsi="Arial" w:cs="Arial"/>
                <w:color w:val="000000"/>
                <w:sz w:val="20"/>
                <w:szCs w:val="20"/>
              </w:rPr>
            </w:pPr>
            <w:ins w:id="249" w:author="DC Energy" w:date="2019-05-07T11:24:00Z">
              <w:del w:id="250" w:author="DC Energy 080619" w:date="2019-08-06T12:55:00Z">
                <w:r w:rsidRPr="009C4E8D" w:rsidDel="00054558">
                  <w:rPr>
                    <w:rFonts w:ascii="Arial" w:hAnsi="Arial" w:cs="Arial"/>
                    <w:color w:val="000000"/>
                    <w:sz w:val="20"/>
                    <w:szCs w:val="20"/>
                  </w:rPr>
                  <w:delText>LRGV</w:delText>
                </w:r>
              </w:del>
            </w:ins>
          </w:p>
        </w:tc>
      </w:tr>
      <w:tr w:rsidR="00577A93" w:rsidDel="00054558" w14:paraId="4BDAB011" w14:textId="77777777" w:rsidTr="00577A93">
        <w:trPr>
          <w:trHeight w:val="320"/>
          <w:ins w:id="251" w:author="DC Energy" w:date="2019-05-07T11:24:00Z"/>
          <w:del w:id="252" w:author="DC Energy 080619" w:date="2019-08-06T12:55: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B39F94B" w14:textId="77777777" w:rsidR="00577A93" w:rsidRPr="009C4E8D" w:rsidDel="00054558" w:rsidRDefault="00577A93" w:rsidP="00577A93">
            <w:pPr>
              <w:jc w:val="right"/>
              <w:rPr>
                <w:ins w:id="253" w:author="DC Energy" w:date="2019-05-07T11:24:00Z"/>
                <w:del w:id="254" w:author="DC Energy 080619" w:date="2019-08-06T12:55:00Z"/>
                <w:rFonts w:ascii="Arial" w:hAnsi="Arial" w:cs="Arial"/>
                <w:color w:val="000000"/>
                <w:sz w:val="20"/>
                <w:szCs w:val="20"/>
              </w:rPr>
            </w:pPr>
            <w:ins w:id="255" w:author="DC Energy" w:date="2019-05-07T11:24:00Z">
              <w:del w:id="256" w:author="DC Energy 080619" w:date="2019-08-06T12:55:00Z">
                <w:r w:rsidRPr="009C4E8D" w:rsidDel="00054558">
                  <w:rPr>
                    <w:rFonts w:ascii="Arial" w:hAnsi="Arial" w:cs="Arial"/>
                    <w:color w:val="000000"/>
                    <w:sz w:val="20"/>
                    <w:szCs w:val="20"/>
                  </w:rPr>
                  <w:delText>15</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1A1D5FBB" w14:textId="77777777" w:rsidR="00577A93" w:rsidRPr="009C4E8D" w:rsidDel="00054558" w:rsidRDefault="00577A93" w:rsidP="00577A93">
            <w:pPr>
              <w:rPr>
                <w:ins w:id="257" w:author="DC Energy" w:date="2019-05-07T11:24:00Z"/>
                <w:del w:id="258" w:author="DC Energy 080619" w:date="2019-08-06T12:55:00Z"/>
                <w:rFonts w:ascii="Arial" w:hAnsi="Arial" w:cs="Arial"/>
                <w:color w:val="000000"/>
                <w:sz w:val="20"/>
                <w:szCs w:val="20"/>
              </w:rPr>
            </w:pPr>
            <w:ins w:id="259" w:author="DC Energy" w:date="2019-05-07T11:24:00Z">
              <w:del w:id="260" w:author="DC Energy 080619" w:date="2019-08-06T12:55:00Z">
                <w:r w:rsidRPr="009C4E8D" w:rsidDel="00054558">
                  <w:rPr>
                    <w:rFonts w:ascii="Arial" w:hAnsi="Arial" w:cs="Arial"/>
                    <w:color w:val="000000"/>
                    <w:sz w:val="20"/>
                    <w:szCs w:val="20"/>
                  </w:rPr>
                  <w:delText>FILTER_P</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73EE4639" w14:textId="77777777" w:rsidR="00577A93" w:rsidRPr="009C4E8D" w:rsidDel="00054558" w:rsidRDefault="00577A93" w:rsidP="00577A93">
            <w:pPr>
              <w:jc w:val="center"/>
              <w:rPr>
                <w:ins w:id="261" w:author="DC Energy" w:date="2019-05-07T11:24:00Z"/>
                <w:del w:id="262" w:author="DC Energy 080619" w:date="2019-08-06T12:55:00Z"/>
                <w:rFonts w:ascii="Arial" w:hAnsi="Arial" w:cs="Arial"/>
                <w:color w:val="000000"/>
                <w:sz w:val="20"/>
                <w:szCs w:val="20"/>
              </w:rPr>
            </w:pPr>
            <w:ins w:id="263" w:author="DC Energy" w:date="2019-05-07T11:24:00Z">
              <w:del w:id="264" w:author="DC Energy 080619" w:date="2019-08-06T12:55: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1708E8E1" w14:textId="77777777" w:rsidR="00577A93" w:rsidRPr="009C4E8D" w:rsidDel="00054558" w:rsidRDefault="00577A93" w:rsidP="00577A93">
            <w:pPr>
              <w:jc w:val="center"/>
              <w:rPr>
                <w:ins w:id="265" w:author="DC Energy" w:date="2019-05-07T11:24:00Z"/>
                <w:del w:id="266" w:author="DC Energy 080619" w:date="2019-08-06T12:55:00Z"/>
                <w:rFonts w:ascii="Arial" w:hAnsi="Arial" w:cs="Arial"/>
                <w:color w:val="000000"/>
                <w:sz w:val="20"/>
                <w:szCs w:val="20"/>
              </w:rPr>
            </w:pPr>
            <w:ins w:id="267" w:author="DC Energy" w:date="2019-05-07T11:24:00Z">
              <w:del w:id="268" w:author="DC Energy 080619" w:date="2019-08-06T12:55:00Z">
                <w:r w:rsidRPr="009C4E8D" w:rsidDel="00054558">
                  <w:rPr>
                    <w:rFonts w:ascii="Arial" w:hAnsi="Arial" w:cs="Arial"/>
                    <w:color w:val="000000"/>
                    <w:sz w:val="20"/>
                    <w:szCs w:val="20"/>
                  </w:rPr>
                  <w:delText>LRGV</w:delText>
                </w:r>
              </w:del>
            </w:ins>
          </w:p>
        </w:tc>
      </w:tr>
      <w:tr w:rsidR="00577A93" w:rsidDel="00054558" w14:paraId="180B48EE" w14:textId="77777777" w:rsidTr="00577A93">
        <w:trPr>
          <w:trHeight w:val="320"/>
          <w:ins w:id="269" w:author="DC Energy" w:date="2019-05-07T11:24:00Z"/>
          <w:del w:id="270" w:author="DC Energy 080619" w:date="2019-08-06T12:55: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FA15C16" w14:textId="77777777" w:rsidR="00577A93" w:rsidRPr="009C4E8D" w:rsidDel="00054558" w:rsidRDefault="00577A93" w:rsidP="00577A93">
            <w:pPr>
              <w:jc w:val="right"/>
              <w:rPr>
                <w:ins w:id="271" w:author="DC Energy" w:date="2019-05-07T11:24:00Z"/>
                <w:del w:id="272" w:author="DC Energy 080619" w:date="2019-08-06T12:55:00Z"/>
                <w:rFonts w:ascii="Arial" w:hAnsi="Arial" w:cs="Arial"/>
                <w:color w:val="000000"/>
                <w:sz w:val="20"/>
                <w:szCs w:val="20"/>
              </w:rPr>
            </w:pPr>
            <w:ins w:id="273" w:author="DC Energy" w:date="2019-05-07T11:24:00Z">
              <w:del w:id="274" w:author="DC Energy 080619" w:date="2019-08-06T12:55:00Z">
                <w:r w:rsidRPr="009C4E8D" w:rsidDel="00054558">
                  <w:rPr>
                    <w:rFonts w:ascii="Arial" w:hAnsi="Arial" w:cs="Arial"/>
                    <w:color w:val="000000"/>
                    <w:sz w:val="20"/>
                    <w:szCs w:val="20"/>
                  </w:rPr>
                  <w:delText>16</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0C567EA7" w14:textId="77777777" w:rsidR="00577A93" w:rsidRPr="009C4E8D" w:rsidDel="00054558" w:rsidRDefault="00577A93" w:rsidP="00577A93">
            <w:pPr>
              <w:rPr>
                <w:ins w:id="275" w:author="DC Energy" w:date="2019-05-07T11:24:00Z"/>
                <w:del w:id="276" w:author="DC Energy 080619" w:date="2019-08-06T12:55:00Z"/>
                <w:rFonts w:ascii="Arial" w:hAnsi="Arial" w:cs="Arial"/>
                <w:color w:val="000000"/>
                <w:sz w:val="20"/>
                <w:szCs w:val="20"/>
              </w:rPr>
            </w:pPr>
            <w:ins w:id="277" w:author="DC Energy" w:date="2019-05-07T11:24:00Z">
              <w:del w:id="278" w:author="DC Energy 080619" w:date="2019-08-06T12:55:00Z">
                <w:r w:rsidRPr="009C4E8D" w:rsidDel="00054558">
                  <w:rPr>
                    <w:rFonts w:ascii="Arial" w:hAnsi="Arial" w:cs="Arial"/>
                    <w:color w:val="000000"/>
                    <w:sz w:val="20"/>
                    <w:szCs w:val="20"/>
                  </w:rPr>
                  <w:delText>FM_802</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6D458B28" w14:textId="77777777" w:rsidR="00577A93" w:rsidRPr="009C4E8D" w:rsidDel="00054558" w:rsidRDefault="00577A93" w:rsidP="00577A93">
            <w:pPr>
              <w:jc w:val="center"/>
              <w:rPr>
                <w:ins w:id="279" w:author="DC Energy" w:date="2019-05-07T11:24:00Z"/>
                <w:del w:id="280" w:author="DC Energy 080619" w:date="2019-08-06T12:55:00Z"/>
                <w:rFonts w:ascii="Arial" w:hAnsi="Arial" w:cs="Arial"/>
                <w:color w:val="000000"/>
                <w:sz w:val="20"/>
                <w:szCs w:val="20"/>
              </w:rPr>
            </w:pPr>
            <w:ins w:id="281" w:author="DC Energy" w:date="2019-05-07T11:24:00Z">
              <w:del w:id="282" w:author="DC Energy 080619" w:date="2019-08-06T12:55: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1FF86A1B" w14:textId="77777777" w:rsidR="00577A93" w:rsidRPr="009C4E8D" w:rsidDel="00054558" w:rsidRDefault="00577A93" w:rsidP="00577A93">
            <w:pPr>
              <w:jc w:val="center"/>
              <w:rPr>
                <w:ins w:id="283" w:author="DC Energy" w:date="2019-05-07T11:24:00Z"/>
                <w:del w:id="284" w:author="DC Energy 080619" w:date="2019-08-06T12:55:00Z"/>
                <w:rFonts w:ascii="Arial" w:hAnsi="Arial" w:cs="Arial"/>
                <w:color w:val="000000"/>
                <w:sz w:val="20"/>
                <w:szCs w:val="20"/>
              </w:rPr>
            </w:pPr>
            <w:ins w:id="285" w:author="DC Energy" w:date="2019-05-07T11:24:00Z">
              <w:del w:id="286" w:author="DC Energy 080619" w:date="2019-08-06T12:55:00Z">
                <w:r w:rsidRPr="009C4E8D" w:rsidDel="00054558">
                  <w:rPr>
                    <w:rFonts w:ascii="Arial" w:hAnsi="Arial" w:cs="Arial"/>
                    <w:color w:val="000000"/>
                    <w:sz w:val="20"/>
                    <w:szCs w:val="20"/>
                  </w:rPr>
                  <w:delText>LRGV</w:delText>
                </w:r>
              </w:del>
            </w:ins>
          </w:p>
        </w:tc>
      </w:tr>
      <w:tr w:rsidR="00577A93" w14:paraId="2515AA0C" w14:textId="77777777" w:rsidTr="00577A93">
        <w:trPr>
          <w:trHeight w:val="320"/>
          <w:ins w:id="287"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3F99201" w14:textId="77777777" w:rsidR="00577A93" w:rsidRPr="009C4E8D" w:rsidRDefault="00577A93" w:rsidP="00577A93">
            <w:pPr>
              <w:jc w:val="right"/>
              <w:rPr>
                <w:ins w:id="288" w:author="DC Energy" w:date="2019-05-07T11:24:00Z"/>
                <w:rFonts w:ascii="Arial" w:hAnsi="Arial" w:cs="Arial"/>
                <w:color w:val="000000"/>
                <w:sz w:val="20"/>
                <w:szCs w:val="20"/>
              </w:rPr>
            </w:pPr>
            <w:ins w:id="289" w:author="DC Energy 080619" w:date="2019-08-06T13:09:00Z">
              <w:r>
                <w:rPr>
                  <w:rFonts w:ascii="Arial" w:hAnsi="Arial" w:cs="Arial"/>
                  <w:color w:val="000000"/>
                  <w:sz w:val="20"/>
                  <w:szCs w:val="20"/>
                </w:rPr>
                <w:t>4</w:t>
              </w:r>
            </w:ins>
            <w:ins w:id="290" w:author="DC Energy" w:date="2019-05-07T11:24:00Z">
              <w:del w:id="291" w:author="DC Energy 080619" w:date="2019-08-06T13:05:00Z">
                <w:r w:rsidRPr="009C4E8D" w:rsidDel="00EE5C67">
                  <w:rPr>
                    <w:rFonts w:ascii="Arial" w:hAnsi="Arial" w:cs="Arial"/>
                    <w:color w:val="000000"/>
                    <w:sz w:val="20"/>
                    <w:szCs w:val="20"/>
                  </w:rPr>
                  <w:delText>17</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1862E50A" w14:textId="77777777" w:rsidR="00577A93" w:rsidRPr="009C4E8D" w:rsidRDefault="00577A93" w:rsidP="00577A93">
            <w:pPr>
              <w:rPr>
                <w:ins w:id="292" w:author="DC Energy" w:date="2019-05-07T11:24:00Z"/>
                <w:rFonts w:ascii="Arial" w:hAnsi="Arial" w:cs="Arial"/>
                <w:color w:val="000000"/>
                <w:sz w:val="20"/>
                <w:szCs w:val="20"/>
              </w:rPr>
            </w:pPr>
            <w:ins w:id="293" w:author="DC Energy" w:date="2019-05-07T11:24:00Z">
              <w:r w:rsidRPr="009C4E8D">
                <w:rPr>
                  <w:rFonts w:ascii="Arial" w:hAnsi="Arial" w:cs="Arial"/>
                  <w:color w:val="000000"/>
                  <w:sz w:val="20"/>
                  <w:szCs w:val="20"/>
                </w:rPr>
                <w:t>FRONTERA</w:t>
              </w:r>
            </w:ins>
          </w:p>
        </w:tc>
        <w:tc>
          <w:tcPr>
            <w:tcW w:w="868" w:type="dxa"/>
            <w:tcBorders>
              <w:top w:val="nil"/>
              <w:left w:val="nil"/>
              <w:bottom w:val="single" w:sz="4" w:space="0" w:color="auto"/>
              <w:right w:val="single" w:sz="4" w:space="0" w:color="auto"/>
            </w:tcBorders>
            <w:shd w:val="clear" w:color="auto" w:fill="auto"/>
            <w:noWrap/>
            <w:vAlign w:val="bottom"/>
            <w:hideMark/>
          </w:tcPr>
          <w:p w14:paraId="24F97EB6" w14:textId="77777777" w:rsidR="00577A93" w:rsidRPr="009C4E8D" w:rsidRDefault="00577A93" w:rsidP="00577A93">
            <w:pPr>
              <w:jc w:val="center"/>
              <w:rPr>
                <w:ins w:id="294" w:author="DC Energy" w:date="2019-05-07T11:24:00Z"/>
                <w:rFonts w:ascii="Arial" w:hAnsi="Arial" w:cs="Arial"/>
                <w:color w:val="000000"/>
                <w:sz w:val="20"/>
                <w:szCs w:val="20"/>
              </w:rPr>
            </w:pPr>
            <w:ins w:id="295"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127EC9F0" w14:textId="77777777" w:rsidR="00577A93" w:rsidRPr="009C4E8D" w:rsidRDefault="00577A93" w:rsidP="00577A93">
            <w:pPr>
              <w:jc w:val="center"/>
              <w:rPr>
                <w:ins w:id="296" w:author="DC Energy" w:date="2019-05-07T11:24:00Z"/>
                <w:rFonts w:ascii="Arial" w:hAnsi="Arial" w:cs="Arial"/>
                <w:color w:val="000000"/>
                <w:sz w:val="20"/>
                <w:szCs w:val="20"/>
              </w:rPr>
            </w:pPr>
            <w:ins w:id="297" w:author="DC Energy" w:date="2019-05-07T11:24:00Z">
              <w:r w:rsidRPr="009C4E8D">
                <w:rPr>
                  <w:rFonts w:ascii="Arial" w:hAnsi="Arial" w:cs="Arial"/>
                  <w:color w:val="000000"/>
                  <w:sz w:val="20"/>
                  <w:szCs w:val="20"/>
                </w:rPr>
                <w:t>LRGV</w:t>
              </w:r>
            </w:ins>
          </w:p>
        </w:tc>
      </w:tr>
      <w:tr w:rsidR="00577A93" w:rsidDel="00054558" w14:paraId="7906D367" w14:textId="77777777" w:rsidTr="00577A93">
        <w:trPr>
          <w:trHeight w:val="320"/>
          <w:ins w:id="298" w:author="DC Energy" w:date="2019-05-07T11:24:00Z"/>
          <w:del w:id="299" w:author="DC Energy 080619" w:date="2019-08-06T12:56: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B294821" w14:textId="77777777" w:rsidR="00577A93" w:rsidRPr="009C4E8D" w:rsidDel="00054558" w:rsidRDefault="00577A93" w:rsidP="00577A93">
            <w:pPr>
              <w:jc w:val="right"/>
              <w:rPr>
                <w:ins w:id="300" w:author="DC Energy" w:date="2019-05-07T11:24:00Z"/>
                <w:del w:id="301" w:author="DC Energy 080619" w:date="2019-08-06T12:56:00Z"/>
                <w:rFonts w:ascii="Arial" w:hAnsi="Arial" w:cs="Arial"/>
                <w:color w:val="000000"/>
                <w:sz w:val="20"/>
                <w:szCs w:val="20"/>
              </w:rPr>
            </w:pPr>
            <w:ins w:id="302" w:author="DC Energy" w:date="2019-05-07T11:24:00Z">
              <w:del w:id="303" w:author="DC Energy 080619" w:date="2019-08-06T12:56:00Z">
                <w:r w:rsidRPr="009C4E8D" w:rsidDel="00054558">
                  <w:rPr>
                    <w:rFonts w:ascii="Arial" w:hAnsi="Arial" w:cs="Arial"/>
                    <w:color w:val="000000"/>
                    <w:sz w:val="20"/>
                    <w:szCs w:val="20"/>
                  </w:rPr>
                  <w:delText>18</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09C0F58E" w14:textId="77777777" w:rsidR="00577A93" w:rsidRPr="009C4E8D" w:rsidDel="00054558" w:rsidRDefault="00577A93" w:rsidP="00577A93">
            <w:pPr>
              <w:rPr>
                <w:ins w:id="304" w:author="DC Energy" w:date="2019-05-07T11:24:00Z"/>
                <w:del w:id="305" w:author="DC Energy 080619" w:date="2019-08-06T12:56:00Z"/>
                <w:rFonts w:ascii="Arial" w:hAnsi="Arial" w:cs="Arial"/>
                <w:color w:val="000000"/>
                <w:sz w:val="20"/>
                <w:szCs w:val="20"/>
              </w:rPr>
            </w:pPr>
            <w:ins w:id="306" w:author="DC Energy" w:date="2019-05-07T11:24:00Z">
              <w:del w:id="307" w:author="DC Energy 080619" w:date="2019-08-06T12:56:00Z">
                <w:r w:rsidRPr="009C4E8D" w:rsidDel="00054558">
                  <w:rPr>
                    <w:rFonts w:ascii="Arial" w:hAnsi="Arial" w:cs="Arial"/>
                    <w:color w:val="000000"/>
                    <w:sz w:val="20"/>
                    <w:szCs w:val="20"/>
                  </w:rPr>
                  <w:delText>GANDY</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4A98FAB6" w14:textId="77777777" w:rsidR="00577A93" w:rsidRPr="009C4E8D" w:rsidDel="00054558" w:rsidRDefault="00577A93" w:rsidP="00577A93">
            <w:pPr>
              <w:jc w:val="center"/>
              <w:rPr>
                <w:ins w:id="308" w:author="DC Energy" w:date="2019-05-07T11:24:00Z"/>
                <w:del w:id="309" w:author="DC Energy 080619" w:date="2019-08-06T12:56:00Z"/>
                <w:rFonts w:ascii="Arial" w:hAnsi="Arial" w:cs="Arial"/>
                <w:color w:val="000000"/>
                <w:sz w:val="20"/>
                <w:szCs w:val="20"/>
              </w:rPr>
            </w:pPr>
            <w:ins w:id="310" w:author="DC Energy" w:date="2019-05-07T11:24:00Z">
              <w:del w:id="311" w:author="DC Energy 080619" w:date="2019-08-06T12:56: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69D705CF" w14:textId="77777777" w:rsidR="00577A93" w:rsidRPr="009C4E8D" w:rsidDel="00054558" w:rsidRDefault="00577A93" w:rsidP="00577A93">
            <w:pPr>
              <w:jc w:val="center"/>
              <w:rPr>
                <w:ins w:id="312" w:author="DC Energy" w:date="2019-05-07T11:24:00Z"/>
                <w:del w:id="313" w:author="DC Energy 080619" w:date="2019-08-06T12:56:00Z"/>
                <w:rFonts w:ascii="Arial" w:hAnsi="Arial" w:cs="Arial"/>
                <w:color w:val="000000"/>
                <w:sz w:val="20"/>
                <w:szCs w:val="20"/>
              </w:rPr>
            </w:pPr>
            <w:ins w:id="314" w:author="DC Energy" w:date="2019-05-07T11:24:00Z">
              <w:del w:id="315" w:author="DC Energy 080619" w:date="2019-08-06T12:56:00Z">
                <w:r w:rsidRPr="009C4E8D" w:rsidDel="00054558">
                  <w:rPr>
                    <w:rFonts w:ascii="Arial" w:hAnsi="Arial" w:cs="Arial"/>
                    <w:color w:val="000000"/>
                    <w:sz w:val="20"/>
                    <w:szCs w:val="20"/>
                  </w:rPr>
                  <w:delText>LRGV</w:delText>
                </w:r>
              </w:del>
            </w:ins>
          </w:p>
        </w:tc>
      </w:tr>
      <w:tr w:rsidR="00577A93" w:rsidDel="00054558" w14:paraId="05C44283" w14:textId="77777777" w:rsidTr="00577A93">
        <w:trPr>
          <w:trHeight w:val="320"/>
          <w:ins w:id="316" w:author="DC Energy" w:date="2019-05-07T11:24:00Z"/>
          <w:del w:id="317" w:author="DC Energy 080619" w:date="2019-08-06T12:56: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E90444" w14:textId="77777777" w:rsidR="00577A93" w:rsidRPr="009C4E8D" w:rsidDel="00054558" w:rsidRDefault="00577A93" w:rsidP="00577A93">
            <w:pPr>
              <w:jc w:val="right"/>
              <w:rPr>
                <w:ins w:id="318" w:author="DC Energy" w:date="2019-05-07T11:24:00Z"/>
                <w:del w:id="319" w:author="DC Energy 080619" w:date="2019-08-06T12:56:00Z"/>
                <w:rFonts w:ascii="Arial" w:hAnsi="Arial" w:cs="Arial"/>
                <w:color w:val="000000"/>
                <w:sz w:val="20"/>
                <w:szCs w:val="20"/>
              </w:rPr>
            </w:pPr>
            <w:ins w:id="320" w:author="DC Energy" w:date="2019-05-07T11:24:00Z">
              <w:del w:id="321" w:author="DC Energy 080619" w:date="2019-08-06T12:56:00Z">
                <w:r w:rsidRPr="009C4E8D" w:rsidDel="00054558">
                  <w:rPr>
                    <w:rFonts w:ascii="Arial" w:hAnsi="Arial" w:cs="Arial"/>
                    <w:color w:val="000000"/>
                    <w:sz w:val="20"/>
                    <w:szCs w:val="20"/>
                  </w:rPr>
                  <w:delText>19</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7556345" w14:textId="77777777" w:rsidR="00577A93" w:rsidRPr="009C4E8D" w:rsidDel="00054558" w:rsidRDefault="00577A93" w:rsidP="00577A93">
            <w:pPr>
              <w:rPr>
                <w:ins w:id="322" w:author="DC Energy" w:date="2019-05-07T11:24:00Z"/>
                <w:del w:id="323" w:author="DC Energy 080619" w:date="2019-08-06T12:56:00Z"/>
                <w:rFonts w:ascii="Arial" w:hAnsi="Arial" w:cs="Arial"/>
                <w:color w:val="000000"/>
                <w:sz w:val="20"/>
                <w:szCs w:val="20"/>
              </w:rPr>
            </w:pPr>
            <w:ins w:id="324" w:author="DC Energy" w:date="2019-05-07T11:24:00Z">
              <w:del w:id="325" w:author="DC Energy 080619" w:date="2019-08-06T12:56:00Z">
                <w:r w:rsidRPr="009C4E8D" w:rsidDel="00054558">
                  <w:rPr>
                    <w:rFonts w:ascii="Arial" w:hAnsi="Arial" w:cs="Arial"/>
                    <w:color w:val="000000"/>
                    <w:sz w:val="20"/>
                    <w:szCs w:val="20"/>
                  </w:rPr>
                  <w:delText>GARCENO</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11CE1B3F" w14:textId="77777777" w:rsidR="00577A93" w:rsidRPr="009C4E8D" w:rsidDel="00054558" w:rsidRDefault="00577A93" w:rsidP="00577A93">
            <w:pPr>
              <w:jc w:val="center"/>
              <w:rPr>
                <w:ins w:id="326" w:author="DC Energy" w:date="2019-05-07T11:24:00Z"/>
                <w:del w:id="327" w:author="DC Energy 080619" w:date="2019-08-06T12:56:00Z"/>
                <w:rFonts w:ascii="Arial" w:hAnsi="Arial" w:cs="Arial"/>
                <w:color w:val="000000"/>
                <w:sz w:val="20"/>
                <w:szCs w:val="20"/>
              </w:rPr>
            </w:pPr>
            <w:ins w:id="328" w:author="DC Energy" w:date="2019-05-07T11:24:00Z">
              <w:del w:id="329" w:author="DC Energy 080619" w:date="2019-08-06T12:56: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2AF7F6D0" w14:textId="77777777" w:rsidR="00577A93" w:rsidRPr="009C4E8D" w:rsidDel="00054558" w:rsidRDefault="00577A93" w:rsidP="00577A93">
            <w:pPr>
              <w:jc w:val="center"/>
              <w:rPr>
                <w:ins w:id="330" w:author="DC Energy" w:date="2019-05-07T11:24:00Z"/>
                <w:del w:id="331" w:author="DC Energy 080619" w:date="2019-08-06T12:56:00Z"/>
                <w:rFonts w:ascii="Arial" w:hAnsi="Arial" w:cs="Arial"/>
                <w:color w:val="000000"/>
                <w:sz w:val="20"/>
                <w:szCs w:val="20"/>
              </w:rPr>
            </w:pPr>
            <w:ins w:id="332" w:author="DC Energy" w:date="2019-05-07T11:24:00Z">
              <w:del w:id="333" w:author="DC Energy 080619" w:date="2019-08-06T12:56:00Z">
                <w:r w:rsidRPr="009C4E8D" w:rsidDel="00054558">
                  <w:rPr>
                    <w:rFonts w:ascii="Arial" w:hAnsi="Arial" w:cs="Arial"/>
                    <w:color w:val="000000"/>
                    <w:sz w:val="20"/>
                    <w:szCs w:val="20"/>
                  </w:rPr>
                  <w:delText>LRGV</w:delText>
                </w:r>
              </w:del>
            </w:ins>
          </w:p>
        </w:tc>
      </w:tr>
      <w:tr w:rsidR="00577A93" w14:paraId="7CD3C360" w14:textId="77777777" w:rsidTr="00577A93">
        <w:trPr>
          <w:trHeight w:val="320"/>
          <w:ins w:id="334"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53850DD" w14:textId="77777777" w:rsidR="00577A93" w:rsidRPr="009C4E8D" w:rsidRDefault="00577A93" w:rsidP="00577A93">
            <w:pPr>
              <w:jc w:val="right"/>
              <w:rPr>
                <w:ins w:id="335" w:author="DC Energy" w:date="2019-05-07T11:24:00Z"/>
                <w:rFonts w:ascii="Arial" w:hAnsi="Arial" w:cs="Arial"/>
                <w:color w:val="000000"/>
                <w:sz w:val="20"/>
                <w:szCs w:val="20"/>
              </w:rPr>
            </w:pPr>
            <w:ins w:id="336" w:author="DC Energy 080619" w:date="2019-08-06T13:09:00Z">
              <w:r>
                <w:rPr>
                  <w:rFonts w:ascii="Arial" w:hAnsi="Arial" w:cs="Arial"/>
                  <w:color w:val="000000"/>
                  <w:sz w:val="20"/>
                  <w:szCs w:val="20"/>
                </w:rPr>
                <w:t>5</w:t>
              </w:r>
            </w:ins>
            <w:ins w:id="337" w:author="DC Energy" w:date="2019-05-07T11:24:00Z">
              <w:del w:id="338" w:author="DC Energy 080619" w:date="2019-08-06T13:05:00Z">
                <w:r w:rsidRPr="009C4E8D" w:rsidDel="00EE5C67">
                  <w:rPr>
                    <w:rFonts w:ascii="Arial" w:hAnsi="Arial" w:cs="Arial"/>
                    <w:color w:val="000000"/>
                    <w:sz w:val="20"/>
                    <w:szCs w:val="20"/>
                  </w:rPr>
                  <w:delText>20</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6C830DBE" w14:textId="77777777" w:rsidR="00577A93" w:rsidRPr="009C4E8D" w:rsidRDefault="00577A93" w:rsidP="00577A93">
            <w:pPr>
              <w:rPr>
                <w:ins w:id="339" w:author="DC Energy" w:date="2019-05-07T11:24:00Z"/>
                <w:rFonts w:ascii="Arial" w:hAnsi="Arial" w:cs="Arial"/>
                <w:color w:val="000000"/>
                <w:sz w:val="20"/>
                <w:szCs w:val="20"/>
              </w:rPr>
            </w:pPr>
            <w:ins w:id="340" w:author="DC Energy" w:date="2019-05-07T11:24:00Z">
              <w:r w:rsidRPr="009C4E8D">
                <w:rPr>
                  <w:rFonts w:ascii="Arial" w:hAnsi="Arial" w:cs="Arial"/>
                  <w:color w:val="000000"/>
                  <w:sz w:val="20"/>
                  <w:szCs w:val="20"/>
                </w:rPr>
                <w:t>GARZA</w:t>
              </w:r>
            </w:ins>
          </w:p>
        </w:tc>
        <w:tc>
          <w:tcPr>
            <w:tcW w:w="868" w:type="dxa"/>
            <w:tcBorders>
              <w:top w:val="nil"/>
              <w:left w:val="nil"/>
              <w:bottom w:val="single" w:sz="4" w:space="0" w:color="auto"/>
              <w:right w:val="single" w:sz="4" w:space="0" w:color="auto"/>
            </w:tcBorders>
            <w:shd w:val="clear" w:color="auto" w:fill="auto"/>
            <w:noWrap/>
            <w:vAlign w:val="bottom"/>
            <w:hideMark/>
          </w:tcPr>
          <w:p w14:paraId="7AB31B98" w14:textId="77777777" w:rsidR="00577A93" w:rsidRPr="009C4E8D" w:rsidRDefault="00577A93" w:rsidP="00577A93">
            <w:pPr>
              <w:jc w:val="center"/>
              <w:rPr>
                <w:ins w:id="341" w:author="DC Energy" w:date="2019-05-07T11:24:00Z"/>
                <w:rFonts w:ascii="Arial" w:hAnsi="Arial" w:cs="Arial"/>
                <w:color w:val="000000"/>
                <w:sz w:val="20"/>
                <w:szCs w:val="20"/>
              </w:rPr>
            </w:pPr>
            <w:ins w:id="342"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443693E0" w14:textId="77777777" w:rsidR="00577A93" w:rsidRPr="009C4E8D" w:rsidRDefault="00577A93" w:rsidP="00577A93">
            <w:pPr>
              <w:jc w:val="center"/>
              <w:rPr>
                <w:ins w:id="343" w:author="DC Energy" w:date="2019-05-07T11:24:00Z"/>
                <w:rFonts w:ascii="Arial" w:hAnsi="Arial" w:cs="Arial"/>
                <w:color w:val="000000"/>
                <w:sz w:val="20"/>
                <w:szCs w:val="20"/>
              </w:rPr>
            </w:pPr>
            <w:ins w:id="344" w:author="DC Energy" w:date="2019-05-07T11:24:00Z">
              <w:r w:rsidRPr="009C4E8D">
                <w:rPr>
                  <w:rFonts w:ascii="Arial" w:hAnsi="Arial" w:cs="Arial"/>
                  <w:color w:val="000000"/>
                  <w:sz w:val="20"/>
                  <w:szCs w:val="20"/>
                </w:rPr>
                <w:t>LRGV</w:t>
              </w:r>
            </w:ins>
          </w:p>
        </w:tc>
      </w:tr>
      <w:tr w:rsidR="00577A93" w:rsidDel="00054558" w14:paraId="55203672" w14:textId="77777777" w:rsidTr="00577A93">
        <w:trPr>
          <w:trHeight w:val="320"/>
          <w:ins w:id="345" w:author="DC Energy" w:date="2019-05-07T11:24:00Z"/>
          <w:del w:id="346" w:author="DC Energy 080619" w:date="2019-08-06T12:56: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2FB3342" w14:textId="77777777" w:rsidR="00577A93" w:rsidRPr="009C4E8D" w:rsidDel="00054558" w:rsidRDefault="00577A93" w:rsidP="00577A93">
            <w:pPr>
              <w:jc w:val="right"/>
              <w:rPr>
                <w:ins w:id="347" w:author="DC Energy" w:date="2019-05-07T11:24:00Z"/>
                <w:del w:id="348" w:author="DC Energy 080619" w:date="2019-08-06T12:56:00Z"/>
                <w:rFonts w:ascii="Arial" w:hAnsi="Arial" w:cs="Arial"/>
                <w:color w:val="000000"/>
                <w:sz w:val="20"/>
                <w:szCs w:val="20"/>
              </w:rPr>
            </w:pPr>
            <w:ins w:id="349" w:author="DC Energy" w:date="2019-05-07T11:24:00Z">
              <w:del w:id="350" w:author="DC Energy 080619" w:date="2019-08-06T12:56:00Z">
                <w:r w:rsidRPr="009C4E8D" w:rsidDel="00054558">
                  <w:rPr>
                    <w:rFonts w:ascii="Arial" w:hAnsi="Arial" w:cs="Arial"/>
                    <w:color w:val="000000"/>
                    <w:sz w:val="20"/>
                    <w:szCs w:val="20"/>
                  </w:rPr>
                  <w:delText>21</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59EA4EB4" w14:textId="77777777" w:rsidR="00577A93" w:rsidRPr="009C4E8D" w:rsidDel="00054558" w:rsidRDefault="00577A93" w:rsidP="00577A93">
            <w:pPr>
              <w:rPr>
                <w:ins w:id="351" w:author="DC Energy" w:date="2019-05-07T11:24:00Z"/>
                <w:del w:id="352" w:author="DC Energy 080619" w:date="2019-08-06T12:56:00Z"/>
                <w:rFonts w:ascii="Arial" w:hAnsi="Arial" w:cs="Arial"/>
                <w:color w:val="000000"/>
                <w:sz w:val="20"/>
                <w:szCs w:val="20"/>
              </w:rPr>
            </w:pPr>
            <w:ins w:id="353" w:author="DC Energy" w:date="2019-05-07T11:24:00Z">
              <w:del w:id="354" w:author="DC Energy 080619" w:date="2019-08-06T12:56:00Z">
                <w:r w:rsidRPr="009C4E8D" w:rsidDel="00054558">
                  <w:rPr>
                    <w:rFonts w:ascii="Arial" w:hAnsi="Arial" w:cs="Arial"/>
                    <w:color w:val="000000"/>
                    <w:sz w:val="20"/>
                    <w:szCs w:val="20"/>
                  </w:rPr>
                  <w:delText>GOODWIN</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0CDA4688" w14:textId="77777777" w:rsidR="00577A93" w:rsidRPr="009C4E8D" w:rsidDel="00054558" w:rsidRDefault="00577A93" w:rsidP="00577A93">
            <w:pPr>
              <w:jc w:val="center"/>
              <w:rPr>
                <w:ins w:id="355" w:author="DC Energy" w:date="2019-05-07T11:24:00Z"/>
                <w:del w:id="356" w:author="DC Energy 080619" w:date="2019-08-06T12:56:00Z"/>
                <w:rFonts w:ascii="Arial" w:hAnsi="Arial" w:cs="Arial"/>
                <w:color w:val="000000"/>
                <w:sz w:val="20"/>
                <w:szCs w:val="20"/>
              </w:rPr>
            </w:pPr>
            <w:ins w:id="357" w:author="DC Energy" w:date="2019-05-07T11:24:00Z">
              <w:del w:id="358" w:author="DC Energy 080619" w:date="2019-08-06T12:56: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2CD07B8A" w14:textId="77777777" w:rsidR="00577A93" w:rsidRPr="009C4E8D" w:rsidDel="00054558" w:rsidRDefault="00577A93" w:rsidP="00577A93">
            <w:pPr>
              <w:jc w:val="center"/>
              <w:rPr>
                <w:ins w:id="359" w:author="DC Energy" w:date="2019-05-07T11:24:00Z"/>
                <w:del w:id="360" w:author="DC Energy 080619" w:date="2019-08-06T12:56:00Z"/>
                <w:rFonts w:ascii="Arial" w:hAnsi="Arial" w:cs="Arial"/>
                <w:color w:val="000000"/>
                <w:sz w:val="20"/>
                <w:szCs w:val="20"/>
              </w:rPr>
            </w:pPr>
            <w:ins w:id="361" w:author="DC Energy" w:date="2019-05-07T11:24:00Z">
              <w:del w:id="362" w:author="DC Energy 080619" w:date="2019-08-06T12:56:00Z">
                <w:r w:rsidRPr="009C4E8D" w:rsidDel="00054558">
                  <w:rPr>
                    <w:rFonts w:ascii="Arial" w:hAnsi="Arial" w:cs="Arial"/>
                    <w:color w:val="000000"/>
                    <w:sz w:val="20"/>
                    <w:szCs w:val="20"/>
                  </w:rPr>
                  <w:delText>LRGV</w:delText>
                </w:r>
              </w:del>
            </w:ins>
          </w:p>
        </w:tc>
      </w:tr>
      <w:tr w:rsidR="00577A93" w:rsidDel="00054558" w14:paraId="6FFFE12D" w14:textId="77777777" w:rsidTr="00577A93">
        <w:trPr>
          <w:trHeight w:val="320"/>
          <w:ins w:id="363" w:author="DC Energy" w:date="2019-05-07T11:24:00Z"/>
          <w:del w:id="364" w:author="DC Energy 080619" w:date="2019-08-06T12:56: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FD5A109" w14:textId="77777777" w:rsidR="00577A93" w:rsidRPr="009C4E8D" w:rsidDel="00054558" w:rsidRDefault="00577A93" w:rsidP="00577A93">
            <w:pPr>
              <w:jc w:val="right"/>
              <w:rPr>
                <w:ins w:id="365" w:author="DC Energy" w:date="2019-05-07T11:24:00Z"/>
                <w:del w:id="366" w:author="DC Energy 080619" w:date="2019-08-06T12:56:00Z"/>
                <w:rFonts w:ascii="Arial" w:hAnsi="Arial" w:cs="Arial"/>
                <w:color w:val="000000"/>
                <w:sz w:val="20"/>
                <w:szCs w:val="20"/>
              </w:rPr>
            </w:pPr>
            <w:ins w:id="367" w:author="DC Energy" w:date="2019-05-07T11:24:00Z">
              <w:del w:id="368" w:author="DC Energy 080619" w:date="2019-08-06T12:56:00Z">
                <w:r w:rsidRPr="009C4E8D" w:rsidDel="00054558">
                  <w:rPr>
                    <w:rFonts w:ascii="Arial" w:hAnsi="Arial" w:cs="Arial"/>
                    <w:color w:val="000000"/>
                    <w:sz w:val="20"/>
                    <w:szCs w:val="20"/>
                  </w:rPr>
                  <w:delText>22</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518FA624" w14:textId="77777777" w:rsidR="00577A93" w:rsidRPr="009C4E8D" w:rsidDel="00054558" w:rsidRDefault="00577A93" w:rsidP="00577A93">
            <w:pPr>
              <w:rPr>
                <w:ins w:id="369" w:author="DC Energy" w:date="2019-05-07T11:24:00Z"/>
                <w:del w:id="370" w:author="DC Energy 080619" w:date="2019-08-06T12:56:00Z"/>
                <w:rFonts w:ascii="Arial" w:hAnsi="Arial" w:cs="Arial"/>
                <w:color w:val="000000"/>
                <w:sz w:val="20"/>
                <w:szCs w:val="20"/>
              </w:rPr>
            </w:pPr>
            <w:ins w:id="371" w:author="DC Energy" w:date="2019-05-07T11:24:00Z">
              <w:del w:id="372" w:author="DC Energy 080619" w:date="2019-08-06T12:56:00Z">
                <w:r w:rsidRPr="009C4E8D" w:rsidDel="00054558">
                  <w:rPr>
                    <w:rFonts w:ascii="Arial" w:hAnsi="Arial" w:cs="Arial"/>
                    <w:color w:val="000000"/>
                    <w:sz w:val="20"/>
                    <w:szCs w:val="20"/>
                  </w:rPr>
                  <w:delText>HAINE_DR</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0EE5A50C" w14:textId="77777777" w:rsidR="00577A93" w:rsidRPr="009C4E8D" w:rsidDel="00054558" w:rsidRDefault="00577A93" w:rsidP="00577A93">
            <w:pPr>
              <w:jc w:val="center"/>
              <w:rPr>
                <w:ins w:id="373" w:author="DC Energy" w:date="2019-05-07T11:24:00Z"/>
                <w:del w:id="374" w:author="DC Energy 080619" w:date="2019-08-06T12:56:00Z"/>
                <w:rFonts w:ascii="Arial" w:hAnsi="Arial" w:cs="Arial"/>
                <w:color w:val="000000"/>
                <w:sz w:val="20"/>
                <w:szCs w:val="20"/>
              </w:rPr>
            </w:pPr>
            <w:ins w:id="375" w:author="DC Energy" w:date="2019-05-07T11:24:00Z">
              <w:del w:id="376" w:author="DC Energy 080619" w:date="2019-08-06T12:56: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1AF97B67" w14:textId="77777777" w:rsidR="00577A93" w:rsidRPr="009C4E8D" w:rsidDel="00054558" w:rsidRDefault="00577A93" w:rsidP="00577A93">
            <w:pPr>
              <w:jc w:val="center"/>
              <w:rPr>
                <w:ins w:id="377" w:author="DC Energy" w:date="2019-05-07T11:24:00Z"/>
                <w:del w:id="378" w:author="DC Energy 080619" w:date="2019-08-06T12:56:00Z"/>
                <w:rFonts w:ascii="Arial" w:hAnsi="Arial" w:cs="Arial"/>
                <w:color w:val="000000"/>
                <w:sz w:val="20"/>
                <w:szCs w:val="20"/>
              </w:rPr>
            </w:pPr>
            <w:ins w:id="379" w:author="DC Energy" w:date="2019-05-07T11:24:00Z">
              <w:del w:id="380" w:author="DC Energy 080619" w:date="2019-08-06T12:56:00Z">
                <w:r w:rsidRPr="009C4E8D" w:rsidDel="00054558">
                  <w:rPr>
                    <w:rFonts w:ascii="Arial" w:hAnsi="Arial" w:cs="Arial"/>
                    <w:color w:val="000000"/>
                    <w:sz w:val="20"/>
                    <w:szCs w:val="20"/>
                  </w:rPr>
                  <w:delText>LRGV</w:delText>
                </w:r>
              </w:del>
            </w:ins>
          </w:p>
        </w:tc>
      </w:tr>
      <w:tr w:rsidR="00577A93" w:rsidDel="00054558" w14:paraId="72116353" w14:textId="77777777" w:rsidTr="00577A93">
        <w:trPr>
          <w:trHeight w:val="320"/>
          <w:ins w:id="381" w:author="DC Energy" w:date="2019-05-07T11:24:00Z"/>
          <w:del w:id="382" w:author="DC Energy 080619" w:date="2019-08-06T12:56: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66E757B" w14:textId="77777777" w:rsidR="00577A93" w:rsidRPr="009C4E8D" w:rsidDel="00054558" w:rsidRDefault="00577A93" w:rsidP="00577A93">
            <w:pPr>
              <w:jc w:val="right"/>
              <w:rPr>
                <w:ins w:id="383" w:author="DC Energy" w:date="2019-05-07T11:24:00Z"/>
                <w:del w:id="384" w:author="DC Energy 080619" w:date="2019-08-06T12:56:00Z"/>
                <w:rFonts w:ascii="Arial" w:hAnsi="Arial" w:cs="Arial"/>
                <w:color w:val="000000"/>
                <w:sz w:val="20"/>
                <w:szCs w:val="20"/>
              </w:rPr>
            </w:pPr>
            <w:ins w:id="385" w:author="DC Energy" w:date="2019-05-07T11:24:00Z">
              <w:del w:id="386" w:author="DC Energy 080619" w:date="2019-08-06T12:56:00Z">
                <w:r w:rsidRPr="009C4E8D" w:rsidDel="00054558">
                  <w:rPr>
                    <w:rFonts w:ascii="Arial" w:hAnsi="Arial" w:cs="Arial"/>
                    <w:color w:val="000000"/>
                    <w:sz w:val="20"/>
                    <w:szCs w:val="20"/>
                  </w:rPr>
                  <w:delText>23</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169DCC86" w14:textId="77777777" w:rsidR="00577A93" w:rsidRPr="009C4E8D" w:rsidDel="00054558" w:rsidRDefault="00577A93" w:rsidP="00577A93">
            <w:pPr>
              <w:rPr>
                <w:ins w:id="387" w:author="DC Energy" w:date="2019-05-07T11:24:00Z"/>
                <w:del w:id="388" w:author="DC Energy 080619" w:date="2019-08-06T12:56:00Z"/>
                <w:rFonts w:ascii="Arial" w:hAnsi="Arial" w:cs="Arial"/>
                <w:color w:val="000000"/>
                <w:sz w:val="20"/>
                <w:szCs w:val="20"/>
              </w:rPr>
            </w:pPr>
            <w:ins w:id="389" w:author="DC Energy" w:date="2019-05-07T11:24:00Z">
              <w:del w:id="390" w:author="DC Energy 080619" w:date="2019-08-06T12:56:00Z">
                <w:r w:rsidRPr="009C4E8D" w:rsidDel="00054558">
                  <w:rPr>
                    <w:rFonts w:ascii="Arial" w:hAnsi="Arial" w:cs="Arial"/>
                    <w:color w:val="000000"/>
                    <w:sz w:val="20"/>
                    <w:szCs w:val="20"/>
                  </w:rPr>
                  <w:delText>HALL_ACR</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3EBBE62E" w14:textId="77777777" w:rsidR="00577A93" w:rsidRPr="009C4E8D" w:rsidDel="00054558" w:rsidRDefault="00577A93" w:rsidP="00577A93">
            <w:pPr>
              <w:jc w:val="center"/>
              <w:rPr>
                <w:ins w:id="391" w:author="DC Energy" w:date="2019-05-07T11:24:00Z"/>
                <w:del w:id="392" w:author="DC Energy 080619" w:date="2019-08-06T12:56:00Z"/>
                <w:rFonts w:ascii="Arial" w:hAnsi="Arial" w:cs="Arial"/>
                <w:color w:val="000000"/>
                <w:sz w:val="20"/>
                <w:szCs w:val="20"/>
              </w:rPr>
            </w:pPr>
            <w:ins w:id="393" w:author="DC Energy" w:date="2019-05-07T11:24:00Z">
              <w:del w:id="394" w:author="DC Energy 080619" w:date="2019-08-06T12:56: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497A40B6" w14:textId="77777777" w:rsidR="00577A93" w:rsidRPr="009C4E8D" w:rsidDel="00054558" w:rsidRDefault="00577A93" w:rsidP="00577A93">
            <w:pPr>
              <w:jc w:val="center"/>
              <w:rPr>
                <w:ins w:id="395" w:author="DC Energy" w:date="2019-05-07T11:24:00Z"/>
                <w:del w:id="396" w:author="DC Energy 080619" w:date="2019-08-06T12:56:00Z"/>
                <w:rFonts w:ascii="Arial" w:hAnsi="Arial" w:cs="Arial"/>
                <w:color w:val="000000"/>
                <w:sz w:val="20"/>
                <w:szCs w:val="20"/>
              </w:rPr>
            </w:pPr>
            <w:ins w:id="397" w:author="DC Energy" w:date="2019-05-07T11:24:00Z">
              <w:del w:id="398" w:author="DC Energy 080619" w:date="2019-08-06T12:56:00Z">
                <w:r w:rsidRPr="009C4E8D" w:rsidDel="00054558">
                  <w:rPr>
                    <w:rFonts w:ascii="Arial" w:hAnsi="Arial" w:cs="Arial"/>
                    <w:color w:val="000000"/>
                    <w:sz w:val="20"/>
                    <w:szCs w:val="20"/>
                  </w:rPr>
                  <w:delText>LRGV</w:delText>
                </w:r>
              </w:del>
            </w:ins>
          </w:p>
        </w:tc>
      </w:tr>
      <w:tr w:rsidR="00577A93" w14:paraId="64BB898E" w14:textId="77777777" w:rsidTr="00577A93">
        <w:trPr>
          <w:trHeight w:val="320"/>
          <w:ins w:id="399"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01C65DC" w14:textId="77777777" w:rsidR="00577A93" w:rsidRPr="009C4E8D" w:rsidRDefault="00577A93" w:rsidP="00577A93">
            <w:pPr>
              <w:jc w:val="right"/>
              <w:rPr>
                <w:ins w:id="400" w:author="DC Energy" w:date="2019-05-07T11:24:00Z"/>
                <w:rFonts w:ascii="Arial" w:hAnsi="Arial" w:cs="Arial"/>
                <w:color w:val="000000"/>
                <w:sz w:val="20"/>
                <w:szCs w:val="20"/>
              </w:rPr>
            </w:pPr>
            <w:ins w:id="401" w:author="DC Energy 080619" w:date="2019-08-06T13:09:00Z">
              <w:r>
                <w:rPr>
                  <w:rFonts w:ascii="Arial" w:hAnsi="Arial" w:cs="Arial"/>
                  <w:color w:val="000000"/>
                  <w:sz w:val="20"/>
                  <w:szCs w:val="20"/>
                </w:rPr>
                <w:t>6</w:t>
              </w:r>
            </w:ins>
            <w:ins w:id="402" w:author="DC Energy" w:date="2019-05-07T11:24:00Z">
              <w:del w:id="403" w:author="DC Energy 080619" w:date="2019-08-06T13:05:00Z">
                <w:r w:rsidRPr="009C4E8D" w:rsidDel="00EE5C67">
                  <w:rPr>
                    <w:rFonts w:ascii="Arial" w:hAnsi="Arial" w:cs="Arial"/>
                    <w:color w:val="000000"/>
                    <w:sz w:val="20"/>
                    <w:szCs w:val="20"/>
                  </w:rPr>
                  <w:delText>24</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7C7C6263" w14:textId="77777777" w:rsidR="00577A93" w:rsidRPr="009C4E8D" w:rsidRDefault="00577A93" w:rsidP="00577A93">
            <w:pPr>
              <w:rPr>
                <w:ins w:id="404" w:author="DC Energy" w:date="2019-05-07T11:24:00Z"/>
                <w:rFonts w:ascii="Arial" w:hAnsi="Arial" w:cs="Arial"/>
                <w:color w:val="000000"/>
                <w:sz w:val="20"/>
                <w:szCs w:val="20"/>
              </w:rPr>
            </w:pPr>
            <w:ins w:id="405" w:author="DC Energy" w:date="2019-05-07T11:24:00Z">
              <w:r w:rsidRPr="009C4E8D">
                <w:rPr>
                  <w:rFonts w:ascii="Arial" w:hAnsi="Arial" w:cs="Arial"/>
                  <w:color w:val="000000"/>
                  <w:sz w:val="20"/>
                  <w:szCs w:val="20"/>
                </w:rPr>
                <w:t>HARLNSW</w:t>
              </w:r>
            </w:ins>
          </w:p>
        </w:tc>
        <w:tc>
          <w:tcPr>
            <w:tcW w:w="868" w:type="dxa"/>
            <w:tcBorders>
              <w:top w:val="nil"/>
              <w:left w:val="nil"/>
              <w:bottom w:val="single" w:sz="4" w:space="0" w:color="auto"/>
              <w:right w:val="single" w:sz="4" w:space="0" w:color="auto"/>
            </w:tcBorders>
            <w:shd w:val="clear" w:color="auto" w:fill="auto"/>
            <w:noWrap/>
            <w:vAlign w:val="bottom"/>
            <w:hideMark/>
          </w:tcPr>
          <w:p w14:paraId="4AD77C61" w14:textId="77777777" w:rsidR="00577A93" w:rsidRPr="009C4E8D" w:rsidRDefault="00577A93" w:rsidP="00577A93">
            <w:pPr>
              <w:jc w:val="center"/>
              <w:rPr>
                <w:ins w:id="406" w:author="DC Energy" w:date="2019-05-07T11:24:00Z"/>
                <w:rFonts w:ascii="Arial" w:hAnsi="Arial" w:cs="Arial"/>
                <w:color w:val="000000"/>
                <w:sz w:val="20"/>
                <w:szCs w:val="20"/>
              </w:rPr>
            </w:pPr>
            <w:ins w:id="407"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47CB7E5D" w14:textId="77777777" w:rsidR="00577A93" w:rsidRPr="009C4E8D" w:rsidRDefault="00577A93" w:rsidP="00577A93">
            <w:pPr>
              <w:jc w:val="center"/>
              <w:rPr>
                <w:ins w:id="408" w:author="DC Energy" w:date="2019-05-07T11:24:00Z"/>
                <w:rFonts w:ascii="Arial" w:hAnsi="Arial" w:cs="Arial"/>
                <w:color w:val="000000"/>
                <w:sz w:val="20"/>
                <w:szCs w:val="20"/>
              </w:rPr>
            </w:pPr>
            <w:ins w:id="409" w:author="DC Energy" w:date="2019-05-07T11:24:00Z">
              <w:r w:rsidRPr="009C4E8D">
                <w:rPr>
                  <w:rFonts w:ascii="Arial" w:hAnsi="Arial" w:cs="Arial"/>
                  <w:color w:val="000000"/>
                  <w:sz w:val="20"/>
                  <w:szCs w:val="20"/>
                </w:rPr>
                <w:t>LRGV</w:t>
              </w:r>
            </w:ins>
          </w:p>
        </w:tc>
      </w:tr>
      <w:tr w:rsidR="00577A93" w14:paraId="32DE40B6" w14:textId="77777777" w:rsidTr="00577A93">
        <w:trPr>
          <w:trHeight w:val="320"/>
          <w:ins w:id="410"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998E947" w14:textId="77777777" w:rsidR="00577A93" w:rsidRPr="009C4E8D" w:rsidRDefault="00577A93" w:rsidP="00577A93">
            <w:pPr>
              <w:jc w:val="right"/>
              <w:rPr>
                <w:ins w:id="411" w:author="DC Energy" w:date="2019-05-07T11:24:00Z"/>
                <w:rFonts w:ascii="Arial" w:hAnsi="Arial" w:cs="Arial"/>
                <w:color w:val="000000"/>
                <w:sz w:val="20"/>
                <w:szCs w:val="20"/>
              </w:rPr>
            </w:pPr>
            <w:ins w:id="412" w:author="DC Energy 080619" w:date="2019-08-06T13:09:00Z">
              <w:r>
                <w:rPr>
                  <w:rFonts w:ascii="Arial" w:hAnsi="Arial" w:cs="Arial"/>
                  <w:color w:val="000000"/>
                  <w:sz w:val="20"/>
                  <w:szCs w:val="20"/>
                </w:rPr>
                <w:t>7</w:t>
              </w:r>
            </w:ins>
            <w:ins w:id="413" w:author="DC Energy" w:date="2019-05-07T11:24:00Z">
              <w:del w:id="414" w:author="DC Energy 080619" w:date="2019-08-06T13:05:00Z">
                <w:r w:rsidRPr="009C4E8D" w:rsidDel="00EE5C67">
                  <w:rPr>
                    <w:rFonts w:ascii="Arial" w:hAnsi="Arial" w:cs="Arial"/>
                    <w:color w:val="000000"/>
                    <w:sz w:val="20"/>
                    <w:szCs w:val="20"/>
                  </w:rPr>
                  <w:delText>25</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4A39F05B" w14:textId="77777777" w:rsidR="00577A93" w:rsidRPr="009C4E8D" w:rsidRDefault="00577A93" w:rsidP="00577A93">
            <w:pPr>
              <w:rPr>
                <w:ins w:id="415" w:author="DC Energy" w:date="2019-05-07T11:24:00Z"/>
                <w:rFonts w:ascii="Arial" w:hAnsi="Arial" w:cs="Arial"/>
                <w:color w:val="000000"/>
                <w:sz w:val="20"/>
                <w:szCs w:val="20"/>
              </w:rPr>
            </w:pPr>
            <w:ins w:id="416" w:author="DC Energy" w:date="2019-05-07T11:24:00Z">
              <w:r w:rsidRPr="009C4E8D">
                <w:rPr>
                  <w:rFonts w:ascii="Arial" w:hAnsi="Arial" w:cs="Arial"/>
                  <w:color w:val="000000"/>
                  <w:sz w:val="20"/>
                  <w:szCs w:val="20"/>
                </w:rPr>
                <w:t>HEC</w:t>
              </w:r>
            </w:ins>
          </w:p>
        </w:tc>
        <w:tc>
          <w:tcPr>
            <w:tcW w:w="868" w:type="dxa"/>
            <w:tcBorders>
              <w:top w:val="nil"/>
              <w:left w:val="nil"/>
              <w:bottom w:val="single" w:sz="4" w:space="0" w:color="auto"/>
              <w:right w:val="single" w:sz="4" w:space="0" w:color="auto"/>
            </w:tcBorders>
            <w:shd w:val="clear" w:color="auto" w:fill="auto"/>
            <w:noWrap/>
            <w:vAlign w:val="bottom"/>
            <w:hideMark/>
          </w:tcPr>
          <w:p w14:paraId="2BC6A94D" w14:textId="77777777" w:rsidR="00577A93" w:rsidRPr="009C4E8D" w:rsidRDefault="00577A93" w:rsidP="00577A93">
            <w:pPr>
              <w:jc w:val="center"/>
              <w:rPr>
                <w:ins w:id="417" w:author="DC Energy" w:date="2019-05-07T11:24:00Z"/>
                <w:rFonts w:ascii="Arial" w:hAnsi="Arial" w:cs="Arial"/>
                <w:color w:val="000000"/>
                <w:sz w:val="20"/>
                <w:szCs w:val="20"/>
              </w:rPr>
            </w:pPr>
            <w:ins w:id="418"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7F59CB6E" w14:textId="77777777" w:rsidR="00577A93" w:rsidRPr="009C4E8D" w:rsidRDefault="00577A93" w:rsidP="00577A93">
            <w:pPr>
              <w:jc w:val="center"/>
              <w:rPr>
                <w:ins w:id="419" w:author="DC Energy" w:date="2019-05-07T11:24:00Z"/>
                <w:rFonts w:ascii="Arial" w:hAnsi="Arial" w:cs="Arial"/>
                <w:color w:val="000000"/>
                <w:sz w:val="20"/>
                <w:szCs w:val="20"/>
              </w:rPr>
            </w:pPr>
            <w:ins w:id="420" w:author="DC Energy" w:date="2019-05-07T11:24:00Z">
              <w:r w:rsidRPr="009C4E8D">
                <w:rPr>
                  <w:rFonts w:ascii="Arial" w:hAnsi="Arial" w:cs="Arial"/>
                  <w:color w:val="000000"/>
                  <w:sz w:val="20"/>
                  <w:szCs w:val="20"/>
                </w:rPr>
                <w:t>LRGV</w:t>
              </w:r>
            </w:ins>
          </w:p>
        </w:tc>
      </w:tr>
      <w:tr w:rsidR="00577A93" w:rsidDel="00054558" w14:paraId="7D47C154" w14:textId="77777777" w:rsidTr="00577A93">
        <w:trPr>
          <w:trHeight w:val="320"/>
          <w:ins w:id="421" w:author="DC Energy" w:date="2019-05-07T11:24:00Z"/>
          <w:del w:id="422" w:author="DC Energy 080619" w:date="2019-08-06T12:56: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3654270" w14:textId="77777777" w:rsidR="00577A93" w:rsidRPr="009C4E8D" w:rsidDel="00054558" w:rsidRDefault="00577A93" w:rsidP="00577A93">
            <w:pPr>
              <w:jc w:val="right"/>
              <w:rPr>
                <w:ins w:id="423" w:author="DC Energy" w:date="2019-05-07T11:24:00Z"/>
                <w:del w:id="424" w:author="DC Energy 080619" w:date="2019-08-06T12:56:00Z"/>
                <w:rFonts w:ascii="Arial" w:hAnsi="Arial" w:cs="Arial"/>
                <w:color w:val="000000"/>
                <w:sz w:val="20"/>
                <w:szCs w:val="20"/>
              </w:rPr>
            </w:pPr>
            <w:ins w:id="425" w:author="DC Energy" w:date="2019-05-07T11:24:00Z">
              <w:del w:id="426" w:author="DC Energy 080619" w:date="2019-08-06T12:56:00Z">
                <w:r w:rsidRPr="009C4E8D" w:rsidDel="00054558">
                  <w:rPr>
                    <w:rFonts w:ascii="Arial" w:hAnsi="Arial" w:cs="Arial"/>
                    <w:color w:val="000000"/>
                    <w:sz w:val="20"/>
                    <w:szCs w:val="20"/>
                  </w:rPr>
                  <w:delText>26</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EB27EA2" w14:textId="77777777" w:rsidR="00577A93" w:rsidRPr="009C4E8D" w:rsidDel="00054558" w:rsidRDefault="00577A93" w:rsidP="00577A93">
            <w:pPr>
              <w:rPr>
                <w:ins w:id="427" w:author="DC Energy" w:date="2019-05-07T11:24:00Z"/>
                <w:del w:id="428" w:author="DC Energy 080619" w:date="2019-08-06T12:56:00Z"/>
                <w:rFonts w:ascii="Arial" w:hAnsi="Arial" w:cs="Arial"/>
                <w:color w:val="000000"/>
                <w:sz w:val="20"/>
                <w:szCs w:val="20"/>
              </w:rPr>
            </w:pPr>
            <w:ins w:id="429" w:author="DC Energy" w:date="2019-05-07T11:24:00Z">
              <w:del w:id="430" w:author="DC Energy 080619" w:date="2019-08-06T12:56:00Z">
                <w:r w:rsidRPr="009C4E8D" w:rsidDel="00054558">
                  <w:rPr>
                    <w:rFonts w:ascii="Arial" w:hAnsi="Arial" w:cs="Arial"/>
                    <w:color w:val="000000"/>
                    <w:sz w:val="20"/>
                    <w:szCs w:val="20"/>
                  </w:rPr>
                  <w:delText>HIDALGO</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10B0CC52" w14:textId="77777777" w:rsidR="00577A93" w:rsidRPr="009C4E8D" w:rsidDel="00054558" w:rsidRDefault="00577A93" w:rsidP="00577A93">
            <w:pPr>
              <w:jc w:val="center"/>
              <w:rPr>
                <w:ins w:id="431" w:author="DC Energy" w:date="2019-05-07T11:24:00Z"/>
                <w:del w:id="432" w:author="DC Energy 080619" w:date="2019-08-06T12:56:00Z"/>
                <w:rFonts w:ascii="Arial" w:hAnsi="Arial" w:cs="Arial"/>
                <w:color w:val="000000"/>
                <w:sz w:val="20"/>
                <w:szCs w:val="20"/>
              </w:rPr>
            </w:pPr>
            <w:ins w:id="433" w:author="DC Energy" w:date="2019-05-07T11:24:00Z">
              <w:del w:id="434" w:author="DC Energy 080619" w:date="2019-08-06T12:56: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699B137E" w14:textId="77777777" w:rsidR="00577A93" w:rsidRPr="009C4E8D" w:rsidDel="00054558" w:rsidRDefault="00577A93" w:rsidP="00577A93">
            <w:pPr>
              <w:jc w:val="center"/>
              <w:rPr>
                <w:ins w:id="435" w:author="DC Energy" w:date="2019-05-07T11:24:00Z"/>
                <w:del w:id="436" w:author="DC Energy 080619" w:date="2019-08-06T12:56:00Z"/>
                <w:rFonts w:ascii="Arial" w:hAnsi="Arial" w:cs="Arial"/>
                <w:color w:val="000000"/>
                <w:sz w:val="20"/>
                <w:szCs w:val="20"/>
              </w:rPr>
            </w:pPr>
            <w:ins w:id="437" w:author="DC Energy" w:date="2019-05-07T11:24:00Z">
              <w:del w:id="438" w:author="DC Energy 080619" w:date="2019-08-06T12:56:00Z">
                <w:r w:rsidRPr="009C4E8D" w:rsidDel="00054558">
                  <w:rPr>
                    <w:rFonts w:ascii="Arial" w:hAnsi="Arial" w:cs="Arial"/>
                    <w:color w:val="000000"/>
                    <w:sz w:val="20"/>
                    <w:szCs w:val="20"/>
                  </w:rPr>
                  <w:delText>LRGV</w:delText>
                </w:r>
              </w:del>
            </w:ins>
          </w:p>
        </w:tc>
      </w:tr>
      <w:tr w:rsidR="00577A93" w14:paraId="4B95F411" w14:textId="77777777" w:rsidTr="00577A93">
        <w:trPr>
          <w:trHeight w:val="320"/>
          <w:ins w:id="439"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4D0BDAF" w14:textId="77777777" w:rsidR="00577A93" w:rsidRPr="009C4E8D" w:rsidRDefault="00577A93" w:rsidP="00577A93">
            <w:pPr>
              <w:jc w:val="right"/>
              <w:rPr>
                <w:ins w:id="440" w:author="DC Energy" w:date="2019-05-07T11:24:00Z"/>
                <w:rFonts w:ascii="Arial" w:hAnsi="Arial" w:cs="Arial"/>
                <w:color w:val="000000"/>
                <w:sz w:val="20"/>
                <w:szCs w:val="20"/>
              </w:rPr>
            </w:pPr>
            <w:ins w:id="441" w:author="DC Energy 080619" w:date="2019-08-06T13:09:00Z">
              <w:r>
                <w:rPr>
                  <w:rFonts w:ascii="Arial" w:hAnsi="Arial" w:cs="Arial"/>
                  <w:color w:val="000000"/>
                  <w:sz w:val="20"/>
                  <w:szCs w:val="20"/>
                </w:rPr>
                <w:t>8</w:t>
              </w:r>
            </w:ins>
            <w:ins w:id="442" w:author="DC Energy" w:date="2019-05-07T11:24:00Z">
              <w:del w:id="443" w:author="DC Energy 080619" w:date="2019-08-06T13:05:00Z">
                <w:r w:rsidRPr="009C4E8D" w:rsidDel="00EE5C67">
                  <w:rPr>
                    <w:rFonts w:ascii="Arial" w:hAnsi="Arial" w:cs="Arial"/>
                    <w:color w:val="000000"/>
                    <w:sz w:val="20"/>
                    <w:szCs w:val="20"/>
                  </w:rPr>
                  <w:delText>27</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1709BA51" w14:textId="77777777" w:rsidR="00577A93" w:rsidRPr="009C4E8D" w:rsidRDefault="00577A93" w:rsidP="00577A93">
            <w:pPr>
              <w:rPr>
                <w:ins w:id="444" w:author="DC Energy" w:date="2019-05-07T11:24:00Z"/>
                <w:rFonts w:ascii="Arial" w:hAnsi="Arial" w:cs="Arial"/>
                <w:color w:val="000000"/>
                <w:sz w:val="20"/>
                <w:szCs w:val="20"/>
              </w:rPr>
            </w:pPr>
            <w:ins w:id="445" w:author="DC Energy" w:date="2019-05-07T11:24:00Z">
              <w:r w:rsidRPr="009C4E8D">
                <w:rPr>
                  <w:rFonts w:ascii="Arial" w:hAnsi="Arial" w:cs="Arial"/>
                  <w:color w:val="000000"/>
                  <w:sz w:val="20"/>
                  <w:szCs w:val="20"/>
                </w:rPr>
                <w:t>KEY_SW</w:t>
              </w:r>
            </w:ins>
          </w:p>
        </w:tc>
        <w:tc>
          <w:tcPr>
            <w:tcW w:w="868" w:type="dxa"/>
            <w:tcBorders>
              <w:top w:val="nil"/>
              <w:left w:val="nil"/>
              <w:bottom w:val="single" w:sz="4" w:space="0" w:color="auto"/>
              <w:right w:val="single" w:sz="4" w:space="0" w:color="auto"/>
            </w:tcBorders>
            <w:shd w:val="clear" w:color="auto" w:fill="auto"/>
            <w:noWrap/>
            <w:vAlign w:val="bottom"/>
            <w:hideMark/>
          </w:tcPr>
          <w:p w14:paraId="6B3D83CC" w14:textId="77777777" w:rsidR="00577A93" w:rsidRPr="009C4E8D" w:rsidRDefault="00577A93" w:rsidP="00577A93">
            <w:pPr>
              <w:jc w:val="center"/>
              <w:rPr>
                <w:ins w:id="446" w:author="DC Energy" w:date="2019-05-07T11:24:00Z"/>
                <w:rFonts w:ascii="Arial" w:hAnsi="Arial" w:cs="Arial"/>
                <w:color w:val="000000"/>
                <w:sz w:val="20"/>
                <w:szCs w:val="20"/>
              </w:rPr>
            </w:pPr>
            <w:ins w:id="447"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31F6292A" w14:textId="77777777" w:rsidR="00577A93" w:rsidRPr="009C4E8D" w:rsidRDefault="00577A93" w:rsidP="00577A93">
            <w:pPr>
              <w:jc w:val="center"/>
              <w:rPr>
                <w:ins w:id="448" w:author="DC Energy" w:date="2019-05-07T11:24:00Z"/>
                <w:rFonts w:ascii="Arial" w:hAnsi="Arial" w:cs="Arial"/>
                <w:color w:val="000000"/>
                <w:sz w:val="20"/>
                <w:szCs w:val="20"/>
              </w:rPr>
            </w:pPr>
            <w:ins w:id="449" w:author="DC Energy" w:date="2019-05-07T11:24:00Z">
              <w:r w:rsidRPr="009C4E8D">
                <w:rPr>
                  <w:rFonts w:ascii="Arial" w:hAnsi="Arial" w:cs="Arial"/>
                  <w:color w:val="000000"/>
                  <w:sz w:val="20"/>
                  <w:szCs w:val="20"/>
                </w:rPr>
                <w:t>LRGV</w:t>
              </w:r>
            </w:ins>
          </w:p>
        </w:tc>
      </w:tr>
      <w:tr w:rsidR="00577A93" w:rsidDel="00054558" w14:paraId="173AD3A9" w14:textId="77777777" w:rsidTr="00577A93">
        <w:trPr>
          <w:trHeight w:val="320"/>
          <w:ins w:id="450" w:author="DC Energy" w:date="2019-05-07T11:24:00Z"/>
          <w:del w:id="451" w:author="DC Energy 080619" w:date="2019-08-06T12:56: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2C118C6" w14:textId="77777777" w:rsidR="00577A93" w:rsidRPr="009C4E8D" w:rsidDel="00054558" w:rsidRDefault="00577A93" w:rsidP="00577A93">
            <w:pPr>
              <w:jc w:val="right"/>
              <w:rPr>
                <w:ins w:id="452" w:author="DC Energy" w:date="2019-05-07T11:24:00Z"/>
                <w:del w:id="453" w:author="DC Energy 080619" w:date="2019-08-06T12:56:00Z"/>
                <w:rFonts w:ascii="Arial" w:hAnsi="Arial" w:cs="Arial"/>
                <w:color w:val="000000"/>
                <w:sz w:val="20"/>
                <w:szCs w:val="20"/>
              </w:rPr>
            </w:pPr>
            <w:ins w:id="454" w:author="DC Energy" w:date="2019-05-07T11:24:00Z">
              <w:del w:id="455" w:author="DC Energy 080619" w:date="2019-08-06T12:56:00Z">
                <w:r w:rsidRPr="009C4E8D" w:rsidDel="00054558">
                  <w:rPr>
                    <w:rFonts w:ascii="Arial" w:hAnsi="Arial" w:cs="Arial"/>
                    <w:color w:val="000000"/>
                    <w:sz w:val="20"/>
                    <w:szCs w:val="20"/>
                  </w:rPr>
                  <w:delText>28</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54E053A6" w14:textId="77777777" w:rsidR="00577A93" w:rsidRPr="009C4E8D" w:rsidDel="00054558" w:rsidRDefault="00577A93" w:rsidP="00577A93">
            <w:pPr>
              <w:rPr>
                <w:ins w:id="456" w:author="DC Energy" w:date="2019-05-07T11:24:00Z"/>
                <w:del w:id="457" w:author="DC Energy 080619" w:date="2019-08-06T12:56:00Z"/>
                <w:rFonts w:ascii="Arial" w:hAnsi="Arial" w:cs="Arial"/>
                <w:color w:val="000000"/>
                <w:sz w:val="20"/>
                <w:szCs w:val="20"/>
              </w:rPr>
            </w:pPr>
            <w:ins w:id="458" w:author="DC Energy" w:date="2019-05-07T11:24:00Z">
              <w:del w:id="459" w:author="DC Energy 080619" w:date="2019-08-06T12:56:00Z">
                <w:r w:rsidRPr="009C4E8D" w:rsidDel="00054558">
                  <w:rPr>
                    <w:rFonts w:ascii="Arial" w:hAnsi="Arial" w:cs="Arial"/>
                    <w:color w:val="000000"/>
                    <w:sz w:val="20"/>
                    <w:szCs w:val="20"/>
                  </w:rPr>
                  <w:delText>L_FRESNO</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3CF5DA7A" w14:textId="77777777" w:rsidR="00577A93" w:rsidRPr="009C4E8D" w:rsidDel="00054558" w:rsidRDefault="00577A93" w:rsidP="00577A93">
            <w:pPr>
              <w:jc w:val="center"/>
              <w:rPr>
                <w:ins w:id="460" w:author="DC Energy" w:date="2019-05-07T11:24:00Z"/>
                <w:del w:id="461" w:author="DC Energy 080619" w:date="2019-08-06T12:56:00Z"/>
                <w:rFonts w:ascii="Arial" w:hAnsi="Arial" w:cs="Arial"/>
                <w:color w:val="000000"/>
                <w:sz w:val="20"/>
                <w:szCs w:val="20"/>
              </w:rPr>
            </w:pPr>
            <w:ins w:id="462" w:author="DC Energy" w:date="2019-05-07T11:24:00Z">
              <w:del w:id="463" w:author="DC Energy 080619" w:date="2019-08-06T12:56: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3ECB45A0" w14:textId="77777777" w:rsidR="00577A93" w:rsidRPr="009C4E8D" w:rsidDel="00054558" w:rsidRDefault="00577A93" w:rsidP="00577A93">
            <w:pPr>
              <w:jc w:val="center"/>
              <w:rPr>
                <w:ins w:id="464" w:author="DC Energy" w:date="2019-05-07T11:24:00Z"/>
                <w:del w:id="465" w:author="DC Energy 080619" w:date="2019-08-06T12:56:00Z"/>
                <w:rFonts w:ascii="Arial" w:hAnsi="Arial" w:cs="Arial"/>
                <w:color w:val="000000"/>
                <w:sz w:val="20"/>
                <w:szCs w:val="20"/>
              </w:rPr>
            </w:pPr>
            <w:ins w:id="466" w:author="DC Energy" w:date="2019-05-07T11:24:00Z">
              <w:del w:id="467" w:author="DC Energy 080619" w:date="2019-08-06T12:56:00Z">
                <w:r w:rsidRPr="009C4E8D" w:rsidDel="00054558">
                  <w:rPr>
                    <w:rFonts w:ascii="Arial" w:hAnsi="Arial" w:cs="Arial"/>
                    <w:color w:val="000000"/>
                    <w:sz w:val="20"/>
                    <w:szCs w:val="20"/>
                  </w:rPr>
                  <w:delText>LRGV</w:delText>
                </w:r>
              </w:del>
            </w:ins>
          </w:p>
        </w:tc>
      </w:tr>
      <w:tr w:rsidR="00577A93" w:rsidDel="00054558" w14:paraId="21A2F249" w14:textId="77777777" w:rsidTr="00577A93">
        <w:trPr>
          <w:trHeight w:val="320"/>
          <w:ins w:id="468" w:author="DC Energy" w:date="2019-05-07T11:24:00Z"/>
          <w:del w:id="469" w:author="DC Energy 080619" w:date="2019-08-06T12:56: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6D6A747" w14:textId="77777777" w:rsidR="00577A93" w:rsidRPr="009C4E8D" w:rsidDel="00054558" w:rsidRDefault="00577A93" w:rsidP="00577A93">
            <w:pPr>
              <w:jc w:val="right"/>
              <w:rPr>
                <w:ins w:id="470" w:author="DC Energy" w:date="2019-05-07T11:24:00Z"/>
                <w:del w:id="471" w:author="DC Energy 080619" w:date="2019-08-06T12:56:00Z"/>
                <w:rFonts w:ascii="Arial" w:hAnsi="Arial" w:cs="Arial"/>
                <w:color w:val="000000"/>
                <w:sz w:val="20"/>
                <w:szCs w:val="20"/>
              </w:rPr>
            </w:pPr>
            <w:ins w:id="472" w:author="DC Energy" w:date="2019-05-07T11:24:00Z">
              <w:del w:id="473" w:author="DC Energy 080619" w:date="2019-08-06T12:56:00Z">
                <w:r w:rsidRPr="009C4E8D" w:rsidDel="00054558">
                  <w:rPr>
                    <w:rFonts w:ascii="Arial" w:hAnsi="Arial" w:cs="Arial"/>
                    <w:color w:val="000000"/>
                    <w:sz w:val="20"/>
                    <w:szCs w:val="20"/>
                  </w:rPr>
                  <w:delText>29</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33DC2111" w14:textId="77777777" w:rsidR="00577A93" w:rsidRPr="009C4E8D" w:rsidDel="00054558" w:rsidRDefault="00577A93" w:rsidP="00577A93">
            <w:pPr>
              <w:rPr>
                <w:ins w:id="474" w:author="DC Energy" w:date="2019-05-07T11:24:00Z"/>
                <w:del w:id="475" w:author="DC Energy 080619" w:date="2019-08-06T12:56:00Z"/>
                <w:rFonts w:ascii="Arial" w:hAnsi="Arial" w:cs="Arial"/>
                <w:color w:val="000000"/>
                <w:sz w:val="20"/>
                <w:szCs w:val="20"/>
              </w:rPr>
            </w:pPr>
            <w:ins w:id="476" w:author="DC Energy" w:date="2019-05-07T11:24:00Z">
              <w:del w:id="477" w:author="DC Energy 080619" w:date="2019-08-06T12:56:00Z">
                <w:r w:rsidRPr="009C4E8D" w:rsidDel="00054558">
                  <w:rPr>
                    <w:rFonts w:ascii="Arial" w:hAnsi="Arial" w:cs="Arial"/>
                    <w:color w:val="000000"/>
                    <w:sz w:val="20"/>
                    <w:szCs w:val="20"/>
                  </w:rPr>
                  <w:delText>L_GRULLA</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1EED4D96" w14:textId="77777777" w:rsidR="00577A93" w:rsidRPr="009C4E8D" w:rsidDel="00054558" w:rsidRDefault="00577A93" w:rsidP="00577A93">
            <w:pPr>
              <w:jc w:val="center"/>
              <w:rPr>
                <w:ins w:id="478" w:author="DC Energy" w:date="2019-05-07T11:24:00Z"/>
                <w:del w:id="479" w:author="DC Energy 080619" w:date="2019-08-06T12:56:00Z"/>
                <w:rFonts w:ascii="Arial" w:hAnsi="Arial" w:cs="Arial"/>
                <w:color w:val="000000"/>
                <w:sz w:val="20"/>
                <w:szCs w:val="20"/>
              </w:rPr>
            </w:pPr>
            <w:ins w:id="480" w:author="DC Energy" w:date="2019-05-07T11:24:00Z">
              <w:del w:id="481" w:author="DC Energy 080619" w:date="2019-08-06T12:56: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10C6471E" w14:textId="77777777" w:rsidR="00577A93" w:rsidRPr="009C4E8D" w:rsidDel="00054558" w:rsidRDefault="00577A93" w:rsidP="00577A93">
            <w:pPr>
              <w:jc w:val="center"/>
              <w:rPr>
                <w:ins w:id="482" w:author="DC Energy" w:date="2019-05-07T11:24:00Z"/>
                <w:del w:id="483" w:author="DC Energy 080619" w:date="2019-08-06T12:56:00Z"/>
                <w:rFonts w:ascii="Arial" w:hAnsi="Arial" w:cs="Arial"/>
                <w:color w:val="000000"/>
                <w:sz w:val="20"/>
                <w:szCs w:val="20"/>
              </w:rPr>
            </w:pPr>
            <w:ins w:id="484" w:author="DC Energy" w:date="2019-05-07T11:24:00Z">
              <w:del w:id="485" w:author="DC Energy 080619" w:date="2019-08-06T12:56:00Z">
                <w:r w:rsidRPr="009C4E8D" w:rsidDel="00054558">
                  <w:rPr>
                    <w:rFonts w:ascii="Arial" w:hAnsi="Arial" w:cs="Arial"/>
                    <w:color w:val="000000"/>
                    <w:sz w:val="20"/>
                    <w:szCs w:val="20"/>
                  </w:rPr>
                  <w:delText>LRGV</w:delText>
                </w:r>
              </w:del>
            </w:ins>
          </w:p>
        </w:tc>
      </w:tr>
      <w:tr w:rsidR="00577A93" w:rsidDel="00054558" w14:paraId="72E6D105" w14:textId="77777777" w:rsidTr="00577A93">
        <w:trPr>
          <w:trHeight w:val="320"/>
          <w:ins w:id="486" w:author="DC Energy" w:date="2019-05-07T11:24:00Z"/>
          <w:del w:id="487" w:author="DC Energy 080619" w:date="2019-08-06T12:57: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335B0B1" w14:textId="77777777" w:rsidR="00577A93" w:rsidRPr="009C4E8D" w:rsidDel="00054558" w:rsidRDefault="00577A93" w:rsidP="00577A93">
            <w:pPr>
              <w:jc w:val="right"/>
              <w:rPr>
                <w:ins w:id="488" w:author="DC Energy" w:date="2019-05-07T11:24:00Z"/>
                <w:del w:id="489" w:author="DC Energy 080619" w:date="2019-08-06T12:57:00Z"/>
                <w:rFonts w:ascii="Arial" w:hAnsi="Arial" w:cs="Arial"/>
                <w:color w:val="000000"/>
                <w:sz w:val="20"/>
                <w:szCs w:val="20"/>
              </w:rPr>
            </w:pPr>
            <w:ins w:id="490" w:author="DC Energy" w:date="2019-05-07T11:24:00Z">
              <w:del w:id="491" w:author="DC Energy 080619" w:date="2019-08-06T12:57:00Z">
                <w:r w:rsidRPr="009C4E8D" w:rsidDel="00054558">
                  <w:rPr>
                    <w:rFonts w:ascii="Arial" w:hAnsi="Arial" w:cs="Arial"/>
                    <w:color w:val="000000"/>
                    <w:sz w:val="20"/>
                    <w:szCs w:val="20"/>
                  </w:rPr>
                  <w:delText>30</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3DC8256E" w14:textId="77777777" w:rsidR="00577A93" w:rsidRPr="009C4E8D" w:rsidDel="00054558" w:rsidRDefault="00577A93" w:rsidP="00577A93">
            <w:pPr>
              <w:rPr>
                <w:ins w:id="492" w:author="DC Energy" w:date="2019-05-07T11:24:00Z"/>
                <w:del w:id="493" w:author="DC Energy 080619" w:date="2019-08-06T12:57:00Z"/>
                <w:rFonts w:ascii="Arial" w:hAnsi="Arial" w:cs="Arial"/>
                <w:color w:val="000000"/>
                <w:sz w:val="20"/>
                <w:szCs w:val="20"/>
              </w:rPr>
            </w:pPr>
            <w:ins w:id="494" w:author="DC Energy" w:date="2019-05-07T11:24:00Z">
              <w:del w:id="495" w:author="DC Energy 080619" w:date="2019-08-06T12:57:00Z">
                <w:r w:rsidRPr="009C4E8D" w:rsidDel="00054558">
                  <w:rPr>
                    <w:rFonts w:ascii="Arial" w:hAnsi="Arial" w:cs="Arial"/>
                    <w:color w:val="000000"/>
                    <w:sz w:val="20"/>
                    <w:szCs w:val="20"/>
                  </w:rPr>
                  <w:delText>L_MILPAS</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4250D078" w14:textId="77777777" w:rsidR="00577A93" w:rsidRPr="009C4E8D" w:rsidDel="00054558" w:rsidRDefault="00577A93" w:rsidP="00577A93">
            <w:pPr>
              <w:jc w:val="center"/>
              <w:rPr>
                <w:ins w:id="496" w:author="DC Energy" w:date="2019-05-07T11:24:00Z"/>
                <w:del w:id="497" w:author="DC Energy 080619" w:date="2019-08-06T12:57:00Z"/>
                <w:rFonts w:ascii="Arial" w:hAnsi="Arial" w:cs="Arial"/>
                <w:color w:val="000000"/>
                <w:sz w:val="20"/>
                <w:szCs w:val="20"/>
              </w:rPr>
            </w:pPr>
            <w:ins w:id="498" w:author="DC Energy" w:date="2019-05-07T11:24:00Z">
              <w:del w:id="499" w:author="DC Energy 080619" w:date="2019-08-06T12:57: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315A5E77" w14:textId="77777777" w:rsidR="00577A93" w:rsidRPr="009C4E8D" w:rsidDel="00054558" w:rsidRDefault="00577A93" w:rsidP="00577A93">
            <w:pPr>
              <w:jc w:val="center"/>
              <w:rPr>
                <w:ins w:id="500" w:author="DC Energy" w:date="2019-05-07T11:24:00Z"/>
                <w:del w:id="501" w:author="DC Energy 080619" w:date="2019-08-06T12:57:00Z"/>
                <w:rFonts w:ascii="Arial" w:hAnsi="Arial" w:cs="Arial"/>
                <w:color w:val="000000"/>
                <w:sz w:val="20"/>
                <w:szCs w:val="20"/>
              </w:rPr>
            </w:pPr>
            <w:ins w:id="502" w:author="DC Energy" w:date="2019-05-07T11:24:00Z">
              <w:del w:id="503" w:author="DC Energy 080619" w:date="2019-08-06T12:57:00Z">
                <w:r w:rsidRPr="009C4E8D" w:rsidDel="00054558">
                  <w:rPr>
                    <w:rFonts w:ascii="Arial" w:hAnsi="Arial" w:cs="Arial"/>
                    <w:color w:val="000000"/>
                    <w:sz w:val="20"/>
                    <w:szCs w:val="20"/>
                  </w:rPr>
                  <w:delText>LRGV</w:delText>
                </w:r>
              </w:del>
            </w:ins>
          </w:p>
        </w:tc>
      </w:tr>
      <w:tr w:rsidR="00577A93" w14:paraId="603251B8" w14:textId="77777777" w:rsidTr="00577A93">
        <w:trPr>
          <w:trHeight w:val="320"/>
          <w:ins w:id="504"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BEDAC32" w14:textId="77777777" w:rsidR="00577A93" w:rsidRPr="009C4E8D" w:rsidRDefault="00577A93" w:rsidP="00577A93">
            <w:pPr>
              <w:jc w:val="right"/>
              <w:rPr>
                <w:ins w:id="505" w:author="DC Energy" w:date="2019-05-07T11:24:00Z"/>
                <w:rFonts w:ascii="Arial" w:hAnsi="Arial" w:cs="Arial"/>
                <w:color w:val="000000"/>
                <w:sz w:val="20"/>
                <w:szCs w:val="20"/>
              </w:rPr>
            </w:pPr>
            <w:ins w:id="506" w:author="DC Energy 080619" w:date="2019-08-06T13:09:00Z">
              <w:r>
                <w:rPr>
                  <w:rFonts w:ascii="Arial" w:hAnsi="Arial" w:cs="Arial"/>
                  <w:color w:val="000000"/>
                  <w:sz w:val="20"/>
                  <w:szCs w:val="20"/>
                </w:rPr>
                <w:lastRenderedPageBreak/>
                <w:t>9</w:t>
              </w:r>
            </w:ins>
            <w:ins w:id="507" w:author="DC Energy" w:date="2019-05-07T11:24:00Z">
              <w:del w:id="508" w:author="DC Energy 080619" w:date="2019-08-06T13:05:00Z">
                <w:r w:rsidRPr="009C4E8D" w:rsidDel="00EE5C67">
                  <w:rPr>
                    <w:rFonts w:ascii="Arial" w:hAnsi="Arial" w:cs="Arial"/>
                    <w:color w:val="000000"/>
                    <w:sz w:val="20"/>
                    <w:szCs w:val="20"/>
                  </w:rPr>
                  <w:delText>31</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07F3CBEA" w14:textId="77777777" w:rsidR="00577A93" w:rsidRPr="009C4E8D" w:rsidRDefault="00577A93" w:rsidP="00577A93">
            <w:pPr>
              <w:rPr>
                <w:ins w:id="509" w:author="DC Energy" w:date="2019-05-07T11:24:00Z"/>
                <w:rFonts w:ascii="Arial" w:hAnsi="Arial" w:cs="Arial"/>
                <w:color w:val="000000"/>
                <w:sz w:val="20"/>
                <w:szCs w:val="20"/>
              </w:rPr>
            </w:pPr>
            <w:ins w:id="510" w:author="DC Energy" w:date="2019-05-07T11:24:00Z">
              <w:r w:rsidRPr="009C4E8D">
                <w:rPr>
                  <w:rFonts w:ascii="Arial" w:hAnsi="Arial" w:cs="Arial"/>
                  <w:color w:val="000000"/>
                  <w:sz w:val="20"/>
                  <w:szCs w:val="20"/>
                </w:rPr>
                <w:t>LA_PALMA</w:t>
              </w:r>
            </w:ins>
            <w:ins w:id="511" w:author="ERCOT 102819" w:date="2019-10-24T11:56:00Z">
              <w:r>
                <w:rPr>
                  <w:rFonts w:ascii="Arial" w:hAnsi="Arial" w:cs="Arial"/>
                  <w:color w:val="000000"/>
                  <w:sz w:val="20"/>
                  <w:szCs w:val="20"/>
                </w:rPr>
                <w:t>_345</w:t>
              </w:r>
            </w:ins>
          </w:p>
        </w:tc>
        <w:tc>
          <w:tcPr>
            <w:tcW w:w="868" w:type="dxa"/>
            <w:tcBorders>
              <w:top w:val="nil"/>
              <w:left w:val="nil"/>
              <w:bottom w:val="single" w:sz="4" w:space="0" w:color="auto"/>
              <w:right w:val="single" w:sz="4" w:space="0" w:color="auto"/>
            </w:tcBorders>
            <w:shd w:val="clear" w:color="auto" w:fill="auto"/>
            <w:noWrap/>
            <w:vAlign w:val="bottom"/>
            <w:hideMark/>
          </w:tcPr>
          <w:p w14:paraId="2EE28A01" w14:textId="77777777" w:rsidR="00577A93" w:rsidRPr="009C4E8D" w:rsidRDefault="00577A93" w:rsidP="00577A93">
            <w:pPr>
              <w:jc w:val="center"/>
              <w:rPr>
                <w:ins w:id="512" w:author="DC Energy" w:date="2019-05-07T11:24:00Z"/>
                <w:rFonts w:ascii="Arial" w:hAnsi="Arial" w:cs="Arial"/>
                <w:color w:val="000000"/>
                <w:sz w:val="20"/>
                <w:szCs w:val="20"/>
              </w:rPr>
            </w:pPr>
            <w:ins w:id="513" w:author="DC Energy" w:date="2019-05-07T11:24:00Z">
              <w:r w:rsidRPr="009C4E8D">
                <w:rPr>
                  <w:rFonts w:ascii="Arial" w:hAnsi="Arial" w:cs="Arial"/>
                  <w:color w:val="000000"/>
                  <w:sz w:val="20"/>
                  <w:szCs w:val="20"/>
                </w:rPr>
                <w:t>345</w:t>
              </w:r>
            </w:ins>
          </w:p>
        </w:tc>
        <w:tc>
          <w:tcPr>
            <w:tcW w:w="1300" w:type="dxa"/>
            <w:tcBorders>
              <w:top w:val="nil"/>
              <w:left w:val="nil"/>
              <w:bottom w:val="single" w:sz="4" w:space="0" w:color="auto"/>
              <w:right w:val="single" w:sz="4" w:space="0" w:color="auto"/>
            </w:tcBorders>
            <w:shd w:val="clear" w:color="auto" w:fill="auto"/>
            <w:noWrap/>
            <w:vAlign w:val="bottom"/>
            <w:hideMark/>
          </w:tcPr>
          <w:p w14:paraId="43D51278" w14:textId="77777777" w:rsidR="00577A93" w:rsidRPr="009C4E8D" w:rsidRDefault="00577A93" w:rsidP="00577A93">
            <w:pPr>
              <w:jc w:val="center"/>
              <w:rPr>
                <w:ins w:id="514" w:author="DC Energy" w:date="2019-05-07T11:24:00Z"/>
                <w:rFonts w:ascii="Arial" w:hAnsi="Arial" w:cs="Arial"/>
                <w:color w:val="000000"/>
                <w:sz w:val="20"/>
                <w:szCs w:val="20"/>
              </w:rPr>
            </w:pPr>
            <w:ins w:id="515" w:author="DC Energy" w:date="2019-05-07T11:24:00Z">
              <w:r w:rsidRPr="009C4E8D">
                <w:rPr>
                  <w:rFonts w:ascii="Arial" w:hAnsi="Arial" w:cs="Arial"/>
                  <w:color w:val="000000"/>
                  <w:sz w:val="20"/>
                  <w:szCs w:val="20"/>
                </w:rPr>
                <w:t>LRGV</w:t>
              </w:r>
            </w:ins>
          </w:p>
        </w:tc>
      </w:tr>
      <w:tr w:rsidR="00577A93" w14:paraId="356BFEE3" w14:textId="77777777" w:rsidTr="00577A93">
        <w:trPr>
          <w:trHeight w:val="320"/>
          <w:ins w:id="516"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75EEAB" w14:textId="77777777" w:rsidR="00577A93" w:rsidRPr="009C4E8D" w:rsidRDefault="00577A93" w:rsidP="00577A93">
            <w:pPr>
              <w:jc w:val="right"/>
              <w:rPr>
                <w:ins w:id="517" w:author="DC Energy" w:date="2019-05-07T11:24:00Z"/>
                <w:rFonts w:ascii="Arial" w:hAnsi="Arial" w:cs="Arial"/>
                <w:color w:val="000000"/>
                <w:sz w:val="20"/>
                <w:szCs w:val="20"/>
              </w:rPr>
            </w:pPr>
            <w:ins w:id="518" w:author="DC Energy 080619" w:date="2019-08-06T13:06:00Z">
              <w:r>
                <w:rPr>
                  <w:rFonts w:ascii="Arial" w:hAnsi="Arial" w:cs="Arial"/>
                  <w:color w:val="000000"/>
                  <w:sz w:val="20"/>
                  <w:szCs w:val="20"/>
                </w:rPr>
                <w:t>1</w:t>
              </w:r>
            </w:ins>
            <w:ins w:id="519" w:author="DC Energy 080619" w:date="2019-08-06T13:09:00Z">
              <w:r>
                <w:rPr>
                  <w:rFonts w:ascii="Arial" w:hAnsi="Arial" w:cs="Arial"/>
                  <w:color w:val="000000"/>
                  <w:sz w:val="20"/>
                  <w:szCs w:val="20"/>
                </w:rPr>
                <w:t>0</w:t>
              </w:r>
            </w:ins>
            <w:ins w:id="520" w:author="DC Energy" w:date="2019-05-07T11:24:00Z">
              <w:del w:id="521" w:author="DC Energy 080619" w:date="2019-08-06T13:06:00Z">
                <w:r w:rsidRPr="009C4E8D" w:rsidDel="00EE5C67">
                  <w:rPr>
                    <w:rFonts w:ascii="Arial" w:hAnsi="Arial" w:cs="Arial"/>
                    <w:color w:val="000000"/>
                    <w:sz w:val="20"/>
                    <w:szCs w:val="20"/>
                  </w:rPr>
                  <w:delText>32</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1851BC0A" w14:textId="77777777" w:rsidR="00577A93" w:rsidRPr="009C4E8D" w:rsidRDefault="00577A93" w:rsidP="00577A93">
            <w:pPr>
              <w:rPr>
                <w:ins w:id="522" w:author="DC Energy" w:date="2019-05-07T11:24:00Z"/>
                <w:rFonts w:ascii="Arial" w:hAnsi="Arial" w:cs="Arial"/>
                <w:color w:val="000000"/>
                <w:sz w:val="20"/>
                <w:szCs w:val="20"/>
              </w:rPr>
            </w:pPr>
            <w:ins w:id="523" w:author="DC Energy" w:date="2019-05-07T11:24:00Z">
              <w:r w:rsidRPr="009C4E8D">
                <w:rPr>
                  <w:rFonts w:ascii="Arial" w:hAnsi="Arial" w:cs="Arial"/>
                  <w:color w:val="000000"/>
                  <w:sz w:val="20"/>
                  <w:szCs w:val="20"/>
                </w:rPr>
                <w:t>LA_PALMA</w:t>
              </w:r>
            </w:ins>
            <w:ins w:id="524" w:author="ERCOT 102819" w:date="2019-10-24T11:56:00Z">
              <w:r>
                <w:rPr>
                  <w:rFonts w:ascii="Arial" w:hAnsi="Arial" w:cs="Arial"/>
                  <w:color w:val="000000"/>
                  <w:sz w:val="20"/>
                  <w:szCs w:val="20"/>
                </w:rPr>
                <w:t>_138</w:t>
              </w:r>
            </w:ins>
          </w:p>
        </w:tc>
        <w:tc>
          <w:tcPr>
            <w:tcW w:w="868" w:type="dxa"/>
            <w:tcBorders>
              <w:top w:val="nil"/>
              <w:left w:val="nil"/>
              <w:bottom w:val="single" w:sz="4" w:space="0" w:color="auto"/>
              <w:right w:val="single" w:sz="4" w:space="0" w:color="auto"/>
            </w:tcBorders>
            <w:shd w:val="clear" w:color="auto" w:fill="auto"/>
            <w:noWrap/>
            <w:vAlign w:val="bottom"/>
            <w:hideMark/>
          </w:tcPr>
          <w:p w14:paraId="12A77BAA" w14:textId="77777777" w:rsidR="00577A93" w:rsidRPr="009C4E8D" w:rsidRDefault="00577A93" w:rsidP="00577A93">
            <w:pPr>
              <w:jc w:val="center"/>
              <w:rPr>
                <w:ins w:id="525" w:author="DC Energy" w:date="2019-05-07T11:24:00Z"/>
                <w:rFonts w:ascii="Arial" w:hAnsi="Arial" w:cs="Arial"/>
                <w:color w:val="000000"/>
                <w:sz w:val="20"/>
                <w:szCs w:val="20"/>
              </w:rPr>
            </w:pPr>
            <w:ins w:id="526"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3E3FECCB" w14:textId="77777777" w:rsidR="00577A93" w:rsidRPr="009C4E8D" w:rsidRDefault="00577A93" w:rsidP="00577A93">
            <w:pPr>
              <w:jc w:val="center"/>
              <w:rPr>
                <w:ins w:id="527" w:author="DC Energy" w:date="2019-05-07T11:24:00Z"/>
                <w:rFonts w:ascii="Arial" w:hAnsi="Arial" w:cs="Arial"/>
                <w:color w:val="000000"/>
                <w:sz w:val="20"/>
                <w:szCs w:val="20"/>
              </w:rPr>
            </w:pPr>
            <w:ins w:id="528" w:author="DC Energy" w:date="2019-05-07T11:24:00Z">
              <w:r w:rsidRPr="009C4E8D">
                <w:rPr>
                  <w:rFonts w:ascii="Arial" w:hAnsi="Arial" w:cs="Arial"/>
                  <w:color w:val="000000"/>
                  <w:sz w:val="20"/>
                  <w:szCs w:val="20"/>
                </w:rPr>
                <w:t>LRGV</w:t>
              </w:r>
            </w:ins>
          </w:p>
        </w:tc>
      </w:tr>
      <w:tr w:rsidR="00577A93" w14:paraId="1F162C3E" w14:textId="77777777" w:rsidTr="00577A93">
        <w:trPr>
          <w:trHeight w:val="320"/>
          <w:ins w:id="529"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1E2DD3" w14:textId="77777777" w:rsidR="00577A93" w:rsidRPr="009C4E8D" w:rsidRDefault="00577A93" w:rsidP="00577A93">
            <w:pPr>
              <w:jc w:val="right"/>
              <w:rPr>
                <w:ins w:id="530" w:author="DC Energy" w:date="2019-05-07T11:24:00Z"/>
                <w:rFonts w:ascii="Arial" w:hAnsi="Arial" w:cs="Arial"/>
                <w:color w:val="000000"/>
                <w:sz w:val="20"/>
                <w:szCs w:val="20"/>
              </w:rPr>
            </w:pPr>
            <w:ins w:id="531" w:author="DC Energy 080619" w:date="2019-08-06T13:06:00Z">
              <w:r>
                <w:rPr>
                  <w:rFonts w:ascii="Arial" w:hAnsi="Arial" w:cs="Arial"/>
                  <w:color w:val="000000"/>
                  <w:sz w:val="20"/>
                  <w:szCs w:val="20"/>
                </w:rPr>
                <w:t>1</w:t>
              </w:r>
            </w:ins>
            <w:ins w:id="532" w:author="DC Energy 080619" w:date="2019-08-06T13:09:00Z">
              <w:r>
                <w:rPr>
                  <w:rFonts w:ascii="Arial" w:hAnsi="Arial" w:cs="Arial"/>
                  <w:color w:val="000000"/>
                  <w:sz w:val="20"/>
                  <w:szCs w:val="20"/>
                </w:rPr>
                <w:t>1</w:t>
              </w:r>
            </w:ins>
            <w:ins w:id="533" w:author="DC Energy" w:date="2019-05-07T11:24:00Z">
              <w:del w:id="534" w:author="DC Energy 080619" w:date="2019-08-06T13:06:00Z">
                <w:r w:rsidRPr="009C4E8D" w:rsidDel="00EE5C67">
                  <w:rPr>
                    <w:rFonts w:ascii="Arial" w:hAnsi="Arial" w:cs="Arial"/>
                    <w:color w:val="000000"/>
                    <w:sz w:val="20"/>
                    <w:szCs w:val="20"/>
                  </w:rPr>
                  <w:delText>33</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1FD0A596" w14:textId="77777777" w:rsidR="00577A93" w:rsidRPr="009C4E8D" w:rsidRDefault="00577A93" w:rsidP="00577A93">
            <w:pPr>
              <w:rPr>
                <w:ins w:id="535" w:author="DC Energy" w:date="2019-05-07T11:24:00Z"/>
                <w:rFonts w:ascii="Arial" w:hAnsi="Arial" w:cs="Arial"/>
                <w:color w:val="000000"/>
                <w:sz w:val="20"/>
                <w:szCs w:val="20"/>
              </w:rPr>
            </w:pPr>
            <w:ins w:id="536" w:author="DC Energy" w:date="2019-05-07T11:24:00Z">
              <w:r w:rsidRPr="009C4E8D">
                <w:rPr>
                  <w:rFonts w:ascii="Arial" w:hAnsi="Arial" w:cs="Arial"/>
                  <w:color w:val="000000"/>
                  <w:sz w:val="20"/>
                  <w:szCs w:val="20"/>
                </w:rPr>
                <w:t>LASPULGA</w:t>
              </w:r>
            </w:ins>
          </w:p>
        </w:tc>
        <w:tc>
          <w:tcPr>
            <w:tcW w:w="868" w:type="dxa"/>
            <w:tcBorders>
              <w:top w:val="nil"/>
              <w:left w:val="nil"/>
              <w:bottom w:val="single" w:sz="4" w:space="0" w:color="auto"/>
              <w:right w:val="single" w:sz="4" w:space="0" w:color="auto"/>
            </w:tcBorders>
            <w:shd w:val="clear" w:color="auto" w:fill="auto"/>
            <w:noWrap/>
            <w:vAlign w:val="bottom"/>
            <w:hideMark/>
          </w:tcPr>
          <w:p w14:paraId="226D2C3B" w14:textId="77777777" w:rsidR="00577A93" w:rsidRPr="009C4E8D" w:rsidRDefault="00577A93" w:rsidP="00577A93">
            <w:pPr>
              <w:jc w:val="center"/>
              <w:rPr>
                <w:ins w:id="537" w:author="DC Energy" w:date="2019-05-07T11:24:00Z"/>
                <w:rFonts w:ascii="Arial" w:hAnsi="Arial" w:cs="Arial"/>
                <w:color w:val="000000"/>
                <w:sz w:val="20"/>
                <w:szCs w:val="20"/>
              </w:rPr>
            </w:pPr>
            <w:ins w:id="538"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146AAE0" w14:textId="77777777" w:rsidR="00577A93" w:rsidRPr="009C4E8D" w:rsidRDefault="00577A93" w:rsidP="00577A93">
            <w:pPr>
              <w:jc w:val="center"/>
              <w:rPr>
                <w:ins w:id="539" w:author="DC Energy" w:date="2019-05-07T11:24:00Z"/>
                <w:rFonts w:ascii="Arial" w:hAnsi="Arial" w:cs="Arial"/>
                <w:color w:val="000000"/>
                <w:sz w:val="20"/>
                <w:szCs w:val="20"/>
              </w:rPr>
            </w:pPr>
            <w:ins w:id="540" w:author="DC Energy" w:date="2019-05-07T11:24:00Z">
              <w:r w:rsidRPr="009C4E8D">
                <w:rPr>
                  <w:rFonts w:ascii="Arial" w:hAnsi="Arial" w:cs="Arial"/>
                  <w:color w:val="000000"/>
                  <w:sz w:val="20"/>
                  <w:szCs w:val="20"/>
                </w:rPr>
                <w:t>LRGV</w:t>
              </w:r>
            </w:ins>
          </w:p>
        </w:tc>
      </w:tr>
      <w:tr w:rsidR="00577A93" w:rsidDel="00054558" w14:paraId="7348CF49" w14:textId="77777777" w:rsidTr="00577A93">
        <w:trPr>
          <w:trHeight w:val="320"/>
          <w:ins w:id="541" w:author="DC Energy" w:date="2019-05-07T11:24:00Z"/>
          <w:del w:id="542" w:author="DC Energy 080619" w:date="2019-08-06T12:57: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AC0A56" w14:textId="77777777" w:rsidR="00577A93" w:rsidRPr="009C4E8D" w:rsidDel="00054558" w:rsidRDefault="00577A93" w:rsidP="00577A93">
            <w:pPr>
              <w:jc w:val="right"/>
              <w:rPr>
                <w:ins w:id="543" w:author="DC Energy" w:date="2019-05-07T11:24:00Z"/>
                <w:del w:id="544" w:author="DC Energy 080619" w:date="2019-08-06T12:57:00Z"/>
                <w:rFonts w:ascii="Arial" w:hAnsi="Arial" w:cs="Arial"/>
                <w:color w:val="000000"/>
                <w:sz w:val="20"/>
                <w:szCs w:val="20"/>
              </w:rPr>
            </w:pPr>
            <w:ins w:id="545" w:author="DC Energy" w:date="2019-05-07T11:24:00Z">
              <w:del w:id="546" w:author="DC Energy 080619" w:date="2019-08-06T12:57:00Z">
                <w:r w:rsidRPr="009C4E8D" w:rsidDel="00054558">
                  <w:rPr>
                    <w:rFonts w:ascii="Arial" w:hAnsi="Arial" w:cs="Arial"/>
                    <w:color w:val="000000"/>
                    <w:sz w:val="20"/>
                    <w:szCs w:val="20"/>
                  </w:rPr>
                  <w:delText>34</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5315477A" w14:textId="77777777" w:rsidR="00577A93" w:rsidRPr="009C4E8D" w:rsidDel="00054558" w:rsidRDefault="00577A93" w:rsidP="00577A93">
            <w:pPr>
              <w:rPr>
                <w:ins w:id="547" w:author="DC Energy" w:date="2019-05-07T11:24:00Z"/>
                <w:del w:id="548" w:author="DC Energy 080619" w:date="2019-08-06T12:57:00Z"/>
                <w:rFonts w:ascii="Arial" w:hAnsi="Arial" w:cs="Arial"/>
                <w:color w:val="000000"/>
                <w:sz w:val="20"/>
                <w:szCs w:val="20"/>
              </w:rPr>
            </w:pPr>
            <w:ins w:id="549" w:author="DC Energy" w:date="2019-05-07T11:24:00Z">
              <w:del w:id="550" w:author="DC Energy 080619" w:date="2019-08-06T12:57:00Z">
                <w:r w:rsidRPr="009C4E8D" w:rsidDel="00054558">
                  <w:rPr>
                    <w:rFonts w:ascii="Arial" w:hAnsi="Arial" w:cs="Arial"/>
                    <w:color w:val="000000"/>
                    <w:sz w:val="20"/>
                    <w:szCs w:val="20"/>
                  </w:rPr>
                  <w:delText>LAURELES</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72640309" w14:textId="77777777" w:rsidR="00577A93" w:rsidRPr="009C4E8D" w:rsidDel="00054558" w:rsidRDefault="00577A93" w:rsidP="00577A93">
            <w:pPr>
              <w:jc w:val="center"/>
              <w:rPr>
                <w:ins w:id="551" w:author="DC Energy" w:date="2019-05-07T11:24:00Z"/>
                <w:del w:id="552" w:author="DC Energy 080619" w:date="2019-08-06T12:57:00Z"/>
                <w:rFonts w:ascii="Arial" w:hAnsi="Arial" w:cs="Arial"/>
                <w:color w:val="000000"/>
                <w:sz w:val="20"/>
                <w:szCs w:val="20"/>
              </w:rPr>
            </w:pPr>
            <w:ins w:id="553" w:author="DC Energy" w:date="2019-05-07T11:24:00Z">
              <w:del w:id="554" w:author="DC Energy 080619" w:date="2019-08-06T12:57: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01D569CF" w14:textId="77777777" w:rsidR="00577A93" w:rsidRPr="009C4E8D" w:rsidDel="00054558" w:rsidRDefault="00577A93" w:rsidP="00577A93">
            <w:pPr>
              <w:jc w:val="center"/>
              <w:rPr>
                <w:ins w:id="555" w:author="DC Energy" w:date="2019-05-07T11:24:00Z"/>
                <w:del w:id="556" w:author="DC Energy 080619" w:date="2019-08-06T12:57:00Z"/>
                <w:rFonts w:ascii="Arial" w:hAnsi="Arial" w:cs="Arial"/>
                <w:color w:val="000000"/>
                <w:sz w:val="20"/>
                <w:szCs w:val="20"/>
              </w:rPr>
            </w:pPr>
            <w:ins w:id="557" w:author="DC Energy" w:date="2019-05-07T11:24:00Z">
              <w:del w:id="558" w:author="DC Energy 080619" w:date="2019-08-06T12:57:00Z">
                <w:r w:rsidRPr="009C4E8D" w:rsidDel="00054558">
                  <w:rPr>
                    <w:rFonts w:ascii="Arial" w:hAnsi="Arial" w:cs="Arial"/>
                    <w:color w:val="000000"/>
                    <w:sz w:val="20"/>
                    <w:szCs w:val="20"/>
                  </w:rPr>
                  <w:delText>LRGV</w:delText>
                </w:r>
              </w:del>
            </w:ins>
          </w:p>
        </w:tc>
      </w:tr>
      <w:tr w:rsidR="00577A93" w14:paraId="5E508A94" w14:textId="77777777" w:rsidTr="00577A93">
        <w:trPr>
          <w:trHeight w:val="320"/>
          <w:ins w:id="559"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B45205A" w14:textId="77777777" w:rsidR="00577A93" w:rsidRPr="009C4E8D" w:rsidRDefault="00577A93" w:rsidP="00577A93">
            <w:pPr>
              <w:jc w:val="right"/>
              <w:rPr>
                <w:ins w:id="560" w:author="DC Energy" w:date="2019-05-07T11:24:00Z"/>
                <w:rFonts w:ascii="Arial" w:hAnsi="Arial" w:cs="Arial"/>
                <w:color w:val="000000"/>
                <w:sz w:val="20"/>
                <w:szCs w:val="20"/>
              </w:rPr>
            </w:pPr>
            <w:ins w:id="561" w:author="DC Energy 080619" w:date="2019-08-06T13:06:00Z">
              <w:r>
                <w:rPr>
                  <w:rFonts w:ascii="Arial" w:hAnsi="Arial" w:cs="Arial"/>
                  <w:color w:val="000000"/>
                  <w:sz w:val="20"/>
                  <w:szCs w:val="20"/>
                </w:rPr>
                <w:t>1</w:t>
              </w:r>
            </w:ins>
            <w:ins w:id="562" w:author="DC Energy 080619" w:date="2019-08-06T13:09:00Z">
              <w:r>
                <w:rPr>
                  <w:rFonts w:ascii="Arial" w:hAnsi="Arial" w:cs="Arial"/>
                  <w:color w:val="000000"/>
                  <w:sz w:val="20"/>
                  <w:szCs w:val="20"/>
                </w:rPr>
                <w:t>2</w:t>
              </w:r>
            </w:ins>
            <w:ins w:id="563" w:author="DC Energy" w:date="2019-05-07T11:24:00Z">
              <w:del w:id="564" w:author="DC Energy 080619" w:date="2019-08-06T13:06:00Z">
                <w:r w:rsidRPr="009C4E8D" w:rsidDel="00EE5C67">
                  <w:rPr>
                    <w:rFonts w:ascii="Arial" w:hAnsi="Arial" w:cs="Arial"/>
                    <w:color w:val="000000"/>
                    <w:sz w:val="20"/>
                    <w:szCs w:val="20"/>
                  </w:rPr>
                  <w:delText>35</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35F6FEC7" w14:textId="77777777" w:rsidR="00577A93" w:rsidRPr="009C4E8D" w:rsidRDefault="00577A93" w:rsidP="00577A93">
            <w:pPr>
              <w:rPr>
                <w:ins w:id="565" w:author="DC Energy" w:date="2019-05-07T11:24:00Z"/>
                <w:rFonts w:ascii="Arial" w:hAnsi="Arial" w:cs="Arial"/>
                <w:color w:val="000000"/>
                <w:sz w:val="20"/>
                <w:szCs w:val="20"/>
              </w:rPr>
            </w:pPr>
            <w:ins w:id="566" w:author="DC Energy" w:date="2019-05-07T11:24:00Z">
              <w:r w:rsidRPr="009C4E8D">
                <w:rPr>
                  <w:rFonts w:ascii="Arial" w:hAnsi="Arial" w:cs="Arial"/>
                  <w:color w:val="000000"/>
                  <w:sz w:val="20"/>
                  <w:szCs w:val="20"/>
                </w:rPr>
                <w:t>LISTON</w:t>
              </w:r>
            </w:ins>
          </w:p>
        </w:tc>
        <w:tc>
          <w:tcPr>
            <w:tcW w:w="868" w:type="dxa"/>
            <w:tcBorders>
              <w:top w:val="nil"/>
              <w:left w:val="nil"/>
              <w:bottom w:val="single" w:sz="4" w:space="0" w:color="auto"/>
              <w:right w:val="single" w:sz="4" w:space="0" w:color="auto"/>
            </w:tcBorders>
            <w:shd w:val="clear" w:color="auto" w:fill="auto"/>
            <w:noWrap/>
            <w:vAlign w:val="bottom"/>
            <w:hideMark/>
          </w:tcPr>
          <w:p w14:paraId="5F98E937" w14:textId="77777777" w:rsidR="00577A93" w:rsidRPr="009C4E8D" w:rsidRDefault="00577A93" w:rsidP="00577A93">
            <w:pPr>
              <w:jc w:val="center"/>
              <w:rPr>
                <w:ins w:id="567" w:author="DC Energy" w:date="2019-05-07T11:24:00Z"/>
                <w:rFonts w:ascii="Arial" w:hAnsi="Arial" w:cs="Arial"/>
                <w:color w:val="000000"/>
                <w:sz w:val="20"/>
                <w:szCs w:val="20"/>
              </w:rPr>
            </w:pPr>
            <w:ins w:id="568"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837C36B" w14:textId="77777777" w:rsidR="00577A93" w:rsidRPr="009C4E8D" w:rsidRDefault="00577A93" w:rsidP="00577A93">
            <w:pPr>
              <w:jc w:val="center"/>
              <w:rPr>
                <w:ins w:id="569" w:author="DC Energy" w:date="2019-05-07T11:24:00Z"/>
                <w:rFonts w:ascii="Arial" w:hAnsi="Arial" w:cs="Arial"/>
                <w:color w:val="000000"/>
                <w:sz w:val="20"/>
                <w:szCs w:val="20"/>
              </w:rPr>
            </w:pPr>
            <w:ins w:id="570" w:author="DC Energy" w:date="2019-05-07T11:24:00Z">
              <w:r w:rsidRPr="009C4E8D">
                <w:rPr>
                  <w:rFonts w:ascii="Arial" w:hAnsi="Arial" w:cs="Arial"/>
                  <w:color w:val="000000"/>
                  <w:sz w:val="20"/>
                  <w:szCs w:val="20"/>
                </w:rPr>
                <w:t>LRGV</w:t>
              </w:r>
            </w:ins>
          </w:p>
        </w:tc>
      </w:tr>
      <w:tr w:rsidR="00577A93" w14:paraId="02EB265A" w14:textId="77777777" w:rsidTr="00577A93">
        <w:trPr>
          <w:trHeight w:val="320"/>
          <w:ins w:id="571"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2E13E22" w14:textId="77777777" w:rsidR="00577A93" w:rsidRPr="009C4E8D" w:rsidRDefault="00577A93" w:rsidP="00577A93">
            <w:pPr>
              <w:jc w:val="right"/>
              <w:rPr>
                <w:ins w:id="572" w:author="DC Energy" w:date="2019-05-07T11:24:00Z"/>
                <w:rFonts w:ascii="Arial" w:hAnsi="Arial" w:cs="Arial"/>
                <w:color w:val="000000"/>
                <w:sz w:val="20"/>
                <w:szCs w:val="20"/>
              </w:rPr>
            </w:pPr>
            <w:ins w:id="573" w:author="DC Energy 080619" w:date="2019-08-06T13:06:00Z">
              <w:r>
                <w:rPr>
                  <w:rFonts w:ascii="Arial" w:hAnsi="Arial" w:cs="Arial"/>
                  <w:color w:val="000000"/>
                  <w:sz w:val="20"/>
                  <w:szCs w:val="20"/>
                </w:rPr>
                <w:t>1</w:t>
              </w:r>
            </w:ins>
            <w:ins w:id="574" w:author="DC Energy 080619" w:date="2019-08-06T13:09:00Z">
              <w:r>
                <w:rPr>
                  <w:rFonts w:ascii="Arial" w:hAnsi="Arial" w:cs="Arial"/>
                  <w:color w:val="000000"/>
                  <w:sz w:val="20"/>
                  <w:szCs w:val="20"/>
                </w:rPr>
                <w:t>3</w:t>
              </w:r>
            </w:ins>
            <w:ins w:id="575" w:author="DC Energy" w:date="2019-05-07T11:24:00Z">
              <w:del w:id="576" w:author="DC Energy 080619" w:date="2019-08-06T13:06:00Z">
                <w:r w:rsidRPr="009C4E8D" w:rsidDel="00EE5C67">
                  <w:rPr>
                    <w:rFonts w:ascii="Arial" w:hAnsi="Arial" w:cs="Arial"/>
                    <w:color w:val="000000"/>
                    <w:sz w:val="20"/>
                    <w:szCs w:val="20"/>
                  </w:rPr>
                  <w:delText>36</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6198D8C" w14:textId="77777777" w:rsidR="00577A93" w:rsidRPr="009C4E8D" w:rsidRDefault="00577A93" w:rsidP="00577A93">
            <w:pPr>
              <w:rPr>
                <w:ins w:id="577" w:author="DC Energy" w:date="2019-05-07T11:24:00Z"/>
                <w:rFonts w:ascii="Arial" w:hAnsi="Arial" w:cs="Arial"/>
                <w:color w:val="000000"/>
                <w:sz w:val="20"/>
                <w:szCs w:val="20"/>
              </w:rPr>
            </w:pPr>
            <w:ins w:id="578" w:author="DC Energy" w:date="2019-05-07T11:24:00Z">
              <w:r w:rsidRPr="009C4E8D">
                <w:rPr>
                  <w:rFonts w:ascii="Arial" w:hAnsi="Arial" w:cs="Arial"/>
                  <w:color w:val="000000"/>
                  <w:sz w:val="20"/>
                  <w:szCs w:val="20"/>
                </w:rPr>
                <w:t>LOMA_ALT</w:t>
              </w:r>
            </w:ins>
          </w:p>
        </w:tc>
        <w:tc>
          <w:tcPr>
            <w:tcW w:w="868" w:type="dxa"/>
            <w:tcBorders>
              <w:top w:val="nil"/>
              <w:left w:val="nil"/>
              <w:bottom w:val="single" w:sz="4" w:space="0" w:color="auto"/>
              <w:right w:val="single" w:sz="4" w:space="0" w:color="auto"/>
            </w:tcBorders>
            <w:shd w:val="clear" w:color="auto" w:fill="auto"/>
            <w:noWrap/>
            <w:vAlign w:val="bottom"/>
            <w:hideMark/>
          </w:tcPr>
          <w:p w14:paraId="3D57FC9E" w14:textId="77777777" w:rsidR="00577A93" w:rsidRPr="009C4E8D" w:rsidRDefault="00577A93" w:rsidP="00577A93">
            <w:pPr>
              <w:jc w:val="center"/>
              <w:rPr>
                <w:ins w:id="579" w:author="DC Energy" w:date="2019-05-07T11:24:00Z"/>
                <w:rFonts w:ascii="Arial" w:hAnsi="Arial" w:cs="Arial"/>
                <w:color w:val="000000"/>
                <w:sz w:val="20"/>
                <w:szCs w:val="20"/>
              </w:rPr>
            </w:pPr>
            <w:ins w:id="580"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7382FB2F" w14:textId="77777777" w:rsidR="00577A93" w:rsidRPr="009C4E8D" w:rsidRDefault="00577A93" w:rsidP="00577A93">
            <w:pPr>
              <w:jc w:val="center"/>
              <w:rPr>
                <w:ins w:id="581" w:author="DC Energy" w:date="2019-05-07T11:24:00Z"/>
                <w:rFonts w:ascii="Arial" w:hAnsi="Arial" w:cs="Arial"/>
                <w:color w:val="000000"/>
                <w:sz w:val="20"/>
                <w:szCs w:val="20"/>
              </w:rPr>
            </w:pPr>
            <w:ins w:id="582" w:author="DC Energy" w:date="2019-05-07T11:24:00Z">
              <w:r w:rsidRPr="009C4E8D">
                <w:rPr>
                  <w:rFonts w:ascii="Arial" w:hAnsi="Arial" w:cs="Arial"/>
                  <w:color w:val="000000"/>
                  <w:sz w:val="20"/>
                  <w:szCs w:val="20"/>
                </w:rPr>
                <w:t>LRGV</w:t>
              </w:r>
            </w:ins>
          </w:p>
        </w:tc>
      </w:tr>
      <w:tr w:rsidR="00577A93" w:rsidDel="00054558" w14:paraId="7DFF5B6C" w14:textId="77777777" w:rsidTr="00577A93">
        <w:trPr>
          <w:trHeight w:val="320"/>
          <w:ins w:id="583" w:author="DC Energy" w:date="2019-05-07T11:24:00Z"/>
          <w:del w:id="584" w:author="DC Energy 080619" w:date="2019-08-06T12:57: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22AE9F2" w14:textId="77777777" w:rsidR="00577A93" w:rsidRPr="009C4E8D" w:rsidDel="00054558" w:rsidRDefault="00577A93" w:rsidP="00577A93">
            <w:pPr>
              <w:jc w:val="right"/>
              <w:rPr>
                <w:ins w:id="585" w:author="DC Energy" w:date="2019-05-07T11:24:00Z"/>
                <w:del w:id="586" w:author="DC Energy 080619" w:date="2019-08-06T12:57:00Z"/>
                <w:rFonts w:ascii="Arial" w:hAnsi="Arial" w:cs="Arial"/>
                <w:color w:val="000000"/>
                <w:sz w:val="20"/>
                <w:szCs w:val="20"/>
              </w:rPr>
            </w:pPr>
            <w:ins w:id="587" w:author="DC Energy" w:date="2019-05-07T11:24:00Z">
              <w:del w:id="588" w:author="DC Energy 080619" w:date="2019-08-06T12:57:00Z">
                <w:r w:rsidRPr="009C4E8D" w:rsidDel="00054558">
                  <w:rPr>
                    <w:rFonts w:ascii="Arial" w:hAnsi="Arial" w:cs="Arial"/>
                    <w:color w:val="000000"/>
                    <w:sz w:val="20"/>
                    <w:szCs w:val="20"/>
                  </w:rPr>
                  <w:delText>37</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135D9294" w14:textId="77777777" w:rsidR="00577A93" w:rsidRPr="009C4E8D" w:rsidDel="00054558" w:rsidRDefault="00577A93" w:rsidP="00577A93">
            <w:pPr>
              <w:rPr>
                <w:ins w:id="589" w:author="DC Energy" w:date="2019-05-07T11:24:00Z"/>
                <w:del w:id="590" w:author="DC Energy 080619" w:date="2019-08-06T12:57:00Z"/>
                <w:rFonts w:ascii="Arial" w:hAnsi="Arial" w:cs="Arial"/>
                <w:color w:val="000000"/>
                <w:sz w:val="20"/>
                <w:szCs w:val="20"/>
              </w:rPr>
            </w:pPr>
            <w:ins w:id="591" w:author="DC Energy" w:date="2019-05-07T11:24:00Z">
              <w:del w:id="592" w:author="DC Energy 080619" w:date="2019-08-06T12:57:00Z">
                <w:r w:rsidRPr="009C4E8D" w:rsidDel="00054558">
                  <w:rPr>
                    <w:rFonts w:ascii="Arial" w:hAnsi="Arial" w:cs="Arial"/>
                    <w:color w:val="000000"/>
                    <w:sz w:val="20"/>
                    <w:szCs w:val="20"/>
                  </w:rPr>
                  <w:delText>LV1</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07CD01F3" w14:textId="77777777" w:rsidR="00577A93" w:rsidRPr="009C4E8D" w:rsidDel="00054558" w:rsidRDefault="00577A93" w:rsidP="00577A93">
            <w:pPr>
              <w:jc w:val="center"/>
              <w:rPr>
                <w:ins w:id="593" w:author="DC Energy" w:date="2019-05-07T11:24:00Z"/>
                <w:del w:id="594" w:author="DC Energy 080619" w:date="2019-08-06T12:57:00Z"/>
                <w:rFonts w:ascii="Arial" w:hAnsi="Arial" w:cs="Arial"/>
                <w:color w:val="000000"/>
                <w:sz w:val="20"/>
                <w:szCs w:val="20"/>
              </w:rPr>
            </w:pPr>
            <w:ins w:id="595" w:author="DC Energy" w:date="2019-05-07T11:24:00Z">
              <w:del w:id="596" w:author="DC Energy 080619" w:date="2019-08-06T12:57: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5ED07402" w14:textId="77777777" w:rsidR="00577A93" w:rsidRPr="009C4E8D" w:rsidDel="00054558" w:rsidRDefault="00577A93" w:rsidP="00577A93">
            <w:pPr>
              <w:jc w:val="center"/>
              <w:rPr>
                <w:ins w:id="597" w:author="DC Energy" w:date="2019-05-07T11:24:00Z"/>
                <w:del w:id="598" w:author="DC Energy 080619" w:date="2019-08-06T12:57:00Z"/>
                <w:rFonts w:ascii="Arial" w:hAnsi="Arial" w:cs="Arial"/>
                <w:color w:val="000000"/>
                <w:sz w:val="20"/>
                <w:szCs w:val="20"/>
              </w:rPr>
            </w:pPr>
            <w:ins w:id="599" w:author="DC Energy" w:date="2019-05-07T11:24:00Z">
              <w:del w:id="600" w:author="DC Energy 080619" w:date="2019-08-06T12:57:00Z">
                <w:r w:rsidRPr="009C4E8D" w:rsidDel="00054558">
                  <w:rPr>
                    <w:rFonts w:ascii="Arial" w:hAnsi="Arial" w:cs="Arial"/>
                    <w:color w:val="000000"/>
                    <w:sz w:val="20"/>
                    <w:szCs w:val="20"/>
                  </w:rPr>
                  <w:delText>LRGV</w:delText>
                </w:r>
              </w:del>
            </w:ins>
          </w:p>
        </w:tc>
      </w:tr>
      <w:tr w:rsidR="00577A93" w:rsidDel="00054558" w14:paraId="22319766" w14:textId="77777777" w:rsidTr="00577A93">
        <w:trPr>
          <w:trHeight w:val="320"/>
          <w:ins w:id="601" w:author="DC Energy" w:date="2019-05-07T11:24:00Z"/>
          <w:del w:id="602" w:author="DC Energy 080619" w:date="2019-08-06T12:57: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8633140" w14:textId="77777777" w:rsidR="00577A93" w:rsidRPr="009C4E8D" w:rsidDel="00054558" w:rsidRDefault="00577A93" w:rsidP="00577A93">
            <w:pPr>
              <w:jc w:val="right"/>
              <w:rPr>
                <w:ins w:id="603" w:author="DC Energy" w:date="2019-05-07T11:24:00Z"/>
                <w:del w:id="604" w:author="DC Energy 080619" w:date="2019-08-06T12:57:00Z"/>
                <w:rFonts w:ascii="Arial" w:hAnsi="Arial" w:cs="Arial"/>
                <w:color w:val="000000"/>
                <w:sz w:val="20"/>
                <w:szCs w:val="20"/>
              </w:rPr>
            </w:pPr>
            <w:ins w:id="605" w:author="DC Energy" w:date="2019-05-07T11:24:00Z">
              <w:del w:id="606" w:author="DC Energy 080619" w:date="2019-08-06T12:57:00Z">
                <w:r w:rsidRPr="009C4E8D" w:rsidDel="00054558">
                  <w:rPr>
                    <w:rFonts w:ascii="Arial" w:hAnsi="Arial" w:cs="Arial"/>
                    <w:color w:val="000000"/>
                    <w:sz w:val="20"/>
                    <w:szCs w:val="20"/>
                  </w:rPr>
                  <w:delText>38</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0653733" w14:textId="77777777" w:rsidR="00577A93" w:rsidRPr="009C4E8D" w:rsidDel="00054558" w:rsidRDefault="00577A93" w:rsidP="00577A93">
            <w:pPr>
              <w:rPr>
                <w:ins w:id="607" w:author="DC Energy" w:date="2019-05-07T11:24:00Z"/>
                <w:del w:id="608" w:author="DC Energy 080619" w:date="2019-08-06T12:57:00Z"/>
                <w:rFonts w:ascii="Arial" w:hAnsi="Arial" w:cs="Arial"/>
                <w:color w:val="000000"/>
                <w:sz w:val="20"/>
                <w:szCs w:val="20"/>
              </w:rPr>
            </w:pPr>
            <w:ins w:id="609" w:author="DC Energy" w:date="2019-05-07T11:24:00Z">
              <w:del w:id="610" w:author="DC Energy 080619" w:date="2019-08-06T12:57:00Z">
                <w:r w:rsidRPr="009C4E8D" w:rsidDel="00054558">
                  <w:rPr>
                    <w:rFonts w:ascii="Arial" w:hAnsi="Arial" w:cs="Arial"/>
                    <w:color w:val="000000"/>
                    <w:sz w:val="20"/>
                    <w:szCs w:val="20"/>
                  </w:rPr>
                  <w:delText>LV5</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660355EC" w14:textId="77777777" w:rsidR="00577A93" w:rsidRPr="009C4E8D" w:rsidDel="00054558" w:rsidRDefault="00577A93" w:rsidP="00577A93">
            <w:pPr>
              <w:jc w:val="center"/>
              <w:rPr>
                <w:ins w:id="611" w:author="DC Energy" w:date="2019-05-07T11:24:00Z"/>
                <w:del w:id="612" w:author="DC Energy 080619" w:date="2019-08-06T12:57:00Z"/>
                <w:rFonts w:ascii="Arial" w:hAnsi="Arial" w:cs="Arial"/>
                <w:color w:val="000000"/>
                <w:sz w:val="20"/>
                <w:szCs w:val="20"/>
              </w:rPr>
            </w:pPr>
            <w:ins w:id="613" w:author="DC Energy" w:date="2019-05-07T11:24:00Z">
              <w:del w:id="614" w:author="DC Energy 080619" w:date="2019-08-06T12:57: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290439FE" w14:textId="77777777" w:rsidR="00577A93" w:rsidRPr="009C4E8D" w:rsidDel="00054558" w:rsidRDefault="00577A93" w:rsidP="00577A93">
            <w:pPr>
              <w:jc w:val="center"/>
              <w:rPr>
                <w:ins w:id="615" w:author="DC Energy" w:date="2019-05-07T11:24:00Z"/>
                <w:del w:id="616" w:author="DC Energy 080619" w:date="2019-08-06T12:57:00Z"/>
                <w:rFonts w:ascii="Arial" w:hAnsi="Arial" w:cs="Arial"/>
                <w:color w:val="000000"/>
                <w:sz w:val="20"/>
                <w:szCs w:val="20"/>
              </w:rPr>
            </w:pPr>
            <w:ins w:id="617" w:author="DC Energy" w:date="2019-05-07T11:24:00Z">
              <w:del w:id="618" w:author="DC Energy 080619" w:date="2019-08-06T12:57:00Z">
                <w:r w:rsidRPr="009C4E8D" w:rsidDel="00054558">
                  <w:rPr>
                    <w:rFonts w:ascii="Arial" w:hAnsi="Arial" w:cs="Arial"/>
                    <w:color w:val="000000"/>
                    <w:sz w:val="20"/>
                    <w:szCs w:val="20"/>
                  </w:rPr>
                  <w:delText>LRGV</w:delText>
                </w:r>
              </w:del>
            </w:ins>
          </w:p>
        </w:tc>
      </w:tr>
      <w:tr w:rsidR="00577A93" w14:paraId="57B6A37D" w14:textId="77777777" w:rsidTr="00577A93">
        <w:trPr>
          <w:trHeight w:val="320"/>
          <w:ins w:id="619"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389DA87" w14:textId="77777777" w:rsidR="00577A93" w:rsidRPr="009C4E8D" w:rsidRDefault="00577A93" w:rsidP="00577A93">
            <w:pPr>
              <w:jc w:val="right"/>
              <w:rPr>
                <w:ins w:id="620" w:author="DC Energy" w:date="2019-05-07T11:24:00Z"/>
                <w:rFonts w:ascii="Arial" w:hAnsi="Arial" w:cs="Arial"/>
                <w:color w:val="000000"/>
                <w:sz w:val="20"/>
                <w:szCs w:val="20"/>
              </w:rPr>
            </w:pPr>
            <w:ins w:id="621" w:author="DC Energy 080619" w:date="2019-08-06T13:06:00Z">
              <w:r>
                <w:rPr>
                  <w:rFonts w:ascii="Arial" w:hAnsi="Arial" w:cs="Arial"/>
                  <w:color w:val="000000"/>
                  <w:sz w:val="20"/>
                  <w:szCs w:val="20"/>
                </w:rPr>
                <w:t>1</w:t>
              </w:r>
            </w:ins>
            <w:ins w:id="622" w:author="DC Energy 080619" w:date="2019-08-06T13:10:00Z">
              <w:r>
                <w:rPr>
                  <w:rFonts w:ascii="Arial" w:hAnsi="Arial" w:cs="Arial"/>
                  <w:color w:val="000000"/>
                  <w:sz w:val="20"/>
                  <w:szCs w:val="20"/>
                </w:rPr>
                <w:t>4</w:t>
              </w:r>
            </w:ins>
            <w:ins w:id="623" w:author="DC Energy" w:date="2019-05-07T11:24:00Z">
              <w:del w:id="624" w:author="DC Energy 080619" w:date="2019-08-06T13:06:00Z">
                <w:r w:rsidRPr="009C4E8D" w:rsidDel="00EE5C67">
                  <w:rPr>
                    <w:rFonts w:ascii="Arial" w:hAnsi="Arial" w:cs="Arial"/>
                    <w:color w:val="000000"/>
                    <w:sz w:val="20"/>
                    <w:szCs w:val="20"/>
                  </w:rPr>
                  <w:delText>39</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3A9148E8" w14:textId="77777777" w:rsidR="00577A93" w:rsidRPr="009C4E8D" w:rsidRDefault="00577A93" w:rsidP="00577A93">
            <w:pPr>
              <w:rPr>
                <w:ins w:id="625" w:author="DC Energy" w:date="2019-05-07T11:24:00Z"/>
                <w:rFonts w:ascii="Arial" w:hAnsi="Arial" w:cs="Arial"/>
                <w:color w:val="000000"/>
                <w:sz w:val="20"/>
                <w:szCs w:val="20"/>
              </w:rPr>
            </w:pPr>
            <w:ins w:id="626" w:author="DC Energy" w:date="2019-05-07T11:24:00Z">
              <w:r w:rsidRPr="009C4E8D">
                <w:rPr>
                  <w:rFonts w:ascii="Arial" w:hAnsi="Arial" w:cs="Arial"/>
                  <w:color w:val="000000"/>
                  <w:sz w:val="20"/>
                  <w:szCs w:val="20"/>
                </w:rPr>
                <w:t>MARCONI</w:t>
              </w:r>
            </w:ins>
          </w:p>
        </w:tc>
        <w:tc>
          <w:tcPr>
            <w:tcW w:w="868" w:type="dxa"/>
            <w:tcBorders>
              <w:top w:val="nil"/>
              <w:left w:val="nil"/>
              <w:bottom w:val="single" w:sz="4" w:space="0" w:color="auto"/>
              <w:right w:val="single" w:sz="4" w:space="0" w:color="auto"/>
            </w:tcBorders>
            <w:shd w:val="clear" w:color="auto" w:fill="auto"/>
            <w:noWrap/>
            <w:vAlign w:val="bottom"/>
            <w:hideMark/>
          </w:tcPr>
          <w:p w14:paraId="72A6BA47" w14:textId="77777777" w:rsidR="00577A93" w:rsidRPr="009C4E8D" w:rsidRDefault="00577A93" w:rsidP="00577A93">
            <w:pPr>
              <w:jc w:val="center"/>
              <w:rPr>
                <w:ins w:id="627" w:author="DC Energy" w:date="2019-05-07T11:24:00Z"/>
                <w:rFonts w:ascii="Arial" w:hAnsi="Arial" w:cs="Arial"/>
                <w:color w:val="000000"/>
                <w:sz w:val="20"/>
                <w:szCs w:val="20"/>
              </w:rPr>
            </w:pPr>
            <w:ins w:id="628"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145395F" w14:textId="77777777" w:rsidR="00577A93" w:rsidRPr="009C4E8D" w:rsidRDefault="00577A93" w:rsidP="00577A93">
            <w:pPr>
              <w:jc w:val="center"/>
              <w:rPr>
                <w:ins w:id="629" w:author="DC Energy" w:date="2019-05-07T11:24:00Z"/>
                <w:rFonts w:ascii="Arial" w:hAnsi="Arial" w:cs="Arial"/>
                <w:color w:val="000000"/>
                <w:sz w:val="20"/>
                <w:szCs w:val="20"/>
              </w:rPr>
            </w:pPr>
            <w:ins w:id="630" w:author="DC Energy" w:date="2019-05-07T11:24:00Z">
              <w:r w:rsidRPr="009C4E8D">
                <w:rPr>
                  <w:rFonts w:ascii="Arial" w:hAnsi="Arial" w:cs="Arial"/>
                  <w:color w:val="000000"/>
                  <w:sz w:val="20"/>
                  <w:szCs w:val="20"/>
                </w:rPr>
                <w:t>LRGV</w:t>
              </w:r>
            </w:ins>
          </w:p>
        </w:tc>
      </w:tr>
      <w:tr w:rsidR="00577A93" w:rsidDel="00054558" w14:paraId="643413FE" w14:textId="77777777" w:rsidTr="00577A93">
        <w:trPr>
          <w:trHeight w:val="320"/>
          <w:ins w:id="631" w:author="DC Energy" w:date="2019-05-07T11:24:00Z"/>
          <w:del w:id="632" w:author="DC Energy 080619" w:date="2019-08-06T12:57: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4AAD22C" w14:textId="77777777" w:rsidR="00577A93" w:rsidRPr="009C4E8D" w:rsidDel="00054558" w:rsidRDefault="00577A93" w:rsidP="00577A93">
            <w:pPr>
              <w:jc w:val="right"/>
              <w:rPr>
                <w:ins w:id="633" w:author="DC Energy" w:date="2019-05-07T11:24:00Z"/>
                <w:del w:id="634" w:author="DC Energy 080619" w:date="2019-08-06T12:57:00Z"/>
                <w:rFonts w:ascii="Arial" w:hAnsi="Arial" w:cs="Arial"/>
                <w:color w:val="000000"/>
                <w:sz w:val="20"/>
                <w:szCs w:val="20"/>
              </w:rPr>
            </w:pPr>
            <w:ins w:id="635" w:author="DC Energy" w:date="2019-05-07T11:24:00Z">
              <w:del w:id="636" w:author="DC Energy 080619" w:date="2019-08-06T12:57:00Z">
                <w:r w:rsidRPr="009C4E8D" w:rsidDel="00054558">
                  <w:rPr>
                    <w:rFonts w:ascii="Arial" w:hAnsi="Arial" w:cs="Arial"/>
                    <w:color w:val="000000"/>
                    <w:sz w:val="20"/>
                    <w:szCs w:val="20"/>
                  </w:rPr>
                  <w:delText>40</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784DA62A" w14:textId="77777777" w:rsidR="00577A93" w:rsidRPr="009C4E8D" w:rsidDel="00054558" w:rsidRDefault="00577A93" w:rsidP="00577A93">
            <w:pPr>
              <w:rPr>
                <w:ins w:id="637" w:author="DC Energy" w:date="2019-05-07T11:24:00Z"/>
                <w:del w:id="638" w:author="DC Energy 080619" w:date="2019-08-06T12:57:00Z"/>
                <w:rFonts w:ascii="Arial" w:hAnsi="Arial" w:cs="Arial"/>
                <w:color w:val="000000"/>
                <w:sz w:val="20"/>
                <w:szCs w:val="20"/>
              </w:rPr>
            </w:pPr>
            <w:ins w:id="639" w:author="DC Energy" w:date="2019-05-07T11:24:00Z">
              <w:del w:id="640" w:author="DC Energy 080619" w:date="2019-08-06T12:57:00Z">
                <w:r w:rsidRPr="009C4E8D" w:rsidDel="00054558">
                  <w:rPr>
                    <w:rFonts w:ascii="Arial" w:hAnsi="Arial" w:cs="Arial"/>
                    <w:color w:val="000000"/>
                    <w:sz w:val="20"/>
                    <w:szCs w:val="20"/>
                  </w:rPr>
                  <w:delText>MAYBERRY</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55ECA4B3" w14:textId="77777777" w:rsidR="00577A93" w:rsidRPr="009C4E8D" w:rsidDel="00054558" w:rsidRDefault="00577A93" w:rsidP="00577A93">
            <w:pPr>
              <w:jc w:val="center"/>
              <w:rPr>
                <w:ins w:id="641" w:author="DC Energy" w:date="2019-05-07T11:24:00Z"/>
                <w:del w:id="642" w:author="DC Energy 080619" w:date="2019-08-06T12:57:00Z"/>
                <w:rFonts w:ascii="Arial" w:hAnsi="Arial" w:cs="Arial"/>
                <w:color w:val="000000"/>
                <w:sz w:val="20"/>
                <w:szCs w:val="20"/>
              </w:rPr>
            </w:pPr>
            <w:ins w:id="643" w:author="DC Energy" w:date="2019-05-07T11:24:00Z">
              <w:del w:id="644" w:author="DC Energy 080619" w:date="2019-08-06T12:57: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72774236" w14:textId="77777777" w:rsidR="00577A93" w:rsidRPr="009C4E8D" w:rsidDel="00054558" w:rsidRDefault="00577A93" w:rsidP="00577A93">
            <w:pPr>
              <w:jc w:val="center"/>
              <w:rPr>
                <w:ins w:id="645" w:author="DC Energy" w:date="2019-05-07T11:24:00Z"/>
                <w:del w:id="646" w:author="DC Energy 080619" w:date="2019-08-06T12:57:00Z"/>
                <w:rFonts w:ascii="Arial" w:hAnsi="Arial" w:cs="Arial"/>
                <w:color w:val="000000"/>
                <w:sz w:val="20"/>
                <w:szCs w:val="20"/>
              </w:rPr>
            </w:pPr>
            <w:ins w:id="647" w:author="DC Energy" w:date="2019-05-07T11:24:00Z">
              <w:del w:id="648" w:author="DC Energy 080619" w:date="2019-08-06T12:57:00Z">
                <w:r w:rsidRPr="009C4E8D" w:rsidDel="00054558">
                  <w:rPr>
                    <w:rFonts w:ascii="Arial" w:hAnsi="Arial" w:cs="Arial"/>
                    <w:color w:val="000000"/>
                    <w:sz w:val="20"/>
                    <w:szCs w:val="20"/>
                  </w:rPr>
                  <w:delText>LRGV</w:delText>
                </w:r>
              </w:del>
            </w:ins>
          </w:p>
        </w:tc>
      </w:tr>
      <w:tr w:rsidR="00577A93" w:rsidDel="00054558" w14:paraId="00F840B6" w14:textId="77777777" w:rsidTr="00577A93">
        <w:trPr>
          <w:trHeight w:val="320"/>
          <w:ins w:id="649" w:author="DC Energy" w:date="2019-05-07T11:24:00Z"/>
          <w:del w:id="650" w:author="DC Energy 080619" w:date="2019-08-06T12:57: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CEFD336" w14:textId="77777777" w:rsidR="00577A93" w:rsidRPr="009C4E8D" w:rsidDel="00054558" w:rsidRDefault="00577A93" w:rsidP="00577A93">
            <w:pPr>
              <w:jc w:val="right"/>
              <w:rPr>
                <w:ins w:id="651" w:author="DC Energy" w:date="2019-05-07T11:24:00Z"/>
                <w:del w:id="652" w:author="DC Energy 080619" w:date="2019-08-06T12:57:00Z"/>
                <w:rFonts w:ascii="Arial" w:hAnsi="Arial" w:cs="Arial"/>
                <w:color w:val="000000"/>
                <w:sz w:val="20"/>
                <w:szCs w:val="20"/>
              </w:rPr>
            </w:pPr>
            <w:ins w:id="653" w:author="DC Energy" w:date="2019-05-07T11:24:00Z">
              <w:del w:id="654" w:author="DC Energy 080619" w:date="2019-08-06T12:57:00Z">
                <w:r w:rsidRPr="009C4E8D" w:rsidDel="00054558">
                  <w:rPr>
                    <w:rFonts w:ascii="Arial" w:hAnsi="Arial" w:cs="Arial"/>
                    <w:color w:val="000000"/>
                    <w:sz w:val="20"/>
                    <w:szCs w:val="20"/>
                  </w:rPr>
                  <w:delText>41</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57869396" w14:textId="77777777" w:rsidR="00577A93" w:rsidRPr="009C4E8D" w:rsidDel="00054558" w:rsidRDefault="00577A93" w:rsidP="00577A93">
            <w:pPr>
              <w:rPr>
                <w:ins w:id="655" w:author="DC Energy" w:date="2019-05-07T11:24:00Z"/>
                <w:del w:id="656" w:author="DC Energy 080619" w:date="2019-08-06T12:57:00Z"/>
                <w:rFonts w:ascii="Arial" w:hAnsi="Arial" w:cs="Arial"/>
                <w:color w:val="000000"/>
                <w:sz w:val="20"/>
                <w:szCs w:val="20"/>
              </w:rPr>
            </w:pPr>
            <w:ins w:id="657" w:author="DC Energy" w:date="2019-05-07T11:24:00Z">
              <w:del w:id="658" w:author="DC Energy 080619" w:date="2019-08-06T12:57:00Z">
                <w:r w:rsidRPr="009C4E8D" w:rsidDel="00054558">
                  <w:rPr>
                    <w:rFonts w:ascii="Arial" w:hAnsi="Arial" w:cs="Arial"/>
                    <w:color w:val="000000"/>
                    <w:sz w:val="20"/>
                    <w:szCs w:val="20"/>
                  </w:rPr>
                  <w:delText>MCOLL_RD</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60D8BA95" w14:textId="77777777" w:rsidR="00577A93" w:rsidRPr="009C4E8D" w:rsidDel="00054558" w:rsidRDefault="00577A93" w:rsidP="00577A93">
            <w:pPr>
              <w:jc w:val="center"/>
              <w:rPr>
                <w:ins w:id="659" w:author="DC Energy" w:date="2019-05-07T11:24:00Z"/>
                <w:del w:id="660" w:author="DC Energy 080619" w:date="2019-08-06T12:57:00Z"/>
                <w:rFonts w:ascii="Arial" w:hAnsi="Arial" w:cs="Arial"/>
                <w:color w:val="000000"/>
                <w:sz w:val="20"/>
                <w:szCs w:val="20"/>
              </w:rPr>
            </w:pPr>
            <w:ins w:id="661" w:author="DC Energy" w:date="2019-05-07T11:24:00Z">
              <w:del w:id="662" w:author="DC Energy 080619" w:date="2019-08-06T12:57: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757ABED7" w14:textId="77777777" w:rsidR="00577A93" w:rsidRPr="009C4E8D" w:rsidDel="00054558" w:rsidRDefault="00577A93" w:rsidP="00577A93">
            <w:pPr>
              <w:jc w:val="center"/>
              <w:rPr>
                <w:ins w:id="663" w:author="DC Energy" w:date="2019-05-07T11:24:00Z"/>
                <w:del w:id="664" w:author="DC Energy 080619" w:date="2019-08-06T12:57:00Z"/>
                <w:rFonts w:ascii="Arial" w:hAnsi="Arial" w:cs="Arial"/>
                <w:color w:val="000000"/>
                <w:sz w:val="20"/>
                <w:szCs w:val="20"/>
              </w:rPr>
            </w:pPr>
            <w:ins w:id="665" w:author="DC Energy" w:date="2019-05-07T11:24:00Z">
              <w:del w:id="666" w:author="DC Energy 080619" w:date="2019-08-06T12:57:00Z">
                <w:r w:rsidRPr="009C4E8D" w:rsidDel="00054558">
                  <w:rPr>
                    <w:rFonts w:ascii="Arial" w:hAnsi="Arial" w:cs="Arial"/>
                    <w:color w:val="000000"/>
                    <w:sz w:val="20"/>
                    <w:szCs w:val="20"/>
                  </w:rPr>
                  <w:delText>LRGV</w:delText>
                </w:r>
              </w:del>
            </w:ins>
          </w:p>
        </w:tc>
      </w:tr>
      <w:tr w:rsidR="00577A93" w:rsidDel="00054558" w14:paraId="752025C9" w14:textId="77777777" w:rsidTr="00577A93">
        <w:trPr>
          <w:trHeight w:val="320"/>
          <w:ins w:id="667" w:author="DC Energy" w:date="2019-05-07T11:24:00Z"/>
          <w:del w:id="668" w:author="DC Energy 080619" w:date="2019-08-06T12:57: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D72A4F" w14:textId="77777777" w:rsidR="00577A93" w:rsidRPr="009C4E8D" w:rsidDel="00054558" w:rsidRDefault="00577A93" w:rsidP="00577A93">
            <w:pPr>
              <w:jc w:val="right"/>
              <w:rPr>
                <w:ins w:id="669" w:author="DC Energy" w:date="2019-05-07T11:24:00Z"/>
                <w:del w:id="670" w:author="DC Energy 080619" w:date="2019-08-06T12:57:00Z"/>
                <w:rFonts w:ascii="Arial" w:hAnsi="Arial" w:cs="Arial"/>
                <w:color w:val="000000"/>
                <w:sz w:val="20"/>
                <w:szCs w:val="20"/>
              </w:rPr>
            </w:pPr>
            <w:ins w:id="671" w:author="DC Energy" w:date="2019-05-07T11:24:00Z">
              <w:del w:id="672" w:author="DC Energy 080619" w:date="2019-08-06T12:57:00Z">
                <w:r w:rsidRPr="009C4E8D" w:rsidDel="00054558">
                  <w:rPr>
                    <w:rFonts w:ascii="Arial" w:hAnsi="Arial" w:cs="Arial"/>
                    <w:color w:val="000000"/>
                    <w:sz w:val="20"/>
                    <w:szCs w:val="20"/>
                  </w:rPr>
                  <w:delText>42</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F7EE847" w14:textId="77777777" w:rsidR="00577A93" w:rsidRPr="009C4E8D" w:rsidDel="00054558" w:rsidRDefault="00577A93" w:rsidP="00577A93">
            <w:pPr>
              <w:rPr>
                <w:ins w:id="673" w:author="DC Energy" w:date="2019-05-07T11:24:00Z"/>
                <w:del w:id="674" w:author="DC Energy 080619" w:date="2019-08-06T12:57:00Z"/>
                <w:rFonts w:ascii="Arial" w:hAnsi="Arial" w:cs="Arial"/>
                <w:color w:val="000000"/>
                <w:sz w:val="20"/>
                <w:szCs w:val="20"/>
              </w:rPr>
            </w:pPr>
            <w:ins w:id="675" w:author="DC Energy" w:date="2019-05-07T11:24:00Z">
              <w:del w:id="676" w:author="DC Energy 080619" w:date="2019-08-06T12:57:00Z">
                <w:r w:rsidRPr="009C4E8D" w:rsidDel="00054558">
                  <w:rPr>
                    <w:rFonts w:ascii="Arial" w:hAnsi="Arial" w:cs="Arial"/>
                    <w:color w:val="000000"/>
                    <w:sz w:val="20"/>
                    <w:szCs w:val="20"/>
                  </w:rPr>
                  <w:delText>MERETT</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32A1A6FD" w14:textId="77777777" w:rsidR="00577A93" w:rsidRPr="009C4E8D" w:rsidDel="00054558" w:rsidRDefault="00577A93" w:rsidP="00577A93">
            <w:pPr>
              <w:jc w:val="center"/>
              <w:rPr>
                <w:ins w:id="677" w:author="DC Energy" w:date="2019-05-07T11:24:00Z"/>
                <w:del w:id="678" w:author="DC Energy 080619" w:date="2019-08-06T12:57:00Z"/>
                <w:rFonts w:ascii="Arial" w:hAnsi="Arial" w:cs="Arial"/>
                <w:color w:val="000000"/>
                <w:sz w:val="20"/>
                <w:szCs w:val="20"/>
              </w:rPr>
            </w:pPr>
            <w:ins w:id="679" w:author="DC Energy" w:date="2019-05-07T11:24:00Z">
              <w:del w:id="680" w:author="DC Energy 080619" w:date="2019-08-06T12:57: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7E8FFE6A" w14:textId="77777777" w:rsidR="00577A93" w:rsidRPr="009C4E8D" w:rsidDel="00054558" w:rsidRDefault="00577A93" w:rsidP="00577A93">
            <w:pPr>
              <w:jc w:val="center"/>
              <w:rPr>
                <w:ins w:id="681" w:author="DC Energy" w:date="2019-05-07T11:24:00Z"/>
                <w:del w:id="682" w:author="DC Energy 080619" w:date="2019-08-06T12:57:00Z"/>
                <w:rFonts w:ascii="Arial" w:hAnsi="Arial" w:cs="Arial"/>
                <w:color w:val="000000"/>
                <w:sz w:val="20"/>
                <w:szCs w:val="20"/>
              </w:rPr>
            </w:pPr>
            <w:ins w:id="683" w:author="DC Energy" w:date="2019-05-07T11:24:00Z">
              <w:del w:id="684" w:author="DC Energy 080619" w:date="2019-08-06T12:57:00Z">
                <w:r w:rsidRPr="009C4E8D" w:rsidDel="00054558">
                  <w:rPr>
                    <w:rFonts w:ascii="Arial" w:hAnsi="Arial" w:cs="Arial"/>
                    <w:color w:val="000000"/>
                    <w:sz w:val="20"/>
                    <w:szCs w:val="20"/>
                  </w:rPr>
                  <w:delText>LRGV</w:delText>
                </w:r>
              </w:del>
            </w:ins>
          </w:p>
        </w:tc>
      </w:tr>
      <w:tr w:rsidR="00577A93" w:rsidDel="00054558" w14:paraId="35B9D63D" w14:textId="77777777" w:rsidTr="00577A93">
        <w:trPr>
          <w:trHeight w:val="320"/>
          <w:ins w:id="685" w:author="DC Energy" w:date="2019-05-07T11:24:00Z"/>
          <w:del w:id="686" w:author="DC Energy 080619" w:date="2019-08-06T12:57: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D5684D5" w14:textId="77777777" w:rsidR="00577A93" w:rsidRPr="009C4E8D" w:rsidDel="00054558" w:rsidRDefault="00577A93" w:rsidP="00577A93">
            <w:pPr>
              <w:jc w:val="right"/>
              <w:rPr>
                <w:ins w:id="687" w:author="DC Energy" w:date="2019-05-07T11:24:00Z"/>
                <w:del w:id="688" w:author="DC Energy 080619" w:date="2019-08-06T12:57:00Z"/>
                <w:rFonts w:ascii="Arial" w:hAnsi="Arial" w:cs="Arial"/>
                <w:color w:val="000000"/>
                <w:sz w:val="20"/>
                <w:szCs w:val="20"/>
              </w:rPr>
            </w:pPr>
            <w:ins w:id="689" w:author="DC Energy" w:date="2019-05-07T11:24:00Z">
              <w:del w:id="690" w:author="DC Energy 080619" w:date="2019-08-06T12:57:00Z">
                <w:r w:rsidRPr="009C4E8D" w:rsidDel="00054558">
                  <w:rPr>
                    <w:rFonts w:ascii="Arial" w:hAnsi="Arial" w:cs="Arial"/>
                    <w:color w:val="000000"/>
                    <w:sz w:val="20"/>
                    <w:szCs w:val="20"/>
                  </w:rPr>
                  <w:delText>43</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B32C01D" w14:textId="77777777" w:rsidR="00577A93" w:rsidRPr="009C4E8D" w:rsidDel="00054558" w:rsidRDefault="00577A93" w:rsidP="00577A93">
            <w:pPr>
              <w:rPr>
                <w:ins w:id="691" w:author="DC Energy" w:date="2019-05-07T11:24:00Z"/>
                <w:del w:id="692" w:author="DC Energy 080619" w:date="2019-08-06T12:57:00Z"/>
                <w:rFonts w:ascii="Arial" w:hAnsi="Arial" w:cs="Arial"/>
                <w:color w:val="000000"/>
                <w:sz w:val="20"/>
                <w:szCs w:val="20"/>
              </w:rPr>
            </w:pPr>
            <w:ins w:id="693" w:author="DC Energy" w:date="2019-05-07T11:24:00Z">
              <w:del w:id="694" w:author="DC Energy 080619" w:date="2019-08-06T12:57:00Z">
                <w:r w:rsidRPr="009C4E8D" w:rsidDel="00054558">
                  <w:rPr>
                    <w:rFonts w:ascii="Arial" w:hAnsi="Arial" w:cs="Arial"/>
                    <w:color w:val="000000"/>
                    <w:sz w:val="20"/>
                    <w:szCs w:val="20"/>
                  </w:rPr>
                  <w:delText>MESQUITE</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5500DF31" w14:textId="77777777" w:rsidR="00577A93" w:rsidRPr="009C4E8D" w:rsidDel="00054558" w:rsidRDefault="00577A93" w:rsidP="00577A93">
            <w:pPr>
              <w:jc w:val="center"/>
              <w:rPr>
                <w:ins w:id="695" w:author="DC Energy" w:date="2019-05-07T11:24:00Z"/>
                <w:del w:id="696" w:author="DC Energy 080619" w:date="2019-08-06T12:57:00Z"/>
                <w:rFonts w:ascii="Arial" w:hAnsi="Arial" w:cs="Arial"/>
                <w:color w:val="000000"/>
                <w:sz w:val="20"/>
                <w:szCs w:val="20"/>
              </w:rPr>
            </w:pPr>
            <w:ins w:id="697" w:author="DC Energy" w:date="2019-05-07T11:24:00Z">
              <w:del w:id="698" w:author="DC Energy 080619" w:date="2019-08-06T12:57: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1D7F3FA8" w14:textId="77777777" w:rsidR="00577A93" w:rsidRPr="009C4E8D" w:rsidDel="00054558" w:rsidRDefault="00577A93" w:rsidP="00577A93">
            <w:pPr>
              <w:jc w:val="center"/>
              <w:rPr>
                <w:ins w:id="699" w:author="DC Energy" w:date="2019-05-07T11:24:00Z"/>
                <w:del w:id="700" w:author="DC Energy 080619" w:date="2019-08-06T12:57:00Z"/>
                <w:rFonts w:ascii="Arial" w:hAnsi="Arial" w:cs="Arial"/>
                <w:color w:val="000000"/>
                <w:sz w:val="20"/>
                <w:szCs w:val="20"/>
              </w:rPr>
            </w:pPr>
            <w:ins w:id="701" w:author="DC Energy" w:date="2019-05-07T11:24:00Z">
              <w:del w:id="702" w:author="DC Energy 080619" w:date="2019-08-06T12:57:00Z">
                <w:r w:rsidRPr="009C4E8D" w:rsidDel="00054558">
                  <w:rPr>
                    <w:rFonts w:ascii="Arial" w:hAnsi="Arial" w:cs="Arial"/>
                    <w:color w:val="000000"/>
                    <w:sz w:val="20"/>
                    <w:szCs w:val="20"/>
                  </w:rPr>
                  <w:delText>LRGV</w:delText>
                </w:r>
              </w:del>
            </w:ins>
          </w:p>
        </w:tc>
      </w:tr>
      <w:tr w:rsidR="00577A93" w:rsidDel="00054558" w14:paraId="1E22C30B" w14:textId="77777777" w:rsidTr="00577A93">
        <w:trPr>
          <w:trHeight w:val="320"/>
          <w:ins w:id="703" w:author="DC Energy" w:date="2019-05-07T11:24:00Z"/>
          <w:del w:id="704" w:author="DC Energy 080619" w:date="2019-08-06T12:57: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55CC391" w14:textId="77777777" w:rsidR="00577A93" w:rsidRPr="009C4E8D" w:rsidDel="00054558" w:rsidRDefault="00577A93" w:rsidP="00577A93">
            <w:pPr>
              <w:jc w:val="right"/>
              <w:rPr>
                <w:ins w:id="705" w:author="DC Energy" w:date="2019-05-07T11:24:00Z"/>
                <w:del w:id="706" w:author="DC Energy 080619" w:date="2019-08-06T12:57:00Z"/>
                <w:rFonts w:ascii="Arial" w:hAnsi="Arial" w:cs="Arial"/>
                <w:color w:val="000000"/>
                <w:sz w:val="20"/>
                <w:szCs w:val="20"/>
              </w:rPr>
            </w:pPr>
            <w:ins w:id="707" w:author="DC Energy" w:date="2019-05-07T11:24:00Z">
              <w:del w:id="708" w:author="DC Energy 080619" w:date="2019-08-06T12:57:00Z">
                <w:r w:rsidRPr="009C4E8D" w:rsidDel="00054558">
                  <w:rPr>
                    <w:rFonts w:ascii="Arial" w:hAnsi="Arial" w:cs="Arial"/>
                    <w:color w:val="000000"/>
                    <w:sz w:val="20"/>
                    <w:szCs w:val="20"/>
                  </w:rPr>
                  <w:delText>44</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42C7709C" w14:textId="77777777" w:rsidR="00577A93" w:rsidRPr="009C4E8D" w:rsidDel="00054558" w:rsidRDefault="00577A93" w:rsidP="00577A93">
            <w:pPr>
              <w:rPr>
                <w:ins w:id="709" w:author="DC Energy" w:date="2019-05-07T11:24:00Z"/>
                <w:del w:id="710" w:author="DC Energy 080619" w:date="2019-08-06T12:57:00Z"/>
                <w:rFonts w:ascii="Arial" w:hAnsi="Arial" w:cs="Arial"/>
                <w:color w:val="000000"/>
                <w:sz w:val="20"/>
                <w:szCs w:val="20"/>
              </w:rPr>
            </w:pPr>
            <w:ins w:id="711" w:author="DC Energy" w:date="2019-05-07T11:24:00Z">
              <w:del w:id="712" w:author="DC Energy 080619" w:date="2019-08-06T12:57:00Z">
                <w:r w:rsidRPr="009C4E8D" w:rsidDel="00054558">
                  <w:rPr>
                    <w:rFonts w:ascii="Arial" w:hAnsi="Arial" w:cs="Arial"/>
                    <w:color w:val="000000"/>
                    <w:sz w:val="20"/>
                    <w:szCs w:val="20"/>
                  </w:rPr>
                  <w:delText>MIDTOWN</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7837EFD4" w14:textId="77777777" w:rsidR="00577A93" w:rsidRPr="009C4E8D" w:rsidDel="00054558" w:rsidRDefault="00577A93" w:rsidP="00577A93">
            <w:pPr>
              <w:jc w:val="center"/>
              <w:rPr>
                <w:ins w:id="713" w:author="DC Energy" w:date="2019-05-07T11:24:00Z"/>
                <w:del w:id="714" w:author="DC Energy 080619" w:date="2019-08-06T12:57:00Z"/>
                <w:rFonts w:ascii="Arial" w:hAnsi="Arial" w:cs="Arial"/>
                <w:color w:val="000000"/>
                <w:sz w:val="20"/>
                <w:szCs w:val="20"/>
              </w:rPr>
            </w:pPr>
            <w:ins w:id="715" w:author="DC Energy" w:date="2019-05-07T11:24:00Z">
              <w:del w:id="716" w:author="DC Energy 080619" w:date="2019-08-06T12:57: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14F88C15" w14:textId="77777777" w:rsidR="00577A93" w:rsidRPr="009C4E8D" w:rsidDel="00054558" w:rsidRDefault="00577A93" w:rsidP="00577A93">
            <w:pPr>
              <w:jc w:val="center"/>
              <w:rPr>
                <w:ins w:id="717" w:author="DC Energy" w:date="2019-05-07T11:24:00Z"/>
                <w:del w:id="718" w:author="DC Energy 080619" w:date="2019-08-06T12:57:00Z"/>
                <w:rFonts w:ascii="Arial" w:hAnsi="Arial" w:cs="Arial"/>
                <w:color w:val="000000"/>
                <w:sz w:val="20"/>
                <w:szCs w:val="20"/>
              </w:rPr>
            </w:pPr>
            <w:ins w:id="719" w:author="DC Energy" w:date="2019-05-07T11:24:00Z">
              <w:del w:id="720" w:author="DC Energy 080619" w:date="2019-08-06T12:57:00Z">
                <w:r w:rsidRPr="009C4E8D" w:rsidDel="00054558">
                  <w:rPr>
                    <w:rFonts w:ascii="Arial" w:hAnsi="Arial" w:cs="Arial"/>
                    <w:color w:val="000000"/>
                    <w:sz w:val="20"/>
                    <w:szCs w:val="20"/>
                  </w:rPr>
                  <w:delText>LRGV</w:delText>
                </w:r>
              </w:del>
            </w:ins>
          </w:p>
        </w:tc>
      </w:tr>
      <w:tr w:rsidR="00577A93" w14:paraId="4E240FAC" w14:textId="77777777" w:rsidTr="00577A93">
        <w:trPr>
          <w:trHeight w:val="320"/>
          <w:ins w:id="721"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6A1466D" w14:textId="77777777" w:rsidR="00577A93" w:rsidRPr="009C4E8D" w:rsidRDefault="00577A93" w:rsidP="00577A93">
            <w:pPr>
              <w:jc w:val="right"/>
              <w:rPr>
                <w:ins w:id="722" w:author="DC Energy" w:date="2019-05-07T11:24:00Z"/>
                <w:rFonts w:ascii="Arial" w:hAnsi="Arial" w:cs="Arial"/>
                <w:color w:val="000000"/>
                <w:sz w:val="20"/>
                <w:szCs w:val="20"/>
              </w:rPr>
            </w:pPr>
            <w:ins w:id="723" w:author="DC Energy 080619" w:date="2019-08-06T13:06:00Z">
              <w:r>
                <w:rPr>
                  <w:rFonts w:ascii="Arial" w:hAnsi="Arial" w:cs="Arial"/>
                  <w:color w:val="000000"/>
                  <w:sz w:val="20"/>
                  <w:szCs w:val="20"/>
                </w:rPr>
                <w:t>1</w:t>
              </w:r>
            </w:ins>
            <w:ins w:id="724" w:author="DC Energy 080619" w:date="2019-08-06T13:10:00Z">
              <w:r>
                <w:rPr>
                  <w:rFonts w:ascii="Arial" w:hAnsi="Arial" w:cs="Arial"/>
                  <w:color w:val="000000"/>
                  <w:sz w:val="20"/>
                  <w:szCs w:val="20"/>
                </w:rPr>
                <w:t>5</w:t>
              </w:r>
            </w:ins>
            <w:ins w:id="725" w:author="DC Energy" w:date="2019-05-07T11:24:00Z">
              <w:del w:id="726" w:author="DC Energy 080619" w:date="2019-08-06T13:06:00Z">
                <w:r w:rsidRPr="009C4E8D" w:rsidDel="00EE5C67">
                  <w:rPr>
                    <w:rFonts w:ascii="Arial" w:hAnsi="Arial" w:cs="Arial"/>
                    <w:color w:val="000000"/>
                    <w:sz w:val="20"/>
                    <w:szCs w:val="20"/>
                  </w:rPr>
                  <w:delText>45</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64179DBC" w14:textId="77777777" w:rsidR="00577A93" w:rsidRPr="009C4E8D" w:rsidRDefault="00577A93" w:rsidP="00577A93">
            <w:pPr>
              <w:rPr>
                <w:ins w:id="727" w:author="DC Energy" w:date="2019-05-07T11:24:00Z"/>
                <w:rFonts w:ascii="Arial" w:hAnsi="Arial" w:cs="Arial"/>
                <w:color w:val="000000"/>
                <w:sz w:val="20"/>
                <w:szCs w:val="20"/>
              </w:rPr>
            </w:pPr>
            <w:ins w:id="728" w:author="DC Energy" w:date="2019-05-07T11:24:00Z">
              <w:r w:rsidRPr="009C4E8D">
                <w:rPr>
                  <w:rFonts w:ascii="Arial" w:hAnsi="Arial" w:cs="Arial"/>
                  <w:color w:val="000000"/>
                  <w:sz w:val="20"/>
                  <w:szCs w:val="20"/>
                </w:rPr>
                <w:t>MILHWY</w:t>
              </w:r>
            </w:ins>
          </w:p>
        </w:tc>
        <w:tc>
          <w:tcPr>
            <w:tcW w:w="868" w:type="dxa"/>
            <w:tcBorders>
              <w:top w:val="nil"/>
              <w:left w:val="nil"/>
              <w:bottom w:val="single" w:sz="4" w:space="0" w:color="auto"/>
              <w:right w:val="single" w:sz="4" w:space="0" w:color="auto"/>
            </w:tcBorders>
            <w:shd w:val="clear" w:color="auto" w:fill="auto"/>
            <w:noWrap/>
            <w:vAlign w:val="bottom"/>
            <w:hideMark/>
          </w:tcPr>
          <w:p w14:paraId="790B22D7" w14:textId="77777777" w:rsidR="00577A93" w:rsidRPr="009C4E8D" w:rsidRDefault="00577A93" w:rsidP="00577A93">
            <w:pPr>
              <w:jc w:val="center"/>
              <w:rPr>
                <w:ins w:id="729" w:author="DC Energy" w:date="2019-05-07T11:24:00Z"/>
                <w:rFonts w:ascii="Arial" w:hAnsi="Arial" w:cs="Arial"/>
                <w:color w:val="000000"/>
                <w:sz w:val="20"/>
                <w:szCs w:val="20"/>
              </w:rPr>
            </w:pPr>
            <w:ins w:id="730"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3B448160" w14:textId="77777777" w:rsidR="00577A93" w:rsidRPr="009C4E8D" w:rsidRDefault="00577A93" w:rsidP="00577A93">
            <w:pPr>
              <w:jc w:val="center"/>
              <w:rPr>
                <w:ins w:id="731" w:author="DC Energy" w:date="2019-05-07T11:24:00Z"/>
                <w:rFonts w:ascii="Arial" w:hAnsi="Arial" w:cs="Arial"/>
                <w:color w:val="000000"/>
                <w:sz w:val="20"/>
                <w:szCs w:val="20"/>
              </w:rPr>
            </w:pPr>
            <w:ins w:id="732" w:author="DC Energy" w:date="2019-05-07T11:24:00Z">
              <w:r w:rsidRPr="009C4E8D">
                <w:rPr>
                  <w:rFonts w:ascii="Arial" w:hAnsi="Arial" w:cs="Arial"/>
                  <w:color w:val="000000"/>
                  <w:sz w:val="20"/>
                  <w:szCs w:val="20"/>
                </w:rPr>
                <w:t>LRGV</w:t>
              </w:r>
            </w:ins>
          </w:p>
        </w:tc>
      </w:tr>
      <w:tr w:rsidR="00577A93" w14:paraId="438521F6" w14:textId="77777777" w:rsidTr="00577A93">
        <w:trPr>
          <w:trHeight w:val="320"/>
          <w:ins w:id="733"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87A247B" w14:textId="77777777" w:rsidR="00577A93" w:rsidRPr="009C4E8D" w:rsidRDefault="00577A93" w:rsidP="00577A93">
            <w:pPr>
              <w:jc w:val="right"/>
              <w:rPr>
                <w:ins w:id="734" w:author="DC Energy" w:date="2019-05-07T11:24:00Z"/>
                <w:rFonts w:ascii="Arial" w:hAnsi="Arial" w:cs="Arial"/>
                <w:color w:val="000000"/>
                <w:sz w:val="20"/>
                <w:szCs w:val="20"/>
              </w:rPr>
            </w:pPr>
            <w:ins w:id="735" w:author="DC Energy 080619" w:date="2019-08-06T13:06:00Z">
              <w:r>
                <w:rPr>
                  <w:rFonts w:ascii="Arial" w:hAnsi="Arial" w:cs="Arial"/>
                  <w:color w:val="000000"/>
                  <w:sz w:val="20"/>
                  <w:szCs w:val="20"/>
                </w:rPr>
                <w:t>1</w:t>
              </w:r>
            </w:ins>
            <w:ins w:id="736" w:author="DC Energy 080619" w:date="2019-08-06T13:10:00Z">
              <w:r>
                <w:rPr>
                  <w:rFonts w:ascii="Arial" w:hAnsi="Arial" w:cs="Arial"/>
                  <w:color w:val="000000"/>
                  <w:sz w:val="20"/>
                  <w:szCs w:val="20"/>
                </w:rPr>
                <w:t>6</w:t>
              </w:r>
            </w:ins>
            <w:ins w:id="737" w:author="DC Energy" w:date="2019-05-07T11:24:00Z">
              <w:del w:id="738" w:author="DC Energy 080619" w:date="2019-08-06T13:06:00Z">
                <w:r w:rsidRPr="009C4E8D" w:rsidDel="00EE5C67">
                  <w:rPr>
                    <w:rFonts w:ascii="Arial" w:hAnsi="Arial" w:cs="Arial"/>
                    <w:color w:val="000000"/>
                    <w:sz w:val="20"/>
                    <w:szCs w:val="20"/>
                  </w:rPr>
                  <w:delText>46</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60D66B35" w14:textId="77777777" w:rsidR="00577A93" w:rsidRPr="009C4E8D" w:rsidRDefault="00577A93" w:rsidP="00577A93">
            <w:pPr>
              <w:rPr>
                <w:ins w:id="739" w:author="DC Energy" w:date="2019-05-07T11:24:00Z"/>
                <w:rFonts w:ascii="Arial" w:hAnsi="Arial" w:cs="Arial"/>
                <w:color w:val="000000"/>
                <w:sz w:val="20"/>
                <w:szCs w:val="20"/>
              </w:rPr>
            </w:pPr>
            <w:ins w:id="740" w:author="DC Energy" w:date="2019-05-07T11:24:00Z">
              <w:r w:rsidRPr="009C4E8D">
                <w:rPr>
                  <w:rFonts w:ascii="Arial" w:hAnsi="Arial" w:cs="Arial"/>
                  <w:color w:val="000000"/>
                  <w:sz w:val="20"/>
                  <w:szCs w:val="20"/>
                </w:rPr>
                <w:t>MILITARY</w:t>
              </w:r>
            </w:ins>
          </w:p>
        </w:tc>
        <w:tc>
          <w:tcPr>
            <w:tcW w:w="868" w:type="dxa"/>
            <w:tcBorders>
              <w:top w:val="nil"/>
              <w:left w:val="nil"/>
              <w:bottom w:val="single" w:sz="4" w:space="0" w:color="auto"/>
              <w:right w:val="single" w:sz="4" w:space="0" w:color="auto"/>
            </w:tcBorders>
            <w:shd w:val="clear" w:color="auto" w:fill="auto"/>
            <w:noWrap/>
            <w:vAlign w:val="bottom"/>
            <w:hideMark/>
          </w:tcPr>
          <w:p w14:paraId="1CDBB902" w14:textId="77777777" w:rsidR="00577A93" w:rsidRPr="009C4E8D" w:rsidRDefault="00577A93" w:rsidP="00577A93">
            <w:pPr>
              <w:jc w:val="center"/>
              <w:rPr>
                <w:ins w:id="741" w:author="DC Energy" w:date="2019-05-07T11:24:00Z"/>
                <w:rFonts w:ascii="Arial" w:hAnsi="Arial" w:cs="Arial"/>
                <w:color w:val="000000"/>
                <w:sz w:val="20"/>
                <w:szCs w:val="20"/>
              </w:rPr>
            </w:pPr>
            <w:ins w:id="742"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345532A8" w14:textId="77777777" w:rsidR="00577A93" w:rsidRPr="009C4E8D" w:rsidRDefault="00577A93" w:rsidP="00577A93">
            <w:pPr>
              <w:jc w:val="center"/>
              <w:rPr>
                <w:ins w:id="743" w:author="DC Energy" w:date="2019-05-07T11:24:00Z"/>
                <w:rFonts w:ascii="Arial" w:hAnsi="Arial" w:cs="Arial"/>
                <w:color w:val="000000"/>
                <w:sz w:val="20"/>
                <w:szCs w:val="20"/>
              </w:rPr>
            </w:pPr>
            <w:ins w:id="744" w:author="DC Energy" w:date="2019-05-07T11:24:00Z">
              <w:r w:rsidRPr="009C4E8D">
                <w:rPr>
                  <w:rFonts w:ascii="Arial" w:hAnsi="Arial" w:cs="Arial"/>
                  <w:color w:val="000000"/>
                  <w:sz w:val="20"/>
                  <w:szCs w:val="20"/>
                </w:rPr>
                <w:t>LRGV</w:t>
              </w:r>
            </w:ins>
          </w:p>
        </w:tc>
      </w:tr>
      <w:tr w:rsidR="00577A93" w:rsidDel="00054558" w14:paraId="3EA1F513" w14:textId="77777777" w:rsidTr="00577A93">
        <w:trPr>
          <w:trHeight w:val="320"/>
          <w:ins w:id="745" w:author="DC Energy" w:date="2019-05-07T11:24:00Z"/>
          <w:del w:id="746" w:author="DC Energy 080619" w:date="2019-08-06T12:58: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74A66B" w14:textId="77777777" w:rsidR="00577A93" w:rsidRPr="009C4E8D" w:rsidDel="00054558" w:rsidRDefault="00577A93" w:rsidP="00577A93">
            <w:pPr>
              <w:jc w:val="right"/>
              <w:rPr>
                <w:ins w:id="747" w:author="DC Energy" w:date="2019-05-07T11:24:00Z"/>
                <w:del w:id="748" w:author="DC Energy 080619" w:date="2019-08-06T12:58:00Z"/>
                <w:rFonts w:ascii="Arial" w:hAnsi="Arial" w:cs="Arial"/>
                <w:color w:val="000000"/>
                <w:sz w:val="20"/>
                <w:szCs w:val="20"/>
              </w:rPr>
            </w:pPr>
            <w:ins w:id="749" w:author="DC Energy" w:date="2019-05-07T11:24:00Z">
              <w:del w:id="750" w:author="DC Energy 080619" w:date="2019-08-06T12:58:00Z">
                <w:r w:rsidRPr="009C4E8D" w:rsidDel="00054558">
                  <w:rPr>
                    <w:rFonts w:ascii="Arial" w:hAnsi="Arial" w:cs="Arial"/>
                    <w:color w:val="000000"/>
                    <w:sz w:val="20"/>
                    <w:szCs w:val="20"/>
                  </w:rPr>
                  <w:delText>47</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47213EB9" w14:textId="77777777" w:rsidR="00577A93" w:rsidRPr="009C4E8D" w:rsidDel="00054558" w:rsidRDefault="00577A93" w:rsidP="00577A93">
            <w:pPr>
              <w:rPr>
                <w:ins w:id="751" w:author="DC Energy" w:date="2019-05-07T11:24:00Z"/>
                <w:del w:id="752" w:author="DC Energy 080619" w:date="2019-08-06T12:58:00Z"/>
                <w:rFonts w:ascii="Arial" w:hAnsi="Arial" w:cs="Arial"/>
                <w:color w:val="000000"/>
                <w:sz w:val="20"/>
                <w:szCs w:val="20"/>
              </w:rPr>
            </w:pPr>
            <w:ins w:id="753" w:author="DC Energy" w:date="2019-05-07T11:24:00Z">
              <w:del w:id="754" w:author="DC Energy 080619" w:date="2019-08-06T12:58:00Z">
                <w:r w:rsidRPr="009C4E8D" w:rsidDel="00054558">
                  <w:rPr>
                    <w:rFonts w:ascii="Arial" w:hAnsi="Arial" w:cs="Arial"/>
                    <w:color w:val="000000"/>
                    <w:sz w:val="20"/>
                    <w:szCs w:val="20"/>
                  </w:rPr>
                  <w:delText>MOORE_FL</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61700F9A" w14:textId="77777777" w:rsidR="00577A93" w:rsidRPr="009C4E8D" w:rsidDel="00054558" w:rsidRDefault="00577A93" w:rsidP="00577A93">
            <w:pPr>
              <w:jc w:val="center"/>
              <w:rPr>
                <w:ins w:id="755" w:author="DC Energy" w:date="2019-05-07T11:24:00Z"/>
                <w:del w:id="756" w:author="DC Energy 080619" w:date="2019-08-06T12:58:00Z"/>
                <w:rFonts w:ascii="Arial" w:hAnsi="Arial" w:cs="Arial"/>
                <w:color w:val="000000"/>
                <w:sz w:val="20"/>
                <w:szCs w:val="20"/>
              </w:rPr>
            </w:pPr>
            <w:ins w:id="757" w:author="DC Energy" w:date="2019-05-07T11:24:00Z">
              <w:del w:id="758" w:author="DC Energy 080619" w:date="2019-08-06T12:58: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23138354" w14:textId="77777777" w:rsidR="00577A93" w:rsidRPr="009C4E8D" w:rsidDel="00054558" w:rsidRDefault="00577A93" w:rsidP="00577A93">
            <w:pPr>
              <w:jc w:val="center"/>
              <w:rPr>
                <w:ins w:id="759" w:author="DC Energy" w:date="2019-05-07T11:24:00Z"/>
                <w:del w:id="760" w:author="DC Energy 080619" w:date="2019-08-06T12:58:00Z"/>
                <w:rFonts w:ascii="Arial" w:hAnsi="Arial" w:cs="Arial"/>
                <w:color w:val="000000"/>
                <w:sz w:val="20"/>
                <w:szCs w:val="20"/>
              </w:rPr>
            </w:pPr>
            <w:ins w:id="761" w:author="DC Energy" w:date="2019-05-07T11:24:00Z">
              <w:del w:id="762" w:author="DC Energy 080619" w:date="2019-08-06T12:58:00Z">
                <w:r w:rsidRPr="009C4E8D" w:rsidDel="00054558">
                  <w:rPr>
                    <w:rFonts w:ascii="Arial" w:hAnsi="Arial" w:cs="Arial"/>
                    <w:color w:val="000000"/>
                    <w:sz w:val="20"/>
                    <w:szCs w:val="20"/>
                  </w:rPr>
                  <w:delText>LRGV</w:delText>
                </w:r>
              </w:del>
            </w:ins>
          </w:p>
        </w:tc>
      </w:tr>
      <w:tr w:rsidR="00577A93" w:rsidDel="00054558" w14:paraId="7025D314" w14:textId="77777777" w:rsidTr="00577A93">
        <w:trPr>
          <w:trHeight w:val="320"/>
          <w:ins w:id="763" w:author="DC Energy" w:date="2019-05-07T11:24:00Z"/>
          <w:del w:id="764" w:author="DC Energy 080619" w:date="2019-08-06T12:58: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6439F49" w14:textId="77777777" w:rsidR="00577A93" w:rsidRPr="009C4E8D" w:rsidDel="00054558" w:rsidRDefault="00577A93" w:rsidP="00577A93">
            <w:pPr>
              <w:jc w:val="right"/>
              <w:rPr>
                <w:ins w:id="765" w:author="DC Energy" w:date="2019-05-07T11:24:00Z"/>
                <w:del w:id="766" w:author="DC Energy 080619" w:date="2019-08-06T12:58:00Z"/>
                <w:rFonts w:ascii="Arial" w:hAnsi="Arial" w:cs="Arial"/>
                <w:color w:val="000000"/>
                <w:sz w:val="20"/>
                <w:szCs w:val="20"/>
              </w:rPr>
            </w:pPr>
            <w:ins w:id="767" w:author="DC Energy" w:date="2019-05-07T11:24:00Z">
              <w:del w:id="768" w:author="DC Energy 080619" w:date="2019-08-06T12:58:00Z">
                <w:r w:rsidRPr="009C4E8D" w:rsidDel="00054558">
                  <w:rPr>
                    <w:rFonts w:ascii="Arial" w:hAnsi="Arial" w:cs="Arial"/>
                    <w:color w:val="000000"/>
                    <w:sz w:val="20"/>
                    <w:szCs w:val="20"/>
                  </w:rPr>
                  <w:delText>48</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4B429500" w14:textId="77777777" w:rsidR="00577A93" w:rsidRPr="009C4E8D" w:rsidDel="00054558" w:rsidRDefault="00577A93" w:rsidP="00577A93">
            <w:pPr>
              <w:rPr>
                <w:ins w:id="769" w:author="DC Energy" w:date="2019-05-07T11:24:00Z"/>
                <w:del w:id="770" w:author="DC Energy 080619" w:date="2019-08-06T12:58:00Z"/>
                <w:rFonts w:ascii="Arial" w:hAnsi="Arial" w:cs="Arial"/>
                <w:color w:val="000000"/>
                <w:sz w:val="20"/>
                <w:szCs w:val="20"/>
              </w:rPr>
            </w:pPr>
            <w:ins w:id="771" w:author="DC Energy" w:date="2019-05-07T11:24:00Z">
              <w:del w:id="772" w:author="DC Energy 080619" w:date="2019-08-06T12:58:00Z">
                <w:r w:rsidRPr="009C4E8D" w:rsidDel="00054558">
                  <w:rPr>
                    <w:rFonts w:ascii="Arial" w:hAnsi="Arial" w:cs="Arial"/>
                    <w:color w:val="000000"/>
                    <w:sz w:val="20"/>
                    <w:szCs w:val="20"/>
                  </w:rPr>
                  <w:delText>MV_BURNS</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545B06E7" w14:textId="77777777" w:rsidR="00577A93" w:rsidRPr="009C4E8D" w:rsidDel="00054558" w:rsidRDefault="00577A93" w:rsidP="00577A93">
            <w:pPr>
              <w:jc w:val="center"/>
              <w:rPr>
                <w:ins w:id="773" w:author="DC Energy" w:date="2019-05-07T11:24:00Z"/>
                <w:del w:id="774" w:author="DC Energy 080619" w:date="2019-08-06T12:58:00Z"/>
                <w:rFonts w:ascii="Arial" w:hAnsi="Arial" w:cs="Arial"/>
                <w:color w:val="000000"/>
                <w:sz w:val="20"/>
                <w:szCs w:val="20"/>
              </w:rPr>
            </w:pPr>
            <w:ins w:id="775" w:author="DC Energy" w:date="2019-05-07T11:24:00Z">
              <w:del w:id="776" w:author="DC Energy 080619" w:date="2019-08-06T12:58: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4324A6F5" w14:textId="77777777" w:rsidR="00577A93" w:rsidRPr="009C4E8D" w:rsidDel="00054558" w:rsidRDefault="00577A93" w:rsidP="00577A93">
            <w:pPr>
              <w:jc w:val="center"/>
              <w:rPr>
                <w:ins w:id="777" w:author="DC Energy" w:date="2019-05-07T11:24:00Z"/>
                <w:del w:id="778" w:author="DC Energy 080619" w:date="2019-08-06T12:58:00Z"/>
                <w:rFonts w:ascii="Arial" w:hAnsi="Arial" w:cs="Arial"/>
                <w:color w:val="000000"/>
                <w:sz w:val="20"/>
                <w:szCs w:val="20"/>
              </w:rPr>
            </w:pPr>
            <w:ins w:id="779" w:author="DC Energy" w:date="2019-05-07T11:24:00Z">
              <w:del w:id="780" w:author="DC Energy 080619" w:date="2019-08-06T12:58:00Z">
                <w:r w:rsidRPr="009C4E8D" w:rsidDel="00054558">
                  <w:rPr>
                    <w:rFonts w:ascii="Arial" w:hAnsi="Arial" w:cs="Arial"/>
                    <w:color w:val="000000"/>
                    <w:sz w:val="20"/>
                    <w:szCs w:val="20"/>
                  </w:rPr>
                  <w:delText>LRGV</w:delText>
                </w:r>
              </w:del>
            </w:ins>
          </w:p>
        </w:tc>
      </w:tr>
      <w:tr w:rsidR="00577A93" w:rsidDel="00054558" w14:paraId="59BD94C1" w14:textId="77777777" w:rsidTr="00577A93">
        <w:trPr>
          <w:trHeight w:val="320"/>
          <w:ins w:id="781" w:author="DC Energy" w:date="2019-05-07T11:24:00Z"/>
          <w:del w:id="782" w:author="DC Energy 080619" w:date="2019-08-06T12:58: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61F8A71" w14:textId="77777777" w:rsidR="00577A93" w:rsidRPr="009C4E8D" w:rsidDel="00054558" w:rsidRDefault="00577A93" w:rsidP="00577A93">
            <w:pPr>
              <w:jc w:val="right"/>
              <w:rPr>
                <w:ins w:id="783" w:author="DC Energy" w:date="2019-05-07T11:24:00Z"/>
                <w:del w:id="784" w:author="DC Energy 080619" w:date="2019-08-06T12:58:00Z"/>
                <w:rFonts w:ascii="Arial" w:hAnsi="Arial" w:cs="Arial"/>
                <w:color w:val="000000"/>
                <w:sz w:val="20"/>
                <w:szCs w:val="20"/>
              </w:rPr>
            </w:pPr>
            <w:ins w:id="785" w:author="DC Energy" w:date="2019-05-07T11:24:00Z">
              <w:del w:id="786" w:author="DC Energy 080619" w:date="2019-08-06T12:58:00Z">
                <w:r w:rsidRPr="009C4E8D" w:rsidDel="00054558">
                  <w:rPr>
                    <w:rFonts w:ascii="Arial" w:hAnsi="Arial" w:cs="Arial"/>
                    <w:color w:val="000000"/>
                    <w:sz w:val="20"/>
                    <w:szCs w:val="20"/>
                  </w:rPr>
                  <w:delText>49</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330F0BB6" w14:textId="77777777" w:rsidR="00577A93" w:rsidRPr="009C4E8D" w:rsidDel="00054558" w:rsidRDefault="00577A93" w:rsidP="00577A93">
            <w:pPr>
              <w:rPr>
                <w:ins w:id="787" w:author="DC Energy" w:date="2019-05-07T11:24:00Z"/>
                <w:del w:id="788" w:author="DC Energy 080619" w:date="2019-08-06T12:58:00Z"/>
                <w:rFonts w:ascii="Arial" w:hAnsi="Arial" w:cs="Arial"/>
                <w:color w:val="000000"/>
                <w:sz w:val="20"/>
                <w:szCs w:val="20"/>
              </w:rPr>
            </w:pPr>
            <w:ins w:id="789" w:author="DC Energy" w:date="2019-05-07T11:24:00Z">
              <w:del w:id="790" w:author="DC Energy 080619" w:date="2019-08-06T12:58:00Z">
                <w:r w:rsidRPr="009C4E8D" w:rsidDel="00054558">
                  <w:rPr>
                    <w:rFonts w:ascii="Arial" w:hAnsi="Arial" w:cs="Arial"/>
                    <w:color w:val="000000"/>
                    <w:sz w:val="20"/>
                    <w:szCs w:val="20"/>
                  </w:rPr>
                  <w:delText>MV_CNTRA</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634105EE" w14:textId="77777777" w:rsidR="00577A93" w:rsidRPr="009C4E8D" w:rsidDel="00054558" w:rsidRDefault="00577A93" w:rsidP="00577A93">
            <w:pPr>
              <w:jc w:val="center"/>
              <w:rPr>
                <w:ins w:id="791" w:author="DC Energy" w:date="2019-05-07T11:24:00Z"/>
                <w:del w:id="792" w:author="DC Energy 080619" w:date="2019-08-06T12:58:00Z"/>
                <w:rFonts w:ascii="Arial" w:hAnsi="Arial" w:cs="Arial"/>
                <w:color w:val="000000"/>
                <w:sz w:val="20"/>
                <w:szCs w:val="20"/>
              </w:rPr>
            </w:pPr>
            <w:ins w:id="793" w:author="DC Energy" w:date="2019-05-07T11:24:00Z">
              <w:del w:id="794" w:author="DC Energy 080619" w:date="2019-08-06T12:58: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508D59DF" w14:textId="77777777" w:rsidR="00577A93" w:rsidRPr="009C4E8D" w:rsidDel="00054558" w:rsidRDefault="00577A93" w:rsidP="00577A93">
            <w:pPr>
              <w:jc w:val="center"/>
              <w:rPr>
                <w:ins w:id="795" w:author="DC Energy" w:date="2019-05-07T11:24:00Z"/>
                <w:del w:id="796" w:author="DC Energy 080619" w:date="2019-08-06T12:58:00Z"/>
                <w:rFonts w:ascii="Arial" w:hAnsi="Arial" w:cs="Arial"/>
                <w:color w:val="000000"/>
                <w:sz w:val="20"/>
                <w:szCs w:val="20"/>
              </w:rPr>
            </w:pPr>
            <w:ins w:id="797" w:author="DC Energy" w:date="2019-05-07T11:24:00Z">
              <w:del w:id="798" w:author="DC Energy 080619" w:date="2019-08-06T12:58:00Z">
                <w:r w:rsidRPr="009C4E8D" w:rsidDel="00054558">
                  <w:rPr>
                    <w:rFonts w:ascii="Arial" w:hAnsi="Arial" w:cs="Arial"/>
                    <w:color w:val="000000"/>
                    <w:sz w:val="20"/>
                    <w:szCs w:val="20"/>
                  </w:rPr>
                  <w:delText>LRGV</w:delText>
                </w:r>
              </w:del>
            </w:ins>
          </w:p>
        </w:tc>
      </w:tr>
      <w:tr w:rsidR="00577A93" w:rsidDel="00054558" w14:paraId="5FE1B62F" w14:textId="77777777" w:rsidTr="00577A93">
        <w:trPr>
          <w:trHeight w:val="320"/>
          <w:ins w:id="799" w:author="DC Energy" w:date="2019-05-07T11:24:00Z"/>
          <w:del w:id="800" w:author="DC Energy 080619" w:date="2019-08-06T12:58: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9009AA9" w14:textId="77777777" w:rsidR="00577A93" w:rsidRPr="009C4E8D" w:rsidDel="00054558" w:rsidRDefault="00577A93" w:rsidP="00577A93">
            <w:pPr>
              <w:jc w:val="right"/>
              <w:rPr>
                <w:ins w:id="801" w:author="DC Energy" w:date="2019-05-07T11:24:00Z"/>
                <w:del w:id="802" w:author="DC Energy 080619" w:date="2019-08-06T12:58:00Z"/>
                <w:rFonts w:ascii="Arial" w:hAnsi="Arial" w:cs="Arial"/>
                <w:color w:val="000000"/>
                <w:sz w:val="20"/>
                <w:szCs w:val="20"/>
              </w:rPr>
            </w:pPr>
            <w:ins w:id="803" w:author="DC Energy" w:date="2019-05-07T11:24:00Z">
              <w:del w:id="804" w:author="DC Energy 080619" w:date="2019-08-06T12:58:00Z">
                <w:r w:rsidRPr="009C4E8D" w:rsidDel="00054558">
                  <w:rPr>
                    <w:rFonts w:ascii="Arial" w:hAnsi="Arial" w:cs="Arial"/>
                    <w:color w:val="000000"/>
                    <w:sz w:val="20"/>
                    <w:szCs w:val="20"/>
                  </w:rPr>
                  <w:delText>50</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073A2A7A" w14:textId="77777777" w:rsidR="00577A93" w:rsidRPr="009C4E8D" w:rsidDel="00054558" w:rsidRDefault="00577A93" w:rsidP="00577A93">
            <w:pPr>
              <w:rPr>
                <w:ins w:id="805" w:author="DC Energy" w:date="2019-05-07T11:24:00Z"/>
                <w:del w:id="806" w:author="DC Energy 080619" w:date="2019-08-06T12:58:00Z"/>
                <w:rFonts w:ascii="Arial" w:hAnsi="Arial" w:cs="Arial"/>
                <w:color w:val="000000"/>
                <w:sz w:val="20"/>
                <w:szCs w:val="20"/>
              </w:rPr>
            </w:pPr>
            <w:ins w:id="807" w:author="DC Energy" w:date="2019-05-07T11:24:00Z">
              <w:del w:id="808" w:author="DC Energy 080619" w:date="2019-08-06T12:58:00Z">
                <w:r w:rsidRPr="009C4E8D" w:rsidDel="00054558">
                  <w:rPr>
                    <w:rFonts w:ascii="Arial" w:hAnsi="Arial" w:cs="Arial"/>
                    <w:color w:val="000000"/>
                    <w:sz w:val="20"/>
                    <w:szCs w:val="20"/>
                  </w:rPr>
                  <w:delText>MV_DOEDN</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5D7C3F12" w14:textId="77777777" w:rsidR="00577A93" w:rsidRPr="009C4E8D" w:rsidDel="00054558" w:rsidRDefault="00577A93" w:rsidP="00577A93">
            <w:pPr>
              <w:jc w:val="center"/>
              <w:rPr>
                <w:ins w:id="809" w:author="DC Energy" w:date="2019-05-07T11:24:00Z"/>
                <w:del w:id="810" w:author="DC Energy 080619" w:date="2019-08-06T12:58:00Z"/>
                <w:rFonts w:ascii="Arial" w:hAnsi="Arial" w:cs="Arial"/>
                <w:color w:val="000000"/>
                <w:sz w:val="20"/>
                <w:szCs w:val="20"/>
              </w:rPr>
            </w:pPr>
            <w:ins w:id="811" w:author="DC Energy" w:date="2019-05-07T11:24:00Z">
              <w:del w:id="812" w:author="DC Energy 080619" w:date="2019-08-06T12:58: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028C6A96" w14:textId="77777777" w:rsidR="00577A93" w:rsidRPr="009C4E8D" w:rsidDel="00054558" w:rsidRDefault="00577A93" w:rsidP="00577A93">
            <w:pPr>
              <w:jc w:val="center"/>
              <w:rPr>
                <w:ins w:id="813" w:author="DC Energy" w:date="2019-05-07T11:24:00Z"/>
                <w:del w:id="814" w:author="DC Energy 080619" w:date="2019-08-06T12:58:00Z"/>
                <w:rFonts w:ascii="Arial" w:hAnsi="Arial" w:cs="Arial"/>
                <w:color w:val="000000"/>
                <w:sz w:val="20"/>
                <w:szCs w:val="20"/>
              </w:rPr>
            </w:pPr>
            <w:ins w:id="815" w:author="DC Energy" w:date="2019-05-07T11:24:00Z">
              <w:del w:id="816" w:author="DC Energy 080619" w:date="2019-08-06T12:58:00Z">
                <w:r w:rsidRPr="009C4E8D" w:rsidDel="00054558">
                  <w:rPr>
                    <w:rFonts w:ascii="Arial" w:hAnsi="Arial" w:cs="Arial"/>
                    <w:color w:val="000000"/>
                    <w:sz w:val="20"/>
                    <w:szCs w:val="20"/>
                  </w:rPr>
                  <w:delText>LRGV</w:delText>
                </w:r>
              </w:del>
            </w:ins>
          </w:p>
        </w:tc>
      </w:tr>
      <w:tr w:rsidR="00577A93" w:rsidDel="00054558" w14:paraId="4D0846F9" w14:textId="77777777" w:rsidTr="00577A93">
        <w:trPr>
          <w:trHeight w:val="320"/>
          <w:ins w:id="817" w:author="DC Energy" w:date="2019-05-07T11:24:00Z"/>
          <w:del w:id="818" w:author="DC Energy 080619" w:date="2019-08-06T12:58: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1172408" w14:textId="77777777" w:rsidR="00577A93" w:rsidRPr="009C4E8D" w:rsidDel="00054558" w:rsidRDefault="00577A93" w:rsidP="00577A93">
            <w:pPr>
              <w:jc w:val="right"/>
              <w:rPr>
                <w:ins w:id="819" w:author="DC Energy" w:date="2019-05-07T11:24:00Z"/>
                <w:del w:id="820" w:author="DC Energy 080619" w:date="2019-08-06T12:58:00Z"/>
                <w:rFonts w:ascii="Arial" w:hAnsi="Arial" w:cs="Arial"/>
                <w:color w:val="000000"/>
                <w:sz w:val="20"/>
                <w:szCs w:val="20"/>
              </w:rPr>
            </w:pPr>
            <w:ins w:id="821" w:author="DC Energy" w:date="2019-05-07T11:24:00Z">
              <w:del w:id="822" w:author="DC Energy 080619" w:date="2019-08-06T12:58:00Z">
                <w:r w:rsidRPr="009C4E8D" w:rsidDel="00054558">
                  <w:rPr>
                    <w:rFonts w:ascii="Arial" w:hAnsi="Arial" w:cs="Arial"/>
                    <w:color w:val="000000"/>
                    <w:sz w:val="20"/>
                    <w:szCs w:val="20"/>
                  </w:rPr>
                  <w:delText>51</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1FCE3A86" w14:textId="77777777" w:rsidR="00577A93" w:rsidRPr="009C4E8D" w:rsidDel="00054558" w:rsidRDefault="00577A93" w:rsidP="00577A93">
            <w:pPr>
              <w:rPr>
                <w:ins w:id="823" w:author="DC Energy" w:date="2019-05-07T11:24:00Z"/>
                <w:del w:id="824" w:author="DC Energy 080619" w:date="2019-08-06T12:58:00Z"/>
                <w:rFonts w:ascii="Arial" w:hAnsi="Arial" w:cs="Arial"/>
                <w:color w:val="000000"/>
                <w:sz w:val="20"/>
                <w:szCs w:val="20"/>
              </w:rPr>
            </w:pPr>
            <w:ins w:id="825" w:author="DC Energy" w:date="2019-05-07T11:24:00Z">
              <w:del w:id="826" w:author="DC Energy 080619" w:date="2019-08-06T12:58:00Z">
                <w:r w:rsidRPr="009C4E8D" w:rsidDel="00054558">
                  <w:rPr>
                    <w:rFonts w:ascii="Arial" w:hAnsi="Arial" w:cs="Arial"/>
                    <w:color w:val="000000"/>
                    <w:sz w:val="20"/>
                    <w:szCs w:val="20"/>
                  </w:rPr>
                  <w:delText>MV_ERAY2</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45A7E4A5" w14:textId="77777777" w:rsidR="00577A93" w:rsidRPr="009C4E8D" w:rsidDel="00054558" w:rsidRDefault="00577A93" w:rsidP="00577A93">
            <w:pPr>
              <w:jc w:val="center"/>
              <w:rPr>
                <w:ins w:id="827" w:author="DC Energy" w:date="2019-05-07T11:24:00Z"/>
                <w:del w:id="828" w:author="DC Energy 080619" w:date="2019-08-06T12:58:00Z"/>
                <w:rFonts w:ascii="Arial" w:hAnsi="Arial" w:cs="Arial"/>
                <w:color w:val="000000"/>
                <w:sz w:val="20"/>
                <w:szCs w:val="20"/>
              </w:rPr>
            </w:pPr>
            <w:ins w:id="829" w:author="DC Energy" w:date="2019-05-07T11:24:00Z">
              <w:del w:id="830" w:author="DC Energy 080619" w:date="2019-08-06T12:58: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54FB7019" w14:textId="77777777" w:rsidR="00577A93" w:rsidRPr="009C4E8D" w:rsidDel="00054558" w:rsidRDefault="00577A93" w:rsidP="00577A93">
            <w:pPr>
              <w:jc w:val="center"/>
              <w:rPr>
                <w:ins w:id="831" w:author="DC Energy" w:date="2019-05-07T11:24:00Z"/>
                <w:del w:id="832" w:author="DC Energy 080619" w:date="2019-08-06T12:58:00Z"/>
                <w:rFonts w:ascii="Arial" w:hAnsi="Arial" w:cs="Arial"/>
                <w:color w:val="000000"/>
                <w:sz w:val="20"/>
                <w:szCs w:val="20"/>
              </w:rPr>
            </w:pPr>
            <w:ins w:id="833" w:author="DC Energy" w:date="2019-05-07T11:24:00Z">
              <w:del w:id="834" w:author="DC Energy 080619" w:date="2019-08-06T12:58:00Z">
                <w:r w:rsidRPr="009C4E8D" w:rsidDel="00054558">
                  <w:rPr>
                    <w:rFonts w:ascii="Arial" w:hAnsi="Arial" w:cs="Arial"/>
                    <w:color w:val="000000"/>
                    <w:sz w:val="20"/>
                    <w:szCs w:val="20"/>
                  </w:rPr>
                  <w:delText>LRGV</w:delText>
                </w:r>
              </w:del>
            </w:ins>
          </w:p>
        </w:tc>
      </w:tr>
      <w:tr w:rsidR="00577A93" w:rsidDel="00054558" w14:paraId="6599FBEB" w14:textId="77777777" w:rsidTr="00577A93">
        <w:trPr>
          <w:trHeight w:val="320"/>
          <w:ins w:id="835" w:author="DC Energy" w:date="2019-05-07T11:24:00Z"/>
          <w:del w:id="836" w:author="DC Energy 080619" w:date="2019-08-06T12:58: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1979AC5" w14:textId="77777777" w:rsidR="00577A93" w:rsidRPr="009C4E8D" w:rsidDel="00054558" w:rsidRDefault="00577A93" w:rsidP="00577A93">
            <w:pPr>
              <w:jc w:val="right"/>
              <w:rPr>
                <w:ins w:id="837" w:author="DC Energy" w:date="2019-05-07T11:24:00Z"/>
                <w:del w:id="838" w:author="DC Energy 080619" w:date="2019-08-06T12:58:00Z"/>
                <w:rFonts w:ascii="Arial" w:hAnsi="Arial" w:cs="Arial"/>
                <w:color w:val="000000"/>
                <w:sz w:val="20"/>
                <w:szCs w:val="20"/>
              </w:rPr>
            </w:pPr>
            <w:ins w:id="839" w:author="DC Energy" w:date="2019-05-07T11:24:00Z">
              <w:del w:id="840" w:author="DC Energy 080619" w:date="2019-08-06T12:58:00Z">
                <w:r w:rsidRPr="009C4E8D" w:rsidDel="00054558">
                  <w:rPr>
                    <w:rFonts w:ascii="Arial" w:hAnsi="Arial" w:cs="Arial"/>
                    <w:color w:val="000000"/>
                    <w:sz w:val="20"/>
                    <w:szCs w:val="20"/>
                  </w:rPr>
                  <w:delText>52</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40194904" w14:textId="77777777" w:rsidR="00577A93" w:rsidRPr="009C4E8D" w:rsidDel="00054558" w:rsidRDefault="00577A93" w:rsidP="00577A93">
            <w:pPr>
              <w:rPr>
                <w:ins w:id="841" w:author="DC Energy" w:date="2019-05-07T11:24:00Z"/>
                <w:del w:id="842" w:author="DC Energy 080619" w:date="2019-08-06T12:58:00Z"/>
                <w:rFonts w:ascii="Arial" w:hAnsi="Arial" w:cs="Arial"/>
                <w:color w:val="000000"/>
                <w:sz w:val="20"/>
                <w:szCs w:val="20"/>
              </w:rPr>
            </w:pPr>
            <w:ins w:id="843" w:author="DC Energy" w:date="2019-05-07T11:24:00Z">
              <w:del w:id="844" w:author="DC Energy 080619" w:date="2019-08-06T12:58:00Z">
                <w:r w:rsidRPr="009C4E8D" w:rsidDel="00054558">
                  <w:rPr>
                    <w:rFonts w:ascii="Arial" w:hAnsi="Arial" w:cs="Arial"/>
                    <w:color w:val="000000"/>
                    <w:sz w:val="20"/>
                    <w:szCs w:val="20"/>
                  </w:rPr>
                  <w:delText>MV_HBRG4</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2512E2F1" w14:textId="77777777" w:rsidR="00577A93" w:rsidRPr="009C4E8D" w:rsidDel="00054558" w:rsidRDefault="00577A93" w:rsidP="00577A93">
            <w:pPr>
              <w:jc w:val="center"/>
              <w:rPr>
                <w:ins w:id="845" w:author="DC Energy" w:date="2019-05-07T11:24:00Z"/>
                <w:del w:id="846" w:author="DC Energy 080619" w:date="2019-08-06T12:58:00Z"/>
                <w:rFonts w:ascii="Arial" w:hAnsi="Arial" w:cs="Arial"/>
                <w:color w:val="000000"/>
                <w:sz w:val="20"/>
                <w:szCs w:val="20"/>
              </w:rPr>
            </w:pPr>
            <w:ins w:id="847" w:author="DC Energy" w:date="2019-05-07T11:24:00Z">
              <w:del w:id="848" w:author="DC Energy 080619" w:date="2019-08-06T12:58: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6098EBC6" w14:textId="77777777" w:rsidR="00577A93" w:rsidRPr="009C4E8D" w:rsidDel="00054558" w:rsidRDefault="00577A93" w:rsidP="00577A93">
            <w:pPr>
              <w:jc w:val="center"/>
              <w:rPr>
                <w:ins w:id="849" w:author="DC Energy" w:date="2019-05-07T11:24:00Z"/>
                <w:del w:id="850" w:author="DC Energy 080619" w:date="2019-08-06T12:58:00Z"/>
                <w:rFonts w:ascii="Arial" w:hAnsi="Arial" w:cs="Arial"/>
                <w:color w:val="000000"/>
                <w:sz w:val="20"/>
                <w:szCs w:val="20"/>
              </w:rPr>
            </w:pPr>
            <w:ins w:id="851" w:author="DC Energy" w:date="2019-05-07T11:24:00Z">
              <w:del w:id="852" w:author="DC Energy 080619" w:date="2019-08-06T12:58:00Z">
                <w:r w:rsidRPr="009C4E8D" w:rsidDel="00054558">
                  <w:rPr>
                    <w:rFonts w:ascii="Arial" w:hAnsi="Arial" w:cs="Arial"/>
                    <w:color w:val="000000"/>
                    <w:sz w:val="20"/>
                    <w:szCs w:val="20"/>
                  </w:rPr>
                  <w:delText>LRGV</w:delText>
                </w:r>
              </w:del>
            </w:ins>
          </w:p>
        </w:tc>
      </w:tr>
      <w:tr w:rsidR="00577A93" w:rsidDel="00054558" w14:paraId="572A2D79" w14:textId="77777777" w:rsidTr="00577A93">
        <w:trPr>
          <w:trHeight w:val="320"/>
          <w:ins w:id="853" w:author="DC Energy" w:date="2019-05-07T11:24:00Z"/>
          <w:del w:id="854" w:author="DC Energy 080619" w:date="2019-08-06T12:58: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F626346" w14:textId="77777777" w:rsidR="00577A93" w:rsidRPr="009C4E8D" w:rsidDel="00054558" w:rsidRDefault="00577A93" w:rsidP="00577A93">
            <w:pPr>
              <w:jc w:val="right"/>
              <w:rPr>
                <w:ins w:id="855" w:author="DC Energy" w:date="2019-05-07T11:24:00Z"/>
                <w:del w:id="856" w:author="DC Energy 080619" w:date="2019-08-06T12:58:00Z"/>
                <w:rFonts w:ascii="Arial" w:hAnsi="Arial" w:cs="Arial"/>
                <w:color w:val="000000"/>
                <w:sz w:val="20"/>
                <w:szCs w:val="20"/>
              </w:rPr>
            </w:pPr>
            <w:ins w:id="857" w:author="DC Energy" w:date="2019-05-07T11:24:00Z">
              <w:del w:id="858" w:author="DC Energy 080619" w:date="2019-08-06T12:58:00Z">
                <w:r w:rsidRPr="009C4E8D" w:rsidDel="00054558">
                  <w:rPr>
                    <w:rFonts w:ascii="Arial" w:hAnsi="Arial" w:cs="Arial"/>
                    <w:color w:val="000000"/>
                    <w:sz w:val="20"/>
                    <w:szCs w:val="20"/>
                  </w:rPr>
                  <w:delText>53</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5C876CC3" w14:textId="77777777" w:rsidR="00577A93" w:rsidRPr="009C4E8D" w:rsidDel="00054558" w:rsidRDefault="00577A93" w:rsidP="00577A93">
            <w:pPr>
              <w:rPr>
                <w:ins w:id="859" w:author="DC Energy" w:date="2019-05-07T11:24:00Z"/>
                <w:del w:id="860" w:author="DC Energy 080619" w:date="2019-08-06T12:58:00Z"/>
                <w:rFonts w:ascii="Arial" w:hAnsi="Arial" w:cs="Arial"/>
                <w:color w:val="000000"/>
                <w:sz w:val="20"/>
                <w:szCs w:val="20"/>
              </w:rPr>
            </w:pPr>
            <w:ins w:id="861" w:author="DC Energy" w:date="2019-05-07T11:24:00Z">
              <w:del w:id="862" w:author="DC Energy 080619" w:date="2019-08-06T12:58:00Z">
                <w:r w:rsidRPr="009C4E8D" w:rsidDel="00054558">
                  <w:rPr>
                    <w:rFonts w:ascii="Arial" w:hAnsi="Arial" w:cs="Arial"/>
                    <w:color w:val="000000"/>
                    <w:sz w:val="20"/>
                    <w:szCs w:val="20"/>
                  </w:rPr>
                  <w:delText>MV_HW511</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52646A1A" w14:textId="77777777" w:rsidR="00577A93" w:rsidRPr="009C4E8D" w:rsidDel="00054558" w:rsidRDefault="00577A93" w:rsidP="00577A93">
            <w:pPr>
              <w:jc w:val="center"/>
              <w:rPr>
                <w:ins w:id="863" w:author="DC Energy" w:date="2019-05-07T11:24:00Z"/>
                <w:del w:id="864" w:author="DC Energy 080619" w:date="2019-08-06T12:58:00Z"/>
                <w:rFonts w:ascii="Arial" w:hAnsi="Arial" w:cs="Arial"/>
                <w:color w:val="000000"/>
                <w:sz w:val="20"/>
                <w:szCs w:val="20"/>
              </w:rPr>
            </w:pPr>
            <w:ins w:id="865" w:author="DC Energy" w:date="2019-05-07T11:24:00Z">
              <w:del w:id="866" w:author="DC Energy 080619" w:date="2019-08-06T12:58: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71474B8C" w14:textId="77777777" w:rsidR="00577A93" w:rsidRPr="009C4E8D" w:rsidDel="00054558" w:rsidRDefault="00577A93" w:rsidP="00577A93">
            <w:pPr>
              <w:jc w:val="center"/>
              <w:rPr>
                <w:ins w:id="867" w:author="DC Energy" w:date="2019-05-07T11:24:00Z"/>
                <w:del w:id="868" w:author="DC Energy 080619" w:date="2019-08-06T12:58:00Z"/>
                <w:rFonts w:ascii="Arial" w:hAnsi="Arial" w:cs="Arial"/>
                <w:color w:val="000000"/>
                <w:sz w:val="20"/>
                <w:szCs w:val="20"/>
              </w:rPr>
            </w:pPr>
            <w:ins w:id="869" w:author="DC Energy" w:date="2019-05-07T11:24:00Z">
              <w:del w:id="870" w:author="DC Energy 080619" w:date="2019-08-06T12:58:00Z">
                <w:r w:rsidRPr="009C4E8D" w:rsidDel="00054558">
                  <w:rPr>
                    <w:rFonts w:ascii="Arial" w:hAnsi="Arial" w:cs="Arial"/>
                    <w:color w:val="000000"/>
                    <w:sz w:val="20"/>
                    <w:szCs w:val="20"/>
                  </w:rPr>
                  <w:delText>LRGV</w:delText>
                </w:r>
              </w:del>
            </w:ins>
          </w:p>
        </w:tc>
      </w:tr>
      <w:tr w:rsidR="00577A93" w:rsidDel="00054558" w14:paraId="1C7C64E8" w14:textId="77777777" w:rsidTr="00577A93">
        <w:trPr>
          <w:trHeight w:val="320"/>
          <w:ins w:id="871" w:author="DC Energy" w:date="2019-05-07T11:24:00Z"/>
          <w:del w:id="872" w:author="DC Energy 080619" w:date="2019-08-06T12:59: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81F5F4A" w14:textId="77777777" w:rsidR="00577A93" w:rsidRPr="009C4E8D" w:rsidDel="00054558" w:rsidRDefault="00577A93" w:rsidP="00577A93">
            <w:pPr>
              <w:jc w:val="right"/>
              <w:rPr>
                <w:ins w:id="873" w:author="DC Energy" w:date="2019-05-07T11:24:00Z"/>
                <w:del w:id="874" w:author="DC Energy 080619" w:date="2019-08-06T12:59:00Z"/>
                <w:rFonts w:ascii="Arial" w:hAnsi="Arial" w:cs="Arial"/>
                <w:color w:val="000000"/>
                <w:sz w:val="20"/>
                <w:szCs w:val="20"/>
              </w:rPr>
            </w:pPr>
            <w:ins w:id="875" w:author="DC Energy" w:date="2019-05-07T11:24:00Z">
              <w:del w:id="876" w:author="DC Energy 080619" w:date="2019-08-06T12:59:00Z">
                <w:r w:rsidRPr="009C4E8D" w:rsidDel="00054558">
                  <w:rPr>
                    <w:rFonts w:ascii="Arial" w:hAnsi="Arial" w:cs="Arial"/>
                    <w:color w:val="000000"/>
                    <w:sz w:val="20"/>
                    <w:szCs w:val="20"/>
                  </w:rPr>
                  <w:delText>54</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369755AD" w14:textId="77777777" w:rsidR="00577A93" w:rsidRPr="009C4E8D" w:rsidDel="00054558" w:rsidRDefault="00577A93" w:rsidP="00577A93">
            <w:pPr>
              <w:rPr>
                <w:ins w:id="877" w:author="DC Energy" w:date="2019-05-07T11:24:00Z"/>
                <w:del w:id="878" w:author="DC Energy 080619" w:date="2019-08-06T12:59:00Z"/>
                <w:rFonts w:ascii="Arial" w:hAnsi="Arial" w:cs="Arial"/>
                <w:color w:val="000000"/>
                <w:sz w:val="20"/>
                <w:szCs w:val="20"/>
              </w:rPr>
            </w:pPr>
            <w:ins w:id="879" w:author="DC Energy" w:date="2019-05-07T11:24:00Z">
              <w:del w:id="880" w:author="DC Energy 080619" w:date="2019-08-06T12:59:00Z">
                <w:r w:rsidRPr="009C4E8D" w:rsidDel="00054558">
                  <w:rPr>
                    <w:rFonts w:ascii="Arial" w:hAnsi="Arial" w:cs="Arial"/>
                    <w:color w:val="000000"/>
                    <w:sz w:val="20"/>
                    <w:szCs w:val="20"/>
                  </w:rPr>
                  <w:delText>MV_LASAR</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66BEA5BD" w14:textId="77777777" w:rsidR="00577A93" w:rsidRPr="009C4E8D" w:rsidDel="00054558" w:rsidRDefault="00577A93" w:rsidP="00577A93">
            <w:pPr>
              <w:jc w:val="center"/>
              <w:rPr>
                <w:ins w:id="881" w:author="DC Energy" w:date="2019-05-07T11:24:00Z"/>
                <w:del w:id="882" w:author="DC Energy 080619" w:date="2019-08-06T12:59:00Z"/>
                <w:rFonts w:ascii="Arial" w:hAnsi="Arial" w:cs="Arial"/>
                <w:color w:val="000000"/>
                <w:sz w:val="20"/>
                <w:szCs w:val="20"/>
              </w:rPr>
            </w:pPr>
            <w:ins w:id="883" w:author="DC Energy" w:date="2019-05-07T11:24:00Z">
              <w:del w:id="884" w:author="DC Energy 080619" w:date="2019-08-06T12:59: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3AE91FF9" w14:textId="77777777" w:rsidR="00577A93" w:rsidRPr="009C4E8D" w:rsidDel="00054558" w:rsidRDefault="00577A93" w:rsidP="00577A93">
            <w:pPr>
              <w:jc w:val="center"/>
              <w:rPr>
                <w:ins w:id="885" w:author="DC Energy" w:date="2019-05-07T11:24:00Z"/>
                <w:del w:id="886" w:author="DC Energy 080619" w:date="2019-08-06T12:59:00Z"/>
                <w:rFonts w:ascii="Arial" w:hAnsi="Arial" w:cs="Arial"/>
                <w:color w:val="000000"/>
                <w:sz w:val="20"/>
                <w:szCs w:val="20"/>
              </w:rPr>
            </w:pPr>
            <w:ins w:id="887" w:author="DC Energy" w:date="2019-05-07T11:24:00Z">
              <w:del w:id="888" w:author="DC Energy 080619" w:date="2019-08-06T12:59:00Z">
                <w:r w:rsidRPr="009C4E8D" w:rsidDel="00054558">
                  <w:rPr>
                    <w:rFonts w:ascii="Arial" w:hAnsi="Arial" w:cs="Arial"/>
                    <w:color w:val="000000"/>
                    <w:sz w:val="20"/>
                    <w:szCs w:val="20"/>
                  </w:rPr>
                  <w:delText>LRGV</w:delText>
                </w:r>
              </w:del>
            </w:ins>
          </w:p>
        </w:tc>
      </w:tr>
      <w:tr w:rsidR="00577A93" w:rsidDel="00054558" w14:paraId="740218BB" w14:textId="77777777" w:rsidTr="00577A93">
        <w:trPr>
          <w:trHeight w:val="320"/>
          <w:ins w:id="889" w:author="DC Energy" w:date="2019-05-07T11:24:00Z"/>
          <w:del w:id="890" w:author="DC Energy 080619" w:date="2019-08-06T12:59: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37DCC3" w14:textId="77777777" w:rsidR="00577A93" w:rsidRPr="009C4E8D" w:rsidDel="00054558" w:rsidRDefault="00577A93" w:rsidP="00577A93">
            <w:pPr>
              <w:jc w:val="right"/>
              <w:rPr>
                <w:ins w:id="891" w:author="DC Energy" w:date="2019-05-07T11:24:00Z"/>
                <w:del w:id="892" w:author="DC Energy 080619" w:date="2019-08-06T12:59:00Z"/>
                <w:rFonts w:ascii="Arial" w:hAnsi="Arial" w:cs="Arial"/>
                <w:color w:val="000000"/>
                <w:sz w:val="20"/>
                <w:szCs w:val="20"/>
              </w:rPr>
            </w:pPr>
            <w:ins w:id="893" w:author="DC Energy" w:date="2019-05-07T11:24:00Z">
              <w:del w:id="894" w:author="DC Energy 080619" w:date="2019-08-06T12:59:00Z">
                <w:r w:rsidRPr="009C4E8D" w:rsidDel="00054558">
                  <w:rPr>
                    <w:rFonts w:ascii="Arial" w:hAnsi="Arial" w:cs="Arial"/>
                    <w:color w:val="000000"/>
                    <w:sz w:val="20"/>
                    <w:szCs w:val="20"/>
                  </w:rPr>
                  <w:delText>55</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591D25CA" w14:textId="77777777" w:rsidR="00577A93" w:rsidRPr="009C4E8D" w:rsidDel="00054558" w:rsidRDefault="00577A93" w:rsidP="00577A93">
            <w:pPr>
              <w:rPr>
                <w:ins w:id="895" w:author="DC Energy" w:date="2019-05-07T11:24:00Z"/>
                <w:del w:id="896" w:author="DC Energy 080619" w:date="2019-08-06T12:59:00Z"/>
                <w:rFonts w:ascii="Arial" w:hAnsi="Arial" w:cs="Arial"/>
                <w:color w:val="000000"/>
                <w:sz w:val="20"/>
                <w:szCs w:val="20"/>
              </w:rPr>
            </w:pPr>
            <w:ins w:id="897" w:author="DC Energy" w:date="2019-05-07T11:24:00Z">
              <w:del w:id="898" w:author="DC Energy 080619" w:date="2019-08-06T12:59:00Z">
                <w:r w:rsidRPr="009C4E8D" w:rsidDel="00054558">
                  <w:rPr>
                    <w:rFonts w:ascii="Arial" w:hAnsi="Arial" w:cs="Arial"/>
                    <w:color w:val="000000"/>
                    <w:sz w:val="20"/>
                    <w:szCs w:val="20"/>
                  </w:rPr>
                  <w:delText>MV_PALM4</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4E3FA773" w14:textId="77777777" w:rsidR="00577A93" w:rsidRPr="009C4E8D" w:rsidDel="00054558" w:rsidRDefault="00577A93" w:rsidP="00577A93">
            <w:pPr>
              <w:jc w:val="center"/>
              <w:rPr>
                <w:ins w:id="899" w:author="DC Energy" w:date="2019-05-07T11:24:00Z"/>
                <w:del w:id="900" w:author="DC Energy 080619" w:date="2019-08-06T12:59:00Z"/>
                <w:rFonts w:ascii="Arial" w:hAnsi="Arial" w:cs="Arial"/>
                <w:color w:val="000000"/>
                <w:sz w:val="20"/>
                <w:szCs w:val="20"/>
              </w:rPr>
            </w:pPr>
            <w:ins w:id="901" w:author="DC Energy" w:date="2019-05-07T11:24:00Z">
              <w:del w:id="902" w:author="DC Energy 080619" w:date="2019-08-06T12:59: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7B07C449" w14:textId="77777777" w:rsidR="00577A93" w:rsidRPr="009C4E8D" w:rsidDel="00054558" w:rsidRDefault="00577A93" w:rsidP="00577A93">
            <w:pPr>
              <w:jc w:val="center"/>
              <w:rPr>
                <w:ins w:id="903" w:author="DC Energy" w:date="2019-05-07T11:24:00Z"/>
                <w:del w:id="904" w:author="DC Energy 080619" w:date="2019-08-06T12:59:00Z"/>
                <w:rFonts w:ascii="Arial" w:hAnsi="Arial" w:cs="Arial"/>
                <w:color w:val="000000"/>
                <w:sz w:val="20"/>
                <w:szCs w:val="20"/>
              </w:rPr>
            </w:pPr>
            <w:ins w:id="905" w:author="DC Energy" w:date="2019-05-07T11:24:00Z">
              <w:del w:id="906" w:author="DC Energy 080619" w:date="2019-08-06T12:59:00Z">
                <w:r w:rsidRPr="009C4E8D" w:rsidDel="00054558">
                  <w:rPr>
                    <w:rFonts w:ascii="Arial" w:hAnsi="Arial" w:cs="Arial"/>
                    <w:color w:val="000000"/>
                    <w:sz w:val="20"/>
                    <w:szCs w:val="20"/>
                  </w:rPr>
                  <w:delText>LRGV</w:delText>
                </w:r>
              </w:del>
            </w:ins>
          </w:p>
        </w:tc>
      </w:tr>
      <w:tr w:rsidR="00577A93" w:rsidDel="00054558" w14:paraId="0F1126D2" w14:textId="77777777" w:rsidTr="00577A93">
        <w:trPr>
          <w:trHeight w:val="320"/>
          <w:ins w:id="907" w:author="DC Energy" w:date="2019-05-07T11:24:00Z"/>
          <w:del w:id="908" w:author="DC Energy 080619" w:date="2019-08-06T12:59: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F7BB3A6" w14:textId="77777777" w:rsidR="00577A93" w:rsidRPr="009C4E8D" w:rsidDel="00054558" w:rsidRDefault="00577A93" w:rsidP="00577A93">
            <w:pPr>
              <w:jc w:val="right"/>
              <w:rPr>
                <w:ins w:id="909" w:author="DC Energy" w:date="2019-05-07T11:24:00Z"/>
                <w:del w:id="910" w:author="DC Energy 080619" w:date="2019-08-06T12:59:00Z"/>
                <w:rFonts w:ascii="Arial" w:hAnsi="Arial" w:cs="Arial"/>
                <w:color w:val="000000"/>
                <w:sz w:val="20"/>
                <w:szCs w:val="20"/>
              </w:rPr>
            </w:pPr>
            <w:ins w:id="911" w:author="DC Energy" w:date="2019-05-07T11:24:00Z">
              <w:del w:id="912" w:author="DC Energy 080619" w:date="2019-08-06T12:59:00Z">
                <w:r w:rsidRPr="009C4E8D" w:rsidDel="00054558">
                  <w:rPr>
                    <w:rFonts w:ascii="Arial" w:hAnsi="Arial" w:cs="Arial"/>
                    <w:color w:val="000000"/>
                    <w:sz w:val="20"/>
                    <w:szCs w:val="20"/>
                  </w:rPr>
                  <w:delText>56</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17A7A892" w14:textId="77777777" w:rsidR="00577A93" w:rsidRPr="009C4E8D" w:rsidDel="00054558" w:rsidRDefault="00577A93" w:rsidP="00577A93">
            <w:pPr>
              <w:rPr>
                <w:ins w:id="913" w:author="DC Energy" w:date="2019-05-07T11:24:00Z"/>
                <w:del w:id="914" w:author="DC Energy 080619" w:date="2019-08-06T12:59:00Z"/>
                <w:rFonts w:ascii="Arial" w:hAnsi="Arial" w:cs="Arial"/>
                <w:color w:val="000000"/>
                <w:sz w:val="20"/>
                <w:szCs w:val="20"/>
              </w:rPr>
            </w:pPr>
            <w:ins w:id="915" w:author="DC Energy" w:date="2019-05-07T11:24:00Z">
              <w:del w:id="916" w:author="DC Energy 080619" w:date="2019-08-06T12:59:00Z">
                <w:r w:rsidRPr="009C4E8D" w:rsidDel="00054558">
                  <w:rPr>
                    <w:rFonts w:ascii="Arial" w:hAnsi="Arial" w:cs="Arial"/>
                    <w:color w:val="000000"/>
                    <w:sz w:val="20"/>
                    <w:szCs w:val="20"/>
                  </w:rPr>
                  <w:delText>MV_RAYTP</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15FAA489" w14:textId="77777777" w:rsidR="00577A93" w:rsidRPr="009C4E8D" w:rsidDel="00054558" w:rsidRDefault="00577A93" w:rsidP="00577A93">
            <w:pPr>
              <w:jc w:val="center"/>
              <w:rPr>
                <w:ins w:id="917" w:author="DC Energy" w:date="2019-05-07T11:24:00Z"/>
                <w:del w:id="918" w:author="DC Energy 080619" w:date="2019-08-06T12:59:00Z"/>
                <w:rFonts w:ascii="Arial" w:hAnsi="Arial" w:cs="Arial"/>
                <w:color w:val="000000"/>
                <w:sz w:val="20"/>
                <w:szCs w:val="20"/>
              </w:rPr>
            </w:pPr>
            <w:ins w:id="919" w:author="DC Energy" w:date="2019-05-07T11:24:00Z">
              <w:del w:id="920" w:author="DC Energy 080619" w:date="2019-08-06T12:59: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4B86D7C9" w14:textId="77777777" w:rsidR="00577A93" w:rsidRPr="009C4E8D" w:rsidDel="00054558" w:rsidRDefault="00577A93" w:rsidP="00577A93">
            <w:pPr>
              <w:jc w:val="center"/>
              <w:rPr>
                <w:ins w:id="921" w:author="DC Energy" w:date="2019-05-07T11:24:00Z"/>
                <w:del w:id="922" w:author="DC Energy 080619" w:date="2019-08-06T12:59:00Z"/>
                <w:rFonts w:ascii="Arial" w:hAnsi="Arial" w:cs="Arial"/>
                <w:color w:val="000000"/>
                <w:sz w:val="20"/>
                <w:szCs w:val="20"/>
              </w:rPr>
            </w:pPr>
            <w:ins w:id="923" w:author="DC Energy" w:date="2019-05-07T11:24:00Z">
              <w:del w:id="924" w:author="DC Energy 080619" w:date="2019-08-06T12:59:00Z">
                <w:r w:rsidRPr="009C4E8D" w:rsidDel="00054558">
                  <w:rPr>
                    <w:rFonts w:ascii="Arial" w:hAnsi="Arial" w:cs="Arial"/>
                    <w:color w:val="000000"/>
                    <w:sz w:val="20"/>
                    <w:szCs w:val="20"/>
                  </w:rPr>
                  <w:delText>LRGV</w:delText>
                </w:r>
              </w:del>
            </w:ins>
          </w:p>
        </w:tc>
      </w:tr>
      <w:tr w:rsidR="00577A93" w:rsidDel="00054558" w14:paraId="43590702" w14:textId="77777777" w:rsidTr="00577A93">
        <w:trPr>
          <w:trHeight w:val="320"/>
          <w:ins w:id="925" w:author="DC Energy" w:date="2019-05-07T11:24:00Z"/>
          <w:del w:id="926" w:author="DC Energy 080619" w:date="2019-08-06T12:59: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00AEFE0" w14:textId="77777777" w:rsidR="00577A93" w:rsidRPr="009C4E8D" w:rsidDel="00054558" w:rsidRDefault="00577A93" w:rsidP="00577A93">
            <w:pPr>
              <w:jc w:val="right"/>
              <w:rPr>
                <w:ins w:id="927" w:author="DC Energy" w:date="2019-05-07T11:24:00Z"/>
                <w:del w:id="928" w:author="DC Energy 080619" w:date="2019-08-06T12:59:00Z"/>
                <w:rFonts w:ascii="Arial" w:hAnsi="Arial" w:cs="Arial"/>
                <w:color w:val="000000"/>
                <w:sz w:val="20"/>
                <w:szCs w:val="20"/>
              </w:rPr>
            </w:pPr>
            <w:ins w:id="929" w:author="DC Energy" w:date="2019-05-07T11:24:00Z">
              <w:del w:id="930" w:author="DC Energy 080619" w:date="2019-08-06T12:59:00Z">
                <w:r w:rsidRPr="009C4E8D" w:rsidDel="00054558">
                  <w:rPr>
                    <w:rFonts w:ascii="Arial" w:hAnsi="Arial" w:cs="Arial"/>
                    <w:color w:val="000000"/>
                    <w:sz w:val="20"/>
                    <w:szCs w:val="20"/>
                  </w:rPr>
                  <w:delText>57</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5EA136F2" w14:textId="77777777" w:rsidR="00577A93" w:rsidRPr="009C4E8D" w:rsidDel="00054558" w:rsidRDefault="00577A93" w:rsidP="00577A93">
            <w:pPr>
              <w:rPr>
                <w:ins w:id="931" w:author="DC Energy" w:date="2019-05-07T11:24:00Z"/>
                <w:del w:id="932" w:author="DC Energy 080619" w:date="2019-08-06T12:59:00Z"/>
                <w:rFonts w:ascii="Arial" w:hAnsi="Arial" w:cs="Arial"/>
                <w:color w:val="000000"/>
                <w:sz w:val="20"/>
                <w:szCs w:val="20"/>
              </w:rPr>
            </w:pPr>
            <w:ins w:id="933" w:author="DC Energy" w:date="2019-05-07T11:24:00Z">
              <w:del w:id="934" w:author="DC Energy 080619" w:date="2019-08-06T12:59:00Z">
                <w:r w:rsidRPr="009C4E8D" w:rsidDel="00054558">
                  <w:rPr>
                    <w:rFonts w:ascii="Arial" w:hAnsi="Arial" w:cs="Arial"/>
                    <w:color w:val="000000"/>
                    <w:sz w:val="20"/>
                    <w:szCs w:val="20"/>
                  </w:rPr>
                  <w:delText>MV_RIOHO</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69C5C232" w14:textId="77777777" w:rsidR="00577A93" w:rsidRPr="009C4E8D" w:rsidDel="00054558" w:rsidRDefault="00577A93" w:rsidP="00577A93">
            <w:pPr>
              <w:jc w:val="center"/>
              <w:rPr>
                <w:ins w:id="935" w:author="DC Energy" w:date="2019-05-07T11:24:00Z"/>
                <w:del w:id="936" w:author="DC Energy 080619" w:date="2019-08-06T12:59:00Z"/>
                <w:rFonts w:ascii="Arial" w:hAnsi="Arial" w:cs="Arial"/>
                <w:color w:val="000000"/>
                <w:sz w:val="20"/>
                <w:szCs w:val="20"/>
              </w:rPr>
            </w:pPr>
            <w:ins w:id="937" w:author="DC Energy" w:date="2019-05-07T11:24:00Z">
              <w:del w:id="938" w:author="DC Energy 080619" w:date="2019-08-06T12:59: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62B7E1A9" w14:textId="77777777" w:rsidR="00577A93" w:rsidRPr="009C4E8D" w:rsidDel="00054558" w:rsidRDefault="00577A93" w:rsidP="00577A93">
            <w:pPr>
              <w:jc w:val="center"/>
              <w:rPr>
                <w:ins w:id="939" w:author="DC Energy" w:date="2019-05-07T11:24:00Z"/>
                <w:del w:id="940" w:author="DC Energy 080619" w:date="2019-08-06T12:59:00Z"/>
                <w:rFonts w:ascii="Arial" w:hAnsi="Arial" w:cs="Arial"/>
                <w:color w:val="000000"/>
                <w:sz w:val="20"/>
                <w:szCs w:val="20"/>
              </w:rPr>
            </w:pPr>
            <w:ins w:id="941" w:author="DC Energy" w:date="2019-05-07T11:24:00Z">
              <w:del w:id="942" w:author="DC Energy 080619" w:date="2019-08-06T12:59:00Z">
                <w:r w:rsidRPr="009C4E8D" w:rsidDel="00054558">
                  <w:rPr>
                    <w:rFonts w:ascii="Arial" w:hAnsi="Arial" w:cs="Arial"/>
                    <w:color w:val="000000"/>
                    <w:sz w:val="20"/>
                    <w:szCs w:val="20"/>
                  </w:rPr>
                  <w:delText>LRGV</w:delText>
                </w:r>
              </w:del>
            </w:ins>
          </w:p>
        </w:tc>
      </w:tr>
      <w:tr w:rsidR="00577A93" w:rsidDel="00054558" w14:paraId="0CDD3AB4" w14:textId="77777777" w:rsidTr="00577A93">
        <w:trPr>
          <w:trHeight w:val="320"/>
          <w:ins w:id="943" w:author="DC Energy" w:date="2019-05-07T11:24:00Z"/>
          <w:del w:id="944" w:author="DC Energy 080619" w:date="2019-08-06T12:59: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96E9FCF" w14:textId="77777777" w:rsidR="00577A93" w:rsidRPr="009C4E8D" w:rsidDel="00054558" w:rsidRDefault="00577A93" w:rsidP="00577A93">
            <w:pPr>
              <w:jc w:val="right"/>
              <w:rPr>
                <w:ins w:id="945" w:author="DC Energy" w:date="2019-05-07T11:24:00Z"/>
                <w:del w:id="946" w:author="DC Energy 080619" w:date="2019-08-06T12:59:00Z"/>
                <w:rFonts w:ascii="Arial" w:hAnsi="Arial" w:cs="Arial"/>
                <w:color w:val="000000"/>
                <w:sz w:val="20"/>
                <w:szCs w:val="20"/>
              </w:rPr>
            </w:pPr>
            <w:ins w:id="947" w:author="DC Energy" w:date="2019-05-07T11:24:00Z">
              <w:del w:id="948" w:author="DC Energy 080619" w:date="2019-08-06T12:59:00Z">
                <w:r w:rsidRPr="009C4E8D" w:rsidDel="00054558">
                  <w:rPr>
                    <w:rFonts w:ascii="Arial" w:hAnsi="Arial" w:cs="Arial"/>
                    <w:color w:val="000000"/>
                    <w:sz w:val="20"/>
                    <w:szCs w:val="20"/>
                  </w:rPr>
                  <w:delText>58</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33F59800" w14:textId="77777777" w:rsidR="00577A93" w:rsidRPr="009C4E8D" w:rsidDel="00054558" w:rsidRDefault="00577A93" w:rsidP="00577A93">
            <w:pPr>
              <w:rPr>
                <w:ins w:id="949" w:author="DC Energy" w:date="2019-05-07T11:24:00Z"/>
                <w:del w:id="950" w:author="DC Energy 080619" w:date="2019-08-06T12:59:00Z"/>
                <w:rFonts w:ascii="Arial" w:hAnsi="Arial" w:cs="Arial"/>
                <w:color w:val="000000"/>
                <w:sz w:val="20"/>
                <w:szCs w:val="20"/>
              </w:rPr>
            </w:pPr>
            <w:ins w:id="951" w:author="DC Energy" w:date="2019-05-07T11:24:00Z">
              <w:del w:id="952" w:author="DC Energy 080619" w:date="2019-08-06T12:59:00Z">
                <w:r w:rsidRPr="009C4E8D" w:rsidDel="00054558">
                  <w:rPr>
                    <w:rFonts w:ascii="Arial" w:hAnsi="Arial" w:cs="Arial"/>
                    <w:color w:val="000000"/>
                    <w:sz w:val="20"/>
                    <w:szCs w:val="20"/>
                  </w:rPr>
                  <w:delText>MV_VALV4</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6FD4FCA2" w14:textId="77777777" w:rsidR="00577A93" w:rsidRPr="009C4E8D" w:rsidDel="00054558" w:rsidRDefault="00577A93" w:rsidP="00577A93">
            <w:pPr>
              <w:jc w:val="center"/>
              <w:rPr>
                <w:ins w:id="953" w:author="DC Energy" w:date="2019-05-07T11:24:00Z"/>
                <w:del w:id="954" w:author="DC Energy 080619" w:date="2019-08-06T12:59:00Z"/>
                <w:rFonts w:ascii="Arial" w:hAnsi="Arial" w:cs="Arial"/>
                <w:color w:val="000000"/>
                <w:sz w:val="20"/>
                <w:szCs w:val="20"/>
              </w:rPr>
            </w:pPr>
            <w:ins w:id="955" w:author="DC Energy" w:date="2019-05-07T11:24:00Z">
              <w:del w:id="956" w:author="DC Energy 080619" w:date="2019-08-06T12:59: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58ECBB60" w14:textId="77777777" w:rsidR="00577A93" w:rsidRPr="009C4E8D" w:rsidDel="00054558" w:rsidRDefault="00577A93" w:rsidP="00577A93">
            <w:pPr>
              <w:jc w:val="center"/>
              <w:rPr>
                <w:ins w:id="957" w:author="DC Energy" w:date="2019-05-07T11:24:00Z"/>
                <w:del w:id="958" w:author="DC Energy 080619" w:date="2019-08-06T12:59:00Z"/>
                <w:rFonts w:ascii="Arial" w:hAnsi="Arial" w:cs="Arial"/>
                <w:color w:val="000000"/>
                <w:sz w:val="20"/>
                <w:szCs w:val="20"/>
              </w:rPr>
            </w:pPr>
            <w:ins w:id="959" w:author="DC Energy" w:date="2019-05-07T11:24:00Z">
              <w:del w:id="960" w:author="DC Energy 080619" w:date="2019-08-06T12:59:00Z">
                <w:r w:rsidRPr="009C4E8D" w:rsidDel="00054558">
                  <w:rPr>
                    <w:rFonts w:ascii="Arial" w:hAnsi="Arial" w:cs="Arial"/>
                    <w:color w:val="000000"/>
                    <w:sz w:val="20"/>
                    <w:szCs w:val="20"/>
                  </w:rPr>
                  <w:delText>LRGV</w:delText>
                </w:r>
              </w:del>
            </w:ins>
          </w:p>
        </w:tc>
      </w:tr>
      <w:tr w:rsidR="00577A93" w14:paraId="6F7E16B5" w14:textId="77777777" w:rsidTr="00577A93">
        <w:trPr>
          <w:trHeight w:val="320"/>
          <w:ins w:id="961"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E21C34A" w14:textId="77777777" w:rsidR="00577A93" w:rsidRPr="009C4E8D" w:rsidRDefault="00577A93" w:rsidP="00577A93">
            <w:pPr>
              <w:jc w:val="right"/>
              <w:rPr>
                <w:ins w:id="962" w:author="DC Energy" w:date="2019-05-07T11:24:00Z"/>
                <w:rFonts w:ascii="Arial" w:hAnsi="Arial" w:cs="Arial"/>
                <w:color w:val="000000"/>
                <w:sz w:val="20"/>
                <w:szCs w:val="20"/>
              </w:rPr>
            </w:pPr>
            <w:ins w:id="963" w:author="DC Energy 080619" w:date="2019-08-06T13:06:00Z">
              <w:r>
                <w:rPr>
                  <w:rFonts w:ascii="Arial" w:hAnsi="Arial" w:cs="Arial"/>
                  <w:color w:val="000000"/>
                  <w:sz w:val="20"/>
                  <w:szCs w:val="20"/>
                </w:rPr>
                <w:t>1</w:t>
              </w:r>
            </w:ins>
            <w:ins w:id="964" w:author="DC Energy 080619" w:date="2019-08-06T13:10:00Z">
              <w:r>
                <w:rPr>
                  <w:rFonts w:ascii="Arial" w:hAnsi="Arial" w:cs="Arial"/>
                  <w:color w:val="000000"/>
                  <w:sz w:val="20"/>
                  <w:szCs w:val="20"/>
                </w:rPr>
                <w:t>7</w:t>
              </w:r>
            </w:ins>
            <w:ins w:id="965" w:author="DC Energy" w:date="2019-05-07T11:24:00Z">
              <w:del w:id="966" w:author="DC Energy 080619" w:date="2019-08-06T13:06:00Z">
                <w:r w:rsidRPr="009C4E8D" w:rsidDel="00EE5C67">
                  <w:rPr>
                    <w:rFonts w:ascii="Arial" w:hAnsi="Arial" w:cs="Arial"/>
                    <w:color w:val="000000"/>
                    <w:sz w:val="20"/>
                    <w:szCs w:val="20"/>
                  </w:rPr>
                  <w:delText>59</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104DB4B1" w14:textId="77777777" w:rsidR="00577A93" w:rsidRPr="009C4E8D" w:rsidRDefault="00577A93" w:rsidP="00577A93">
            <w:pPr>
              <w:rPr>
                <w:ins w:id="967" w:author="DC Energy" w:date="2019-05-07T11:24:00Z"/>
                <w:rFonts w:ascii="Arial" w:hAnsi="Arial" w:cs="Arial"/>
                <w:color w:val="000000"/>
                <w:sz w:val="20"/>
                <w:szCs w:val="20"/>
              </w:rPr>
            </w:pPr>
            <w:ins w:id="968" w:author="DC Energy" w:date="2019-05-07T11:24:00Z">
              <w:r w:rsidRPr="009C4E8D">
                <w:rPr>
                  <w:rFonts w:ascii="Arial" w:hAnsi="Arial" w:cs="Arial"/>
                  <w:color w:val="000000"/>
                  <w:sz w:val="20"/>
                  <w:szCs w:val="20"/>
                </w:rPr>
                <w:t>MV_WEDN4</w:t>
              </w:r>
            </w:ins>
          </w:p>
        </w:tc>
        <w:tc>
          <w:tcPr>
            <w:tcW w:w="868" w:type="dxa"/>
            <w:tcBorders>
              <w:top w:val="nil"/>
              <w:left w:val="nil"/>
              <w:bottom w:val="single" w:sz="4" w:space="0" w:color="auto"/>
              <w:right w:val="single" w:sz="4" w:space="0" w:color="auto"/>
            </w:tcBorders>
            <w:shd w:val="clear" w:color="auto" w:fill="auto"/>
            <w:noWrap/>
            <w:vAlign w:val="bottom"/>
            <w:hideMark/>
          </w:tcPr>
          <w:p w14:paraId="1019B6BB" w14:textId="77777777" w:rsidR="00577A93" w:rsidRPr="009C4E8D" w:rsidRDefault="00577A93" w:rsidP="00577A93">
            <w:pPr>
              <w:jc w:val="center"/>
              <w:rPr>
                <w:ins w:id="969" w:author="DC Energy" w:date="2019-05-07T11:24:00Z"/>
                <w:rFonts w:ascii="Arial" w:hAnsi="Arial" w:cs="Arial"/>
                <w:color w:val="000000"/>
                <w:sz w:val="20"/>
                <w:szCs w:val="20"/>
              </w:rPr>
            </w:pPr>
            <w:ins w:id="970"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4583E1E6" w14:textId="77777777" w:rsidR="00577A93" w:rsidRPr="009C4E8D" w:rsidRDefault="00577A93" w:rsidP="00577A93">
            <w:pPr>
              <w:jc w:val="center"/>
              <w:rPr>
                <w:ins w:id="971" w:author="DC Energy" w:date="2019-05-07T11:24:00Z"/>
                <w:rFonts w:ascii="Arial" w:hAnsi="Arial" w:cs="Arial"/>
                <w:color w:val="000000"/>
                <w:sz w:val="20"/>
                <w:szCs w:val="20"/>
              </w:rPr>
            </w:pPr>
            <w:ins w:id="972" w:author="DC Energy" w:date="2019-05-07T11:24:00Z">
              <w:r w:rsidRPr="009C4E8D">
                <w:rPr>
                  <w:rFonts w:ascii="Arial" w:hAnsi="Arial" w:cs="Arial"/>
                  <w:color w:val="000000"/>
                  <w:sz w:val="20"/>
                  <w:szCs w:val="20"/>
                </w:rPr>
                <w:t>LRGV</w:t>
              </w:r>
            </w:ins>
          </w:p>
        </w:tc>
      </w:tr>
      <w:tr w:rsidR="00577A93" w:rsidDel="00054558" w14:paraId="7CEAC753" w14:textId="77777777" w:rsidTr="00577A93">
        <w:trPr>
          <w:trHeight w:val="320"/>
          <w:ins w:id="973" w:author="DC Energy" w:date="2019-05-07T11:24:00Z"/>
          <w:del w:id="974" w:author="DC Energy 080619" w:date="2019-08-06T12:59: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33A1C02" w14:textId="77777777" w:rsidR="00577A93" w:rsidRPr="009C4E8D" w:rsidDel="00054558" w:rsidRDefault="00577A93" w:rsidP="00577A93">
            <w:pPr>
              <w:jc w:val="right"/>
              <w:rPr>
                <w:ins w:id="975" w:author="DC Energy" w:date="2019-05-07T11:24:00Z"/>
                <w:del w:id="976" w:author="DC Energy 080619" w:date="2019-08-06T12:59:00Z"/>
                <w:rFonts w:ascii="Arial" w:hAnsi="Arial" w:cs="Arial"/>
                <w:color w:val="000000"/>
                <w:sz w:val="20"/>
                <w:szCs w:val="20"/>
              </w:rPr>
            </w:pPr>
            <w:ins w:id="977" w:author="DC Energy" w:date="2019-05-07T11:24:00Z">
              <w:del w:id="978" w:author="DC Energy 080619" w:date="2019-08-06T12:59:00Z">
                <w:r w:rsidRPr="009C4E8D" w:rsidDel="00054558">
                  <w:rPr>
                    <w:rFonts w:ascii="Arial" w:hAnsi="Arial" w:cs="Arial"/>
                    <w:color w:val="000000"/>
                    <w:sz w:val="20"/>
                    <w:szCs w:val="20"/>
                  </w:rPr>
                  <w:delText>60</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7751551C" w14:textId="77777777" w:rsidR="00577A93" w:rsidRPr="009C4E8D" w:rsidDel="00054558" w:rsidRDefault="00577A93" w:rsidP="00577A93">
            <w:pPr>
              <w:rPr>
                <w:ins w:id="979" w:author="DC Energy" w:date="2019-05-07T11:24:00Z"/>
                <w:del w:id="980" w:author="DC Energy 080619" w:date="2019-08-06T12:59:00Z"/>
                <w:rFonts w:ascii="Arial" w:hAnsi="Arial" w:cs="Arial"/>
                <w:color w:val="000000"/>
                <w:sz w:val="20"/>
                <w:szCs w:val="20"/>
              </w:rPr>
            </w:pPr>
            <w:ins w:id="981" w:author="DC Energy" w:date="2019-05-07T11:24:00Z">
              <w:del w:id="982" w:author="DC Energy 080619" w:date="2019-08-06T12:59:00Z">
                <w:r w:rsidRPr="009C4E8D" w:rsidDel="00054558">
                  <w:rPr>
                    <w:rFonts w:ascii="Arial" w:hAnsi="Arial" w:cs="Arial"/>
                    <w:color w:val="000000"/>
                    <w:sz w:val="20"/>
                    <w:szCs w:val="20"/>
                  </w:rPr>
                  <w:delText>MV_WESL4</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063B11F4" w14:textId="77777777" w:rsidR="00577A93" w:rsidRPr="009C4E8D" w:rsidDel="00054558" w:rsidRDefault="00577A93" w:rsidP="00577A93">
            <w:pPr>
              <w:jc w:val="center"/>
              <w:rPr>
                <w:ins w:id="983" w:author="DC Energy" w:date="2019-05-07T11:24:00Z"/>
                <w:del w:id="984" w:author="DC Energy 080619" w:date="2019-08-06T12:59:00Z"/>
                <w:rFonts w:ascii="Arial" w:hAnsi="Arial" w:cs="Arial"/>
                <w:color w:val="000000"/>
                <w:sz w:val="20"/>
                <w:szCs w:val="20"/>
              </w:rPr>
            </w:pPr>
            <w:ins w:id="985" w:author="DC Energy" w:date="2019-05-07T11:24:00Z">
              <w:del w:id="986" w:author="DC Energy 080619" w:date="2019-08-06T12:59: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232C7E02" w14:textId="77777777" w:rsidR="00577A93" w:rsidRPr="009C4E8D" w:rsidDel="00054558" w:rsidRDefault="00577A93" w:rsidP="00577A93">
            <w:pPr>
              <w:jc w:val="center"/>
              <w:rPr>
                <w:ins w:id="987" w:author="DC Energy" w:date="2019-05-07T11:24:00Z"/>
                <w:del w:id="988" w:author="DC Energy 080619" w:date="2019-08-06T12:59:00Z"/>
                <w:rFonts w:ascii="Arial" w:hAnsi="Arial" w:cs="Arial"/>
                <w:color w:val="000000"/>
                <w:sz w:val="20"/>
                <w:szCs w:val="20"/>
              </w:rPr>
            </w:pPr>
            <w:ins w:id="989" w:author="DC Energy" w:date="2019-05-07T11:24:00Z">
              <w:del w:id="990" w:author="DC Energy 080619" w:date="2019-08-06T12:59:00Z">
                <w:r w:rsidRPr="009C4E8D" w:rsidDel="00054558">
                  <w:rPr>
                    <w:rFonts w:ascii="Arial" w:hAnsi="Arial" w:cs="Arial"/>
                    <w:color w:val="000000"/>
                    <w:sz w:val="20"/>
                    <w:szCs w:val="20"/>
                  </w:rPr>
                  <w:delText>LRGV</w:delText>
                </w:r>
              </w:del>
            </w:ins>
          </w:p>
        </w:tc>
      </w:tr>
      <w:tr w:rsidR="00577A93" w:rsidDel="00054558" w14:paraId="18E5DEF3" w14:textId="77777777" w:rsidTr="00577A93">
        <w:trPr>
          <w:trHeight w:val="320"/>
          <w:ins w:id="991" w:author="DC Energy" w:date="2019-05-07T11:24:00Z"/>
          <w:del w:id="992" w:author="DC Energy 080619" w:date="2019-08-06T12:59: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5EDA89F" w14:textId="77777777" w:rsidR="00577A93" w:rsidRPr="009C4E8D" w:rsidDel="00054558" w:rsidRDefault="00577A93" w:rsidP="00577A93">
            <w:pPr>
              <w:jc w:val="right"/>
              <w:rPr>
                <w:ins w:id="993" w:author="DC Energy" w:date="2019-05-07T11:24:00Z"/>
                <w:del w:id="994" w:author="DC Energy 080619" w:date="2019-08-06T12:59:00Z"/>
                <w:rFonts w:ascii="Arial" w:hAnsi="Arial" w:cs="Arial"/>
                <w:color w:val="000000"/>
                <w:sz w:val="20"/>
                <w:szCs w:val="20"/>
              </w:rPr>
            </w:pPr>
            <w:ins w:id="995" w:author="DC Energy" w:date="2019-05-07T11:24:00Z">
              <w:del w:id="996" w:author="DC Energy 080619" w:date="2019-08-06T12:59:00Z">
                <w:r w:rsidRPr="009C4E8D" w:rsidDel="00054558">
                  <w:rPr>
                    <w:rFonts w:ascii="Arial" w:hAnsi="Arial" w:cs="Arial"/>
                    <w:color w:val="000000"/>
                    <w:sz w:val="20"/>
                    <w:szCs w:val="20"/>
                  </w:rPr>
                  <w:delText>61</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196AC424" w14:textId="77777777" w:rsidR="00577A93" w:rsidRPr="009C4E8D" w:rsidDel="00054558" w:rsidRDefault="00577A93" w:rsidP="00577A93">
            <w:pPr>
              <w:rPr>
                <w:ins w:id="997" w:author="DC Energy" w:date="2019-05-07T11:24:00Z"/>
                <w:del w:id="998" w:author="DC Energy 080619" w:date="2019-08-06T12:59:00Z"/>
                <w:rFonts w:ascii="Arial" w:hAnsi="Arial" w:cs="Arial"/>
                <w:color w:val="000000"/>
                <w:sz w:val="20"/>
                <w:szCs w:val="20"/>
              </w:rPr>
            </w:pPr>
            <w:ins w:id="999" w:author="DC Energy" w:date="2019-05-07T11:24:00Z">
              <w:del w:id="1000" w:author="DC Energy 080619" w:date="2019-08-06T12:59:00Z">
                <w:r w:rsidRPr="009C4E8D" w:rsidDel="00054558">
                  <w:rPr>
                    <w:rFonts w:ascii="Arial" w:hAnsi="Arial" w:cs="Arial"/>
                    <w:color w:val="000000"/>
                    <w:sz w:val="20"/>
                    <w:szCs w:val="20"/>
                  </w:rPr>
                  <w:delText>MVHILINE</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2FF34D87" w14:textId="77777777" w:rsidR="00577A93" w:rsidRPr="009C4E8D" w:rsidDel="00054558" w:rsidRDefault="00577A93" w:rsidP="00577A93">
            <w:pPr>
              <w:jc w:val="center"/>
              <w:rPr>
                <w:ins w:id="1001" w:author="DC Energy" w:date="2019-05-07T11:24:00Z"/>
                <w:del w:id="1002" w:author="DC Energy 080619" w:date="2019-08-06T12:59:00Z"/>
                <w:rFonts w:ascii="Arial" w:hAnsi="Arial" w:cs="Arial"/>
                <w:color w:val="000000"/>
                <w:sz w:val="20"/>
                <w:szCs w:val="20"/>
              </w:rPr>
            </w:pPr>
            <w:ins w:id="1003" w:author="DC Energy" w:date="2019-05-07T11:24:00Z">
              <w:del w:id="1004" w:author="DC Energy 080619" w:date="2019-08-06T12:59: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23F21394" w14:textId="77777777" w:rsidR="00577A93" w:rsidRPr="009C4E8D" w:rsidDel="00054558" w:rsidRDefault="00577A93" w:rsidP="00577A93">
            <w:pPr>
              <w:jc w:val="center"/>
              <w:rPr>
                <w:ins w:id="1005" w:author="DC Energy" w:date="2019-05-07T11:24:00Z"/>
                <w:del w:id="1006" w:author="DC Energy 080619" w:date="2019-08-06T12:59:00Z"/>
                <w:rFonts w:ascii="Arial" w:hAnsi="Arial" w:cs="Arial"/>
                <w:color w:val="000000"/>
                <w:sz w:val="20"/>
                <w:szCs w:val="20"/>
              </w:rPr>
            </w:pPr>
            <w:ins w:id="1007" w:author="DC Energy" w:date="2019-05-07T11:24:00Z">
              <w:del w:id="1008" w:author="DC Energy 080619" w:date="2019-08-06T12:59:00Z">
                <w:r w:rsidRPr="009C4E8D" w:rsidDel="00054558">
                  <w:rPr>
                    <w:rFonts w:ascii="Arial" w:hAnsi="Arial" w:cs="Arial"/>
                    <w:color w:val="000000"/>
                    <w:sz w:val="20"/>
                    <w:szCs w:val="20"/>
                  </w:rPr>
                  <w:delText>LRGV</w:delText>
                </w:r>
              </w:del>
            </w:ins>
          </w:p>
        </w:tc>
      </w:tr>
      <w:tr w:rsidR="00577A93" w:rsidDel="00054558" w14:paraId="32510F0E" w14:textId="77777777" w:rsidTr="00577A93">
        <w:trPr>
          <w:trHeight w:val="320"/>
          <w:ins w:id="1009" w:author="DC Energy" w:date="2019-05-07T11:24:00Z"/>
          <w:del w:id="1010" w:author="DC Energy 080619" w:date="2019-08-06T12:59: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5A6BD02" w14:textId="77777777" w:rsidR="00577A93" w:rsidRPr="009C4E8D" w:rsidDel="00054558" w:rsidRDefault="00577A93" w:rsidP="00577A93">
            <w:pPr>
              <w:jc w:val="right"/>
              <w:rPr>
                <w:ins w:id="1011" w:author="DC Energy" w:date="2019-05-07T11:24:00Z"/>
                <w:del w:id="1012" w:author="DC Energy 080619" w:date="2019-08-06T12:59:00Z"/>
                <w:rFonts w:ascii="Arial" w:hAnsi="Arial" w:cs="Arial"/>
                <w:color w:val="000000"/>
                <w:sz w:val="20"/>
                <w:szCs w:val="20"/>
              </w:rPr>
            </w:pPr>
            <w:ins w:id="1013" w:author="DC Energy" w:date="2019-05-07T11:24:00Z">
              <w:del w:id="1014" w:author="DC Energy 080619" w:date="2019-08-06T12:59:00Z">
                <w:r w:rsidRPr="009C4E8D" w:rsidDel="00054558">
                  <w:rPr>
                    <w:rFonts w:ascii="Arial" w:hAnsi="Arial" w:cs="Arial"/>
                    <w:color w:val="000000"/>
                    <w:sz w:val="20"/>
                    <w:szCs w:val="20"/>
                  </w:rPr>
                  <w:delText>62</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8ADE06D" w14:textId="77777777" w:rsidR="00577A93" w:rsidRPr="009C4E8D" w:rsidDel="00054558" w:rsidRDefault="00577A93" w:rsidP="00577A93">
            <w:pPr>
              <w:rPr>
                <w:ins w:id="1015" w:author="DC Energy" w:date="2019-05-07T11:24:00Z"/>
                <w:del w:id="1016" w:author="DC Energy 080619" w:date="2019-08-06T12:59:00Z"/>
                <w:rFonts w:ascii="Arial" w:hAnsi="Arial" w:cs="Arial"/>
                <w:color w:val="000000"/>
                <w:sz w:val="20"/>
                <w:szCs w:val="20"/>
              </w:rPr>
            </w:pPr>
            <w:ins w:id="1017" w:author="DC Energy" w:date="2019-05-07T11:24:00Z">
              <w:del w:id="1018" w:author="DC Energy 080619" w:date="2019-08-06T12:59:00Z">
                <w:r w:rsidRPr="009C4E8D" w:rsidDel="00054558">
                  <w:rPr>
                    <w:rFonts w:ascii="Arial" w:hAnsi="Arial" w:cs="Arial"/>
                    <w:color w:val="000000"/>
                    <w:sz w:val="20"/>
                    <w:szCs w:val="20"/>
                  </w:rPr>
                  <w:delText>MVRANGER</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31878240" w14:textId="77777777" w:rsidR="00577A93" w:rsidRPr="009C4E8D" w:rsidDel="00054558" w:rsidRDefault="00577A93" w:rsidP="00577A93">
            <w:pPr>
              <w:jc w:val="center"/>
              <w:rPr>
                <w:ins w:id="1019" w:author="DC Energy" w:date="2019-05-07T11:24:00Z"/>
                <w:del w:id="1020" w:author="DC Energy 080619" w:date="2019-08-06T12:59:00Z"/>
                <w:rFonts w:ascii="Arial" w:hAnsi="Arial" w:cs="Arial"/>
                <w:color w:val="000000"/>
                <w:sz w:val="20"/>
                <w:szCs w:val="20"/>
              </w:rPr>
            </w:pPr>
            <w:ins w:id="1021" w:author="DC Energy" w:date="2019-05-07T11:24:00Z">
              <w:del w:id="1022" w:author="DC Energy 080619" w:date="2019-08-06T12:59: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369CA41F" w14:textId="77777777" w:rsidR="00577A93" w:rsidRPr="009C4E8D" w:rsidDel="00054558" w:rsidRDefault="00577A93" w:rsidP="00577A93">
            <w:pPr>
              <w:jc w:val="center"/>
              <w:rPr>
                <w:ins w:id="1023" w:author="DC Energy" w:date="2019-05-07T11:24:00Z"/>
                <w:del w:id="1024" w:author="DC Energy 080619" w:date="2019-08-06T12:59:00Z"/>
                <w:rFonts w:ascii="Arial" w:hAnsi="Arial" w:cs="Arial"/>
                <w:color w:val="000000"/>
                <w:sz w:val="20"/>
                <w:szCs w:val="20"/>
              </w:rPr>
            </w:pPr>
            <w:ins w:id="1025" w:author="DC Energy" w:date="2019-05-07T11:24:00Z">
              <w:del w:id="1026" w:author="DC Energy 080619" w:date="2019-08-06T12:59:00Z">
                <w:r w:rsidRPr="009C4E8D" w:rsidDel="00054558">
                  <w:rPr>
                    <w:rFonts w:ascii="Arial" w:hAnsi="Arial" w:cs="Arial"/>
                    <w:color w:val="000000"/>
                    <w:sz w:val="20"/>
                    <w:szCs w:val="20"/>
                  </w:rPr>
                  <w:delText>LRGV</w:delText>
                </w:r>
              </w:del>
            </w:ins>
          </w:p>
        </w:tc>
      </w:tr>
      <w:tr w:rsidR="00577A93" w:rsidDel="00054558" w14:paraId="4C8B9F34" w14:textId="77777777" w:rsidTr="00577A93">
        <w:trPr>
          <w:trHeight w:val="320"/>
          <w:ins w:id="1027" w:author="DC Energy" w:date="2019-05-07T11:24:00Z"/>
          <w:del w:id="1028" w:author="DC Energy 080619" w:date="2019-08-06T12:59: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ABB6519" w14:textId="77777777" w:rsidR="00577A93" w:rsidRPr="009C4E8D" w:rsidDel="00054558" w:rsidRDefault="00577A93" w:rsidP="00577A93">
            <w:pPr>
              <w:jc w:val="right"/>
              <w:rPr>
                <w:ins w:id="1029" w:author="DC Energy" w:date="2019-05-07T11:24:00Z"/>
                <w:del w:id="1030" w:author="DC Energy 080619" w:date="2019-08-06T12:59:00Z"/>
                <w:rFonts w:ascii="Arial" w:hAnsi="Arial" w:cs="Arial"/>
                <w:color w:val="000000"/>
                <w:sz w:val="20"/>
                <w:szCs w:val="20"/>
              </w:rPr>
            </w:pPr>
            <w:ins w:id="1031" w:author="DC Energy" w:date="2019-05-07T11:24:00Z">
              <w:del w:id="1032" w:author="DC Energy 080619" w:date="2019-08-06T12:59:00Z">
                <w:r w:rsidRPr="009C4E8D" w:rsidDel="00054558">
                  <w:rPr>
                    <w:rFonts w:ascii="Arial" w:hAnsi="Arial" w:cs="Arial"/>
                    <w:color w:val="000000"/>
                    <w:sz w:val="20"/>
                    <w:szCs w:val="20"/>
                  </w:rPr>
                  <w:delText>63</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32226831" w14:textId="77777777" w:rsidR="00577A93" w:rsidRPr="009C4E8D" w:rsidDel="00054558" w:rsidRDefault="00577A93" w:rsidP="00577A93">
            <w:pPr>
              <w:rPr>
                <w:ins w:id="1033" w:author="DC Energy" w:date="2019-05-07T11:24:00Z"/>
                <w:del w:id="1034" w:author="DC Energy 080619" w:date="2019-08-06T12:59:00Z"/>
                <w:rFonts w:ascii="Arial" w:hAnsi="Arial" w:cs="Arial"/>
                <w:color w:val="000000"/>
                <w:sz w:val="20"/>
                <w:szCs w:val="20"/>
              </w:rPr>
            </w:pPr>
            <w:ins w:id="1035" w:author="DC Energy" w:date="2019-05-07T11:24:00Z">
              <w:del w:id="1036" w:author="DC Energy 080619" w:date="2019-08-06T12:59:00Z">
                <w:r w:rsidRPr="009C4E8D" w:rsidDel="00054558">
                  <w:rPr>
                    <w:rFonts w:ascii="Arial" w:hAnsi="Arial" w:cs="Arial"/>
                    <w:color w:val="000000"/>
                    <w:sz w:val="20"/>
                    <w:szCs w:val="20"/>
                  </w:rPr>
                  <w:delText>N_ALAMO</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6D040028" w14:textId="77777777" w:rsidR="00577A93" w:rsidRPr="009C4E8D" w:rsidDel="00054558" w:rsidRDefault="00577A93" w:rsidP="00577A93">
            <w:pPr>
              <w:jc w:val="center"/>
              <w:rPr>
                <w:ins w:id="1037" w:author="DC Energy" w:date="2019-05-07T11:24:00Z"/>
                <w:del w:id="1038" w:author="DC Energy 080619" w:date="2019-08-06T12:59:00Z"/>
                <w:rFonts w:ascii="Arial" w:hAnsi="Arial" w:cs="Arial"/>
                <w:color w:val="000000"/>
                <w:sz w:val="20"/>
                <w:szCs w:val="20"/>
              </w:rPr>
            </w:pPr>
            <w:ins w:id="1039" w:author="DC Energy" w:date="2019-05-07T11:24:00Z">
              <w:del w:id="1040" w:author="DC Energy 080619" w:date="2019-08-06T12:59: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4D86EF00" w14:textId="77777777" w:rsidR="00577A93" w:rsidRPr="009C4E8D" w:rsidDel="00054558" w:rsidRDefault="00577A93" w:rsidP="00577A93">
            <w:pPr>
              <w:jc w:val="center"/>
              <w:rPr>
                <w:ins w:id="1041" w:author="DC Energy" w:date="2019-05-07T11:24:00Z"/>
                <w:del w:id="1042" w:author="DC Energy 080619" w:date="2019-08-06T12:59:00Z"/>
                <w:rFonts w:ascii="Arial" w:hAnsi="Arial" w:cs="Arial"/>
                <w:color w:val="000000"/>
                <w:sz w:val="20"/>
                <w:szCs w:val="20"/>
              </w:rPr>
            </w:pPr>
            <w:ins w:id="1043" w:author="DC Energy" w:date="2019-05-07T11:24:00Z">
              <w:del w:id="1044" w:author="DC Energy 080619" w:date="2019-08-06T12:59:00Z">
                <w:r w:rsidRPr="009C4E8D" w:rsidDel="00054558">
                  <w:rPr>
                    <w:rFonts w:ascii="Arial" w:hAnsi="Arial" w:cs="Arial"/>
                    <w:color w:val="000000"/>
                    <w:sz w:val="20"/>
                    <w:szCs w:val="20"/>
                  </w:rPr>
                  <w:delText>LRGV</w:delText>
                </w:r>
              </w:del>
            </w:ins>
          </w:p>
        </w:tc>
      </w:tr>
      <w:tr w:rsidR="00577A93" w14:paraId="66074B13" w14:textId="77777777" w:rsidTr="00577A93">
        <w:trPr>
          <w:trHeight w:val="320"/>
          <w:ins w:id="1045"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675D51" w14:textId="77777777" w:rsidR="00577A93" w:rsidRPr="009C4E8D" w:rsidRDefault="00577A93" w:rsidP="00577A93">
            <w:pPr>
              <w:jc w:val="right"/>
              <w:rPr>
                <w:ins w:id="1046" w:author="DC Energy" w:date="2019-05-07T11:24:00Z"/>
                <w:rFonts w:ascii="Arial" w:hAnsi="Arial" w:cs="Arial"/>
                <w:color w:val="000000"/>
                <w:sz w:val="20"/>
                <w:szCs w:val="20"/>
              </w:rPr>
            </w:pPr>
            <w:ins w:id="1047" w:author="DC Energy 080619" w:date="2019-08-06T13:06:00Z">
              <w:r>
                <w:rPr>
                  <w:rFonts w:ascii="Arial" w:hAnsi="Arial" w:cs="Arial"/>
                  <w:color w:val="000000"/>
                  <w:sz w:val="20"/>
                  <w:szCs w:val="20"/>
                </w:rPr>
                <w:t>1</w:t>
              </w:r>
            </w:ins>
            <w:ins w:id="1048" w:author="DC Energy 080619" w:date="2019-08-06T13:10:00Z">
              <w:r>
                <w:rPr>
                  <w:rFonts w:ascii="Arial" w:hAnsi="Arial" w:cs="Arial"/>
                  <w:color w:val="000000"/>
                  <w:sz w:val="20"/>
                  <w:szCs w:val="20"/>
                </w:rPr>
                <w:t>8</w:t>
              </w:r>
            </w:ins>
            <w:ins w:id="1049" w:author="DC Energy" w:date="2019-05-07T11:24:00Z">
              <w:del w:id="1050" w:author="DC Energy 080619" w:date="2019-08-06T13:06:00Z">
                <w:r w:rsidRPr="009C4E8D" w:rsidDel="00EE5C67">
                  <w:rPr>
                    <w:rFonts w:ascii="Arial" w:hAnsi="Arial" w:cs="Arial"/>
                    <w:color w:val="000000"/>
                    <w:sz w:val="20"/>
                    <w:szCs w:val="20"/>
                  </w:rPr>
                  <w:delText>64</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4F73B495" w14:textId="77777777" w:rsidR="00577A93" w:rsidRPr="009C4E8D" w:rsidRDefault="00577A93" w:rsidP="00577A93">
            <w:pPr>
              <w:rPr>
                <w:ins w:id="1051" w:author="DC Energy" w:date="2019-05-07T11:24:00Z"/>
                <w:rFonts w:ascii="Arial" w:hAnsi="Arial" w:cs="Arial"/>
                <w:color w:val="000000"/>
                <w:sz w:val="20"/>
                <w:szCs w:val="20"/>
              </w:rPr>
            </w:pPr>
            <w:ins w:id="1052" w:author="DC Energy" w:date="2019-05-07T11:24:00Z">
              <w:r w:rsidRPr="009C4E8D">
                <w:rPr>
                  <w:rFonts w:ascii="Arial" w:hAnsi="Arial" w:cs="Arial"/>
                  <w:color w:val="000000"/>
                  <w:sz w:val="20"/>
                  <w:szCs w:val="20"/>
                </w:rPr>
                <w:t>N_MCALLN</w:t>
              </w:r>
            </w:ins>
          </w:p>
        </w:tc>
        <w:tc>
          <w:tcPr>
            <w:tcW w:w="868" w:type="dxa"/>
            <w:tcBorders>
              <w:top w:val="nil"/>
              <w:left w:val="nil"/>
              <w:bottom w:val="single" w:sz="4" w:space="0" w:color="auto"/>
              <w:right w:val="single" w:sz="4" w:space="0" w:color="auto"/>
            </w:tcBorders>
            <w:shd w:val="clear" w:color="auto" w:fill="auto"/>
            <w:noWrap/>
            <w:vAlign w:val="bottom"/>
            <w:hideMark/>
          </w:tcPr>
          <w:p w14:paraId="24E38EE6" w14:textId="77777777" w:rsidR="00577A93" w:rsidRPr="009C4E8D" w:rsidRDefault="00577A93" w:rsidP="00577A93">
            <w:pPr>
              <w:jc w:val="center"/>
              <w:rPr>
                <w:ins w:id="1053" w:author="DC Energy" w:date="2019-05-07T11:24:00Z"/>
                <w:rFonts w:ascii="Arial" w:hAnsi="Arial" w:cs="Arial"/>
                <w:color w:val="000000"/>
                <w:sz w:val="20"/>
                <w:szCs w:val="20"/>
              </w:rPr>
            </w:pPr>
            <w:ins w:id="1054"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48EDCE11" w14:textId="77777777" w:rsidR="00577A93" w:rsidRPr="009C4E8D" w:rsidRDefault="00577A93" w:rsidP="00577A93">
            <w:pPr>
              <w:jc w:val="center"/>
              <w:rPr>
                <w:ins w:id="1055" w:author="DC Energy" w:date="2019-05-07T11:24:00Z"/>
                <w:rFonts w:ascii="Arial" w:hAnsi="Arial" w:cs="Arial"/>
                <w:color w:val="000000"/>
                <w:sz w:val="20"/>
                <w:szCs w:val="20"/>
              </w:rPr>
            </w:pPr>
            <w:ins w:id="1056" w:author="DC Energy" w:date="2019-05-07T11:24:00Z">
              <w:r w:rsidRPr="009C4E8D">
                <w:rPr>
                  <w:rFonts w:ascii="Arial" w:hAnsi="Arial" w:cs="Arial"/>
                  <w:color w:val="000000"/>
                  <w:sz w:val="20"/>
                  <w:szCs w:val="20"/>
                </w:rPr>
                <w:t>LRGV</w:t>
              </w:r>
            </w:ins>
          </w:p>
        </w:tc>
      </w:tr>
      <w:tr w:rsidR="00577A93" w:rsidDel="00054558" w14:paraId="4923FCE7" w14:textId="77777777" w:rsidTr="00577A93">
        <w:trPr>
          <w:trHeight w:val="320"/>
          <w:ins w:id="1057" w:author="DC Energy" w:date="2019-05-07T11:24:00Z"/>
          <w:del w:id="1058" w:author="DC Energy 080619" w:date="2019-08-06T12:59: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0D7FD21" w14:textId="77777777" w:rsidR="00577A93" w:rsidRPr="009C4E8D" w:rsidDel="00054558" w:rsidRDefault="00577A93" w:rsidP="00577A93">
            <w:pPr>
              <w:jc w:val="right"/>
              <w:rPr>
                <w:ins w:id="1059" w:author="DC Energy" w:date="2019-05-07T11:24:00Z"/>
                <w:del w:id="1060" w:author="DC Energy 080619" w:date="2019-08-06T12:59:00Z"/>
                <w:rFonts w:ascii="Arial" w:hAnsi="Arial" w:cs="Arial"/>
                <w:color w:val="000000"/>
                <w:sz w:val="20"/>
                <w:szCs w:val="20"/>
              </w:rPr>
            </w:pPr>
            <w:ins w:id="1061" w:author="DC Energy" w:date="2019-05-07T11:24:00Z">
              <w:del w:id="1062" w:author="DC Energy 080619" w:date="2019-08-06T12:59:00Z">
                <w:r w:rsidRPr="009C4E8D" w:rsidDel="00054558">
                  <w:rPr>
                    <w:rFonts w:ascii="Arial" w:hAnsi="Arial" w:cs="Arial"/>
                    <w:color w:val="000000"/>
                    <w:sz w:val="20"/>
                    <w:szCs w:val="20"/>
                  </w:rPr>
                  <w:delText>65</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3916C40A" w14:textId="77777777" w:rsidR="00577A93" w:rsidRPr="009C4E8D" w:rsidDel="00054558" w:rsidRDefault="00577A93" w:rsidP="00577A93">
            <w:pPr>
              <w:rPr>
                <w:ins w:id="1063" w:author="DC Energy" w:date="2019-05-07T11:24:00Z"/>
                <w:del w:id="1064" w:author="DC Energy 080619" w:date="2019-08-06T12:59:00Z"/>
                <w:rFonts w:ascii="Arial" w:hAnsi="Arial" w:cs="Arial"/>
                <w:color w:val="000000"/>
                <w:sz w:val="20"/>
                <w:szCs w:val="20"/>
              </w:rPr>
            </w:pPr>
            <w:ins w:id="1065" w:author="DC Energy" w:date="2019-05-07T11:24:00Z">
              <w:del w:id="1066" w:author="DC Energy 080619" w:date="2019-08-06T12:59:00Z">
                <w:r w:rsidRPr="009C4E8D" w:rsidDel="00054558">
                  <w:rPr>
                    <w:rFonts w:ascii="Arial" w:hAnsi="Arial" w:cs="Arial"/>
                    <w:color w:val="000000"/>
                    <w:sz w:val="20"/>
                    <w:szCs w:val="20"/>
                  </w:rPr>
                  <w:delText>N_MERCED</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396B806F" w14:textId="77777777" w:rsidR="00577A93" w:rsidRPr="009C4E8D" w:rsidDel="00054558" w:rsidRDefault="00577A93" w:rsidP="00577A93">
            <w:pPr>
              <w:jc w:val="center"/>
              <w:rPr>
                <w:ins w:id="1067" w:author="DC Energy" w:date="2019-05-07T11:24:00Z"/>
                <w:del w:id="1068" w:author="DC Energy 080619" w:date="2019-08-06T12:59:00Z"/>
                <w:rFonts w:ascii="Arial" w:hAnsi="Arial" w:cs="Arial"/>
                <w:color w:val="000000"/>
                <w:sz w:val="20"/>
                <w:szCs w:val="20"/>
              </w:rPr>
            </w:pPr>
            <w:ins w:id="1069" w:author="DC Energy" w:date="2019-05-07T11:24:00Z">
              <w:del w:id="1070" w:author="DC Energy 080619" w:date="2019-08-06T12:59: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6C2B0321" w14:textId="77777777" w:rsidR="00577A93" w:rsidRPr="009C4E8D" w:rsidDel="00054558" w:rsidRDefault="00577A93" w:rsidP="00577A93">
            <w:pPr>
              <w:jc w:val="center"/>
              <w:rPr>
                <w:ins w:id="1071" w:author="DC Energy" w:date="2019-05-07T11:24:00Z"/>
                <w:del w:id="1072" w:author="DC Energy 080619" w:date="2019-08-06T12:59:00Z"/>
                <w:rFonts w:ascii="Arial" w:hAnsi="Arial" w:cs="Arial"/>
                <w:color w:val="000000"/>
                <w:sz w:val="20"/>
                <w:szCs w:val="20"/>
              </w:rPr>
            </w:pPr>
            <w:ins w:id="1073" w:author="DC Energy" w:date="2019-05-07T11:24:00Z">
              <w:del w:id="1074" w:author="DC Energy 080619" w:date="2019-08-06T12:59:00Z">
                <w:r w:rsidRPr="009C4E8D" w:rsidDel="00054558">
                  <w:rPr>
                    <w:rFonts w:ascii="Arial" w:hAnsi="Arial" w:cs="Arial"/>
                    <w:color w:val="000000"/>
                    <w:sz w:val="20"/>
                    <w:szCs w:val="20"/>
                  </w:rPr>
                  <w:delText>LRGV</w:delText>
                </w:r>
              </w:del>
            </w:ins>
          </w:p>
        </w:tc>
      </w:tr>
      <w:tr w:rsidR="00577A93" w14:paraId="5FE46E14" w14:textId="77777777" w:rsidTr="00577A93">
        <w:trPr>
          <w:trHeight w:val="320"/>
          <w:ins w:id="1075"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4AA03C3" w14:textId="77777777" w:rsidR="00577A93" w:rsidRPr="009C4E8D" w:rsidRDefault="00577A93" w:rsidP="00577A93">
            <w:pPr>
              <w:jc w:val="right"/>
              <w:rPr>
                <w:ins w:id="1076" w:author="DC Energy" w:date="2019-05-07T11:24:00Z"/>
                <w:rFonts w:ascii="Arial" w:hAnsi="Arial" w:cs="Arial"/>
                <w:color w:val="000000"/>
                <w:sz w:val="20"/>
                <w:szCs w:val="20"/>
              </w:rPr>
            </w:pPr>
            <w:ins w:id="1077" w:author="DC Energy 080619" w:date="2019-08-06T13:10:00Z">
              <w:r>
                <w:rPr>
                  <w:rFonts w:ascii="Arial" w:hAnsi="Arial" w:cs="Arial"/>
                  <w:color w:val="000000"/>
                  <w:sz w:val="20"/>
                  <w:szCs w:val="20"/>
                </w:rPr>
                <w:t>19</w:t>
              </w:r>
            </w:ins>
            <w:ins w:id="1078" w:author="DC Energy" w:date="2019-05-07T11:24:00Z">
              <w:del w:id="1079" w:author="DC Energy 080619" w:date="2019-08-06T13:06:00Z">
                <w:r w:rsidRPr="009C4E8D" w:rsidDel="00EE5C67">
                  <w:rPr>
                    <w:rFonts w:ascii="Arial" w:hAnsi="Arial" w:cs="Arial"/>
                    <w:color w:val="000000"/>
                    <w:sz w:val="20"/>
                    <w:szCs w:val="20"/>
                  </w:rPr>
                  <w:delText>6</w:delText>
                </w:r>
              </w:del>
              <w:del w:id="1080" w:author="DC Energy 080619" w:date="2019-08-06T13:07:00Z">
                <w:r w:rsidRPr="009C4E8D" w:rsidDel="00EE5C67">
                  <w:rPr>
                    <w:rFonts w:ascii="Arial" w:hAnsi="Arial" w:cs="Arial"/>
                    <w:color w:val="000000"/>
                    <w:sz w:val="20"/>
                    <w:szCs w:val="20"/>
                  </w:rPr>
                  <w:delText>6</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095EFB27" w14:textId="77777777" w:rsidR="00577A93" w:rsidRPr="009C4E8D" w:rsidRDefault="00577A93" w:rsidP="00577A93">
            <w:pPr>
              <w:rPr>
                <w:ins w:id="1081" w:author="DC Energy" w:date="2019-05-07T11:24:00Z"/>
                <w:rFonts w:ascii="Arial" w:hAnsi="Arial" w:cs="Arial"/>
                <w:color w:val="000000"/>
                <w:sz w:val="20"/>
                <w:szCs w:val="20"/>
              </w:rPr>
            </w:pPr>
            <w:ins w:id="1082" w:author="DC Energy" w:date="2019-05-07T11:24:00Z">
              <w:r w:rsidRPr="009C4E8D">
                <w:rPr>
                  <w:rFonts w:ascii="Arial" w:hAnsi="Arial" w:cs="Arial"/>
                  <w:color w:val="000000"/>
                  <w:sz w:val="20"/>
                  <w:szCs w:val="20"/>
                </w:rPr>
                <w:t>NEDIN</w:t>
              </w:r>
            </w:ins>
            <w:ins w:id="1083" w:author="ERCOT 102819" w:date="2019-10-24T11:56:00Z">
              <w:r>
                <w:rPr>
                  <w:rFonts w:ascii="Arial" w:hAnsi="Arial" w:cs="Arial"/>
                  <w:color w:val="000000"/>
                  <w:sz w:val="20"/>
                  <w:szCs w:val="20"/>
                </w:rPr>
                <w:t>_345</w:t>
              </w:r>
            </w:ins>
          </w:p>
        </w:tc>
        <w:tc>
          <w:tcPr>
            <w:tcW w:w="868" w:type="dxa"/>
            <w:tcBorders>
              <w:top w:val="nil"/>
              <w:left w:val="nil"/>
              <w:bottom w:val="single" w:sz="4" w:space="0" w:color="auto"/>
              <w:right w:val="single" w:sz="4" w:space="0" w:color="auto"/>
            </w:tcBorders>
            <w:shd w:val="clear" w:color="auto" w:fill="auto"/>
            <w:noWrap/>
            <w:vAlign w:val="bottom"/>
            <w:hideMark/>
          </w:tcPr>
          <w:p w14:paraId="1BD5BA32" w14:textId="77777777" w:rsidR="00577A93" w:rsidRPr="009C4E8D" w:rsidRDefault="00577A93" w:rsidP="00577A93">
            <w:pPr>
              <w:jc w:val="center"/>
              <w:rPr>
                <w:ins w:id="1084" w:author="DC Energy" w:date="2019-05-07T11:24:00Z"/>
                <w:rFonts w:ascii="Arial" w:hAnsi="Arial" w:cs="Arial"/>
                <w:color w:val="000000"/>
                <w:sz w:val="20"/>
                <w:szCs w:val="20"/>
              </w:rPr>
            </w:pPr>
            <w:ins w:id="1085" w:author="DC Energy" w:date="2019-05-07T11:24:00Z">
              <w:r w:rsidRPr="009C4E8D">
                <w:rPr>
                  <w:rFonts w:ascii="Arial" w:hAnsi="Arial" w:cs="Arial"/>
                  <w:color w:val="000000"/>
                  <w:sz w:val="20"/>
                  <w:szCs w:val="20"/>
                </w:rPr>
                <w:t>345</w:t>
              </w:r>
            </w:ins>
          </w:p>
        </w:tc>
        <w:tc>
          <w:tcPr>
            <w:tcW w:w="1300" w:type="dxa"/>
            <w:tcBorders>
              <w:top w:val="nil"/>
              <w:left w:val="nil"/>
              <w:bottom w:val="single" w:sz="4" w:space="0" w:color="auto"/>
              <w:right w:val="single" w:sz="4" w:space="0" w:color="auto"/>
            </w:tcBorders>
            <w:shd w:val="clear" w:color="auto" w:fill="auto"/>
            <w:noWrap/>
            <w:vAlign w:val="bottom"/>
            <w:hideMark/>
          </w:tcPr>
          <w:p w14:paraId="7154DE63" w14:textId="77777777" w:rsidR="00577A93" w:rsidRPr="009C4E8D" w:rsidRDefault="00577A93" w:rsidP="00577A93">
            <w:pPr>
              <w:jc w:val="center"/>
              <w:rPr>
                <w:ins w:id="1086" w:author="DC Energy" w:date="2019-05-07T11:24:00Z"/>
                <w:rFonts w:ascii="Arial" w:hAnsi="Arial" w:cs="Arial"/>
                <w:color w:val="000000"/>
                <w:sz w:val="20"/>
                <w:szCs w:val="20"/>
              </w:rPr>
            </w:pPr>
            <w:ins w:id="1087" w:author="DC Energy" w:date="2019-05-07T11:24:00Z">
              <w:r w:rsidRPr="009C4E8D">
                <w:rPr>
                  <w:rFonts w:ascii="Arial" w:hAnsi="Arial" w:cs="Arial"/>
                  <w:color w:val="000000"/>
                  <w:sz w:val="20"/>
                  <w:szCs w:val="20"/>
                </w:rPr>
                <w:t>LRGV</w:t>
              </w:r>
            </w:ins>
          </w:p>
        </w:tc>
      </w:tr>
      <w:tr w:rsidR="00577A93" w14:paraId="1AD431C6" w14:textId="77777777" w:rsidTr="00577A93">
        <w:trPr>
          <w:trHeight w:val="320"/>
          <w:ins w:id="1088"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95FE7AE" w14:textId="77777777" w:rsidR="00577A93" w:rsidRPr="009C4E8D" w:rsidRDefault="00577A93" w:rsidP="00577A93">
            <w:pPr>
              <w:jc w:val="right"/>
              <w:rPr>
                <w:ins w:id="1089" w:author="DC Energy" w:date="2019-05-07T11:24:00Z"/>
                <w:rFonts w:ascii="Arial" w:hAnsi="Arial" w:cs="Arial"/>
                <w:color w:val="000000"/>
                <w:sz w:val="20"/>
                <w:szCs w:val="20"/>
              </w:rPr>
            </w:pPr>
            <w:ins w:id="1090" w:author="DC Energy 080619" w:date="2019-08-06T13:07:00Z">
              <w:r>
                <w:rPr>
                  <w:rFonts w:ascii="Arial" w:hAnsi="Arial" w:cs="Arial"/>
                  <w:color w:val="000000"/>
                  <w:sz w:val="20"/>
                  <w:szCs w:val="20"/>
                </w:rPr>
                <w:t>2</w:t>
              </w:r>
            </w:ins>
            <w:ins w:id="1091" w:author="DC Energy 080619" w:date="2019-08-06T13:10:00Z">
              <w:r>
                <w:rPr>
                  <w:rFonts w:ascii="Arial" w:hAnsi="Arial" w:cs="Arial"/>
                  <w:color w:val="000000"/>
                  <w:sz w:val="20"/>
                  <w:szCs w:val="20"/>
                </w:rPr>
                <w:t>0</w:t>
              </w:r>
            </w:ins>
            <w:ins w:id="1092" w:author="DC Energy" w:date="2019-05-07T11:24:00Z">
              <w:del w:id="1093" w:author="DC Energy 080619" w:date="2019-08-06T13:07:00Z">
                <w:r w:rsidRPr="009C4E8D" w:rsidDel="00EE5C67">
                  <w:rPr>
                    <w:rFonts w:ascii="Arial" w:hAnsi="Arial" w:cs="Arial"/>
                    <w:color w:val="000000"/>
                    <w:sz w:val="20"/>
                    <w:szCs w:val="20"/>
                  </w:rPr>
                  <w:delText>67</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4F47E610" w14:textId="77777777" w:rsidR="00577A93" w:rsidRPr="009C4E8D" w:rsidRDefault="00577A93" w:rsidP="00577A93">
            <w:pPr>
              <w:rPr>
                <w:ins w:id="1094" w:author="DC Energy" w:date="2019-05-07T11:24:00Z"/>
                <w:rFonts w:ascii="Arial" w:hAnsi="Arial" w:cs="Arial"/>
                <w:color w:val="000000"/>
                <w:sz w:val="20"/>
                <w:szCs w:val="20"/>
              </w:rPr>
            </w:pPr>
            <w:ins w:id="1095" w:author="DC Energy" w:date="2019-05-07T11:24:00Z">
              <w:r w:rsidRPr="009C4E8D">
                <w:rPr>
                  <w:rFonts w:ascii="Arial" w:hAnsi="Arial" w:cs="Arial"/>
                  <w:color w:val="000000"/>
                  <w:sz w:val="20"/>
                  <w:szCs w:val="20"/>
                </w:rPr>
                <w:t>NEDIN</w:t>
              </w:r>
            </w:ins>
            <w:ins w:id="1096" w:author="ERCOT 102819" w:date="2019-10-24T11:56:00Z">
              <w:r>
                <w:rPr>
                  <w:rFonts w:ascii="Arial" w:hAnsi="Arial" w:cs="Arial"/>
                  <w:color w:val="000000"/>
                  <w:sz w:val="20"/>
                  <w:szCs w:val="20"/>
                </w:rPr>
                <w:t>_138</w:t>
              </w:r>
            </w:ins>
          </w:p>
        </w:tc>
        <w:tc>
          <w:tcPr>
            <w:tcW w:w="868" w:type="dxa"/>
            <w:tcBorders>
              <w:top w:val="nil"/>
              <w:left w:val="nil"/>
              <w:bottom w:val="single" w:sz="4" w:space="0" w:color="auto"/>
              <w:right w:val="single" w:sz="4" w:space="0" w:color="auto"/>
            </w:tcBorders>
            <w:shd w:val="clear" w:color="auto" w:fill="auto"/>
            <w:noWrap/>
            <w:vAlign w:val="bottom"/>
            <w:hideMark/>
          </w:tcPr>
          <w:p w14:paraId="1451C437" w14:textId="77777777" w:rsidR="00577A93" w:rsidRPr="009C4E8D" w:rsidRDefault="00577A93" w:rsidP="00577A93">
            <w:pPr>
              <w:jc w:val="center"/>
              <w:rPr>
                <w:ins w:id="1097" w:author="DC Energy" w:date="2019-05-07T11:24:00Z"/>
                <w:rFonts w:ascii="Arial" w:hAnsi="Arial" w:cs="Arial"/>
                <w:color w:val="000000"/>
                <w:sz w:val="20"/>
                <w:szCs w:val="20"/>
              </w:rPr>
            </w:pPr>
            <w:ins w:id="1098"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1FE121A3" w14:textId="77777777" w:rsidR="00577A93" w:rsidRPr="009C4E8D" w:rsidRDefault="00577A93" w:rsidP="00577A93">
            <w:pPr>
              <w:jc w:val="center"/>
              <w:rPr>
                <w:ins w:id="1099" w:author="DC Energy" w:date="2019-05-07T11:24:00Z"/>
                <w:rFonts w:ascii="Arial" w:hAnsi="Arial" w:cs="Arial"/>
                <w:color w:val="000000"/>
                <w:sz w:val="20"/>
                <w:szCs w:val="20"/>
              </w:rPr>
            </w:pPr>
            <w:ins w:id="1100" w:author="DC Energy" w:date="2019-05-07T11:24:00Z">
              <w:r w:rsidRPr="009C4E8D">
                <w:rPr>
                  <w:rFonts w:ascii="Arial" w:hAnsi="Arial" w:cs="Arial"/>
                  <w:color w:val="000000"/>
                  <w:sz w:val="20"/>
                  <w:szCs w:val="20"/>
                </w:rPr>
                <w:t>LRGV</w:t>
              </w:r>
            </w:ins>
          </w:p>
        </w:tc>
      </w:tr>
      <w:tr w:rsidR="00577A93" w:rsidDel="00054558" w14:paraId="63E578CB" w14:textId="77777777" w:rsidTr="00577A93">
        <w:trPr>
          <w:trHeight w:val="320"/>
          <w:ins w:id="1101" w:author="DC Energy" w:date="2019-05-07T11:24:00Z"/>
          <w:del w:id="1102" w:author="DC Energy 080619" w:date="2019-08-06T13:00: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9863E50" w14:textId="77777777" w:rsidR="00577A93" w:rsidRPr="009C4E8D" w:rsidDel="00054558" w:rsidRDefault="00577A93" w:rsidP="00577A93">
            <w:pPr>
              <w:jc w:val="right"/>
              <w:rPr>
                <w:ins w:id="1103" w:author="DC Energy" w:date="2019-05-07T11:24:00Z"/>
                <w:del w:id="1104" w:author="DC Energy 080619" w:date="2019-08-06T13:00:00Z"/>
                <w:rFonts w:ascii="Arial" w:hAnsi="Arial" w:cs="Arial"/>
                <w:color w:val="000000"/>
                <w:sz w:val="20"/>
                <w:szCs w:val="20"/>
              </w:rPr>
            </w:pPr>
            <w:ins w:id="1105" w:author="DC Energy" w:date="2019-05-07T11:24:00Z">
              <w:del w:id="1106" w:author="DC Energy 080619" w:date="2019-08-06T13:00:00Z">
                <w:r w:rsidRPr="009C4E8D" w:rsidDel="00054558">
                  <w:rPr>
                    <w:rFonts w:ascii="Arial" w:hAnsi="Arial" w:cs="Arial"/>
                    <w:color w:val="000000"/>
                    <w:sz w:val="20"/>
                    <w:szCs w:val="20"/>
                  </w:rPr>
                  <w:delText>68</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0E11648C" w14:textId="77777777" w:rsidR="00577A93" w:rsidRPr="009C4E8D" w:rsidDel="00054558" w:rsidRDefault="00577A93" w:rsidP="00577A93">
            <w:pPr>
              <w:rPr>
                <w:ins w:id="1107" w:author="DC Energy" w:date="2019-05-07T11:24:00Z"/>
                <w:del w:id="1108" w:author="DC Energy 080619" w:date="2019-08-06T13:00:00Z"/>
                <w:rFonts w:ascii="Arial" w:hAnsi="Arial" w:cs="Arial"/>
                <w:color w:val="000000"/>
                <w:sz w:val="20"/>
                <w:szCs w:val="20"/>
              </w:rPr>
            </w:pPr>
            <w:ins w:id="1109" w:author="DC Energy" w:date="2019-05-07T11:24:00Z">
              <w:del w:id="1110" w:author="DC Energy 080619" w:date="2019-08-06T13:00:00Z">
                <w:r w:rsidRPr="009C4E8D" w:rsidDel="00054558">
                  <w:rPr>
                    <w:rFonts w:ascii="Arial" w:hAnsi="Arial" w:cs="Arial"/>
                    <w:color w:val="000000"/>
                    <w:sz w:val="20"/>
                    <w:szCs w:val="20"/>
                  </w:rPr>
                  <w:delText>NWESLACO</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4C4B0E66" w14:textId="77777777" w:rsidR="00577A93" w:rsidRPr="009C4E8D" w:rsidDel="00054558" w:rsidRDefault="00577A93" w:rsidP="00577A93">
            <w:pPr>
              <w:jc w:val="center"/>
              <w:rPr>
                <w:ins w:id="1111" w:author="DC Energy" w:date="2019-05-07T11:24:00Z"/>
                <w:del w:id="1112" w:author="DC Energy 080619" w:date="2019-08-06T13:00:00Z"/>
                <w:rFonts w:ascii="Arial" w:hAnsi="Arial" w:cs="Arial"/>
                <w:color w:val="000000"/>
                <w:sz w:val="20"/>
                <w:szCs w:val="20"/>
              </w:rPr>
            </w:pPr>
            <w:ins w:id="1113" w:author="DC Energy" w:date="2019-05-07T11:24:00Z">
              <w:del w:id="1114" w:author="DC Energy 080619" w:date="2019-08-06T13:00: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76743A17" w14:textId="77777777" w:rsidR="00577A93" w:rsidRPr="009C4E8D" w:rsidDel="00054558" w:rsidRDefault="00577A93" w:rsidP="00577A93">
            <w:pPr>
              <w:jc w:val="center"/>
              <w:rPr>
                <w:ins w:id="1115" w:author="DC Energy" w:date="2019-05-07T11:24:00Z"/>
                <w:del w:id="1116" w:author="DC Energy 080619" w:date="2019-08-06T13:00:00Z"/>
                <w:rFonts w:ascii="Arial" w:hAnsi="Arial" w:cs="Arial"/>
                <w:color w:val="000000"/>
                <w:sz w:val="20"/>
                <w:szCs w:val="20"/>
              </w:rPr>
            </w:pPr>
            <w:ins w:id="1117" w:author="DC Energy" w:date="2019-05-07T11:24:00Z">
              <w:del w:id="1118" w:author="DC Energy 080619" w:date="2019-08-06T13:00:00Z">
                <w:r w:rsidRPr="009C4E8D" w:rsidDel="00054558">
                  <w:rPr>
                    <w:rFonts w:ascii="Arial" w:hAnsi="Arial" w:cs="Arial"/>
                    <w:color w:val="000000"/>
                    <w:sz w:val="20"/>
                    <w:szCs w:val="20"/>
                  </w:rPr>
                  <w:delText>LRGV</w:delText>
                </w:r>
              </w:del>
            </w:ins>
          </w:p>
        </w:tc>
      </w:tr>
      <w:tr w:rsidR="00577A93" w14:paraId="517A2B99" w14:textId="77777777" w:rsidTr="00577A93">
        <w:trPr>
          <w:trHeight w:val="320"/>
          <w:ins w:id="1119"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557E812" w14:textId="77777777" w:rsidR="00577A93" w:rsidRPr="009C4E8D" w:rsidRDefault="00577A93" w:rsidP="00577A93">
            <w:pPr>
              <w:jc w:val="right"/>
              <w:rPr>
                <w:ins w:id="1120" w:author="DC Energy" w:date="2019-05-07T11:24:00Z"/>
                <w:rFonts w:ascii="Arial" w:hAnsi="Arial" w:cs="Arial"/>
                <w:color w:val="000000"/>
                <w:sz w:val="20"/>
                <w:szCs w:val="20"/>
              </w:rPr>
            </w:pPr>
            <w:ins w:id="1121" w:author="DC Energy 080619" w:date="2019-08-06T13:07:00Z">
              <w:r>
                <w:rPr>
                  <w:rFonts w:ascii="Arial" w:hAnsi="Arial" w:cs="Arial"/>
                  <w:color w:val="000000"/>
                  <w:sz w:val="20"/>
                  <w:szCs w:val="20"/>
                </w:rPr>
                <w:t>2</w:t>
              </w:r>
            </w:ins>
            <w:ins w:id="1122" w:author="DC Energy 080619" w:date="2019-08-06T13:10:00Z">
              <w:r>
                <w:rPr>
                  <w:rFonts w:ascii="Arial" w:hAnsi="Arial" w:cs="Arial"/>
                  <w:color w:val="000000"/>
                  <w:sz w:val="20"/>
                  <w:szCs w:val="20"/>
                </w:rPr>
                <w:t>1</w:t>
              </w:r>
            </w:ins>
            <w:ins w:id="1123" w:author="DC Energy" w:date="2019-05-07T11:24:00Z">
              <w:del w:id="1124" w:author="DC Energy 080619" w:date="2019-08-06T13:07:00Z">
                <w:r w:rsidRPr="009C4E8D" w:rsidDel="00EE5C67">
                  <w:rPr>
                    <w:rFonts w:ascii="Arial" w:hAnsi="Arial" w:cs="Arial"/>
                    <w:color w:val="000000"/>
                    <w:sz w:val="20"/>
                    <w:szCs w:val="20"/>
                  </w:rPr>
                  <w:delText>69</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486F030F" w14:textId="77777777" w:rsidR="00577A93" w:rsidRPr="009C4E8D" w:rsidRDefault="00577A93" w:rsidP="00577A93">
            <w:pPr>
              <w:rPr>
                <w:ins w:id="1125" w:author="DC Energy" w:date="2019-05-07T11:24:00Z"/>
                <w:rFonts w:ascii="Arial" w:hAnsi="Arial" w:cs="Arial"/>
                <w:color w:val="000000"/>
                <w:sz w:val="20"/>
                <w:szCs w:val="20"/>
              </w:rPr>
            </w:pPr>
            <w:ins w:id="1126" w:author="DC Energy" w:date="2019-05-07T11:24:00Z">
              <w:r w:rsidRPr="009C4E8D">
                <w:rPr>
                  <w:rFonts w:ascii="Arial" w:hAnsi="Arial" w:cs="Arial"/>
                  <w:color w:val="000000"/>
                  <w:sz w:val="20"/>
                  <w:szCs w:val="20"/>
                </w:rPr>
                <w:t>OLEANDER</w:t>
              </w:r>
            </w:ins>
          </w:p>
        </w:tc>
        <w:tc>
          <w:tcPr>
            <w:tcW w:w="868" w:type="dxa"/>
            <w:tcBorders>
              <w:top w:val="nil"/>
              <w:left w:val="nil"/>
              <w:bottom w:val="single" w:sz="4" w:space="0" w:color="auto"/>
              <w:right w:val="single" w:sz="4" w:space="0" w:color="auto"/>
            </w:tcBorders>
            <w:shd w:val="clear" w:color="auto" w:fill="auto"/>
            <w:noWrap/>
            <w:vAlign w:val="bottom"/>
            <w:hideMark/>
          </w:tcPr>
          <w:p w14:paraId="65D52E7D" w14:textId="77777777" w:rsidR="00577A93" w:rsidRPr="009C4E8D" w:rsidRDefault="00577A93" w:rsidP="00577A93">
            <w:pPr>
              <w:jc w:val="center"/>
              <w:rPr>
                <w:ins w:id="1127" w:author="DC Energy" w:date="2019-05-07T11:24:00Z"/>
                <w:rFonts w:ascii="Arial" w:hAnsi="Arial" w:cs="Arial"/>
                <w:color w:val="000000"/>
                <w:sz w:val="20"/>
                <w:szCs w:val="20"/>
              </w:rPr>
            </w:pPr>
            <w:ins w:id="1128"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3E655BA9" w14:textId="77777777" w:rsidR="00577A93" w:rsidRPr="009C4E8D" w:rsidRDefault="00577A93" w:rsidP="00577A93">
            <w:pPr>
              <w:jc w:val="center"/>
              <w:rPr>
                <w:ins w:id="1129" w:author="DC Energy" w:date="2019-05-07T11:24:00Z"/>
                <w:rFonts w:ascii="Arial" w:hAnsi="Arial" w:cs="Arial"/>
                <w:color w:val="000000"/>
                <w:sz w:val="20"/>
                <w:szCs w:val="20"/>
              </w:rPr>
            </w:pPr>
            <w:ins w:id="1130" w:author="DC Energy" w:date="2019-05-07T11:24:00Z">
              <w:r w:rsidRPr="009C4E8D">
                <w:rPr>
                  <w:rFonts w:ascii="Arial" w:hAnsi="Arial" w:cs="Arial"/>
                  <w:color w:val="000000"/>
                  <w:sz w:val="20"/>
                  <w:szCs w:val="20"/>
                </w:rPr>
                <w:t>LRGV</w:t>
              </w:r>
            </w:ins>
          </w:p>
        </w:tc>
      </w:tr>
      <w:tr w:rsidR="00577A93" w:rsidDel="00054558" w14:paraId="73DBC352" w14:textId="77777777" w:rsidTr="00577A93">
        <w:trPr>
          <w:trHeight w:val="320"/>
          <w:ins w:id="1131" w:author="DC Energy" w:date="2019-05-07T11:24:00Z"/>
          <w:del w:id="1132" w:author="DC Energy 080619" w:date="2019-08-06T13:00: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6E7782E" w14:textId="77777777" w:rsidR="00577A93" w:rsidRPr="009C4E8D" w:rsidDel="00054558" w:rsidRDefault="00577A93" w:rsidP="00577A93">
            <w:pPr>
              <w:jc w:val="right"/>
              <w:rPr>
                <w:ins w:id="1133" w:author="DC Energy" w:date="2019-05-07T11:24:00Z"/>
                <w:del w:id="1134" w:author="DC Energy 080619" w:date="2019-08-06T13:00:00Z"/>
                <w:rFonts w:ascii="Arial" w:hAnsi="Arial" w:cs="Arial"/>
                <w:color w:val="000000"/>
                <w:sz w:val="20"/>
                <w:szCs w:val="20"/>
              </w:rPr>
            </w:pPr>
            <w:ins w:id="1135" w:author="DC Energy" w:date="2019-05-07T11:24:00Z">
              <w:del w:id="1136" w:author="DC Energy 080619" w:date="2019-08-06T13:00:00Z">
                <w:r w:rsidRPr="009C4E8D" w:rsidDel="00054558">
                  <w:rPr>
                    <w:rFonts w:ascii="Arial" w:hAnsi="Arial" w:cs="Arial"/>
                    <w:color w:val="000000"/>
                    <w:sz w:val="20"/>
                    <w:szCs w:val="20"/>
                  </w:rPr>
                  <w:lastRenderedPageBreak/>
                  <w:delText>70</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08FA5042" w14:textId="77777777" w:rsidR="00577A93" w:rsidRPr="009C4E8D" w:rsidDel="00054558" w:rsidRDefault="00577A93" w:rsidP="00577A93">
            <w:pPr>
              <w:rPr>
                <w:ins w:id="1137" w:author="DC Energy" w:date="2019-05-07T11:24:00Z"/>
                <w:del w:id="1138" w:author="DC Energy 080619" w:date="2019-08-06T13:00:00Z"/>
                <w:rFonts w:ascii="Arial" w:hAnsi="Arial" w:cs="Arial"/>
                <w:color w:val="000000"/>
                <w:sz w:val="20"/>
                <w:szCs w:val="20"/>
              </w:rPr>
            </w:pPr>
            <w:ins w:id="1139" w:author="DC Energy" w:date="2019-05-07T11:24:00Z">
              <w:del w:id="1140" w:author="DC Energy 080619" w:date="2019-08-06T13:00:00Z">
                <w:r w:rsidRPr="009C4E8D" w:rsidDel="00054558">
                  <w:rPr>
                    <w:rFonts w:ascii="Arial" w:hAnsi="Arial" w:cs="Arial"/>
                    <w:color w:val="000000"/>
                    <w:sz w:val="20"/>
                    <w:szCs w:val="20"/>
                  </w:rPr>
                  <w:delText>OLMITO</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05E5BBC3" w14:textId="77777777" w:rsidR="00577A93" w:rsidRPr="009C4E8D" w:rsidDel="00054558" w:rsidRDefault="00577A93" w:rsidP="00577A93">
            <w:pPr>
              <w:jc w:val="center"/>
              <w:rPr>
                <w:ins w:id="1141" w:author="DC Energy" w:date="2019-05-07T11:24:00Z"/>
                <w:del w:id="1142" w:author="DC Energy 080619" w:date="2019-08-06T13:00:00Z"/>
                <w:rFonts w:ascii="Arial" w:hAnsi="Arial" w:cs="Arial"/>
                <w:color w:val="000000"/>
                <w:sz w:val="20"/>
                <w:szCs w:val="20"/>
              </w:rPr>
            </w:pPr>
            <w:ins w:id="1143" w:author="DC Energy" w:date="2019-05-07T11:24:00Z">
              <w:del w:id="1144" w:author="DC Energy 080619" w:date="2019-08-06T13:00: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5960DBC4" w14:textId="77777777" w:rsidR="00577A93" w:rsidRPr="009C4E8D" w:rsidDel="00054558" w:rsidRDefault="00577A93" w:rsidP="00577A93">
            <w:pPr>
              <w:jc w:val="center"/>
              <w:rPr>
                <w:ins w:id="1145" w:author="DC Energy" w:date="2019-05-07T11:24:00Z"/>
                <w:del w:id="1146" w:author="DC Energy 080619" w:date="2019-08-06T13:00:00Z"/>
                <w:rFonts w:ascii="Arial" w:hAnsi="Arial" w:cs="Arial"/>
                <w:color w:val="000000"/>
                <w:sz w:val="20"/>
                <w:szCs w:val="20"/>
              </w:rPr>
            </w:pPr>
            <w:ins w:id="1147" w:author="DC Energy" w:date="2019-05-07T11:24:00Z">
              <w:del w:id="1148" w:author="DC Energy 080619" w:date="2019-08-06T13:00:00Z">
                <w:r w:rsidRPr="009C4E8D" w:rsidDel="00054558">
                  <w:rPr>
                    <w:rFonts w:ascii="Arial" w:hAnsi="Arial" w:cs="Arial"/>
                    <w:color w:val="000000"/>
                    <w:sz w:val="20"/>
                    <w:szCs w:val="20"/>
                  </w:rPr>
                  <w:delText>LRGV</w:delText>
                </w:r>
              </w:del>
            </w:ins>
          </w:p>
        </w:tc>
      </w:tr>
      <w:tr w:rsidR="00577A93" w14:paraId="7B581448" w14:textId="77777777" w:rsidTr="00577A93">
        <w:trPr>
          <w:trHeight w:val="320"/>
          <w:ins w:id="1149"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0E107D1" w14:textId="77777777" w:rsidR="00577A93" w:rsidRPr="009C4E8D" w:rsidRDefault="00577A93" w:rsidP="00577A93">
            <w:pPr>
              <w:jc w:val="right"/>
              <w:rPr>
                <w:ins w:id="1150" w:author="DC Energy" w:date="2019-05-07T11:24:00Z"/>
                <w:rFonts w:ascii="Arial" w:hAnsi="Arial" w:cs="Arial"/>
                <w:color w:val="000000"/>
                <w:sz w:val="20"/>
                <w:szCs w:val="20"/>
              </w:rPr>
            </w:pPr>
            <w:ins w:id="1151" w:author="DC Energy 080619" w:date="2019-08-06T13:07:00Z">
              <w:r>
                <w:rPr>
                  <w:rFonts w:ascii="Arial" w:hAnsi="Arial" w:cs="Arial"/>
                  <w:color w:val="000000"/>
                  <w:sz w:val="20"/>
                  <w:szCs w:val="20"/>
                </w:rPr>
                <w:t>2</w:t>
              </w:r>
            </w:ins>
            <w:ins w:id="1152" w:author="DC Energy 080619" w:date="2019-08-06T13:10:00Z">
              <w:r>
                <w:rPr>
                  <w:rFonts w:ascii="Arial" w:hAnsi="Arial" w:cs="Arial"/>
                  <w:color w:val="000000"/>
                  <w:sz w:val="20"/>
                  <w:szCs w:val="20"/>
                </w:rPr>
                <w:t>2</w:t>
              </w:r>
            </w:ins>
            <w:ins w:id="1153" w:author="DC Energy" w:date="2019-05-07T11:24:00Z">
              <w:del w:id="1154" w:author="DC Energy 080619" w:date="2019-08-06T13:07:00Z">
                <w:r w:rsidRPr="009C4E8D" w:rsidDel="00EE5C67">
                  <w:rPr>
                    <w:rFonts w:ascii="Arial" w:hAnsi="Arial" w:cs="Arial"/>
                    <w:color w:val="000000"/>
                    <w:sz w:val="20"/>
                    <w:szCs w:val="20"/>
                  </w:rPr>
                  <w:delText>71</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63F5AD79" w14:textId="77777777" w:rsidR="00577A93" w:rsidRPr="009C4E8D" w:rsidRDefault="00577A93" w:rsidP="00577A93">
            <w:pPr>
              <w:rPr>
                <w:ins w:id="1155" w:author="DC Energy" w:date="2019-05-07T11:24:00Z"/>
                <w:rFonts w:ascii="Arial" w:hAnsi="Arial" w:cs="Arial"/>
                <w:color w:val="000000"/>
                <w:sz w:val="20"/>
                <w:szCs w:val="20"/>
              </w:rPr>
            </w:pPr>
            <w:ins w:id="1156" w:author="DC Energy" w:date="2019-05-07T11:24:00Z">
              <w:r w:rsidRPr="009C4E8D">
                <w:rPr>
                  <w:rFonts w:ascii="Arial" w:hAnsi="Arial" w:cs="Arial"/>
                  <w:color w:val="000000"/>
                  <w:sz w:val="20"/>
                  <w:szCs w:val="20"/>
                </w:rPr>
                <w:t>P_ISABEL</w:t>
              </w:r>
            </w:ins>
          </w:p>
        </w:tc>
        <w:tc>
          <w:tcPr>
            <w:tcW w:w="868" w:type="dxa"/>
            <w:tcBorders>
              <w:top w:val="nil"/>
              <w:left w:val="nil"/>
              <w:bottom w:val="single" w:sz="4" w:space="0" w:color="auto"/>
              <w:right w:val="single" w:sz="4" w:space="0" w:color="auto"/>
            </w:tcBorders>
            <w:shd w:val="clear" w:color="auto" w:fill="auto"/>
            <w:noWrap/>
            <w:vAlign w:val="bottom"/>
            <w:hideMark/>
          </w:tcPr>
          <w:p w14:paraId="630CDEE9" w14:textId="77777777" w:rsidR="00577A93" w:rsidRPr="009C4E8D" w:rsidRDefault="00577A93" w:rsidP="00577A93">
            <w:pPr>
              <w:jc w:val="center"/>
              <w:rPr>
                <w:ins w:id="1157" w:author="DC Energy" w:date="2019-05-07T11:24:00Z"/>
                <w:rFonts w:ascii="Arial" w:hAnsi="Arial" w:cs="Arial"/>
                <w:color w:val="000000"/>
                <w:sz w:val="20"/>
                <w:szCs w:val="20"/>
              </w:rPr>
            </w:pPr>
            <w:ins w:id="1158"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7FD07652" w14:textId="77777777" w:rsidR="00577A93" w:rsidRPr="009C4E8D" w:rsidRDefault="00577A93" w:rsidP="00577A93">
            <w:pPr>
              <w:jc w:val="center"/>
              <w:rPr>
                <w:ins w:id="1159" w:author="DC Energy" w:date="2019-05-07T11:24:00Z"/>
                <w:rFonts w:ascii="Arial" w:hAnsi="Arial" w:cs="Arial"/>
                <w:color w:val="000000"/>
                <w:sz w:val="20"/>
                <w:szCs w:val="20"/>
              </w:rPr>
            </w:pPr>
            <w:ins w:id="1160" w:author="DC Energy" w:date="2019-05-07T11:24:00Z">
              <w:r w:rsidRPr="009C4E8D">
                <w:rPr>
                  <w:rFonts w:ascii="Arial" w:hAnsi="Arial" w:cs="Arial"/>
                  <w:color w:val="000000"/>
                  <w:sz w:val="20"/>
                  <w:szCs w:val="20"/>
                </w:rPr>
                <w:t>LRGV</w:t>
              </w:r>
            </w:ins>
          </w:p>
        </w:tc>
      </w:tr>
      <w:tr w:rsidR="00577A93" w:rsidDel="00054558" w14:paraId="087F80DB" w14:textId="77777777" w:rsidTr="00577A93">
        <w:trPr>
          <w:trHeight w:val="320"/>
          <w:ins w:id="1161" w:author="DC Energy" w:date="2019-05-07T11:24:00Z"/>
          <w:del w:id="1162" w:author="DC Energy 080619" w:date="2019-08-06T13:00: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D0F0EF4" w14:textId="77777777" w:rsidR="00577A93" w:rsidRPr="009C4E8D" w:rsidDel="00054558" w:rsidRDefault="00577A93" w:rsidP="00577A93">
            <w:pPr>
              <w:jc w:val="right"/>
              <w:rPr>
                <w:ins w:id="1163" w:author="DC Energy" w:date="2019-05-07T11:24:00Z"/>
                <w:del w:id="1164" w:author="DC Energy 080619" w:date="2019-08-06T13:00:00Z"/>
                <w:rFonts w:ascii="Arial" w:hAnsi="Arial" w:cs="Arial"/>
                <w:color w:val="000000"/>
                <w:sz w:val="20"/>
                <w:szCs w:val="20"/>
              </w:rPr>
            </w:pPr>
            <w:ins w:id="1165" w:author="DC Energy" w:date="2019-05-07T11:24:00Z">
              <w:del w:id="1166" w:author="DC Energy 080619" w:date="2019-08-06T13:00:00Z">
                <w:r w:rsidRPr="009C4E8D" w:rsidDel="00054558">
                  <w:rPr>
                    <w:rFonts w:ascii="Arial" w:hAnsi="Arial" w:cs="Arial"/>
                    <w:color w:val="000000"/>
                    <w:sz w:val="20"/>
                    <w:szCs w:val="20"/>
                  </w:rPr>
                  <w:delText>72</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45BDB022" w14:textId="77777777" w:rsidR="00577A93" w:rsidRPr="009C4E8D" w:rsidDel="00054558" w:rsidRDefault="00577A93" w:rsidP="00577A93">
            <w:pPr>
              <w:rPr>
                <w:ins w:id="1167" w:author="DC Energy" w:date="2019-05-07T11:24:00Z"/>
                <w:del w:id="1168" w:author="DC Energy 080619" w:date="2019-08-06T13:00:00Z"/>
                <w:rFonts w:ascii="Arial" w:hAnsi="Arial" w:cs="Arial"/>
                <w:color w:val="000000"/>
                <w:sz w:val="20"/>
                <w:szCs w:val="20"/>
              </w:rPr>
            </w:pPr>
            <w:ins w:id="1169" w:author="DC Energy" w:date="2019-05-07T11:24:00Z">
              <w:del w:id="1170" w:author="DC Energy 080619" w:date="2019-08-06T13:00:00Z">
                <w:r w:rsidRPr="009C4E8D" w:rsidDel="00054558">
                  <w:rPr>
                    <w:rFonts w:ascii="Arial" w:hAnsi="Arial" w:cs="Arial"/>
                    <w:color w:val="000000"/>
                    <w:sz w:val="20"/>
                    <w:szCs w:val="20"/>
                  </w:rPr>
                  <w:delText>PALMASVC</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191AEE2F" w14:textId="77777777" w:rsidR="00577A93" w:rsidRPr="009C4E8D" w:rsidDel="00054558" w:rsidRDefault="00577A93" w:rsidP="00577A93">
            <w:pPr>
              <w:jc w:val="center"/>
              <w:rPr>
                <w:ins w:id="1171" w:author="DC Energy" w:date="2019-05-07T11:24:00Z"/>
                <w:del w:id="1172" w:author="DC Energy 080619" w:date="2019-08-06T13:00:00Z"/>
                <w:rFonts w:ascii="Arial" w:hAnsi="Arial" w:cs="Arial"/>
                <w:color w:val="000000"/>
                <w:sz w:val="20"/>
                <w:szCs w:val="20"/>
              </w:rPr>
            </w:pPr>
            <w:ins w:id="1173" w:author="DC Energy" w:date="2019-05-07T11:24:00Z">
              <w:del w:id="1174" w:author="DC Energy 080619" w:date="2019-08-06T13:00: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39302EC8" w14:textId="77777777" w:rsidR="00577A93" w:rsidRPr="009C4E8D" w:rsidDel="00054558" w:rsidRDefault="00577A93" w:rsidP="00577A93">
            <w:pPr>
              <w:jc w:val="center"/>
              <w:rPr>
                <w:ins w:id="1175" w:author="DC Energy" w:date="2019-05-07T11:24:00Z"/>
                <w:del w:id="1176" w:author="DC Energy 080619" w:date="2019-08-06T13:00:00Z"/>
                <w:rFonts w:ascii="Arial" w:hAnsi="Arial" w:cs="Arial"/>
                <w:color w:val="000000"/>
                <w:sz w:val="20"/>
                <w:szCs w:val="20"/>
              </w:rPr>
            </w:pPr>
            <w:ins w:id="1177" w:author="DC Energy" w:date="2019-05-07T11:24:00Z">
              <w:del w:id="1178" w:author="DC Energy 080619" w:date="2019-08-06T13:00:00Z">
                <w:r w:rsidRPr="009C4E8D" w:rsidDel="00054558">
                  <w:rPr>
                    <w:rFonts w:ascii="Arial" w:hAnsi="Arial" w:cs="Arial"/>
                    <w:color w:val="000000"/>
                    <w:sz w:val="20"/>
                    <w:szCs w:val="20"/>
                  </w:rPr>
                  <w:delText>LRGV</w:delText>
                </w:r>
              </w:del>
            </w:ins>
          </w:p>
        </w:tc>
      </w:tr>
      <w:tr w:rsidR="00577A93" w14:paraId="103DEE20" w14:textId="77777777" w:rsidTr="00577A93">
        <w:trPr>
          <w:trHeight w:val="320"/>
          <w:ins w:id="1179"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E7F0F01" w14:textId="77777777" w:rsidR="00577A93" w:rsidRPr="009C4E8D" w:rsidRDefault="00577A93" w:rsidP="00577A93">
            <w:pPr>
              <w:jc w:val="right"/>
              <w:rPr>
                <w:ins w:id="1180" w:author="DC Energy" w:date="2019-05-07T11:24:00Z"/>
                <w:rFonts w:ascii="Arial" w:hAnsi="Arial" w:cs="Arial"/>
                <w:color w:val="000000"/>
                <w:sz w:val="20"/>
                <w:szCs w:val="20"/>
              </w:rPr>
            </w:pPr>
            <w:ins w:id="1181" w:author="DC Energy 080619" w:date="2019-08-06T13:07:00Z">
              <w:r>
                <w:rPr>
                  <w:rFonts w:ascii="Arial" w:hAnsi="Arial" w:cs="Arial"/>
                  <w:color w:val="000000"/>
                  <w:sz w:val="20"/>
                  <w:szCs w:val="20"/>
                </w:rPr>
                <w:t>2</w:t>
              </w:r>
            </w:ins>
            <w:ins w:id="1182" w:author="DC Energy 080619" w:date="2019-08-06T13:10:00Z">
              <w:r>
                <w:rPr>
                  <w:rFonts w:ascii="Arial" w:hAnsi="Arial" w:cs="Arial"/>
                  <w:color w:val="000000"/>
                  <w:sz w:val="20"/>
                  <w:szCs w:val="20"/>
                </w:rPr>
                <w:t>3</w:t>
              </w:r>
            </w:ins>
            <w:ins w:id="1183" w:author="DC Energy" w:date="2019-05-07T11:24:00Z">
              <w:del w:id="1184" w:author="DC Energy 080619" w:date="2019-08-06T13:07:00Z">
                <w:r w:rsidRPr="009C4E8D" w:rsidDel="00EE5C67">
                  <w:rPr>
                    <w:rFonts w:ascii="Arial" w:hAnsi="Arial" w:cs="Arial"/>
                    <w:color w:val="000000"/>
                    <w:sz w:val="20"/>
                    <w:szCs w:val="20"/>
                  </w:rPr>
                  <w:delText>73</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0B6F4ABF" w14:textId="77777777" w:rsidR="00577A93" w:rsidRPr="009C4E8D" w:rsidRDefault="00577A93" w:rsidP="00577A93">
            <w:pPr>
              <w:rPr>
                <w:ins w:id="1185" w:author="DC Energy" w:date="2019-05-07T11:24:00Z"/>
                <w:rFonts w:ascii="Arial" w:hAnsi="Arial" w:cs="Arial"/>
                <w:color w:val="000000"/>
                <w:sz w:val="20"/>
                <w:szCs w:val="20"/>
              </w:rPr>
            </w:pPr>
            <w:ins w:id="1186" w:author="DC Energy" w:date="2019-05-07T11:24:00Z">
              <w:r w:rsidRPr="009C4E8D">
                <w:rPr>
                  <w:rFonts w:ascii="Arial" w:hAnsi="Arial" w:cs="Arial"/>
                  <w:color w:val="000000"/>
                  <w:sz w:val="20"/>
                  <w:szCs w:val="20"/>
                </w:rPr>
                <w:t>PALMHRTP</w:t>
              </w:r>
            </w:ins>
          </w:p>
        </w:tc>
        <w:tc>
          <w:tcPr>
            <w:tcW w:w="868" w:type="dxa"/>
            <w:tcBorders>
              <w:top w:val="nil"/>
              <w:left w:val="nil"/>
              <w:bottom w:val="single" w:sz="4" w:space="0" w:color="auto"/>
              <w:right w:val="single" w:sz="4" w:space="0" w:color="auto"/>
            </w:tcBorders>
            <w:shd w:val="clear" w:color="auto" w:fill="auto"/>
            <w:noWrap/>
            <w:vAlign w:val="bottom"/>
            <w:hideMark/>
          </w:tcPr>
          <w:p w14:paraId="47932966" w14:textId="77777777" w:rsidR="00577A93" w:rsidRPr="009C4E8D" w:rsidRDefault="00577A93" w:rsidP="00577A93">
            <w:pPr>
              <w:jc w:val="center"/>
              <w:rPr>
                <w:ins w:id="1187" w:author="DC Energy" w:date="2019-05-07T11:24:00Z"/>
                <w:rFonts w:ascii="Arial" w:hAnsi="Arial" w:cs="Arial"/>
                <w:color w:val="000000"/>
                <w:sz w:val="20"/>
                <w:szCs w:val="20"/>
              </w:rPr>
            </w:pPr>
            <w:ins w:id="1188"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73A807BE" w14:textId="77777777" w:rsidR="00577A93" w:rsidRPr="009C4E8D" w:rsidRDefault="00577A93" w:rsidP="00577A93">
            <w:pPr>
              <w:jc w:val="center"/>
              <w:rPr>
                <w:ins w:id="1189" w:author="DC Energy" w:date="2019-05-07T11:24:00Z"/>
                <w:rFonts w:ascii="Arial" w:hAnsi="Arial" w:cs="Arial"/>
                <w:color w:val="000000"/>
                <w:sz w:val="20"/>
                <w:szCs w:val="20"/>
              </w:rPr>
            </w:pPr>
            <w:ins w:id="1190" w:author="DC Energy" w:date="2019-05-07T11:24:00Z">
              <w:r w:rsidRPr="009C4E8D">
                <w:rPr>
                  <w:rFonts w:ascii="Arial" w:hAnsi="Arial" w:cs="Arial"/>
                  <w:color w:val="000000"/>
                  <w:sz w:val="20"/>
                  <w:szCs w:val="20"/>
                </w:rPr>
                <w:t>LRGV</w:t>
              </w:r>
            </w:ins>
          </w:p>
        </w:tc>
      </w:tr>
      <w:tr w:rsidR="00577A93" w:rsidDel="00054558" w14:paraId="1D755D4E" w14:textId="77777777" w:rsidTr="00577A93">
        <w:trPr>
          <w:trHeight w:val="320"/>
          <w:ins w:id="1191" w:author="DC Energy" w:date="2019-05-07T11:24:00Z"/>
          <w:del w:id="1192" w:author="DC Energy 080619" w:date="2019-08-06T13:00: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2E4FCE5" w14:textId="77777777" w:rsidR="00577A93" w:rsidRPr="009C4E8D" w:rsidDel="00054558" w:rsidRDefault="00577A93" w:rsidP="00577A93">
            <w:pPr>
              <w:jc w:val="right"/>
              <w:rPr>
                <w:ins w:id="1193" w:author="DC Energy" w:date="2019-05-07T11:24:00Z"/>
                <w:del w:id="1194" w:author="DC Energy 080619" w:date="2019-08-06T13:00:00Z"/>
                <w:rFonts w:ascii="Arial" w:hAnsi="Arial" w:cs="Arial"/>
                <w:color w:val="000000"/>
                <w:sz w:val="20"/>
                <w:szCs w:val="20"/>
              </w:rPr>
            </w:pPr>
            <w:ins w:id="1195" w:author="DC Energy" w:date="2019-05-07T11:24:00Z">
              <w:del w:id="1196" w:author="DC Energy 080619" w:date="2019-08-06T13:00:00Z">
                <w:r w:rsidRPr="009C4E8D" w:rsidDel="00054558">
                  <w:rPr>
                    <w:rFonts w:ascii="Arial" w:hAnsi="Arial" w:cs="Arial"/>
                    <w:color w:val="000000"/>
                    <w:sz w:val="20"/>
                    <w:szCs w:val="20"/>
                  </w:rPr>
                  <w:delText>74</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15C6AAAC" w14:textId="77777777" w:rsidR="00577A93" w:rsidRPr="009C4E8D" w:rsidDel="00054558" w:rsidRDefault="00577A93" w:rsidP="00577A93">
            <w:pPr>
              <w:rPr>
                <w:ins w:id="1197" w:author="DC Energy" w:date="2019-05-07T11:24:00Z"/>
                <w:del w:id="1198" w:author="DC Energy 080619" w:date="2019-08-06T13:00:00Z"/>
                <w:rFonts w:ascii="Arial" w:hAnsi="Arial" w:cs="Arial"/>
                <w:color w:val="000000"/>
                <w:sz w:val="20"/>
                <w:szCs w:val="20"/>
              </w:rPr>
            </w:pPr>
            <w:ins w:id="1199" w:author="DC Energy" w:date="2019-05-07T11:24:00Z">
              <w:del w:id="1200" w:author="DC Energy 080619" w:date="2019-08-06T13:00:00Z">
                <w:r w:rsidRPr="009C4E8D" w:rsidDel="00054558">
                  <w:rPr>
                    <w:rFonts w:ascii="Arial" w:hAnsi="Arial" w:cs="Arial"/>
                    <w:color w:val="000000"/>
                    <w:sz w:val="20"/>
                    <w:szCs w:val="20"/>
                  </w:rPr>
                  <w:delText>PALMHURS</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018E34EC" w14:textId="77777777" w:rsidR="00577A93" w:rsidRPr="009C4E8D" w:rsidDel="00054558" w:rsidRDefault="00577A93" w:rsidP="00577A93">
            <w:pPr>
              <w:jc w:val="center"/>
              <w:rPr>
                <w:ins w:id="1201" w:author="DC Energy" w:date="2019-05-07T11:24:00Z"/>
                <w:del w:id="1202" w:author="DC Energy 080619" w:date="2019-08-06T13:00:00Z"/>
                <w:rFonts w:ascii="Arial" w:hAnsi="Arial" w:cs="Arial"/>
                <w:color w:val="000000"/>
                <w:sz w:val="20"/>
                <w:szCs w:val="20"/>
              </w:rPr>
            </w:pPr>
            <w:ins w:id="1203" w:author="DC Energy" w:date="2019-05-07T11:24:00Z">
              <w:del w:id="1204" w:author="DC Energy 080619" w:date="2019-08-06T13:00: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4790EA32" w14:textId="77777777" w:rsidR="00577A93" w:rsidRPr="009C4E8D" w:rsidDel="00054558" w:rsidRDefault="00577A93" w:rsidP="00577A93">
            <w:pPr>
              <w:jc w:val="center"/>
              <w:rPr>
                <w:ins w:id="1205" w:author="DC Energy" w:date="2019-05-07T11:24:00Z"/>
                <w:del w:id="1206" w:author="DC Energy 080619" w:date="2019-08-06T13:00:00Z"/>
                <w:rFonts w:ascii="Arial" w:hAnsi="Arial" w:cs="Arial"/>
                <w:color w:val="000000"/>
                <w:sz w:val="20"/>
                <w:szCs w:val="20"/>
              </w:rPr>
            </w:pPr>
            <w:ins w:id="1207" w:author="DC Energy" w:date="2019-05-07T11:24:00Z">
              <w:del w:id="1208" w:author="DC Energy 080619" w:date="2019-08-06T13:00:00Z">
                <w:r w:rsidRPr="009C4E8D" w:rsidDel="00054558">
                  <w:rPr>
                    <w:rFonts w:ascii="Arial" w:hAnsi="Arial" w:cs="Arial"/>
                    <w:color w:val="000000"/>
                    <w:sz w:val="20"/>
                    <w:szCs w:val="20"/>
                  </w:rPr>
                  <w:delText>LRGV</w:delText>
                </w:r>
              </w:del>
            </w:ins>
          </w:p>
        </w:tc>
      </w:tr>
      <w:tr w:rsidR="00577A93" w14:paraId="267B3B46" w14:textId="77777777" w:rsidTr="00577A93">
        <w:trPr>
          <w:trHeight w:val="320"/>
          <w:ins w:id="1209"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892FCF" w14:textId="77777777" w:rsidR="00577A93" w:rsidRPr="009C4E8D" w:rsidRDefault="00577A93" w:rsidP="00577A93">
            <w:pPr>
              <w:jc w:val="right"/>
              <w:rPr>
                <w:ins w:id="1210" w:author="DC Energy" w:date="2019-05-07T11:24:00Z"/>
                <w:rFonts w:ascii="Arial" w:hAnsi="Arial" w:cs="Arial"/>
                <w:color w:val="000000"/>
                <w:sz w:val="20"/>
                <w:szCs w:val="20"/>
              </w:rPr>
            </w:pPr>
            <w:ins w:id="1211" w:author="DC Energy 080619" w:date="2019-08-06T13:07:00Z">
              <w:r>
                <w:rPr>
                  <w:rFonts w:ascii="Arial" w:hAnsi="Arial" w:cs="Arial"/>
                  <w:color w:val="000000"/>
                  <w:sz w:val="20"/>
                  <w:szCs w:val="20"/>
                </w:rPr>
                <w:t>2</w:t>
              </w:r>
            </w:ins>
            <w:ins w:id="1212" w:author="DC Energy 080619" w:date="2019-08-06T13:10:00Z">
              <w:r>
                <w:rPr>
                  <w:rFonts w:ascii="Arial" w:hAnsi="Arial" w:cs="Arial"/>
                  <w:color w:val="000000"/>
                  <w:sz w:val="20"/>
                  <w:szCs w:val="20"/>
                </w:rPr>
                <w:t>4</w:t>
              </w:r>
            </w:ins>
            <w:ins w:id="1213" w:author="DC Energy" w:date="2019-05-07T11:24:00Z">
              <w:del w:id="1214" w:author="DC Energy 080619" w:date="2019-08-06T13:07:00Z">
                <w:r w:rsidRPr="009C4E8D" w:rsidDel="00EE5C67">
                  <w:rPr>
                    <w:rFonts w:ascii="Arial" w:hAnsi="Arial" w:cs="Arial"/>
                    <w:color w:val="000000"/>
                    <w:sz w:val="20"/>
                    <w:szCs w:val="20"/>
                  </w:rPr>
                  <w:delText>75</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3BFBF410" w14:textId="77777777" w:rsidR="00577A93" w:rsidRPr="009C4E8D" w:rsidRDefault="00577A93" w:rsidP="00577A93">
            <w:pPr>
              <w:rPr>
                <w:ins w:id="1215" w:author="DC Energy" w:date="2019-05-07T11:24:00Z"/>
                <w:rFonts w:ascii="Arial" w:hAnsi="Arial" w:cs="Arial"/>
                <w:color w:val="000000"/>
                <w:sz w:val="20"/>
                <w:szCs w:val="20"/>
              </w:rPr>
            </w:pPr>
            <w:ins w:id="1216" w:author="DC Energy" w:date="2019-05-07T11:24:00Z">
              <w:r w:rsidRPr="009C4E8D">
                <w:rPr>
                  <w:rFonts w:ascii="Arial" w:hAnsi="Arial" w:cs="Arial"/>
                  <w:color w:val="000000"/>
                  <w:sz w:val="20"/>
                  <w:szCs w:val="20"/>
                </w:rPr>
                <w:t>PALMITO</w:t>
              </w:r>
            </w:ins>
            <w:ins w:id="1217" w:author="ERCOT 102819" w:date="2019-10-24T11:56:00Z">
              <w:r>
                <w:rPr>
                  <w:rFonts w:ascii="Arial" w:hAnsi="Arial" w:cs="Arial"/>
                  <w:color w:val="000000"/>
                  <w:sz w:val="20"/>
                  <w:szCs w:val="20"/>
                </w:rPr>
                <w:t>_345</w:t>
              </w:r>
            </w:ins>
          </w:p>
        </w:tc>
        <w:tc>
          <w:tcPr>
            <w:tcW w:w="868" w:type="dxa"/>
            <w:tcBorders>
              <w:top w:val="nil"/>
              <w:left w:val="nil"/>
              <w:bottom w:val="single" w:sz="4" w:space="0" w:color="auto"/>
              <w:right w:val="single" w:sz="4" w:space="0" w:color="auto"/>
            </w:tcBorders>
            <w:shd w:val="clear" w:color="auto" w:fill="auto"/>
            <w:noWrap/>
            <w:vAlign w:val="bottom"/>
            <w:hideMark/>
          </w:tcPr>
          <w:p w14:paraId="4BCED7D0" w14:textId="77777777" w:rsidR="00577A93" w:rsidRPr="009C4E8D" w:rsidRDefault="00577A93" w:rsidP="00577A93">
            <w:pPr>
              <w:jc w:val="center"/>
              <w:rPr>
                <w:ins w:id="1218" w:author="DC Energy" w:date="2019-05-07T11:24:00Z"/>
                <w:rFonts w:ascii="Arial" w:hAnsi="Arial" w:cs="Arial"/>
                <w:color w:val="000000"/>
                <w:sz w:val="20"/>
                <w:szCs w:val="20"/>
              </w:rPr>
            </w:pPr>
            <w:ins w:id="1219" w:author="DC Energy" w:date="2019-05-07T11:24:00Z">
              <w:r w:rsidRPr="009C4E8D">
                <w:rPr>
                  <w:rFonts w:ascii="Arial" w:hAnsi="Arial" w:cs="Arial"/>
                  <w:color w:val="000000"/>
                  <w:sz w:val="20"/>
                  <w:szCs w:val="20"/>
                </w:rPr>
                <w:t>345</w:t>
              </w:r>
            </w:ins>
          </w:p>
        </w:tc>
        <w:tc>
          <w:tcPr>
            <w:tcW w:w="1300" w:type="dxa"/>
            <w:tcBorders>
              <w:top w:val="nil"/>
              <w:left w:val="nil"/>
              <w:bottom w:val="single" w:sz="4" w:space="0" w:color="auto"/>
              <w:right w:val="single" w:sz="4" w:space="0" w:color="auto"/>
            </w:tcBorders>
            <w:shd w:val="clear" w:color="auto" w:fill="auto"/>
            <w:noWrap/>
            <w:vAlign w:val="bottom"/>
            <w:hideMark/>
          </w:tcPr>
          <w:p w14:paraId="593A23C6" w14:textId="77777777" w:rsidR="00577A93" w:rsidRPr="009C4E8D" w:rsidRDefault="00577A93" w:rsidP="00577A93">
            <w:pPr>
              <w:jc w:val="center"/>
              <w:rPr>
                <w:ins w:id="1220" w:author="DC Energy" w:date="2019-05-07T11:24:00Z"/>
                <w:rFonts w:ascii="Arial" w:hAnsi="Arial" w:cs="Arial"/>
                <w:color w:val="000000"/>
                <w:sz w:val="20"/>
                <w:szCs w:val="20"/>
              </w:rPr>
            </w:pPr>
            <w:ins w:id="1221" w:author="DC Energy" w:date="2019-05-07T11:24:00Z">
              <w:r w:rsidRPr="009C4E8D">
                <w:rPr>
                  <w:rFonts w:ascii="Arial" w:hAnsi="Arial" w:cs="Arial"/>
                  <w:color w:val="000000"/>
                  <w:sz w:val="20"/>
                  <w:szCs w:val="20"/>
                </w:rPr>
                <w:t>LRGV</w:t>
              </w:r>
            </w:ins>
          </w:p>
        </w:tc>
      </w:tr>
      <w:tr w:rsidR="00577A93" w14:paraId="28FCA955" w14:textId="77777777" w:rsidTr="00577A93">
        <w:trPr>
          <w:trHeight w:val="320"/>
          <w:ins w:id="1222"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09DA5D3" w14:textId="77777777" w:rsidR="00577A93" w:rsidRPr="009C4E8D" w:rsidRDefault="00577A93" w:rsidP="00577A93">
            <w:pPr>
              <w:jc w:val="right"/>
              <w:rPr>
                <w:ins w:id="1223" w:author="DC Energy" w:date="2019-05-07T11:24:00Z"/>
                <w:rFonts w:ascii="Arial" w:hAnsi="Arial" w:cs="Arial"/>
                <w:color w:val="000000"/>
                <w:sz w:val="20"/>
                <w:szCs w:val="20"/>
              </w:rPr>
            </w:pPr>
            <w:ins w:id="1224" w:author="DC Energy 080619" w:date="2019-08-06T13:07:00Z">
              <w:r>
                <w:rPr>
                  <w:rFonts w:ascii="Arial" w:hAnsi="Arial" w:cs="Arial"/>
                  <w:color w:val="000000"/>
                  <w:sz w:val="20"/>
                  <w:szCs w:val="20"/>
                </w:rPr>
                <w:t>2</w:t>
              </w:r>
            </w:ins>
            <w:ins w:id="1225" w:author="DC Energy 080619" w:date="2019-08-06T13:10:00Z">
              <w:r>
                <w:rPr>
                  <w:rFonts w:ascii="Arial" w:hAnsi="Arial" w:cs="Arial"/>
                  <w:color w:val="000000"/>
                  <w:sz w:val="20"/>
                  <w:szCs w:val="20"/>
                </w:rPr>
                <w:t>5</w:t>
              </w:r>
            </w:ins>
            <w:ins w:id="1226" w:author="DC Energy" w:date="2019-05-07T11:24:00Z">
              <w:del w:id="1227" w:author="DC Energy 080619" w:date="2019-08-06T13:07:00Z">
                <w:r w:rsidRPr="009C4E8D" w:rsidDel="00EE5C67">
                  <w:rPr>
                    <w:rFonts w:ascii="Arial" w:hAnsi="Arial" w:cs="Arial"/>
                    <w:color w:val="000000"/>
                    <w:sz w:val="20"/>
                    <w:szCs w:val="20"/>
                  </w:rPr>
                  <w:delText>76</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1AEF6EBD" w14:textId="77777777" w:rsidR="00577A93" w:rsidRPr="009C4E8D" w:rsidRDefault="00577A93" w:rsidP="00577A93">
            <w:pPr>
              <w:rPr>
                <w:ins w:id="1228" w:author="DC Energy" w:date="2019-05-07T11:24:00Z"/>
                <w:rFonts w:ascii="Arial" w:hAnsi="Arial" w:cs="Arial"/>
                <w:color w:val="000000"/>
                <w:sz w:val="20"/>
                <w:szCs w:val="20"/>
              </w:rPr>
            </w:pPr>
            <w:ins w:id="1229" w:author="DC Energy" w:date="2019-05-07T11:24:00Z">
              <w:r w:rsidRPr="009C4E8D">
                <w:rPr>
                  <w:rFonts w:ascii="Arial" w:hAnsi="Arial" w:cs="Arial"/>
                  <w:color w:val="000000"/>
                  <w:sz w:val="20"/>
                  <w:szCs w:val="20"/>
                </w:rPr>
                <w:t>PALMITO</w:t>
              </w:r>
            </w:ins>
            <w:ins w:id="1230" w:author="ERCOT 102819" w:date="2019-10-24T11:56:00Z">
              <w:r>
                <w:rPr>
                  <w:rFonts w:ascii="Arial" w:hAnsi="Arial" w:cs="Arial"/>
                  <w:color w:val="000000"/>
                  <w:sz w:val="20"/>
                  <w:szCs w:val="20"/>
                </w:rPr>
                <w:t>_138</w:t>
              </w:r>
            </w:ins>
          </w:p>
        </w:tc>
        <w:tc>
          <w:tcPr>
            <w:tcW w:w="868" w:type="dxa"/>
            <w:tcBorders>
              <w:top w:val="nil"/>
              <w:left w:val="nil"/>
              <w:bottom w:val="single" w:sz="4" w:space="0" w:color="auto"/>
              <w:right w:val="single" w:sz="4" w:space="0" w:color="auto"/>
            </w:tcBorders>
            <w:shd w:val="clear" w:color="auto" w:fill="auto"/>
            <w:noWrap/>
            <w:vAlign w:val="bottom"/>
            <w:hideMark/>
          </w:tcPr>
          <w:p w14:paraId="6E780F64" w14:textId="77777777" w:rsidR="00577A93" w:rsidRPr="009C4E8D" w:rsidRDefault="00577A93" w:rsidP="00577A93">
            <w:pPr>
              <w:jc w:val="center"/>
              <w:rPr>
                <w:ins w:id="1231" w:author="DC Energy" w:date="2019-05-07T11:24:00Z"/>
                <w:rFonts w:ascii="Arial" w:hAnsi="Arial" w:cs="Arial"/>
                <w:color w:val="000000"/>
                <w:sz w:val="20"/>
                <w:szCs w:val="20"/>
              </w:rPr>
            </w:pPr>
            <w:ins w:id="1232"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EF35B27" w14:textId="77777777" w:rsidR="00577A93" w:rsidRPr="009C4E8D" w:rsidRDefault="00577A93" w:rsidP="00577A93">
            <w:pPr>
              <w:jc w:val="center"/>
              <w:rPr>
                <w:ins w:id="1233" w:author="DC Energy" w:date="2019-05-07T11:24:00Z"/>
                <w:rFonts w:ascii="Arial" w:hAnsi="Arial" w:cs="Arial"/>
                <w:color w:val="000000"/>
                <w:sz w:val="20"/>
                <w:szCs w:val="20"/>
              </w:rPr>
            </w:pPr>
            <w:ins w:id="1234" w:author="DC Energy" w:date="2019-05-07T11:24:00Z">
              <w:r w:rsidRPr="009C4E8D">
                <w:rPr>
                  <w:rFonts w:ascii="Arial" w:hAnsi="Arial" w:cs="Arial"/>
                  <w:color w:val="000000"/>
                  <w:sz w:val="20"/>
                  <w:szCs w:val="20"/>
                </w:rPr>
                <w:t>LRGV</w:t>
              </w:r>
            </w:ins>
          </w:p>
        </w:tc>
      </w:tr>
      <w:tr w:rsidR="00577A93" w:rsidDel="00054558" w14:paraId="2E7FEF50" w14:textId="77777777" w:rsidTr="00577A93">
        <w:trPr>
          <w:trHeight w:val="320"/>
          <w:ins w:id="1235" w:author="DC Energy" w:date="2019-05-07T11:24:00Z"/>
          <w:del w:id="1236" w:author="DC Energy 080619" w:date="2019-08-06T13:00: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F8E443" w14:textId="77777777" w:rsidR="00577A93" w:rsidRPr="009C4E8D" w:rsidDel="00054558" w:rsidRDefault="00577A93" w:rsidP="00577A93">
            <w:pPr>
              <w:jc w:val="right"/>
              <w:rPr>
                <w:ins w:id="1237" w:author="DC Energy" w:date="2019-05-07T11:24:00Z"/>
                <w:del w:id="1238" w:author="DC Energy 080619" w:date="2019-08-06T13:00:00Z"/>
                <w:rFonts w:ascii="Arial" w:hAnsi="Arial" w:cs="Arial"/>
                <w:color w:val="000000"/>
                <w:sz w:val="20"/>
                <w:szCs w:val="20"/>
              </w:rPr>
            </w:pPr>
            <w:ins w:id="1239" w:author="DC Energy" w:date="2019-05-07T11:24:00Z">
              <w:del w:id="1240" w:author="DC Energy 080619" w:date="2019-08-06T13:00:00Z">
                <w:r w:rsidRPr="009C4E8D" w:rsidDel="00054558">
                  <w:rPr>
                    <w:rFonts w:ascii="Arial" w:hAnsi="Arial" w:cs="Arial"/>
                    <w:color w:val="000000"/>
                    <w:sz w:val="20"/>
                    <w:szCs w:val="20"/>
                  </w:rPr>
                  <w:delText>77</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0A59DC00" w14:textId="77777777" w:rsidR="00577A93" w:rsidRPr="009C4E8D" w:rsidDel="00054558" w:rsidRDefault="00577A93" w:rsidP="00577A93">
            <w:pPr>
              <w:rPr>
                <w:ins w:id="1241" w:author="DC Energy" w:date="2019-05-07T11:24:00Z"/>
                <w:del w:id="1242" w:author="DC Energy 080619" w:date="2019-08-06T13:00:00Z"/>
                <w:rFonts w:ascii="Arial" w:hAnsi="Arial" w:cs="Arial"/>
                <w:color w:val="000000"/>
                <w:sz w:val="20"/>
                <w:szCs w:val="20"/>
              </w:rPr>
            </w:pPr>
            <w:ins w:id="1243" w:author="DC Energy" w:date="2019-05-07T11:24:00Z">
              <w:del w:id="1244" w:author="DC Energy 080619" w:date="2019-08-06T13:00:00Z">
                <w:r w:rsidRPr="009C4E8D" w:rsidDel="00054558">
                  <w:rPr>
                    <w:rFonts w:ascii="Arial" w:hAnsi="Arial" w:cs="Arial"/>
                    <w:color w:val="000000"/>
                    <w:sz w:val="20"/>
                    <w:szCs w:val="20"/>
                  </w:rPr>
                  <w:delText>PALMVIEW</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345990A4" w14:textId="77777777" w:rsidR="00577A93" w:rsidRPr="009C4E8D" w:rsidDel="00054558" w:rsidRDefault="00577A93" w:rsidP="00577A93">
            <w:pPr>
              <w:jc w:val="center"/>
              <w:rPr>
                <w:ins w:id="1245" w:author="DC Energy" w:date="2019-05-07T11:24:00Z"/>
                <w:del w:id="1246" w:author="DC Energy 080619" w:date="2019-08-06T13:00:00Z"/>
                <w:rFonts w:ascii="Arial" w:hAnsi="Arial" w:cs="Arial"/>
                <w:color w:val="000000"/>
                <w:sz w:val="20"/>
                <w:szCs w:val="20"/>
              </w:rPr>
            </w:pPr>
            <w:ins w:id="1247" w:author="DC Energy" w:date="2019-05-07T11:24:00Z">
              <w:del w:id="1248" w:author="DC Energy 080619" w:date="2019-08-06T13:00: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6B0EB699" w14:textId="77777777" w:rsidR="00577A93" w:rsidRPr="009C4E8D" w:rsidDel="00054558" w:rsidRDefault="00577A93" w:rsidP="00577A93">
            <w:pPr>
              <w:jc w:val="center"/>
              <w:rPr>
                <w:ins w:id="1249" w:author="DC Energy" w:date="2019-05-07T11:24:00Z"/>
                <w:del w:id="1250" w:author="DC Energy 080619" w:date="2019-08-06T13:00:00Z"/>
                <w:rFonts w:ascii="Arial" w:hAnsi="Arial" w:cs="Arial"/>
                <w:color w:val="000000"/>
                <w:sz w:val="20"/>
                <w:szCs w:val="20"/>
              </w:rPr>
            </w:pPr>
            <w:ins w:id="1251" w:author="DC Energy" w:date="2019-05-07T11:24:00Z">
              <w:del w:id="1252" w:author="DC Energy 080619" w:date="2019-08-06T13:00:00Z">
                <w:r w:rsidRPr="009C4E8D" w:rsidDel="00054558">
                  <w:rPr>
                    <w:rFonts w:ascii="Arial" w:hAnsi="Arial" w:cs="Arial"/>
                    <w:color w:val="000000"/>
                    <w:sz w:val="20"/>
                    <w:szCs w:val="20"/>
                  </w:rPr>
                  <w:delText>LRGV</w:delText>
                </w:r>
              </w:del>
            </w:ins>
          </w:p>
        </w:tc>
      </w:tr>
      <w:tr w:rsidR="00577A93" w:rsidDel="00054558" w14:paraId="698ED4F0" w14:textId="77777777" w:rsidTr="00577A93">
        <w:trPr>
          <w:trHeight w:val="320"/>
          <w:ins w:id="1253" w:author="DC Energy" w:date="2019-05-07T11:24:00Z"/>
          <w:del w:id="1254" w:author="DC Energy 080619" w:date="2019-08-06T13:00: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D0CA0E8" w14:textId="77777777" w:rsidR="00577A93" w:rsidRPr="009C4E8D" w:rsidDel="00054558" w:rsidRDefault="00577A93" w:rsidP="00577A93">
            <w:pPr>
              <w:jc w:val="right"/>
              <w:rPr>
                <w:ins w:id="1255" w:author="DC Energy" w:date="2019-05-07T11:24:00Z"/>
                <w:del w:id="1256" w:author="DC Energy 080619" w:date="2019-08-06T13:00:00Z"/>
                <w:rFonts w:ascii="Arial" w:hAnsi="Arial" w:cs="Arial"/>
                <w:color w:val="000000"/>
                <w:sz w:val="20"/>
                <w:szCs w:val="20"/>
              </w:rPr>
            </w:pPr>
            <w:ins w:id="1257" w:author="DC Energy" w:date="2019-05-07T11:24:00Z">
              <w:del w:id="1258" w:author="DC Energy 080619" w:date="2019-08-06T13:00:00Z">
                <w:r w:rsidRPr="009C4E8D" w:rsidDel="00054558">
                  <w:rPr>
                    <w:rFonts w:ascii="Arial" w:hAnsi="Arial" w:cs="Arial"/>
                    <w:color w:val="000000"/>
                    <w:sz w:val="20"/>
                    <w:szCs w:val="20"/>
                  </w:rPr>
                  <w:delText>78</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6885E41B" w14:textId="77777777" w:rsidR="00577A93" w:rsidRPr="009C4E8D" w:rsidDel="00054558" w:rsidRDefault="00577A93" w:rsidP="00577A93">
            <w:pPr>
              <w:rPr>
                <w:ins w:id="1259" w:author="DC Energy" w:date="2019-05-07T11:24:00Z"/>
                <w:del w:id="1260" w:author="DC Energy 080619" w:date="2019-08-06T13:00:00Z"/>
                <w:rFonts w:ascii="Arial" w:hAnsi="Arial" w:cs="Arial"/>
                <w:color w:val="000000"/>
                <w:sz w:val="20"/>
                <w:szCs w:val="20"/>
              </w:rPr>
            </w:pPr>
            <w:ins w:id="1261" w:author="DC Energy" w:date="2019-05-07T11:24:00Z">
              <w:del w:id="1262" w:author="DC Energy 080619" w:date="2019-08-06T13:00:00Z">
                <w:r w:rsidRPr="009C4E8D" w:rsidDel="00054558">
                  <w:rPr>
                    <w:rFonts w:ascii="Arial" w:hAnsi="Arial" w:cs="Arial"/>
                    <w:color w:val="000000"/>
                    <w:sz w:val="20"/>
                    <w:szCs w:val="20"/>
                  </w:rPr>
                  <w:delText>PALOALTO</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738CDB83" w14:textId="77777777" w:rsidR="00577A93" w:rsidRPr="009C4E8D" w:rsidDel="00054558" w:rsidRDefault="00577A93" w:rsidP="00577A93">
            <w:pPr>
              <w:jc w:val="center"/>
              <w:rPr>
                <w:ins w:id="1263" w:author="DC Energy" w:date="2019-05-07T11:24:00Z"/>
                <w:del w:id="1264" w:author="DC Energy 080619" w:date="2019-08-06T13:00:00Z"/>
                <w:rFonts w:ascii="Arial" w:hAnsi="Arial" w:cs="Arial"/>
                <w:color w:val="000000"/>
                <w:sz w:val="20"/>
                <w:szCs w:val="20"/>
              </w:rPr>
            </w:pPr>
            <w:ins w:id="1265" w:author="DC Energy" w:date="2019-05-07T11:24:00Z">
              <w:del w:id="1266" w:author="DC Energy 080619" w:date="2019-08-06T13:00: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7DCE2C85" w14:textId="77777777" w:rsidR="00577A93" w:rsidRPr="009C4E8D" w:rsidDel="00054558" w:rsidRDefault="00577A93" w:rsidP="00577A93">
            <w:pPr>
              <w:jc w:val="center"/>
              <w:rPr>
                <w:ins w:id="1267" w:author="DC Energy" w:date="2019-05-07T11:24:00Z"/>
                <w:del w:id="1268" w:author="DC Energy 080619" w:date="2019-08-06T13:00:00Z"/>
                <w:rFonts w:ascii="Arial" w:hAnsi="Arial" w:cs="Arial"/>
                <w:color w:val="000000"/>
                <w:sz w:val="20"/>
                <w:szCs w:val="20"/>
              </w:rPr>
            </w:pPr>
            <w:ins w:id="1269" w:author="DC Energy" w:date="2019-05-07T11:24:00Z">
              <w:del w:id="1270" w:author="DC Energy 080619" w:date="2019-08-06T13:00:00Z">
                <w:r w:rsidRPr="009C4E8D" w:rsidDel="00054558">
                  <w:rPr>
                    <w:rFonts w:ascii="Arial" w:hAnsi="Arial" w:cs="Arial"/>
                    <w:color w:val="000000"/>
                    <w:sz w:val="20"/>
                    <w:szCs w:val="20"/>
                  </w:rPr>
                  <w:delText>LRGV</w:delText>
                </w:r>
              </w:del>
            </w:ins>
          </w:p>
        </w:tc>
      </w:tr>
      <w:tr w:rsidR="00577A93" w14:paraId="49E05073" w14:textId="77777777" w:rsidTr="00577A93">
        <w:trPr>
          <w:trHeight w:val="320"/>
          <w:ins w:id="1271"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78BE750" w14:textId="77777777" w:rsidR="00577A93" w:rsidRPr="009C4E8D" w:rsidRDefault="00577A93" w:rsidP="00577A93">
            <w:pPr>
              <w:jc w:val="right"/>
              <w:rPr>
                <w:ins w:id="1272" w:author="DC Energy" w:date="2019-05-07T11:24:00Z"/>
                <w:rFonts w:ascii="Arial" w:hAnsi="Arial" w:cs="Arial"/>
                <w:color w:val="000000"/>
                <w:sz w:val="20"/>
                <w:szCs w:val="20"/>
              </w:rPr>
            </w:pPr>
            <w:ins w:id="1273" w:author="DC Energy 080619" w:date="2019-08-06T13:07:00Z">
              <w:r>
                <w:rPr>
                  <w:rFonts w:ascii="Arial" w:hAnsi="Arial" w:cs="Arial"/>
                  <w:color w:val="000000"/>
                  <w:sz w:val="20"/>
                  <w:szCs w:val="20"/>
                </w:rPr>
                <w:t>2</w:t>
              </w:r>
            </w:ins>
            <w:ins w:id="1274" w:author="DC Energy 080619" w:date="2019-08-06T13:10:00Z">
              <w:r>
                <w:rPr>
                  <w:rFonts w:ascii="Arial" w:hAnsi="Arial" w:cs="Arial"/>
                  <w:color w:val="000000"/>
                  <w:sz w:val="20"/>
                  <w:szCs w:val="20"/>
                </w:rPr>
                <w:t>6</w:t>
              </w:r>
            </w:ins>
            <w:ins w:id="1275" w:author="DC Energy" w:date="2019-05-07T11:24:00Z">
              <w:del w:id="1276" w:author="DC Energy 080619" w:date="2019-08-06T13:07:00Z">
                <w:r w:rsidRPr="009C4E8D" w:rsidDel="00EE5C67">
                  <w:rPr>
                    <w:rFonts w:ascii="Arial" w:hAnsi="Arial" w:cs="Arial"/>
                    <w:color w:val="000000"/>
                    <w:sz w:val="20"/>
                    <w:szCs w:val="20"/>
                  </w:rPr>
                  <w:delText>79</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3D359FA9" w14:textId="77777777" w:rsidR="00577A93" w:rsidRPr="009C4E8D" w:rsidRDefault="00577A93" w:rsidP="00577A93">
            <w:pPr>
              <w:rPr>
                <w:ins w:id="1277" w:author="DC Energy" w:date="2019-05-07T11:24:00Z"/>
                <w:rFonts w:ascii="Arial" w:hAnsi="Arial" w:cs="Arial"/>
                <w:color w:val="000000"/>
                <w:sz w:val="20"/>
                <w:szCs w:val="20"/>
              </w:rPr>
            </w:pPr>
            <w:ins w:id="1278" w:author="DC Energy" w:date="2019-05-07T11:24:00Z">
              <w:r w:rsidRPr="009C4E8D">
                <w:rPr>
                  <w:rFonts w:ascii="Arial" w:hAnsi="Arial" w:cs="Arial"/>
                  <w:color w:val="000000"/>
                  <w:sz w:val="20"/>
                  <w:szCs w:val="20"/>
                </w:rPr>
                <w:t>PAREDES</w:t>
              </w:r>
            </w:ins>
          </w:p>
        </w:tc>
        <w:tc>
          <w:tcPr>
            <w:tcW w:w="868" w:type="dxa"/>
            <w:tcBorders>
              <w:top w:val="nil"/>
              <w:left w:val="nil"/>
              <w:bottom w:val="single" w:sz="4" w:space="0" w:color="auto"/>
              <w:right w:val="single" w:sz="4" w:space="0" w:color="auto"/>
            </w:tcBorders>
            <w:shd w:val="clear" w:color="auto" w:fill="auto"/>
            <w:noWrap/>
            <w:vAlign w:val="bottom"/>
            <w:hideMark/>
          </w:tcPr>
          <w:p w14:paraId="4D3AE7B1" w14:textId="77777777" w:rsidR="00577A93" w:rsidRPr="009C4E8D" w:rsidRDefault="00577A93" w:rsidP="00577A93">
            <w:pPr>
              <w:jc w:val="center"/>
              <w:rPr>
                <w:ins w:id="1279" w:author="DC Energy" w:date="2019-05-07T11:24:00Z"/>
                <w:rFonts w:ascii="Arial" w:hAnsi="Arial" w:cs="Arial"/>
                <w:color w:val="000000"/>
                <w:sz w:val="20"/>
                <w:szCs w:val="20"/>
              </w:rPr>
            </w:pPr>
            <w:ins w:id="1280"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67D74E36" w14:textId="77777777" w:rsidR="00577A93" w:rsidRPr="009C4E8D" w:rsidRDefault="00577A93" w:rsidP="00577A93">
            <w:pPr>
              <w:jc w:val="center"/>
              <w:rPr>
                <w:ins w:id="1281" w:author="DC Energy" w:date="2019-05-07T11:24:00Z"/>
                <w:rFonts w:ascii="Arial" w:hAnsi="Arial" w:cs="Arial"/>
                <w:color w:val="000000"/>
                <w:sz w:val="20"/>
                <w:szCs w:val="20"/>
              </w:rPr>
            </w:pPr>
            <w:ins w:id="1282" w:author="DC Energy" w:date="2019-05-07T11:24:00Z">
              <w:r w:rsidRPr="009C4E8D">
                <w:rPr>
                  <w:rFonts w:ascii="Arial" w:hAnsi="Arial" w:cs="Arial"/>
                  <w:color w:val="000000"/>
                  <w:sz w:val="20"/>
                  <w:szCs w:val="20"/>
                </w:rPr>
                <w:t>LRGV</w:t>
              </w:r>
            </w:ins>
          </w:p>
        </w:tc>
      </w:tr>
      <w:tr w:rsidR="00577A93" w14:paraId="2CED652C" w14:textId="77777777" w:rsidTr="00577A93">
        <w:trPr>
          <w:trHeight w:val="320"/>
          <w:ins w:id="1283"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D7B15A8" w14:textId="77777777" w:rsidR="00577A93" w:rsidRPr="009C4E8D" w:rsidRDefault="00577A93" w:rsidP="00577A93">
            <w:pPr>
              <w:jc w:val="right"/>
              <w:rPr>
                <w:ins w:id="1284" w:author="DC Energy" w:date="2019-05-07T11:24:00Z"/>
                <w:rFonts w:ascii="Arial" w:hAnsi="Arial" w:cs="Arial"/>
                <w:color w:val="000000"/>
                <w:sz w:val="20"/>
                <w:szCs w:val="20"/>
              </w:rPr>
            </w:pPr>
            <w:ins w:id="1285" w:author="DC Energy 080619" w:date="2019-08-06T13:07:00Z">
              <w:r>
                <w:rPr>
                  <w:rFonts w:ascii="Arial" w:hAnsi="Arial" w:cs="Arial"/>
                  <w:color w:val="000000"/>
                  <w:sz w:val="20"/>
                  <w:szCs w:val="20"/>
                </w:rPr>
                <w:t>2</w:t>
              </w:r>
            </w:ins>
            <w:ins w:id="1286" w:author="DC Energy 080619" w:date="2019-08-06T13:10:00Z">
              <w:r>
                <w:rPr>
                  <w:rFonts w:ascii="Arial" w:hAnsi="Arial" w:cs="Arial"/>
                  <w:color w:val="000000"/>
                  <w:sz w:val="20"/>
                  <w:szCs w:val="20"/>
                </w:rPr>
                <w:t>7</w:t>
              </w:r>
            </w:ins>
            <w:ins w:id="1287" w:author="DC Energy" w:date="2019-05-07T11:24:00Z">
              <w:del w:id="1288" w:author="DC Energy 080619" w:date="2019-08-06T13:07:00Z">
                <w:r w:rsidRPr="009C4E8D" w:rsidDel="00EE5C67">
                  <w:rPr>
                    <w:rFonts w:ascii="Arial" w:hAnsi="Arial" w:cs="Arial"/>
                    <w:color w:val="000000"/>
                    <w:sz w:val="20"/>
                    <w:szCs w:val="20"/>
                  </w:rPr>
                  <w:delText>80</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35FAAB9E" w14:textId="77777777" w:rsidR="00577A93" w:rsidRPr="009C4E8D" w:rsidRDefault="00577A93" w:rsidP="00577A93">
            <w:pPr>
              <w:rPr>
                <w:ins w:id="1289" w:author="DC Energy" w:date="2019-05-07T11:24:00Z"/>
                <w:rFonts w:ascii="Arial" w:hAnsi="Arial" w:cs="Arial"/>
                <w:color w:val="000000"/>
                <w:sz w:val="20"/>
                <w:szCs w:val="20"/>
              </w:rPr>
            </w:pPr>
            <w:ins w:id="1290" w:author="DC Energy" w:date="2019-05-07T11:24:00Z">
              <w:r w:rsidRPr="009C4E8D">
                <w:rPr>
                  <w:rFonts w:ascii="Arial" w:hAnsi="Arial" w:cs="Arial"/>
                  <w:color w:val="000000"/>
                  <w:sz w:val="20"/>
                  <w:szCs w:val="20"/>
                </w:rPr>
                <w:t>PHARMVEC</w:t>
              </w:r>
            </w:ins>
          </w:p>
        </w:tc>
        <w:tc>
          <w:tcPr>
            <w:tcW w:w="868" w:type="dxa"/>
            <w:tcBorders>
              <w:top w:val="nil"/>
              <w:left w:val="nil"/>
              <w:bottom w:val="single" w:sz="4" w:space="0" w:color="auto"/>
              <w:right w:val="single" w:sz="4" w:space="0" w:color="auto"/>
            </w:tcBorders>
            <w:shd w:val="clear" w:color="auto" w:fill="auto"/>
            <w:noWrap/>
            <w:vAlign w:val="bottom"/>
            <w:hideMark/>
          </w:tcPr>
          <w:p w14:paraId="6C96A137" w14:textId="77777777" w:rsidR="00577A93" w:rsidRPr="009C4E8D" w:rsidRDefault="00577A93" w:rsidP="00577A93">
            <w:pPr>
              <w:jc w:val="center"/>
              <w:rPr>
                <w:ins w:id="1291" w:author="DC Energy" w:date="2019-05-07T11:24:00Z"/>
                <w:rFonts w:ascii="Arial" w:hAnsi="Arial" w:cs="Arial"/>
                <w:color w:val="000000"/>
                <w:sz w:val="20"/>
                <w:szCs w:val="20"/>
              </w:rPr>
            </w:pPr>
            <w:ins w:id="1292"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69B3AC7F" w14:textId="77777777" w:rsidR="00577A93" w:rsidRPr="009C4E8D" w:rsidRDefault="00577A93" w:rsidP="00577A93">
            <w:pPr>
              <w:jc w:val="center"/>
              <w:rPr>
                <w:ins w:id="1293" w:author="DC Energy" w:date="2019-05-07T11:24:00Z"/>
                <w:rFonts w:ascii="Arial" w:hAnsi="Arial" w:cs="Arial"/>
                <w:color w:val="000000"/>
                <w:sz w:val="20"/>
                <w:szCs w:val="20"/>
              </w:rPr>
            </w:pPr>
            <w:ins w:id="1294" w:author="DC Energy" w:date="2019-05-07T11:24:00Z">
              <w:r w:rsidRPr="009C4E8D">
                <w:rPr>
                  <w:rFonts w:ascii="Arial" w:hAnsi="Arial" w:cs="Arial"/>
                  <w:color w:val="000000"/>
                  <w:sz w:val="20"/>
                  <w:szCs w:val="20"/>
                </w:rPr>
                <w:t>LRGV</w:t>
              </w:r>
            </w:ins>
          </w:p>
        </w:tc>
      </w:tr>
      <w:tr w:rsidR="00577A93" w14:paraId="4664A478" w14:textId="77777777" w:rsidTr="00577A93">
        <w:trPr>
          <w:trHeight w:val="320"/>
          <w:ins w:id="1295"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4F0514" w14:textId="77777777" w:rsidR="00577A93" w:rsidRPr="009C4E8D" w:rsidRDefault="00577A93" w:rsidP="00577A93">
            <w:pPr>
              <w:jc w:val="right"/>
              <w:rPr>
                <w:ins w:id="1296" w:author="DC Energy" w:date="2019-05-07T11:24:00Z"/>
                <w:rFonts w:ascii="Arial" w:hAnsi="Arial" w:cs="Arial"/>
                <w:color w:val="000000"/>
                <w:sz w:val="20"/>
                <w:szCs w:val="20"/>
              </w:rPr>
            </w:pPr>
            <w:ins w:id="1297" w:author="DC Energy 080619" w:date="2019-08-06T13:07:00Z">
              <w:r>
                <w:rPr>
                  <w:rFonts w:ascii="Arial" w:hAnsi="Arial" w:cs="Arial"/>
                  <w:color w:val="000000"/>
                  <w:sz w:val="20"/>
                  <w:szCs w:val="20"/>
                </w:rPr>
                <w:t>2</w:t>
              </w:r>
            </w:ins>
            <w:ins w:id="1298" w:author="DC Energy 080619" w:date="2019-08-06T13:10:00Z">
              <w:r>
                <w:rPr>
                  <w:rFonts w:ascii="Arial" w:hAnsi="Arial" w:cs="Arial"/>
                  <w:color w:val="000000"/>
                  <w:sz w:val="20"/>
                  <w:szCs w:val="20"/>
                </w:rPr>
                <w:t>8</w:t>
              </w:r>
            </w:ins>
            <w:ins w:id="1299" w:author="DC Energy" w:date="2019-05-07T11:24:00Z">
              <w:del w:id="1300" w:author="DC Energy 080619" w:date="2019-08-06T13:07:00Z">
                <w:r w:rsidRPr="009C4E8D" w:rsidDel="00EE5C67">
                  <w:rPr>
                    <w:rFonts w:ascii="Arial" w:hAnsi="Arial" w:cs="Arial"/>
                    <w:color w:val="000000"/>
                    <w:sz w:val="20"/>
                    <w:szCs w:val="20"/>
                  </w:rPr>
                  <w:delText>81</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34829DAB" w14:textId="77777777" w:rsidR="00577A93" w:rsidRPr="009C4E8D" w:rsidRDefault="00577A93" w:rsidP="00577A93">
            <w:pPr>
              <w:rPr>
                <w:ins w:id="1301" w:author="DC Energy" w:date="2019-05-07T11:24:00Z"/>
                <w:rFonts w:ascii="Arial" w:hAnsi="Arial" w:cs="Arial"/>
                <w:color w:val="000000"/>
                <w:sz w:val="20"/>
                <w:szCs w:val="20"/>
              </w:rPr>
            </w:pPr>
            <w:ins w:id="1302" w:author="DC Energy" w:date="2019-05-07T11:24:00Z">
              <w:r w:rsidRPr="009C4E8D">
                <w:rPr>
                  <w:rFonts w:ascii="Arial" w:hAnsi="Arial" w:cs="Arial"/>
                  <w:color w:val="000000"/>
                  <w:sz w:val="20"/>
                  <w:szCs w:val="20"/>
                </w:rPr>
                <w:t>PHARR</w:t>
              </w:r>
            </w:ins>
          </w:p>
        </w:tc>
        <w:tc>
          <w:tcPr>
            <w:tcW w:w="868" w:type="dxa"/>
            <w:tcBorders>
              <w:top w:val="nil"/>
              <w:left w:val="nil"/>
              <w:bottom w:val="single" w:sz="4" w:space="0" w:color="auto"/>
              <w:right w:val="single" w:sz="4" w:space="0" w:color="auto"/>
            </w:tcBorders>
            <w:shd w:val="clear" w:color="auto" w:fill="auto"/>
            <w:noWrap/>
            <w:vAlign w:val="bottom"/>
            <w:hideMark/>
          </w:tcPr>
          <w:p w14:paraId="11E774F4" w14:textId="77777777" w:rsidR="00577A93" w:rsidRPr="009C4E8D" w:rsidRDefault="00577A93" w:rsidP="00577A93">
            <w:pPr>
              <w:jc w:val="center"/>
              <w:rPr>
                <w:ins w:id="1303" w:author="DC Energy" w:date="2019-05-07T11:24:00Z"/>
                <w:rFonts w:ascii="Arial" w:hAnsi="Arial" w:cs="Arial"/>
                <w:color w:val="000000"/>
                <w:sz w:val="20"/>
                <w:szCs w:val="20"/>
              </w:rPr>
            </w:pPr>
            <w:ins w:id="1304"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777E6138" w14:textId="77777777" w:rsidR="00577A93" w:rsidRPr="009C4E8D" w:rsidRDefault="00577A93" w:rsidP="00577A93">
            <w:pPr>
              <w:jc w:val="center"/>
              <w:rPr>
                <w:ins w:id="1305" w:author="DC Energy" w:date="2019-05-07T11:24:00Z"/>
                <w:rFonts w:ascii="Arial" w:hAnsi="Arial" w:cs="Arial"/>
                <w:color w:val="000000"/>
                <w:sz w:val="20"/>
                <w:szCs w:val="20"/>
              </w:rPr>
            </w:pPr>
            <w:ins w:id="1306" w:author="DC Energy" w:date="2019-05-07T11:24:00Z">
              <w:r w:rsidRPr="009C4E8D">
                <w:rPr>
                  <w:rFonts w:ascii="Arial" w:hAnsi="Arial" w:cs="Arial"/>
                  <w:color w:val="000000"/>
                  <w:sz w:val="20"/>
                  <w:szCs w:val="20"/>
                </w:rPr>
                <w:t>LRGV</w:t>
              </w:r>
            </w:ins>
          </w:p>
        </w:tc>
      </w:tr>
      <w:tr w:rsidR="00577A93" w:rsidDel="00054558" w14:paraId="5D291393" w14:textId="77777777" w:rsidTr="00577A93">
        <w:trPr>
          <w:trHeight w:val="320"/>
          <w:ins w:id="1307" w:author="DC Energy" w:date="2019-05-07T11:24:00Z"/>
          <w:del w:id="1308" w:author="DC Energy 080619" w:date="2019-08-06T13:00: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E0664A4" w14:textId="77777777" w:rsidR="00577A93" w:rsidRPr="009C4E8D" w:rsidDel="00054558" w:rsidRDefault="00577A93" w:rsidP="00577A93">
            <w:pPr>
              <w:jc w:val="right"/>
              <w:rPr>
                <w:ins w:id="1309" w:author="DC Energy" w:date="2019-05-07T11:24:00Z"/>
                <w:del w:id="1310" w:author="DC Energy 080619" w:date="2019-08-06T13:00:00Z"/>
                <w:rFonts w:ascii="Arial" w:hAnsi="Arial" w:cs="Arial"/>
                <w:color w:val="000000"/>
                <w:sz w:val="20"/>
                <w:szCs w:val="20"/>
              </w:rPr>
            </w:pPr>
            <w:ins w:id="1311" w:author="DC Energy" w:date="2019-05-07T11:24:00Z">
              <w:del w:id="1312" w:author="DC Energy 080619" w:date="2019-08-06T13:00:00Z">
                <w:r w:rsidRPr="009C4E8D" w:rsidDel="00054558">
                  <w:rPr>
                    <w:rFonts w:ascii="Arial" w:hAnsi="Arial" w:cs="Arial"/>
                    <w:color w:val="000000"/>
                    <w:sz w:val="20"/>
                    <w:szCs w:val="20"/>
                  </w:rPr>
                  <w:delText>82</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764FA145" w14:textId="77777777" w:rsidR="00577A93" w:rsidRPr="009C4E8D" w:rsidDel="00054558" w:rsidRDefault="00577A93" w:rsidP="00577A93">
            <w:pPr>
              <w:rPr>
                <w:ins w:id="1313" w:author="DC Energy" w:date="2019-05-07T11:24:00Z"/>
                <w:del w:id="1314" w:author="DC Energy 080619" w:date="2019-08-06T13:00:00Z"/>
                <w:rFonts w:ascii="Arial" w:hAnsi="Arial" w:cs="Arial"/>
                <w:color w:val="000000"/>
                <w:sz w:val="20"/>
                <w:szCs w:val="20"/>
              </w:rPr>
            </w:pPr>
            <w:ins w:id="1315" w:author="DC Energy" w:date="2019-05-07T11:24:00Z">
              <w:del w:id="1316" w:author="DC Energy 080619" w:date="2019-08-06T13:00:00Z">
                <w:r w:rsidRPr="009C4E8D" w:rsidDel="00054558">
                  <w:rPr>
                    <w:rFonts w:ascii="Arial" w:hAnsi="Arial" w:cs="Arial"/>
                    <w:color w:val="000000"/>
                    <w:sz w:val="20"/>
                    <w:szCs w:val="20"/>
                  </w:rPr>
                  <w:delText>PHARRSVC</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67EACF06" w14:textId="77777777" w:rsidR="00577A93" w:rsidRPr="009C4E8D" w:rsidDel="00054558" w:rsidRDefault="00577A93" w:rsidP="00577A93">
            <w:pPr>
              <w:jc w:val="center"/>
              <w:rPr>
                <w:ins w:id="1317" w:author="DC Energy" w:date="2019-05-07T11:24:00Z"/>
                <w:del w:id="1318" w:author="DC Energy 080619" w:date="2019-08-06T13:00:00Z"/>
                <w:rFonts w:ascii="Arial" w:hAnsi="Arial" w:cs="Arial"/>
                <w:color w:val="000000"/>
                <w:sz w:val="20"/>
                <w:szCs w:val="20"/>
              </w:rPr>
            </w:pPr>
            <w:ins w:id="1319" w:author="DC Energy" w:date="2019-05-07T11:24:00Z">
              <w:del w:id="1320" w:author="DC Energy 080619" w:date="2019-08-06T13:00: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3614F5DE" w14:textId="77777777" w:rsidR="00577A93" w:rsidRPr="009C4E8D" w:rsidDel="00054558" w:rsidRDefault="00577A93" w:rsidP="00577A93">
            <w:pPr>
              <w:jc w:val="center"/>
              <w:rPr>
                <w:ins w:id="1321" w:author="DC Energy" w:date="2019-05-07T11:24:00Z"/>
                <w:del w:id="1322" w:author="DC Energy 080619" w:date="2019-08-06T13:00:00Z"/>
                <w:rFonts w:ascii="Arial" w:hAnsi="Arial" w:cs="Arial"/>
                <w:color w:val="000000"/>
                <w:sz w:val="20"/>
                <w:szCs w:val="20"/>
              </w:rPr>
            </w:pPr>
            <w:ins w:id="1323" w:author="DC Energy" w:date="2019-05-07T11:24:00Z">
              <w:del w:id="1324" w:author="DC Energy 080619" w:date="2019-08-06T13:00:00Z">
                <w:r w:rsidRPr="009C4E8D" w:rsidDel="00054558">
                  <w:rPr>
                    <w:rFonts w:ascii="Arial" w:hAnsi="Arial" w:cs="Arial"/>
                    <w:color w:val="000000"/>
                    <w:sz w:val="20"/>
                    <w:szCs w:val="20"/>
                  </w:rPr>
                  <w:delText>LRGV</w:delText>
                </w:r>
              </w:del>
            </w:ins>
          </w:p>
        </w:tc>
      </w:tr>
      <w:tr w:rsidR="00577A93" w:rsidDel="00054558" w14:paraId="7C00599A" w14:textId="77777777" w:rsidTr="00577A93">
        <w:trPr>
          <w:trHeight w:val="320"/>
          <w:ins w:id="1325" w:author="DC Energy" w:date="2019-05-07T11:24:00Z"/>
          <w:del w:id="1326" w:author="DC Energy 080619" w:date="2019-08-06T13:00: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E0C4A6" w14:textId="77777777" w:rsidR="00577A93" w:rsidRPr="009C4E8D" w:rsidDel="00054558" w:rsidRDefault="00577A93" w:rsidP="00577A93">
            <w:pPr>
              <w:jc w:val="right"/>
              <w:rPr>
                <w:ins w:id="1327" w:author="DC Energy" w:date="2019-05-07T11:24:00Z"/>
                <w:del w:id="1328" w:author="DC Energy 080619" w:date="2019-08-06T13:00:00Z"/>
                <w:rFonts w:ascii="Arial" w:hAnsi="Arial" w:cs="Arial"/>
                <w:color w:val="000000"/>
                <w:sz w:val="20"/>
                <w:szCs w:val="20"/>
              </w:rPr>
            </w:pPr>
            <w:ins w:id="1329" w:author="DC Energy" w:date="2019-05-07T11:24:00Z">
              <w:del w:id="1330" w:author="DC Energy 080619" w:date="2019-08-06T13:00:00Z">
                <w:r w:rsidRPr="009C4E8D" w:rsidDel="00054558">
                  <w:rPr>
                    <w:rFonts w:ascii="Arial" w:hAnsi="Arial" w:cs="Arial"/>
                    <w:color w:val="000000"/>
                    <w:sz w:val="20"/>
                    <w:szCs w:val="20"/>
                  </w:rPr>
                  <w:delText>83</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48E4CA67" w14:textId="77777777" w:rsidR="00577A93" w:rsidRPr="009C4E8D" w:rsidDel="00054558" w:rsidRDefault="00577A93" w:rsidP="00577A93">
            <w:pPr>
              <w:rPr>
                <w:ins w:id="1331" w:author="DC Energy" w:date="2019-05-07T11:24:00Z"/>
                <w:del w:id="1332" w:author="DC Energy 080619" w:date="2019-08-06T13:00:00Z"/>
                <w:rFonts w:ascii="Arial" w:hAnsi="Arial" w:cs="Arial"/>
                <w:color w:val="000000"/>
                <w:sz w:val="20"/>
                <w:szCs w:val="20"/>
              </w:rPr>
            </w:pPr>
            <w:ins w:id="1333" w:author="DC Energy" w:date="2019-05-07T11:24:00Z">
              <w:del w:id="1334" w:author="DC Energy 080619" w:date="2019-08-06T13:00:00Z">
                <w:r w:rsidRPr="009C4E8D" w:rsidDel="00054558">
                  <w:rPr>
                    <w:rFonts w:ascii="Arial" w:hAnsi="Arial" w:cs="Arial"/>
                    <w:color w:val="000000"/>
                    <w:sz w:val="20"/>
                    <w:szCs w:val="20"/>
                  </w:rPr>
                  <w:delText>PLMHSTT1</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0C35B0CE" w14:textId="77777777" w:rsidR="00577A93" w:rsidRPr="009C4E8D" w:rsidDel="00054558" w:rsidRDefault="00577A93" w:rsidP="00577A93">
            <w:pPr>
              <w:jc w:val="center"/>
              <w:rPr>
                <w:ins w:id="1335" w:author="DC Energy" w:date="2019-05-07T11:24:00Z"/>
                <w:del w:id="1336" w:author="DC Energy 080619" w:date="2019-08-06T13:00:00Z"/>
                <w:rFonts w:ascii="Arial" w:hAnsi="Arial" w:cs="Arial"/>
                <w:color w:val="000000"/>
                <w:sz w:val="20"/>
                <w:szCs w:val="20"/>
              </w:rPr>
            </w:pPr>
            <w:ins w:id="1337" w:author="DC Energy" w:date="2019-05-07T11:24:00Z">
              <w:del w:id="1338" w:author="DC Energy 080619" w:date="2019-08-06T13:00: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02CC8B15" w14:textId="77777777" w:rsidR="00577A93" w:rsidRPr="009C4E8D" w:rsidDel="00054558" w:rsidRDefault="00577A93" w:rsidP="00577A93">
            <w:pPr>
              <w:jc w:val="center"/>
              <w:rPr>
                <w:ins w:id="1339" w:author="DC Energy" w:date="2019-05-07T11:24:00Z"/>
                <w:del w:id="1340" w:author="DC Energy 080619" w:date="2019-08-06T13:00:00Z"/>
                <w:rFonts w:ascii="Arial" w:hAnsi="Arial" w:cs="Arial"/>
                <w:color w:val="000000"/>
                <w:sz w:val="20"/>
                <w:szCs w:val="20"/>
              </w:rPr>
            </w:pPr>
            <w:ins w:id="1341" w:author="DC Energy" w:date="2019-05-07T11:24:00Z">
              <w:del w:id="1342" w:author="DC Energy 080619" w:date="2019-08-06T13:00:00Z">
                <w:r w:rsidRPr="009C4E8D" w:rsidDel="00054558">
                  <w:rPr>
                    <w:rFonts w:ascii="Arial" w:hAnsi="Arial" w:cs="Arial"/>
                    <w:color w:val="000000"/>
                    <w:sz w:val="20"/>
                    <w:szCs w:val="20"/>
                  </w:rPr>
                  <w:delText>LRGV</w:delText>
                </w:r>
              </w:del>
            </w:ins>
          </w:p>
        </w:tc>
      </w:tr>
      <w:tr w:rsidR="00577A93" w:rsidDel="00054558" w14:paraId="47891295" w14:textId="77777777" w:rsidTr="00577A93">
        <w:trPr>
          <w:trHeight w:val="320"/>
          <w:ins w:id="1343" w:author="DC Energy" w:date="2019-05-07T11:24:00Z"/>
          <w:del w:id="1344" w:author="DC Energy 080619" w:date="2019-08-06T13:01: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47A52E6" w14:textId="77777777" w:rsidR="00577A93" w:rsidRPr="009C4E8D" w:rsidDel="00054558" w:rsidRDefault="00577A93" w:rsidP="00577A93">
            <w:pPr>
              <w:jc w:val="right"/>
              <w:rPr>
                <w:ins w:id="1345" w:author="DC Energy" w:date="2019-05-07T11:24:00Z"/>
                <w:del w:id="1346" w:author="DC Energy 080619" w:date="2019-08-06T13:01:00Z"/>
                <w:rFonts w:ascii="Arial" w:hAnsi="Arial" w:cs="Arial"/>
                <w:color w:val="000000"/>
                <w:sz w:val="20"/>
                <w:szCs w:val="20"/>
              </w:rPr>
            </w:pPr>
            <w:ins w:id="1347" w:author="DC Energy" w:date="2019-05-07T11:24:00Z">
              <w:del w:id="1348" w:author="DC Energy 080619" w:date="2019-08-06T13:01:00Z">
                <w:r w:rsidRPr="009C4E8D" w:rsidDel="00054558">
                  <w:rPr>
                    <w:rFonts w:ascii="Arial" w:hAnsi="Arial" w:cs="Arial"/>
                    <w:color w:val="000000"/>
                    <w:sz w:val="20"/>
                    <w:szCs w:val="20"/>
                  </w:rPr>
                  <w:delText>84</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53CB05F7" w14:textId="77777777" w:rsidR="00577A93" w:rsidRPr="009C4E8D" w:rsidDel="00054558" w:rsidRDefault="00577A93" w:rsidP="00577A93">
            <w:pPr>
              <w:rPr>
                <w:ins w:id="1349" w:author="DC Energy" w:date="2019-05-07T11:24:00Z"/>
                <w:del w:id="1350" w:author="DC Energy 080619" w:date="2019-08-06T13:01:00Z"/>
                <w:rFonts w:ascii="Arial" w:hAnsi="Arial" w:cs="Arial"/>
                <w:color w:val="000000"/>
                <w:sz w:val="20"/>
                <w:szCs w:val="20"/>
              </w:rPr>
            </w:pPr>
            <w:ins w:id="1351" w:author="DC Energy" w:date="2019-05-07T11:24:00Z">
              <w:del w:id="1352" w:author="DC Energy 080619" w:date="2019-08-06T13:01:00Z">
                <w:r w:rsidRPr="009C4E8D" w:rsidDel="00054558">
                  <w:rPr>
                    <w:rFonts w:ascii="Arial" w:hAnsi="Arial" w:cs="Arial"/>
                    <w:color w:val="000000"/>
                    <w:sz w:val="20"/>
                    <w:szCs w:val="20"/>
                  </w:rPr>
                  <w:delText>POLK_AVE</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2EB0A85A" w14:textId="77777777" w:rsidR="00577A93" w:rsidRPr="009C4E8D" w:rsidDel="00054558" w:rsidRDefault="00577A93" w:rsidP="00577A93">
            <w:pPr>
              <w:jc w:val="center"/>
              <w:rPr>
                <w:ins w:id="1353" w:author="DC Energy" w:date="2019-05-07T11:24:00Z"/>
                <w:del w:id="1354" w:author="DC Energy 080619" w:date="2019-08-06T13:01:00Z"/>
                <w:rFonts w:ascii="Arial" w:hAnsi="Arial" w:cs="Arial"/>
                <w:color w:val="000000"/>
                <w:sz w:val="20"/>
                <w:szCs w:val="20"/>
              </w:rPr>
            </w:pPr>
            <w:ins w:id="1355" w:author="DC Energy" w:date="2019-05-07T11:24:00Z">
              <w:del w:id="1356" w:author="DC Energy 080619" w:date="2019-08-06T13:01: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4A375372" w14:textId="77777777" w:rsidR="00577A93" w:rsidRPr="009C4E8D" w:rsidDel="00054558" w:rsidRDefault="00577A93" w:rsidP="00577A93">
            <w:pPr>
              <w:jc w:val="center"/>
              <w:rPr>
                <w:ins w:id="1357" w:author="DC Energy" w:date="2019-05-07T11:24:00Z"/>
                <w:del w:id="1358" w:author="DC Energy 080619" w:date="2019-08-06T13:01:00Z"/>
                <w:rFonts w:ascii="Arial" w:hAnsi="Arial" w:cs="Arial"/>
                <w:color w:val="000000"/>
                <w:sz w:val="20"/>
                <w:szCs w:val="20"/>
              </w:rPr>
            </w:pPr>
            <w:ins w:id="1359" w:author="DC Energy" w:date="2019-05-07T11:24:00Z">
              <w:del w:id="1360" w:author="DC Energy 080619" w:date="2019-08-06T13:01:00Z">
                <w:r w:rsidRPr="009C4E8D" w:rsidDel="00054558">
                  <w:rPr>
                    <w:rFonts w:ascii="Arial" w:hAnsi="Arial" w:cs="Arial"/>
                    <w:color w:val="000000"/>
                    <w:sz w:val="20"/>
                    <w:szCs w:val="20"/>
                  </w:rPr>
                  <w:delText>LRGV</w:delText>
                </w:r>
              </w:del>
            </w:ins>
          </w:p>
        </w:tc>
      </w:tr>
      <w:tr w:rsidR="00577A93" w14:paraId="093B5CA4" w14:textId="77777777" w:rsidTr="00577A93">
        <w:trPr>
          <w:trHeight w:val="320"/>
          <w:ins w:id="1361"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09AB39F" w14:textId="77777777" w:rsidR="00577A93" w:rsidRPr="009C4E8D" w:rsidRDefault="00577A93" w:rsidP="00577A93">
            <w:pPr>
              <w:jc w:val="right"/>
              <w:rPr>
                <w:ins w:id="1362" w:author="DC Energy" w:date="2019-05-07T11:24:00Z"/>
                <w:rFonts w:ascii="Arial" w:hAnsi="Arial" w:cs="Arial"/>
                <w:color w:val="000000"/>
                <w:sz w:val="20"/>
                <w:szCs w:val="20"/>
              </w:rPr>
            </w:pPr>
            <w:ins w:id="1363" w:author="DC Energy 080619" w:date="2019-08-06T13:10:00Z">
              <w:r>
                <w:rPr>
                  <w:rFonts w:ascii="Arial" w:hAnsi="Arial" w:cs="Arial"/>
                  <w:color w:val="000000"/>
                  <w:sz w:val="20"/>
                  <w:szCs w:val="20"/>
                </w:rPr>
                <w:t>29</w:t>
              </w:r>
            </w:ins>
            <w:ins w:id="1364" w:author="DC Energy" w:date="2019-05-07T11:24:00Z">
              <w:del w:id="1365" w:author="DC Energy 080619" w:date="2019-08-06T13:07:00Z">
                <w:r w:rsidRPr="009C4E8D" w:rsidDel="00EE5C67">
                  <w:rPr>
                    <w:rFonts w:ascii="Arial" w:hAnsi="Arial" w:cs="Arial"/>
                    <w:color w:val="000000"/>
                    <w:sz w:val="20"/>
                    <w:szCs w:val="20"/>
                  </w:rPr>
                  <w:delText>85</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79E9BE43" w14:textId="77777777" w:rsidR="00577A93" w:rsidRPr="009C4E8D" w:rsidRDefault="00577A93" w:rsidP="00577A93">
            <w:pPr>
              <w:rPr>
                <w:ins w:id="1366" w:author="DC Energy" w:date="2019-05-07T11:24:00Z"/>
                <w:rFonts w:ascii="Arial" w:hAnsi="Arial" w:cs="Arial"/>
                <w:color w:val="000000"/>
                <w:sz w:val="20"/>
                <w:szCs w:val="20"/>
              </w:rPr>
            </w:pPr>
            <w:ins w:id="1367" w:author="DC Energy" w:date="2019-05-07T11:24:00Z">
              <w:r w:rsidRPr="009C4E8D">
                <w:rPr>
                  <w:rFonts w:ascii="Arial" w:hAnsi="Arial" w:cs="Arial"/>
                  <w:color w:val="000000"/>
                  <w:sz w:val="20"/>
                  <w:szCs w:val="20"/>
                </w:rPr>
                <w:t>PRICE_RD</w:t>
              </w:r>
            </w:ins>
          </w:p>
        </w:tc>
        <w:tc>
          <w:tcPr>
            <w:tcW w:w="868" w:type="dxa"/>
            <w:tcBorders>
              <w:top w:val="nil"/>
              <w:left w:val="nil"/>
              <w:bottom w:val="single" w:sz="4" w:space="0" w:color="auto"/>
              <w:right w:val="single" w:sz="4" w:space="0" w:color="auto"/>
            </w:tcBorders>
            <w:shd w:val="clear" w:color="auto" w:fill="auto"/>
            <w:noWrap/>
            <w:vAlign w:val="bottom"/>
            <w:hideMark/>
          </w:tcPr>
          <w:p w14:paraId="173518F0" w14:textId="77777777" w:rsidR="00577A93" w:rsidRPr="009C4E8D" w:rsidRDefault="00577A93" w:rsidP="00577A93">
            <w:pPr>
              <w:jc w:val="center"/>
              <w:rPr>
                <w:ins w:id="1368" w:author="DC Energy" w:date="2019-05-07T11:24:00Z"/>
                <w:rFonts w:ascii="Arial" w:hAnsi="Arial" w:cs="Arial"/>
                <w:color w:val="000000"/>
                <w:sz w:val="20"/>
                <w:szCs w:val="20"/>
              </w:rPr>
            </w:pPr>
            <w:ins w:id="1369"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6B0A67C2" w14:textId="77777777" w:rsidR="00577A93" w:rsidRPr="009C4E8D" w:rsidRDefault="00577A93" w:rsidP="00577A93">
            <w:pPr>
              <w:jc w:val="center"/>
              <w:rPr>
                <w:ins w:id="1370" w:author="DC Energy" w:date="2019-05-07T11:24:00Z"/>
                <w:rFonts w:ascii="Arial" w:hAnsi="Arial" w:cs="Arial"/>
                <w:color w:val="000000"/>
                <w:sz w:val="20"/>
                <w:szCs w:val="20"/>
              </w:rPr>
            </w:pPr>
            <w:ins w:id="1371" w:author="DC Energy" w:date="2019-05-07T11:24:00Z">
              <w:r w:rsidRPr="009C4E8D">
                <w:rPr>
                  <w:rFonts w:ascii="Arial" w:hAnsi="Arial" w:cs="Arial"/>
                  <w:color w:val="000000"/>
                  <w:sz w:val="20"/>
                  <w:szCs w:val="20"/>
                </w:rPr>
                <w:t>LRGV</w:t>
              </w:r>
            </w:ins>
          </w:p>
        </w:tc>
      </w:tr>
      <w:tr w:rsidR="00577A93" w14:paraId="09178418" w14:textId="77777777" w:rsidTr="00577A93">
        <w:trPr>
          <w:trHeight w:val="320"/>
          <w:ins w:id="1372"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55DA711" w14:textId="77777777" w:rsidR="00577A93" w:rsidRPr="009C4E8D" w:rsidRDefault="00577A93" w:rsidP="00577A93">
            <w:pPr>
              <w:jc w:val="right"/>
              <w:rPr>
                <w:ins w:id="1373" w:author="DC Energy" w:date="2019-05-07T11:24:00Z"/>
                <w:rFonts w:ascii="Arial" w:hAnsi="Arial" w:cs="Arial"/>
                <w:color w:val="000000"/>
                <w:sz w:val="20"/>
                <w:szCs w:val="20"/>
              </w:rPr>
            </w:pPr>
            <w:ins w:id="1374" w:author="DC Energy 080619" w:date="2019-08-06T13:07:00Z">
              <w:r>
                <w:rPr>
                  <w:rFonts w:ascii="Arial" w:hAnsi="Arial" w:cs="Arial"/>
                  <w:color w:val="000000"/>
                  <w:sz w:val="20"/>
                  <w:szCs w:val="20"/>
                </w:rPr>
                <w:t>3</w:t>
              </w:r>
            </w:ins>
            <w:ins w:id="1375" w:author="DC Energy 080619" w:date="2019-08-06T13:10:00Z">
              <w:r>
                <w:rPr>
                  <w:rFonts w:ascii="Arial" w:hAnsi="Arial" w:cs="Arial"/>
                  <w:color w:val="000000"/>
                  <w:sz w:val="20"/>
                  <w:szCs w:val="20"/>
                </w:rPr>
                <w:t>0</w:t>
              </w:r>
            </w:ins>
            <w:ins w:id="1376" w:author="DC Energy" w:date="2019-05-07T11:24:00Z">
              <w:del w:id="1377" w:author="DC Energy 080619" w:date="2019-08-06T13:07:00Z">
                <w:r w:rsidRPr="009C4E8D" w:rsidDel="00EE5C67">
                  <w:rPr>
                    <w:rFonts w:ascii="Arial" w:hAnsi="Arial" w:cs="Arial"/>
                    <w:color w:val="000000"/>
                    <w:sz w:val="20"/>
                    <w:szCs w:val="20"/>
                  </w:rPr>
                  <w:delText>86</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34DF0673" w14:textId="77777777" w:rsidR="00577A93" w:rsidRPr="009C4E8D" w:rsidRDefault="00577A93" w:rsidP="00577A93">
            <w:pPr>
              <w:rPr>
                <w:ins w:id="1378" w:author="DC Energy" w:date="2019-05-07T11:24:00Z"/>
                <w:rFonts w:ascii="Arial" w:hAnsi="Arial" w:cs="Arial"/>
                <w:color w:val="000000"/>
                <w:sz w:val="20"/>
                <w:szCs w:val="20"/>
              </w:rPr>
            </w:pPr>
            <w:ins w:id="1379" w:author="DC Energy" w:date="2019-05-07T11:24:00Z">
              <w:r w:rsidRPr="009C4E8D">
                <w:rPr>
                  <w:rFonts w:ascii="Arial" w:hAnsi="Arial" w:cs="Arial"/>
                  <w:color w:val="000000"/>
                  <w:sz w:val="20"/>
                  <w:szCs w:val="20"/>
                </w:rPr>
                <w:t>RAILROAD</w:t>
              </w:r>
            </w:ins>
          </w:p>
        </w:tc>
        <w:tc>
          <w:tcPr>
            <w:tcW w:w="868" w:type="dxa"/>
            <w:tcBorders>
              <w:top w:val="nil"/>
              <w:left w:val="nil"/>
              <w:bottom w:val="single" w:sz="4" w:space="0" w:color="auto"/>
              <w:right w:val="single" w:sz="4" w:space="0" w:color="auto"/>
            </w:tcBorders>
            <w:shd w:val="clear" w:color="auto" w:fill="auto"/>
            <w:noWrap/>
            <w:vAlign w:val="bottom"/>
            <w:hideMark/>
          </w:tcPr>
          <w:p w14:paraId="6B074A5C" w14:textId="77777777" w:rsidR="00577A93" w:rsidRPr="009C4E8D" w:rsidRDefault="00577A93" w:rsidP="00577A93">
            <w:pPr>
              <w:jc w:val="center"/>
              <w:rPr>
                <w:ins w:id="1380" w:author="DC Energy" w:date="2019-05-07T11:24:00Z"/>
                <w:rFonts w:ascii="Arial" w:hAnsi="Arial" w:cs="Arial"/>
                <w:color w:val="000000"/>
                <w:sz w:val="20"/>
                <w:szCs w:val="20"/>
              </w:rPr>
            </w:pPr>
            <w:ins w:id="1381"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11BC8A6F" w14:textId="77777777" w:rsidR="00577A93" w:rsidRPr="009C4E8D" w:rsidRDefault="00577A93" w:rsidP="00577A93">
            <w:pPr>
              <w:jc w:val="center"/>
              <w:rPr>
                <w:ins w:id="1382" w:author="DC Energy" w:date="2019-05-07T11:24:00Z"/>
                <w:rFonts w:ascii="Arial" w:hAnsi="Arial" w:cs="Arial"/>
                <w:color w:val="000000"/>
                <w:sz w:val="20"/>
                <w:szCs w:val="20"/>
              </w:rPr>
            </w:pPr>
            <w:ins w:id="1383" w:author="DC Energy" w:date="2019-05-07T11:24:00Z">
              <w:r w:rsidRPr="009C4E8D">
                <w:rPr>
                  <w:rFonts w:ascii="Arial" w:hAnsi="Arial" w:cs="Arial"/>
                  <w:color w:val="000000"/>
                  <w:sz w:val="20"/>
                  <w:szCs w:val="20"/>
                </w:rPr>
                <w:t>LRGV</w:t>
              </w:r>
            </w:ins>
          </w:p>
        </w:tc>
      </w:tr>
      <w:tr w:rsidR="00577A93" w14:paraId="5FE94672" w14:textId="77777777" w:rsidTr="00577A93">
        <w:trPr>
          <w:trHeight w:val="320"/>
          <w:ins w:id="1384"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6332FEF" w14:textId="77777777" w:rsidR="00577A93" w:rsidRPr="009C4E8D" w:rsidRDefault="00577A93" w:rsidP="00577A93">
            <w:pPr>
              <w:jc w:val="right"/>
              <w:rPr>
                <w:ins w:id="1385" w:author="DC Energy" w:date="2019-05-07T11:24:00Z"/>
                <w:rFonts w:ascii="Arial" w:hAnsi="Arial" w:cs="Arial"/>
                <w:color w:val="000000"/>
                <w:sz w:val="20"/>
                <w:szCs w:val="20"/>
              </w:rPr>
            </w:pPr>
            <w:ins w:id="1386" w:author="DC Energy 080619" w:date="2019-08-06T13:07:00Z">
              <w:r>
                <w:rPr>
                  <w:rFonts w:ascii="Arial" w:hAnsi="Arial" w:cs="Arial"/>
                  <w:color w:val="000000"/>
                  <w:sz w:val="20"/>
                  <w:szCs w:val="20"/>
                </w:rPr>
                <w:t>3</w:t>
              </w:r>
            </w:ins>
            <w:ins w:id="1387" w:author="DC Energy 080619" w:date="2019-08-06T13:10:00Z">
              <w:r>
                <w:rPr>
                  <w:rFonts w:ascii="Arial" w:hAnsi="Arial" w:cs="Arial"/>
                  <w:color w:val="000000"/>
                  <w:sz w:val="20"/>
                  <w:szCs w:val="20"/>
                </w:rPr>
                <w:t>1</w:t>
              </w:r>
            </w:ins>
            <w:ins w:id="1388" w:author="DC Energy" w:date="2019-05-07T11:24:00Z">
              <w:del w:id="1389" w:author="DC Energy 080619" w:date="2019-08-06T13:07:00Z">
                <w:r w:rsidRPr="009C4E8D" w:rsidDel="00EE5C67">
                  <w:rPr>
                    <w:rFonts w:ascii="Arial" w:hAnsi="Arial" w:cs="Arial"/>
                    <w:color w:val="000000"/>
                    <w:sz w:val="20"/>
                    <w:szCs w:val="20"/>
                  </w:rPr>
                  <w:delText>87</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54C2CBE6" w14:textId="77777777" w:rsidR="00577A93" w:rsidRPr="009C4E8D" w:rsidRDefault="00577A93" w:rsidP="00577A93">
            <w:pPr>
              <w:rPr>
                <w:ins w:id="1390" w:author="DC Energy" w:date="2019-05-07T11:24:00Z"/>
                <w:rFonts w:ascii="Arial" w:hAnsi="Arial" w:cs="Arial"/>
                <w:color w:val="000000"/>
                <w:sz w:val="20"/>
                <w:szCs w:val="20"/>
              </w:rPr>
            </w:pPr>
            <w:ins w:id="1391" w:author="DC Energy" w:date="2019-05-07T11:24:00Z">
              <w:r w:rsidRPr="009C4E8D">
                <w:rPr>
                  <w:rFonts w:ascii="Arial" w:hAnsi="Arial" w:cs="Arial"/>
                  <w:color w:val="000000"/>
                  <w:sz w:val="20"/>
                  <w:szCs w:val="20"/>
                </w:rPr>
                <w:t>RAYMND2</w:t>
              </w:r>
            </w:ins>
          </w:p>
        </w:tc>
        <w:tc>
          <w:tcPr>
            <w:tcW w:w="868" w:type="dxa"/>
            <w:tcBorders>
              <w:top w:val="nil"/>
              <w:left w:val="nil"/>
              <w:bottom w:val="single" w:sz="4" w:space="0" w:color="auto"/>
              <w:right w:val="single" w:sz="4" w:space="0" w:color="auto"/>
            </w:tcBorders>
            <w:shd w:val="clear" w:color="auto" w:fill="auto"/>
            <w:noWrap/>
            <w:vAlign w:val="bottom"/>
            <w:hideMark/>
          </w:tcPr>
          <w:p w14:paraId="50151BDB" w14:textId="77777777" w:rsidR="00577A93" w:rsidRPr="009C4E8D" w:rsidRDefault="00577A93" w:rsidP="00577A93">
            <w:pPr>
              <w:jc w:val="center"/>
              <w:rPr>
                <w:ins w:id="1392" w:author="DC Energy" w:date="2019-05-07T11:24:00Z"/>
                <w:rFonts w:ascii="Arial" w:hAnsi="Arial" w:cs="Arial"/>
                <w:color w:val="000000"/>
                <w:sz w:val="20"/>
                <w:szCs w:val="20"/>
              </w:rPr>
            </w:pPr>
            <w:ins w:id="1393"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4DA9093" w14:textId="77777777" w:rsidR="00577A93" w:rsidRPr="009C4E8D" w:rsidRDefault="00577A93" w:rsidP="00577A93">
            <w:pPr>
              <w:jc w:val="center"/>
              <w:rPr>
                <w:ins w:id="1394" w:author="DC Energy" w:date="2019-05-07T11:24:00Z"/>
                <w:rFonts w:ascii="Arial" w:hAnsi="Arial" w:cs="Arial"/>
                <w:color w:val="000000"/>
                <w:sz w:val="20"/>
                <w:szCs w:val="20"/>
              </w:rPr>
            </w:pPr>
            <w:ins w:id="1395" w:author="DC Energy" w:date="2019-05-07T11:24:00Z">
              <w:r w:rsidRPr="009C4E8D">
                <w:rPr>
                  <w:rFonts w:ascii="Arial" w:hAnsi="Arial" w:cs="Arial"/>
                  <w:color w:val="000000"/>
                  <w:sz w:val="20"/>
                  <w:szCs w:val="20"/>
                </w:rPr>
                <w:t>LRGV</w:t>
              </w:r>
            </w:ins>
          </w:p>
        </w:tc>
      </w:tr>
      <w:tr w:rsidR="00577A93" w:rsidDel="00054558" w14:paraId="279809ED" w14:textId="77777777" w:rsidTr="00577A93">
        <w:trPr>
          <w:trHeight w:val="320"/>
          <w:ins w:id="1396" w:author="DC Energy" w:date="2019-05-07T11:24:00Z"/>
          <w:del w:id="1397" w:author="DC Energy 080619" w:date="2019-08-06T13:01: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3406499" w14:textId="77777777" w:rsidR="00577A93" w:rsidRPr="009C4E8D" w:rsidDel="00054558" w:rsidRDefault="00577A93" w:rsidP="00577A93">
            <w:pPr>
              <w:jc w:val="right"/>
              <w:rPr>
                <w:ins w:id="1398" w:author="DC Energy" w:date="2019-05-07T11:24:00Z"/>
                <w:del w:id="1399" w:author="DC Energy 080619" w:date="2019-08-06T13:01:00Z"/>
                <w:rFonts w:ascii="Arial" w:hAnsi="Arial" w:cs="Arial"/>
                <w:color w:val="000000"/>
                <w:sz w:val="20"/>
                <w:szCs w:val="20"/>
              </w:rPr>
            </w:pPr>
            <w:ins w:id="1400" w:author="DC Energy" w:date="2019-05-07T11:24:00Z">
              <w:del w:id="1401" w:author="DC Energy 080619" w:date="2019-08-06T13:01:00Z">
                <w:r w:rsidRPr="009C4E8D" w:rsidDel="00054558">
                  <w:rPr>
                    <w:rFonts w:ascii="Arial" w:hAnsi="Arial" w:cs="Arial"/>
                    <w:color w:val="000000"/>
                    <w:sz w:val="20"/>
                    <w:szCs w:val="20"/>
                  </w:rPr>
                  <w:delText>88</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8600B9D" w14:textId="77777777" w:rsidR="00577A93" w:rsidRPr="009C4E8D" w:rsidDel="00054558" w:rsidRDefault="00577A93" w:rsidP="00577A93">
            <w:pPr>
              <w:rPr>
                <w:ins w:id="1402" w:author="DC Energy" w:date="2019-05-07T11:24:00Z"/>
                <w:del w:id="1403" w:author="DC Energy 080619" w:date="2019-08-06T13:01:00Z"/>
                <w:rFonts w:ascii="Arial" w:hAnsi="Arial" w:cs="Arial"/>
                <w:color w:val="000000"/>
                <w:sz w:val="20"/>
                <w:szCs w:val="20"/>
              </w:rPr>
            </w:pPr>
            <w:ins w:id="1404" w:author="DC Energy" w:date="2019-05-07T11:24:00Z">
              <w:del w:id="1405" w:author="DC Energy 080619" w:date="2019-08-06T13:01:00Z">
                <w:r w:rsidRPr="009C4E8D" w:rsidDel="00054558">
                  <w:rPr>
                    <w:rFonts w:ascii="Arial" w:hAnsi="Arial" w:cs="Arial"/>
                    <w:color w:val="000000"/>
                    <w:sz w:val="20"/>
                    <w:szCs w:val="20"/>
                  </w:rPr>
                  <w:delText>REDFISH</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07AA4B33" w14:textId="77777777" w:rsidR="00577A93" w:rsidRPr="009C4E8D" w:rsidDel="00054558" w:rsidRDefault="00577A93" w:rsidP="00577A93">
            <w:pPr>
              <w:jc w:val="center"/>
              <w:rPr>
                <w:ins w:id="1406" w:author="DC Energy" w:date="2019-05-07T11:24:00Z"/>
                <w:del w:id="1407" w:author="DC Energy 080619" w:date="2019-08-06T13:01:00Z"/>
                <w:rFonts w:ascii="Arial" w:hAnsi="Arial" w:cs="Arial"/>
                <w:color w:val="000000"/>
                <w:sz w:val="20"/>
                <w:szCs w:val="20"/>
              </w:rPr>
            </w:pPr>
            <w:ins w:id="1408" w:author="DC Energy" w:date="2019-05-07T11:24:00Z">
              <w:del w:id="1409" w:author="DC Energy 080619" w:date="2019-08-06T13:01: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2B1389BE" w14:textId="77777777" w:rsidR="00577A93" w:rsidRPr="009C4E8D" w:rsidDel="00054558" w:rsidRDefault="00577A93" w:rsidP="00577A93">
            <w:pPr>
              <w:jc w:val="center"/>
              <w:rPr>
                <w:ins w:id="1410" w:author="DC Energy" w:date="2019-05-07T11:24:00Z"/>
                <w:del w:id="1411" w:author="DC Energy 080619" w:date="2019-08-06T13:01:00Z"/>
                <w:rFonts w:ascii="Arial" w:hAnsi="Arial" w:cs="Arial"/>
                <w:color w:val="000000"/>
                <w:sz w:val="20"/>
                <w:szCs w:val="20"/>
              </w:rPr>
            </w:pPr>
            <w:ins w:id="1412" w:author="DC Energy" w:date="2019-05-07T11:24:00Z">
              <w:del w:id="1413" w:author="DC Energy 080619" w:date="2019-08-06T13:01:00Z">
                <w:r w:rsidRPr="009C4E8D" w:rsidDel="00054558">
                  <w:rPr>
                    <w:rFonts w:ascii="Arial" w:hAnsi="Arial" w:cs="Arial"/>
                    <w:color w:val="000000"/>
                    <w:sz w:val="20"/>
                    <w:szCs w:val="20"/>
                  </w:rPr>
                  <w:delText>LRGV</w:delText>
                </w:r>
              </w:del>
            </w:ins>
          </w:p>
        </w:tc>
      </w:tr>
      <w:tr w:rsidR="00577A93" w:rsidDel="00054558" w14:paraId="7199BC00" w14:textId="77777777" w:rsidTr="00577A93">
        <w:trPr>
          <w:trHeight w:val="320"/>
          <w:ins w:id="1414" w:author="DC Energy" w:date="2019-05-07T11:24:00Z"/>
          <w:del w:id="1415" w:author="DC Energy 080619" w:date="2019-08-06T13:01: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EC1A304" w14:textId="77777777" w:rsidR="00577A93" w:rsidRPr="009C4E8D" w:rsidDel="00054558" w:rsidRDefault="00577A93" w:rsidP="00577A93">
            <w:pPr>
              <w:jc w:val="right"/>
              <w:rPr>
                <w:ins w:id="1416" w:author="DC Energy" w:date="2019-05-07T11:24:00Z"/>
                <w:del w:id="1417" w:author="DC Energy 080619" w:date="2019-08-06T13:01:00Z"/>
                <w:rFonts w:ascii="Arial" w:hAnsi="Arial" w:cs="Arial"/>
                <w:color w:val="000000"/>
                <w:sz w:val="20"/>
                <w:szCs w:val="20"/>
              </w:rPr>
            </w:pPr>
            <w:ins w:id="1418" w:author="DC Energy" w:date="2019-05-07T11:24:00Z">
              <w:del w:id="1419" w:author="DC Energy 080619" w:date="2019-08-06T13:01:00Z">
                <w:r w:rsidRPr="009C4E8D" w:rsidDel="00054558">
                  <w:rPr>
                    <w:rFonts w:ascii="Arial" w:hAnsi="Arial" w:cs="Arial"/>
                    <w:color w:val="000000"/>
                    <w:sz w:val="20"/>
                    <w:szCs w:val="20"/>
                  </w:rPr>
                  <w:delText>89</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359782BB" w14:textId="77777777" w:rsidR="00577A93" w:rsidRPr="009C4E8D" w:rsidDel="00054558" w:rsidRDefault="00577A93" w:rsidP="00577A93">
            <w:pPr>
              <w:rPr>
                <w:ins w:id="1420" w:author="DC Energy" w:date="2019-05-07T11:24:00Z"/>
                <w:del w:id="1421" w:author="DC Energy 080619" w:date="2019-08-06T13:01:00Z"/>
                <w:rFonts w:ascii="Arial" w:hAnsi="Arial" w:cs="Arial"/>
                <w:color w:val="000000"/>
                <w:sz w:val="20"/>
                <w:szCs w:val="20"/>
              </w:rPr>
            </w:pPr>
            <w:ins w:id="1422" w:author="DC Energy" w:date="2019-05-07T11:24:00Z">
              <w:del w:id="1423" w:author="DC Energy 080619" w:date="2019-08-06T13:01:00Z">
                <w:r w:rsidRPr="009C4E8D" w:rsidDel="00054558">
                  <w:rPr>
                    <w:rFonts w:ascii="Arial" w:hAnsi="Arial" w:cs="Arial"/>
                    <w:color w:val="000000"/>
                    <w:sz w:val="20"/>
                    <w:szCs w:val="20"/>
                  </w:rPr>
                  <w:delText>REDGATE</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107F1535" w14:textId="77777777" w:rsidR="00577A93" w:rsidRPr="009C4E8D" w:rsidDel="00054558" w:rsidRDefault="00577A93" w:rsidP="00577A93">
            <w:pPr>
              <w:jc w:val="center"/>
              <w:rPr>
                <w:ins w:id="1424" w:author="DC Energy" w:date="2019-05-07T11:24:00Z"/>
                <w:del w:id="1425" w:author="DC Energy 080619" w:date="2019-08-06T13:01:00Z"/>
                <w:rFonts w:ascii="Arial" w:hAnsi="Arial" w:cs="Arial"/>
                <w:color w:val="000000"/>
                <w:sz w:val="20"/>
                <w:szCs w:val="20"/>
              </w:rPr>
            </w:pPr>
            <w:ins w:id="1426" w:author="DC Energy" w:date="2019-05-07T11:24:00Z">
              <w:del w:id="1427" w:author="DC Energy 080619" w:date="2019-08-06T13:01: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765D3A7D" w14:textId="77777777" w:rsidR="00577A93" w:rsidRPr="009C4E8D" w:rsidDel="00054558" w:rsidRDefault="00577A93" w:rsidP="00577A93">
            <w:pPr>
              <w:jc w:val="center"/>
              <w:rPr>
                <w:ins w:id="1428" w:author="DC Energy" w:date="2019-05-07T11:24:00Z"/>
                <w:del w:id="1429" w:author="DC Energy 080619" w:date="2019-08-06T13:01:00Z"/>
                <w:rFonts w:ascii="Arial" w:hAnsi="Arial" w:cs="Arial"/>
                <w:color w:val="000000"/>
                <w:sz w:val="20"/>
                <w:szCs w:val="20"/>
              </w:rPr>
            </w:pPr>
            <w:ins w:id="1430" w:author="DC Energy" w:date="2019-05-07T11:24:00Z">
              <w:del w:id="1431" w:author="DC Energy 080619" w:date="2019-08-06T13:01:00Z">
                <w:r w:rsidRPr="009C4E8D" w:rsidDel="00054558">
                  <w:rPr>
                    <w:rFonts w:ascii="Arial" w:hAnsi="Arial" w:cs="Arial"/>
                    <w:color w:val="000000"/>
                    <w:sz w:val="20"/>
                    <w:szCs w:val="20"/>
                  </w:rPr>
                  <w:delText>LRGV</w:delText>
                </w:r>
              </w:del>
            </w:ins>
          </w:p>
        </w:tc>
      </w:tr>
      <w:tr w:rsidR="00577A93" w14:paraId="26E1808B" w14:textId="77777777" w:rsidTr="00577A93">
        <w:trPr>
          <w:trHeight w:val="320"/>
          <w:ins w:id="1432"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CE501A" w14:textId="77777777" w:rsidR="00577A93" w:rsidRPr="009C4E8D" w:rsidRDefault="00577A93" w:rsidP="00577A93">
            <w:pPr>
              <w:jc w:val="right"/>
              <w:rPr>
                <w:ins w:id="1433" w:author="DC Energy" w:date="2019-05-07T11:24:00Z"/>
                <w:rFonts w:ascii="Arial" w:hAnsi="Arial" w:cs="Arial"/>
                <w:color w:val="000000"/>
                <w:sz w:val="20"/>
                <w:szCs w:val="20"/>
              </w:rPr>
            </w:pPr>
            <w:ins w:id="1434" w:author="DC Energy 080619" w:date="2019-08-06T13:07:00Z">
              <w:r>
                <w:rPr>
                  <w:rFonts w:ascii="Arial" w:hAnsi="Arial" w:cs="Arial"/>
                  <w:color w:val="000000"/>
                  <w:sz w:val="20"/>
                  <w:szCs w:val="20"/>
                </w:rPr>
                <w:t>3</w:t>
              </w:r>
            </w:ins>
            <w:ins w:id="1435" w:author="DC Energy 080619" w:date="2019-08-06T13:10:00Z">
              <w:r>
                <w:rPr>
                  <w:rFonts w:ascii="Arial" w:hAnsi="Arial" w:cs="Arial"/>
                  <w:color w:val="000000"/>
                  <w:sz w:val="20"/>
                  <w:szCs w:val="20"/>
                </w:rPr>
                <w:t>2</w:t>
              </w:r>
            </w:ins>
            <w:ins w:id="1436" w:author="DC Energy" w:date="2019-05-07T11:24:00Z">
              <w:del w:id="1437" w:author="DC Energy 080619" w:date="2019-08-06T13:07:00Z">
                <w:r w:rsidRPr="009C4E8D" w:rsidDel="00EE5C67">
                  <w:rPr>
                    <w:rFonts w:ascii="Arial" w:hAnsi="Arial" w:cs="Arial"/>
                    <w:color w:val="000000"/>
                    <w:sz w:val="20"/>
                    <w:szCs w:val="20"/>
                  </w:rPr>
                  <w:delText>90</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52E3B1E9" w14:textId="77777777" w:rsidR="00577A93" w:rsidRPr="009C4E8D" w:rsidRDefault="00577A93" w:rsidP="00577A93">
            <w:pPr>
              <w:rPr>
                <w:ins w:id="1438" w:author="DC Energy" w:date="2019-05-07T11:24:00Z"/>
                <w:rFonts w:ascii="Arial" w:hAnsi="Arial" w:cs="Arial"/>
                <w:color w:val="000000"/>
                <w:sz w:val="20"/>
                <w:szCs w:val="20"/>
              </w:rPr>
            </w:pPr>
            <w:ins w:id="1439" w:author="DC Energy" w:date="2019-05-07T11:24:00Z">
              <w:r w:rsidRPr="009C4E8D">
                <w:rPr>
                  <w:rFonts w:ascii="Arial" w:hAnsi="Arial" w:cs="Arial"/>
                  <w:color w:val="000000"/>
                  <w:sz w:val="20"/>
                  <w:szCs w:val="20"/>
                </w:rPr>
                <w:t>REDTAP</w:t>
              </w:r>
            </w:ins>
          </w:p>
        </w:tc>
        <w:tc>
          <w:tcPr>
            <w:tcW w:w="868" w:type="dxa"/>
            <w:tcBorders>
              <w:top w:val="nil"/>
              <w:left w:val="nil"/>
              <w:bottom w:val="single" w:sz="4" w:space="0" w:color="auto"/>
              <w:right w:val="single" w:sz="4" w:space="0" w:color="auto"/>
            </w:tcBorders>
            <w:shd w:val="clear" w:color="auto" w:fill="auto"/>
            <w:noWrap/>
            <w:vAlign w:val="bottom"/>
            <w:hideMark/>
          </w:tcPr>
          <w:p w14:paraId="042D27E4" w14:textId="77777777" w:rsidR="00577A93" w:rsidRPr="009C4E8D" w:rsidRDefault="00577A93" w:rsidP="00577A93">
            <w:pPr>
              <w:jc w:val="center"/>
              <w:rPr>
                <w:ins w:id="1440" w:author="DC Energy" w:date="2019-05-07T11:24:00Z"/>
                <w:rFonts w:ascii="Arial" w:hAnsi="Arial" w:cs="Arial"/>
                <w:color w:val="000000"/>
                <w:sz w:val="20"/>
                <w:szCs w:val="20"/>
              </w:rPr>
            </w:pPr>
            <w:ins w:id="1441"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3600D0D" w14:textId="77777777" w:rsidR="00577A93" w:rsidRPr="009C4E8D" w:rsidRDefault="00577A93" w:rsidP="00577A93">
            <w:pPr>
              <w:jc w:val="center"/>
              <w:rPr>
                <w:ins w:id="1442" w:author="DC Energy" w:date="2019-05-07T11:24:00Z"/>
                <w:rFonts w:ascii="Arial" w:hAnsi="Arial" w:cs="Arial"/>
                <w:color w:val="000000"/>
                <w:sz w:val="20"/>
                <w:szCs w:val="20"/>
              </w:rPr>
            </w:pPr>
            <w:ins w:id="1443" w:author="DC Energy" w:date="2019-05-07T11:24:00Z">
              <w:r w:rsidRPr="009C4E8D">
                <w:rPr>
                  <w:rFonts w:ascii="Arial" w:hAnsi="Arial" w:cs="Arial"/>
                  <w:color w:val="000000"/>
                  <w:sz w:val="20"/>
                  <w:szCs w:val="20"/>
                </w:rPr>
                <w:t>LRGV</w:t>
              </w:r>
            </w:ins>
          </w:p>
        </w:tc>
      </w:tr>
      <w:tr w:rsidR="00577A93" w14:paraId="5F59B874" w14:textId="77777777" w:rsidTr="00577A93">
        <w:trPr>
          <w:trHeight w:val="320"/>
          <w:ins w:id="1444"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40D1FA6" w14:textId="77777777" w:rsidR="00577A93" w:rsidRPr="009C4E8D" w:rsidRDefault="00577A93" w:rsidP="00577A93">
            <w:pPr>
              <w:jc w:val="right"/>
              <w:rPr>
                <w:ins w:id="1445" w:author="DC Energy" w:date="2019-05-07T11:24:00Z"/>
                <w:rFonts w:ascii="Arial" w:hAnsi="Arial" w:cs="Arial"/>
                <w:color w:val="000000"/>
                <w:sz w:val="20"/>
                <w:szCs w:val="20"/>
              </w:rPr>
            </w:pPr>
            <w:ins w:id="1446" w:author="DC Energy 080619" w:date="2019-08-06T13:07:00Z">
              <w:r>
                <w:rPr>
                  <w:rFonts w:ascii="Arial" w:hAnsi="Arial" w:cs="Arial"/>
                  <w:color w:val="000000"/>
                  <w:sz w:val="20"/>
                  <w:szCs w:val="20"/>
                </w:rPr>
                <w:t>3</w:t>
              </w:r>
            </w:ins>
            <w:ins w:id="1447" w:author="DC Energy 080619" w:date="2019-08-06T13:10:00Z">
              <w:r>
                <w:rPr>
                  <w:rFonts w:ascii="Arial" w:hAnsi="Arial" w:cs="Arial"/>
                  <w:color w:val="000000"/>
                  <w:sz w:val="20"/>
                  <w:szCs w:val="20"/>
                </w:rPr>
                <w:t>3</w:t>
              </w:r>
            </w:ins>
            <w:ins w:id="1448" w:author="DC Energy" w:date="2019-05-07T11:24:00Z">
              <w:del w:id="1449" w:author="DC Energy 080619" w:date="2019-08-06T13:07:00Z">
                <w:r w:rsidRPr="009C4E8D" w:rsidDel="00EE5C67">
                  <w:rPr>
                    <w:rFonts w:ascii="Arial" w:hAnsi="Arial" w:cs="Arial"/>
                    <w:color w:val="000000"/>
                    <w:sz w:val="20"/>
                    <w:szCs w:val="20"/>
                  </w:rPr>
                  <w:delText>91</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76840442" w14:textId="77777777" w:rsidR="00577A93" w:rsidRPr="009C4E8D" w:rsidRDefault="00577A93" w:rsidP="00577A93">
            <w:pPr>
              <w:rPr>
                <w:ins w:id="1450" w:author="DC Energy" w:date="2019-05-07T11:24:00Z"/>
                <w:rFonts w:ascii="Arial" w:hAnsi="Arial" w:cs="Arial"/>
                <w:color w:val="000000"/>
                <w:sz w:val="20"/>
                <w:szCs w:val="20"/>
              </w:rPr>
            </w:pPr>
            <w:ins w:id="1451" w:author="DC Energy" w:date="2019-05-07T11:24:00Z">
              <w:r w:rsidRPr="009C4E8D">
                <w:rPr>
                  <w:rFonts w:ascii="Arial" w:hAnsi="Arial" w:cs="Arial"/>
                  <w:color w:val="000000"/>
                  <w:sz w:val="20"/>
                  <w:szCs w:val="20"/>
                </w:rPr>
                <w:t>RIO_GRAN</w:t>
              </w:r>
            </w:ins>
          </w:p>
        </w:tc>
        <w:tc>
          <w:tcPr>
            <w:tcW w:w="868" w:type="dxa"/>
            <w:tcBorders>
              <w:top w:val="nil"/>
              <w:left w:val="nil"/>
              <w:bottom w:val="single" w:sz="4" w:space="0" w:color="auto"/>
              <w:right w:val="single" w:sz="4" w:space="0" w:color="auto"/>
            </w:tcBorders>
            <w:shd w:val="clear" w:color="auto" w:fill="auto"/>
            <w:noWrap/>
            <w:vAlign w:val="bottom"/>
            <w:hideMark/>
          </w:tcPr>
          <w:p w14:paraId="41A459D4" w14:textId="77777777" w:rsidR="00577A93" w:rsidRPr="009C4E8D" w:rsidRDefault="00577A93" w:rsidP="00577A93">
            <w:pPr>
              <w:jc w:val="center"/>
              <w:rPr>
                <w:ins w:id="1452" w:author="DC Energy" w:date="2019-05-07T11:24:00Z"/>
                <w:rFonts w:ascii="Arial" w:hAnsi="Arial" w:cs="Arial"/>
                <w:color w:val="000000"/>
                <w:sz w:val="20"/>
                <w:szCs w:val="20"/>
              </w:rPr>
            </w:pPr>
            <w:ins w:id="1453"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916EB9D" w14:textId="77777777" w:rsidR="00577A93" w:rsidRPr="009C4E8D" w:rsidRDefault="00577A93" w:rsidP="00577A93">
            <w:pPr>
              <w:jc w:val="center"/>
              <w:rPr>
                <w:ins w:id="1454" w:author="DC Energy" w:date="2019-05-07T11:24:00Z"/>
                <w:rFonts w:ascii="Arial" w:hAnsi="Arial" w:cs="Arial"/>
                <w:color w:val="000000"/>
                <w:sz w:val="20"/>
                <w:szCs w:val="20"/>
              </w:rPr>
            </w:pPr>
            <w:ins w:id="1455" w:author="DC Energy" w:date="2019-05-07T11:24:00Z">
              <w:r w:rsidRPr="009C4E8D">
                <w:rPr>
                  <w:rFonts w:ascii="Arial" w:hAnsi="Arial" w:cs="Arial"/>
                  <w:color w:val="000000"/>
                  <w:sz w:val="20"/>
                  <w:szCs w:val="20"/>
                </w:rPr>
                <w:t>LRGV</w:t>
              </w:r>
            </w:ins>
          </w:p>
        </w:tc>
      </w:tr>
      <w:tr w:rsidR="00577A93" w14:paraId="570F37A4" w14:textId="77777777" w:rsidTr="00577A93">
        <w:trPr>
          <w:trHeight w:val="320"/>
          <w:ins w:id="1456"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00632DA" w14:textId="77777777" w:rsidR="00577A93" w:rsidRPr="009C4E8D" w:rsidRDefault="00577A93" w:rsidP="00577A93">
            <w:pPr>
              <w:jc w:val="right"/>
              <w:rPr>
                <w:ins w:id="1457" w:author="DC Energy" w:date="2019-05-07T11:24:00Z"/>
                <w:rFonts w:ascii="Arial" w:hAnsi="Arial" w:cs="Arial"/>
                <w:color w:val="000000"/>
                <w:sz w:val="20"/>
                <w:szCs w:val="20"/>
              </w:rPr>
            </w:pPr>
            <w:ins w:id="1458" w:author="DC Energy 080619" w:date="2019-08-06T13:07:00Z">
              <w:r>
                <w:rPr>
                  <w:rFonts w:ascii="Arial" w:hAnsi="Arial" w:cs="Arial"/>
                  <w:color w:val="000000"/>
                  <w:sz w:val="20"/>
                  <w:szCs w:val="20"/>
                </w:rPr>
                <w:t>3</w:t>
              </w:r>
            </w:ins>
            <w:ins w:id="1459" w:author="DC Energy 080619" w:date="2019-08-06T13:10:00Z">
              <w:r>
                <w:rPr>
                  <w:rFonts w:ascii="Arial" w:hAnsi="Arial" w:cs="Arial"/>
                  <w:color w:val="000000"/>
                  <w:sz w:val="20"/>
                  <w:szCs w:val="20"/>
                </w:rPr>
                <w:t>4</w:t>
              </w:r>
            </w:ins>
            <w:ins w:id="1460" w:author="DC Energy" w:date="2019-05-07T11:24:00Z">
              <w:del w:id="1461" w:author="DC Energy 080619" w:date="2019-08-06T13:07:00Z">
                <w:r w:rsidRPr="009C4E8D" w:rsidDel="00EE5C67">
                  <w:rPr>
                    <w:rFonts w:ascii="Arial" w:hAnsi="Arial" w:cs="Arial"/>
                    <w:color w:val="000000"/>
                    <w:sz w:val="20"/>
                    <w:szCs w:val="20"/>
                  </w:rPr>
                  <w:delText>92</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58D9A092" w14:textId="77777777" w:rsidR="00577A93" w:rsidRPr="009C4E8D" w:rsidRDefault="00577A93" w:rsidP="00577A93">
            <w:pPr>
              <w:rPr>
                <w:ins w:id="1462" w:author="DC Energy" w:date="2019-05-07T11:24:00Z"/>
                <w:rFonts w:ascii="Arial" w:hAnsi="Arial" w:cs="Arial"/>
                <w:color w:val="000000"/>
                <w:sz w:val="20"/>
                <w:szCs w:val="20"/>
              </w:rPr>
            </w:pPr>
            <w:ins w:id="1463" w:author="DC Energy" w:date="2019-05-07T11:24:00Z">
              <w:r w:rsidRPr="009C4E8D">
                <w:rPr>
                  <w:rFonts w:ascii="Arial" w:hAnsi="Arial" w:cs="Arial"/>
                  <w:color w:val="000000"/>
                  <w:sz w:val="20"/>
                  <w:szCs w:val="20"/>
                </w:rPr>
                <w:t>RIOHONDO</w:t>
              </w:r>
            </w:ins>
            <w:ins w:id="1464" w:author="ERCOT 102819" w:date="2019-10-24T11:57:00Z">
              <w:r>
                <w:rPr>
                  <w:rFonts w:ascii="Arial" w:hAnsi="Arial" w:cs="Arial"/>
                  <w:color w:val="000000"/>
                  <w:sz w:val="20"/>
                  <w:szCs w:val="20"/>
                </w:rPr>
                <w:t>_345</w:t>
              </w:r>
            </w:ins>
          </w:p>
        </w:tc>
        <w:tc>
          <w:tcPr>
            <w:tcW w:w="868" w:type="dxa"/>
            <w:tcBorders>
              <w:top w:val="nil"/>
              <w:left w:val="nil"/>
              <w:bottom w:val="single" w:sz="4" w:space="0" w:color="auto"/>
              <w:right w:val="single" w:sz="4" w:space="0" w:color="auto"/>
            </w:tcBorders>
            <w:shd w:val="clear" w:color="auto" w:fill="auto"/>
            <w:noWrap/>
            <w:vAlign w:val="bottom"/>
            <w:hideMark/>
          </w:tcPr>
          <w:p w14:paraId="2FF1F6E7" w14:textId="77777777" w:rsidR="00577A93" w:rsidRPr="009C4E8D" w:rsidRDefault="00577A93" w:rsidP="00577A93">
            <w:pPr>
              <w:jc w:val="center"/>
              <w:rPr>
                <w:ins w:id="1465" w:author="DC Energy" w:date="2019-05-07T11:24:00Z"/>
                <w:rFonts w:ascii="Arial" w:hAnsi="Arial" w:cs="Arial"/>
                <w:color w:val="000000"/>
                <w:sz w:val="20"/>
                <w:szCs w:val="20"/>
              </w:rPr>
            </w:pPr>
            <w:ins w:id="1466" w:author="DC Energy" w:date="2019-05-07T11:24:00Z">
              <w:r w:rsidRPr="009C4E8D">
                <w:rPr>
                  <w:rFonts w:ascii="Arial" w:hAnsi="Arial" w:cs="Arial"/>
                  <w:color w:val="000000"/>
                  <w:sz w:val="20"/>
                  <w:szCs w:val="20"/>
                </w:rPr>
                <w:t>345</w:t>
              </w:r>
            </w:ins>
          </w:p>
        </w:tc>
        <w:tc>
          <w:tcPr>
            <w:tcW w:w="1300" w:type="dxa"/>
            <w:tcBorders>
              <w:top w:val="nil"/>
              <w:left w:val="nil"/>
              <w:bottom w:val="single" w:sz="4" w:space="0" w:color="auto"/>
              <w:right w:val="single" w:sz="4" w:space="0" w:color="auto"/>
            </w:tcBorders>
            <w:shd w:val="clear" w:color="auto" w:fill="auto"/>
            <w:noWrap/>
            <w:vAlign w:val="bottom"/>
            <w:hideMark/>
          </w:tcPr>
          <w:p w14:paraId="7099CB0A" w14:textId="77777777" w:rsidR="00577A93" w:rsidRPr="009C4E8D" w:rsidRDefault="00577A93" w:rsidP="00577A93">
            <w:pPr>
              <w:jc w:val="center"/>
              <w:rPr>
                <w:ins w:id="1467" w:author="DC Energy" w:date="2019-05-07T11:24:00Z"/>
                <w:rFonts w:ascii="Arial" w:hAnsi="Arial" w:cs="Arial"/>
                <w:color w:val="000000"/>
                <w:sz w:val="20"/>
                <w:szCs w:val="20"/>
              </w:rPr>
            </w:pPr>
            <w:ins w:id="1468" w:author="DC Energy" w:date="2019-05-07T11:24:00Z">
              <w:r w:rsidRPr="009C4E8D">
                <w:rPr>
                  <w:rFonts w:ascii="Arial" w:hAnsi="Arial" w:cs="Arial"/>
                  <w:color w:val="000000"/>
                  <w:sz w:val="20"/>
                  <w:szCs w:val="20"/>
                </w:rPr>
                <w:t>LRGV</w:t>
              </w:r>
            </w:ins>
          </w:p>
        </w:tc>
      </w:tr>
      <w:tr w:rsidR="00577A93" w14:paraId="70E6DD67" w14:textId="77777777" w:rsidTr="00577A93">
        <w:trPr>
          <w:trHeight w:val="320"/>
          <w:ins w:id="1469"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DD675E7" w14:textId="77777777" w:rsidR="00577A93" w:rsidRPr="009C4E8D" w:rsidRDefault="00577A93" w:rsidP="00577A93">
            <w:pPr>
              <w:jc w:val="right"/>
              <w:rPr>
                <w:ins w:id="1470" w:author="DC Energy" w:date="2019-05-07T11:24:00Z"/>
                <w:rFonts w:ascii="Arial" w:hAnsi="Arial" w:cs="Arial"/>
                <w:color w:val="000000"/>
                <w:sz w:val="20"/>
                <w:szCs w:val="20"/>
              </w:rPr>
            </w:pPr>
            <w:ins w:id="1471" w:author="DC Energy 080619" w:date="2019-08-06T13:07:00Z">
              <w:r>
                <w:rPr>
                  <w:rFonts w:ascii="Arial" w:hAnsi="Arial" w:cs="Arial"/>
                  <w:color w:val="000000"/>
                  <w:sz w:val="20"/>
                  <w:szCs w:val="20"/>
                </w:rPr>
                <w:t>3</w:t>
              </w:r>
            </w:ins>
            <w:ins w:id="1472" w:author="DC Energy 080619" w:date="2019-08-06T13:10:00Z">
              <w:r>
                <w:rPr>
                  <w:rFonts w:ascii="Arial" w:hAnsi="Arial" w:cs="Arial"/>
                  <w:color w:val="000000"/>
                  <w:sz w:val="20"/>
                  <w:szCs w:val="20"/>
                </w:rPr>
                <w:t>5</w:t>
              </w:r>
            </w:ins>
            <w:ins w:id="1473" w:author="DC Energy" w:date="2019-05-07T11:24:00Z">
              <w:del w:id="1474" w:author="DC Energy 080619" w:date="2019-08-06T13:07:00Z">
                <w:r w:rsidRPr="009C4E8D" w:rsidDel="00EE5C67">
                  <w:rPr>
                    <w:rFonts w:ascii="Arial" w:hAnsi="Arial" w:cs="Arial"/>
                    <w:color w:val="000000"/>
                    <w:sz w:val="20"/>
                    <w:szCs w:val="20"/>
                  </w:rPr>
                  <w:delText>93</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7760B44" w14:textId="77777777" w:rsidR="00577A93" w:rsidRPr="009C4E8D" w:rsidRDefault="00577A93" w:rsidP="00577A93">
            <w:pPr>
              <w:rPr>
                <w:ins w:id="1475" w:author="DC Energy" w:date="2019-05-07T11:24:00Z"/>
                <w:rFonts w:ascii="Arial" w:hAnsi="Arial" w:cs="Arial"/>
                <w:color w:val="000000"/>
                <w:sz w:val="20"/>
                <w:szCs w:val="20"/>
              </w:rPr>
            </w:pPr>
            <w:ins w:id="1476" w:author="DC Energy" w:date="2019-05-07T11:24:00Z">
              <w:r w:rsidRPr="009C4E8D">
                <w:rPr>
                  <w:rFonts w:ascii="Arial" w:hAnsi="Arial" w:cs="Arial"/>
                  <w:color w:val="000000"/>
                  <w:sz w:val="20"/>
                  <w:szCs w:val="20"/>
                </w:rPr>
                <w:t>RIOHONDO</w:t>
              </w:r>
            </w:ins>
            <w:ins w:id="1477" w:author="ERCOT 102819" w:date="2019-10-24T11:57:00Z">
              <w:r>
                <w:rPr>
                  <w:rFonts w:ascii="Arial" w:hAnsi="Arial" w:cs="Arial"/>
                  <w:color w:val="000000"/>
                  <w:sz w:val="20"/>
                  <w:szCs w:val="20"/>
                </w:rPr>
                <w:t>_138</w:t>
              </w:r>
            </w:ins>
          </w:p>
        </w:tc>
        <w:tc>
          <w:tcPr>
            <w:tcW w:w="868" w:type="dxa"/>
            <w:tcBorders>
              <w:top w:val="nil"/>
              <w:left w:val="nil"/>
              <w:bottom w:val="single" w:sz="4" w:space="0" w:color="auto"/>
              <w:right w:val="single" w:sz="4" w:space="0" w:color="auto"/>
            </w:tcBorders>
            <w:shd w:val="clear" w:color="auto" w:fill="auto"/>
            <w:noWrap/>
            <w:vAlign w:val="bottom"/>
            <w:hideMark/>
          </w:tcPr>
          <w:p w14:paraId="769AFC5A" w14:textId="77777777" w:rsidR="00577A93" w:rsidRPr="009C4E8D" w:rsidRDefault="00577A93" w:rsidP="00577A93">
            <w:pPr>
              <w:jc w:val="center"/>
              <w:rPr>
                <w:ins w:id="1478" w:author="DC Energy" w:date="2019-05-07T11:24:00Z"/>
                <w:rFonts w:ascii="Arial" w:hAnsi="Arial" w:cs="Arial"/>
                <w:color w:val="000000"/>
                <w:sz w:val="20"/>
                <w:szCs w:val="20"/>
              </w:rPr>
            </w:pPr>
            <w:ins w:id="1479"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32D001EE" w14:textId="77777777" w:rsidR="00577A93" w:rsidRPr="009C4E8D" w:rsidRDefault="00577A93" w:rsidP="00577A93">
            <w:pPr>
              <w:jc w:val="center"/>
              <w:rPr>
                <w:ins w:id="1480" w:author="DC Energy" w:date="2019-05-07T11:24:00Z"/>
                <w:rFonts w:ascii="Arial" w:hAnsi="Arial" w:cs="Arial"/>
                <w:color w:val="000000"/>
                <w:sz w:val="20"/>
                <w:szCs w:val="20"/>
              </w:rPr>
            </w:pPr>
            <w:ins w:id="1481" w:author="DC Energy" w:date="2019-05-07T11:24:00Z">
              <w:r w:rsidRPr="009C4E8D">
                <w:rPr>
                  <w:rFonts w:ascii="Arial" w:hAnsi="Arial" w:cs="Arial"/>
                  <w:color w:val="000000"/>
                  <w:sz w:val="20"/>
                  <w:szCs w:val="20"/>
                </w:rPr>
                <w:t>LRGV</w:t>
              </w:r>
            </w:ins>
          </w:p>
        </w:tc>
      </w:tr>
      <w:tr w:rsidR="00577A93" w:rsidDel="009656C7" w14:paraId="71B81E8F" w14:textId="77777777" w:rsidTr="00577A93">
        <w:trPr>
          <w:trHeight w:val="320"/>
          <w:ins w:id="1482" w:author="DC Energy" w:date="2019-05-07T11:24:00Z"/>
          <w:del w:id="1483" w:author="DC Energy 080619" w:date="2019-08-06T13:01: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3C89F5E" w14:textId="77777777" w:rsidR="00577A93" w:rsidRPr="009C4E8D" w:rsidDel="009656C7" w:rsidRDefault="00577A93" w:rsidP="00577A93">
            <w:pPr>
              <w:jc w:val="right"/>
              <w:rPr>
                <w:ins w:id="1484" w:author="DC Energy" w:date="2019-05-07T11:24:00Z"/>
                <w:del w:id="1485" w:author="DC Energy 080619" w:date="2019-08-06T13:01:00Z"/>
                <w:rFonts w:ascii="Arial" w:hAnsi="Arial" w:cs="Arial"/>
                <w:color w:val="000000"/>
                <w:sz w:val="20"/>
                <w:szCs w:val="20"/>
              </w:rPr>
            </w:pPr>
            <w:ins w:id="1486" w:author="DC Energy" w:date="2019-05-07T11:24:00Z">
              <w:del w:id="1487" w:author="DC Energy 080619" w:date="2019-08-06T13:01:00Z">
                <w:r w:rsidRPr="009C4E8D" w:rsidDel="009656C7">
                  <w:rPr>
                    <w:rFonts w:ascii="Arial" w:hAnsi="Arial" w:cs="Arial"/>
                    <w:color w:val="000000"/>
                    <w:sz w:val="20"/>
                    <w:szCs w:val="20"/>
                  </w:rPr>
                  <w:delText>94</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296C92B" w14:textId="77777777" w:rsidR="00577A93" w:rsidRPr="009C4E8D" w:rsidDel="009656C7" w:rsidRDefault="00577A93" w:rsidP="00577A93">
            <w:pPr>
              <w:rPr>
                <w:ins w:id="1488" w:author="DC Energy" w:date="2019-05-07T11:24:00Z"/>
                <w:del w:id="1489" w:author="DC Energy 080619" w:date="2019-08-06T13:01:00Z"/>
                <w:rFonts w:ascii="Arial" w:hAnsi="Arial" w:cs="Arial"/>
                <w:color w:val="000000"/>
                <w:sz w:val="20"/>
                <w:szCs w:val="20"/>
              </w:rPr>
            </w:pPr>
            <w:ins w:id="1490" w:author="DC Energy" w:date="2019-05-07T11:24:00Z">
              <w:del w:id="1491" w:author="DC Energy 080619" w:date="2019-08-06T13:01:00Z">
                <w:r w:rsidRPr="009C4E8D" w:rsidDel="009656C7">
                  <w:rPr>
                    <w:rFonts w:ascii="Arial" w:hAnsi="Arial" w:cs="Arial"/>
                    <w:color w:val="000000"/>
                    <w:sz w:val="20"/>
                    <w:szCs w:val="20"/>
                  </w:rPr>
                  <w:delText>ROMA</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0DB03F4E" w14:textId="77777777" w:rsidR="00577A93" w:rsidRPr="009C4E8D" w:rsidDel="009656C7" w:rsidRDefault="00577A93" w:rsidP="00577A93">
            <w:pPr>
              <w:jc w:val="center"/>
              <w:rPr>
                <w:ins w:id="1492" w:author="DC Energy" w:date="2019-05-07T11:24:00Z"/>
                <w:del w:id="1493" w:author="DC Energy 080619" w:date="2019-08-06T13:01:00Z"/>
                <w:rFonts w:ascii="Arial" w:hAnsi="Arial" w:cs="Arial"/>
                <w:color w:val="000000"/>
                <w:sz w:val="20"/>
                <w:szCs w:val="20"/>
              </w:rPr>
            </w:pPr>
            <w:ins w:id="1494" w:author="DC Energy" w:date="2019-05-07T11:24:00Z">
              <w:del w:id="1495" w:author="DC Energy 080619" w:date="2019-08-06T13:01: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3D794E28" w14:textId="77777777" w:rsidR="00577A93" w:rsidRPr="009C4E8D" w:rsidDel="009656C7" w:rsidRDefault="00577A93" w:rsidP="00577A93">
            <w:pPr>
              <w:jc w:val="center"/>
              <w:rPr>
                <w:ins w:id="1496" w:author="DC Energy" w:date="2019-05-07T11:24:00Z"/>
                <w:del w:id="1497" w:author="DC Energy 080619" w:date="2019-08-06T13:01:00Z"/>
                <w:rFonts w:ascii="Arial" w:hAnsi="Arial" w:cs="Arial"/>
                <w:color w:val="000000"/>
                <w:sz w:val="20"/>
                <w:szCs w:val="20"/>
              </w:rPr>
            </w:pPr>
            <w:ins w:id="1498" w:author="DC Energy" w:date="2019-05-07T11:24:00Z">
              <w:del w:id="1499" w:author="DC Energy 080619" w:date="2019-08-06T13:01:00Z">
                <w:r w:rsidRPr="009C4E8D" w:rsidDel="009656C7">
                  <w:rPr>
                    <w:rFonts w:ascii="Arial" w:hAnsi="Arial" w:cs="Arial"/>
                    <w:color w:val="000000"/>
                    <w:sz w:val="20"/>
                    <w:szCs w:val="20"/>
                  </w:rPr>
                  <w:delText>LRGV</w:delText>
                </w:r>
              </w:del>
            </w:ins>
          </w:p>
        </w:tc>
      </w:tr>
      <w:tr w:rsidR="00577A93" w14:paraId="6181D1E5" w14:textId="77777777" w:rsidTr="00577A93">
        <w:trPr>
          <w:trHeight w:val="320"/>
          <w:ins w:id="1500"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F793F79" w14:textId="77777777" w:rsidR="00577A93" w:rsidRPr="009C4E8D" w:rsidRDefault="00577A93" w:rsidP="00577A93">
            <w:pPr>
              <w:jc w:val="right"/>
              <w:rPr>
                <w:ins w:id="1501" w:author="DC Energy" w:date="2019-05-07T11:24:00Z"/>
                <w:rFonts w:ascii="Arial" w:hAnsi="Arial" w:cs="Arial"/>
                <w:color w:val="000000"/>
                <w:sz w:val="20"/>
                <w:szCs w:val="20"/>
              </w:rPr>
            </w:pPr>
            <w:ins w:id="1502" w:author="DC Energy 080619" w:date="2019-08-06T13:08:00Z">
              <w:r>
                <w:rPr>
                  <w:rFonts w:ascii="Arial" w:hAnsi="Arial" w:cs="Arial"/>
                  <w:color w:val="000000"/>
                  <w:sz w:val="20"/>
                  <w:szCs w:val="20"/>
                </w:rPr>
                <w:t>3</w:t>
              </w:r>
            </w:ins>
            <w:ins w:id="1503" w:author="DC Energy 080619" w:date="2019-08-06T13:10:00Z">
              <w:r>
                <w:rPr>
                  <w:rFonts w:ascii="Arial" w:hAnsi="Arial" w:cs="Arial"/>
                  <w:color w:val="000000"/>
                  <w:sz w:val="20"/>
                  <w:szCs w:val="20"/>
                </w:rPr>
                <w:t>6</w:t>
              </w:r>
            </w:ins>
            <w:ins w:id="1504" w:author="DC Energy" w:date="2019-05-07T11:24:00Z">
              <w:del w:id="1505" w:author="DC Energy 080619" w:date="2019-08-06T13:08:00Z">
                <w:r w:rsidRPr="009C4E8D" w:rsidDel="00EE5C67">
                  <w:rPr>
                    <w:rFonts w:ascii="Arial" w:hAnsi="Arial" w:cs="Arial"/>
                    <w:color w:val="000000"/>
                    <w:sz w:val="20"/>
                    <w:szCs w:val="20"/>
                  </w:rPr>
                  <w:delText>95</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984D19C" w14:textId="77777777" w:rsidR="00577A93" w:rsidRPr="009C4E8D" w:rsidRDefault="00577A93" w:rsidP="00577A93">
            <w:pPr>
              <w:rPr>
                <w:ins w:id="1506" w:author="DC Energy" w:date="2019-05-07T11:24:00Z"/>
                <w:rFonts w:ascii="Arial" w:hAnsi="Arial" w:cs="Arial"/>
                <w:color w:val="000000"/>
                <w:sz w:val="20"/>
                <w:szCs w:val="20"/>
              </w:rPr>
            </w:pPr>
            <w:ins w:id="1507" w:author="DC Energy" w:date="2019-05-07T11:24:00Z">
              <w:r w:rsidRPr="009C4E8D">
                <w:rPr>
                  <w:rFonts w:ascii="Arial" w:hAnsi="Arial" w:cs="Arial"/>
                  <w:color w:val="000000"/>
                  <w:sz w:val="20"/>
                  <w:szCs w:val="20"/>
                </w:rPr>
                <w:t>ROMA_SW</w:t>
              </w:r>
            </w:ins>
          </w:p>
        </w:tc>
        <w:tc>
          <w:tcPr>
            <w:tcW w:w="868" w:type="dxa"/>
            <w:tcBorders>
              <w:top w:val="nil"/>
              <w:left w:val="nil"/>
              <w:bottom w:val="single" w:sz="4" w:space="0" w:color="auto"/>
              <w:right w:val="single" w:sz="4" w:space="0" w:color="auto"/>
            </w:tcBorders>
            <w:shd w:val="clear" w:color="auto" w:fill="auto"/>
            <w:noWrap/>
            <w:vAlign w:val="bottom"/>
            <w:hideMark/>
          </w:tcPr>
          <w:p w14:paraId="676A208A" w14:textId="77777777" w:rsidR="00577A93" w:rsidRPr="009C4E8D" w:rsidRDefault="00577A93" w:rsidP="00577A93">
            <w:pPr>
              <w:jc w:val="center"/>
              <w:rPr>
                <w:ins w:id="1508" w:author="DC Energy" w:date="2019-05-07T11:24:00Z"/>
                <w:rFonts w:ascii="Arial" w:hAnsi="Arial" w:cs="Arial"/>
                <w:color w:val="000000"/>
                <w:sz w:val="20"/>
                <w:szCs w:val="20"/>
              </w:rPr>
            </w:pPr>
            <w:ins w:id="1509"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6D6F4A49" w14:textId="77777777" w:rsidR="00577A93" w:rsidRPr="009C4E8D" w:rsidRDefault="00577A93" w:rsidP="00577A93">
            <w:pPr>
              <w:jc w:val="center"/>
              <w:rPr>
                <w:ins w:id="1510" w:author="DC Energy" w:date="2019-05-07T11:24:00Z"/>
                <w:rFonts w:ascii="Arial" w:hAnsi="Arial" w:cs="Arial"/>
                <w:color w:val="000000"/>
                <w:sz w:val="20"/>
                <w:szCs w:val="20"/>
              </w:rPr>
            </w:pPr>
            <w:ins w:id="1511" w:author="DC Energy" w:date="2019-05-07T11:24:00Z">
              <w:r w:rsidRPr="009C4E8D">
                <w:rPr>
                  <w:rFonts w:ascii="Arial" w:hAnsi="Arial" w:cs="Arial"/>
                  <w:color w:val="000000"/>
                  <w:sz w:val="20"/>
                  <w:szCs w:val="20"/>
                </w:rPr>
                <w:t>LRGV</w:t>
              </w:r>
            </w:ins>
          </w:p>
        </w:tc>
      </w:tr>
      <w:tr w:rsidR="00577A93" w14:paraId="0FA5064E" w14:textId="77777777" w:rsidTr="00577A93">
        <w:trPr>
          <w:trHeight w:val="320"/>
          <w:ins w:id="1512"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C5E364D" w14:textId="77777777" w:rsidR="00577A93" w:rsidRPr="009C4E8D" w:rsidRDefault="00577A93" w:rsidP="00577A93">
            <w:pPr>
              <w:jc w:val="right"/>
              <w:rPr>
                <w:ins w:id="1513" w:author="DC Energy" w:date="2019-05-07T11:24:00Z"/>
                <w:rFonts w:ascii="Arial" w:hAnsi="Arial" w:cs="Arial"/>
                <w:color w:val="000000"/>
                <w:sz w:val="20"/>
                <w:szCs w:val="20"/>
              </w:rPr>
            </w:pPr>
            <w:ins w:id="1514" w:author="DC Energy 080619" w:date="2019-08-06T13:08:00Z">
              <w:r>
                <w:rPr>
                  <w:rFonts w:ascii="Arial" w:hAnsi="Arial" w:cs="Arial"/>
                  <w:color w:val="000000"/>
                  <w:sz w:val="20"/>
                  <w:szCs w:val="20"/>
                </w:rPr>
                <w:t>3</w:t>
              </w:r>
            </w:ins>
            <w:ins w:id="1515" w:author="DC Energy 080619" w:date="2019-08-06T13:10:00Z">
              <w:r>
                <w:rPr>
                  <w:rFonts w:ascii="Arial" w:hAnsi="Arial" w:cs="Arial"/>
                  <w:color w:val="000000"/>
                  <w:sz w:val="20"/>
                  <w:szCs w:val="20"/>
                </w:rPr>
                <w:t>7</w:t>
              </w:r>
            </w:ins>
            <w:ins w:id="1516" w:author="DC Energy" w:date="2019-05-07T11:24:00Z">
              <w:del w:id="1517" w:author="DC Energy 080619" w:date="2019-08-06T13:08:00Z">
                <w:r w:rsidRPr="009C4E8D" w:rsidDel="00EE5C67">
                  <w:rPr>
                    <w:rFonts w:ascii="Arial" w:hAnsi="Arial" w:cs="Arial"/>
                    <w:color w:val="000000"/>
                    <w:sz w:val="20"/>
                    <w:szCs w:val="20"/>
                  </w:rPr>
                  <w:delText>96</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55560854" w14:textId="77777777" w:rsidR="00577A93" w:rsidRPr="009C4E8D" w:rsidRDefault="00577A93" w:rsidP="00577A93">
            <w:pPr>
              <w:rPr>
                <w:ins w:id="1518" w:author="DC Energy" w:date="2019-05-07T11:24:00Z"/>
                <w:rFonts w:ascii="Arial" w:hAnsi="Arial" w:cs="Arial"/>
                <w:color w:val="000000"/>
                <w:sz w:val="20"/>
                <w:szCs w:val="20"/>
              </w:rPr>
            </w:pPr>
            <w:ins w:id="1519" w:author="DC Energy" w:date="2019-05-07T11:24:00Z">
              <w:r w:rsidRPr="009C4E8D">
                <w:rPr>
                  <w:rFonts w:ascii="Arial" w:hAnsi="Arial" w:cs="Arial"/>
                  <w:color w:val="000000"/>
                  <w:sz w:val="20"/>
                  <w:szCs w:val="20"/>
                </w:rPr>
                <w:t>S_MCALLN</w:t>
              </w:r>
            </w:ins>
          </w:p>
        </w:tc>
        <w:tc>
          <w:tcPr>
            <w:tcW w:w="868" w:type="dxa"/>
            <w:tcBorders>
              <w:top w:val="nil"/>
              <w:left w:val="nil"/>
              <w:bottom w:val="single" w:sz="4" w:space="0" w:color="auto"/>
              <w:right w:val="single" w:sz="4" w:space="0" w:color="auto"/>
            </w:tcBorders>
            <w:shd w:val="clear" w:color="auto" w:fill="auto"/>
            <w:noWrap/>
            <w:vAlign w:val="bottom"/>
            <w:hideMark/>
          </w:tcPr>
          <w:p w14:paraId="608A6EFB" w14:textId="77777777" w:rsidR="00577A93" w:rsidRPr="009C4E8D" w:rsidRDefault="00577A93" w:rsidP="00577A93">
            <w:pPr>
              <w:jc w:val="center"/>
              <w:rPr>
                <w:ins w:id="1520" w:author="DC Energy" w:date="2019-05-07T11:24:00Z"/>
                <w:rFonts w:ascii="Arial" w:hAnsi="Arial" w:cs="Arial"/>
                <w:color w:val="000000"/>
                <w:sz w:val="20"/>
                <w:szCs w:val="20"/>
              </w:rPr>
            </w:pPr>
            <w:ins w:id="1521"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39D085AD" w14:textId="77777777" w:rsidR="00577A93" w:rsidRPr="009C4E8D" w:rsidRDefault="00577A93" w:rsidP="00577A93">
            <w:pPr>
              <w:jc w:val="center"/>
              <w:rPr>
                <w:ins w:id="1522" w:author="DC Energy" w:date="2019-05-07T11:24:00Z"/>
                <w:rFonts w:ascii="Arial" w:hAnsi="Arial" w:cs="Arial"/>
                <w:color w:val="000000"/>
                <w:sz w:val="20"/>
                <w:szCs w:val="20"/>
              </w:rPr>
            </w:pPr>
            <w:ins w:id="1523" w:author="DC Energy" w:date="2019-05-07T11:24:00Z">
              <w:r w:rsidRPr="009C4E8D">
                <w:rPr>
                  <w:rFonts w:ascii="Arial" w:hAnsi="Arial" w:cs="Arial"/>
                  <w:color w:val="000000"/>
                  <w:sz w:val="20"/>
                  <w:szCs w:val="20"/>
                </w:rPr>
                <w:t>LRGV</w:t>
              </w:r>
            </w:ins>
          </w:p>
        </w:tc>
      </w:tr>
      <w:tr w:rsidR="00577A93" w:rsidDel="009656C7" w14:paraId="438B80A6" w14:textId="77777777" w:rsidTr="00577A93">
        <w:trPr>
          <w:trHeight w:val="320"/>
          <w:ins w:id="1524" w:author="DC Energy" w:date="2019-05-07T11:24:00Z"/>
          <w:del w:id="1525" w:author="DC Energy 080619" w:date="2019-08-06T13:01: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8EFAA9D" w14:textId="77777777" w:rsidR="00577A93" w:rsidRPr="009C4E8D" w:rsidDel="009656C7" w:rsidRDefault="00577A93" w:rsidP="00577A93">
            <w:pPr>
              <w:jc w:val="right"/>
              <w:rPr>
                <w:ins w:id="1526" w:author="DC Energy" w:date="2019-05-07T11:24:00Z"/>
                <w:del w:id="1527" w:author="DC Energy 080619" w:date="2019-08-06T13:01:00Z"/>
                <w:rFonts w:ascii="Arial" w:hAnsi="Arial" w:cs="Arial"/>
                <w:color w:val="000000"/>
                <w:sz w:val="20"/>
                <w:szCs w:val="20"/>
              </w:rPr>
            </w:pPr>
            <w:ins w:id="1528" w:author="DC Energy" w:date="2019-05-07T11:24:00Z">
              <w:del w:id="1529" w:author="DC Energy 080619" w:date="2019-08-06T13:01:00Z">
                <w:r w:rsidRPr="009C4E8D" w:rsidDel="009656C7">
                  <w:rPr>
                    <w:rFonts w:ascii="Arial" w:hAnsi="Arial" w:cs="Arial"/>
                    <w:color w:val="000000"/>
                    <w:sz w:val="20"/>
                    <w:szCs w:val="20"/>
                  </w:rPr>
                  <w:delText>97</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D711F6E" w14:textId="77777777" w:rsidR="00577A93" w:rsidRPr="009C4E8D" w:rsidDel="009656C7" w:rsidRDefault="00577A93" w:rsidP="00577A93">
            <w:pPr>
              <w:rPr>
                <w:ins w:id="1530" w:author="DC Energy" w:date="2019-05-07T11:24:00Z"/>
                <w:del w:id="1531" w:author="DC Energy 080619" w:date="2019-08-06T13:01:00Z"/>
                <w:rFonts w:ascii="Arial" w:hAnsi="Arial" w:cs="Arial"/>
                <w:color w:val="000000"/>
                <w:sz w:val="20"/>
                <w:szCs w:val="20"/>
              </w:rPr>
            </w:pPr>
            <w:ins w:id="1532" w:author="DC Energy" w:date="2019-05-07T11:24:00Z">
              <w:del w:id="1533" w:author="DC Energy 080619" w:date="2019-08-06T13:01:00Z">
                <w:r w:rsidRPr="009C4E8D" w:rsidDel="009656C7">
                  <w:rPr>
                    <w:rFonts w:ascii="Arial" w:hAnsi="Arial" w:cs="Arial"/>
                    <w:color w:val="000000"/>
                    <w:sz w:val="20"/>
                    <w:szCs w:val="20"/>
                  </w:rPr>
                  <w:delText>S_MISSIN</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67CF82FE" w14:textId="77777777" w:rsidR="00577A93" w:rsidRPr="009C4E8D" w:rsidDel="009656C7" w:rsidRDefault="00577A93" w:rsidP="00577A93">
            <w:pPr>
              <w:jc w:val="center"/>
              <w:rPr>
                <w:ins w:id="1534" w:author="DC Energy" w:date="2019-05-07T11:24:00Z"/>
                <w:del w:id="1535" w:author="DC Energy 080619" w:date="2019-08-06T13:01:00Z"/>
                <w:rFonts w:ascii="Arial" w:hAnsi="Arial" w:cs="Arial"/>
                <w:color w:val="000000"/>
                <w:sz w:val="20"/>
                <w:szCs w:val="20"/>
              </w:rPr>
            </w:pPr>
            <w:ins w:id="1536" w:author="DC Energy" w:date="2019-05-07T11:24:00Z">
              <w:del w:id="1537" w:author="DC Energy 080619" w:date="2019-08-06T13:01: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1EE147C8" w14:textId="77777777" w:rsidR="00577A93" w:rsidRPr="009C4E8D" w:rsidDel="009656C7" w:rsidRDefault="00577A93" w:rsidP="00577A93">
            <w:pPr>
              <w:jc w:val="center"/>
              <w:rPr>
                <w:ins w:id="1538" w:author="DC Energy" w:date="2019-05-07T11:24:00Z"/>
                <w:del w:id="1539" w:author="DC Energy 080619" w:date="2019-08-06T13:01:00Z"/>
                <w:rFonts w:ascii="Arial" w:hAnsi="Arial" w:cs="Arial"/>
                <w:color w:val="000000"/>
                <w:sz w:val="20"/>
                <w:szCs w:val="20"/>
              </w:rPr>
            </w:pPr>
            <w:ins w:id="1540" w:author="DC Energy" w:date="2019-05-07T11:24:00Z">
              <w:del w:id="1541" w:author="DC Energy 080619" w:date="2019-08-06T13:01:00Z">
                <w:r w:rsidRPr="009C4E8D" w:rsidDel="009656C7">
                  <w:rPr>
                    <w:rFonts w:ascii="Arial" w:hAnsi="Arial" w:cs="Arial"/>
                    <w:color w:val="000000"/>
                    <w:sz w:val="20"/>
                    <w:szCs w:val="20"/>
                  </w:rPr>
                  <w:delText>LRGV</w:delText>
                </w:r>
              </w:del>
            </w:ins>
          </w:p>
        </w:tc>
      </w:tr>
      <w:tr w:rsidR="00577A93" w:rsidDel="009656C7" w14:paraId="56CD6899" w14:textId="77777777" w:rsidTr="00577A93">
        <w:trPr>
          <w:trHeight w:val="320"/>
          <w:ins w:id="1542" w:author="DC Energy" w:date="2019-05-07T11:24:00Z"/>
          <w:del w:id="1543" w:author="DC Energy 080619" w:date="2019-08-06T13:01: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9D33499" w14:textId="77777777" w:rsidR="00577A93" w:rsidRPr="009C4E8D" w:rsidDel="009656C7" w:rsidRDefault="00577A93" w:rsidP="00577A93">
            <w:pPr>
              <w:jc w:val="right"/>
              <w:rPr>
                <w:ins w:id="1544" w:author="DC Energy" w:date="2019-05-07T11:24:00Z"/>
                <w:del w:id="1545" w:author="DC Energy 080619" w:date="2019-08-06T13:01:00Z"/>
                <w:rFonts w:ascii="Arial" w:hAnsi="Arial" w:cs="Arial"/>
                <w:color w:val="000000"/>
                <w:sz w:val="20"/>
                <w:szCs w:val="20"/>
              </w:rPr>
            </w:pPr>
            <w:ins w:id="1546" w:author="DC Energy" w:date="2019-05-07T11:24:00Z">
              <w:del w:id="1547" w:author="DC Energy 080619" w:date="2019-08-06T13:01:00Z">
                <w:r w:rsidRPr="009C4E8D" w:rsidDel="009656C7">
                  <w:rPr>
                    <w:rFonts w:ascii="Arial" w:hAnsi="Arial" w:cs="Arial"/>
                    <w:color w:val="000000"/>
                    <w:sz w:val="20"/>
                    <w:szCs w:val="20"/>
                  </w:rPr>
                  <w:delText>98</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1695B8B0" w14:textId="77777777" w:rsidR="00577A93" w:rsidRPr="009C4E8D" w:rsidDel="009656C7" w:rsidRDefault="00577A93" w:rsidP="00577A93">
            <w:pPr>
              <w:rPr>
                <w:ins w:id="1548" w:author="DC Energy" w:date="2019-05-07T11:24:00Z"/>
                <w:del w:id="1549" w:author="DC Energy 080619" w:date="2019-08-06T13:01:00Z"/>
                <w:rFonts w:ascii="Arial" w:hAnsi="Arial" w:cs="Arial"/>
                <w:color w:val="000000"/>
                <w:sz w:val="20"/>
                <w:szCs w:val="20"/>
              </w:rPr>
            </w:pPr>
            <w:ins w:id="1550" w:author="DC Energy" w:date="2019-05-07T11:24:00Z">
              <w:del w:id="1551" w:author="DC Energy 080619" w:date="2019-08-06T13:01:00Z">
                <w:r w:rsidRPr="009C4E8D" w:rsidDel="009656C7">
                  <w:rPr>
                    <w:rFonts w:ascii="Arial" w:hAnsi="Arial" w:cs="Arial"/>
                    <w:color w:val="000000"/>
                    <w:sz w:val="20"/>
                    <w:szCs w:val="20"/>
                  </w:rPr>
                  <w:delText>S_PADRE</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08DAE905" w14:textId="77777777" w:rsidR="00577A93" w:rsidRPr="009C4E8D" w:rsidDel="009656C7" w:rsidRDefault="00577A93" w:rsidP="00577A93">
            <w:pPr>
              <w:jc w:val="center"/>
              <w:rPr>
                <w:ins w:id="1552" w:author="DC Energy" w:date="2019-05-07T11:24:00Z"/>
                <w:del w:id="1553" w:author="DC Energy 080619" w:date="2019-08-06T13:01:00Z"/>
                <w:rFonts w:ascii="Arial" w:hAnsi="Arial" w:cs="Arial"/>
                <w:color w:val="000000"/>
                <w:sz w:val="20"/>
                <w:szCs w:val="20"/>
              </w:rPr>
            </w:pPr>
            <w:ins w:id="1554" w:author="DC Energy" w:date="2019-05-07T11:24:00Z">
              <w:del w:id="1555" w:author="DC Energy 080619" w:date="2019-08-06T13:01: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512A1751" w14:textId="77777777" w:rsidR="00577A93" w:rsidRPr="009C4E8D" w:rsidDel="009656C7" w:rsidRDefault="00577A93" w:rsidP="00577A93">
            <w:pPr>
              <w:jc w:val="center"/>
              <w:rPr>
                <w:ins w:id="1556" w:author="DC Energy" w:date="2019-05-07T11:24:00Z"/>
                <w:del w:id="1557" w:author="DC Energy 080619" w:date="2019-08-06T13:01:00Z"/>
                <w:rFonts w:ascii="Arial" w:hAnsi="Arial" w:cs="Arial"/>
                <w:color w:val="000000"/>
                <w:sz w:val="20"/>
                <w:szCs w:val="20"/>
              </w:rPr>
            </w:pPr>
            <w:ins w:id="1558" w:author="DC Energy" w:date="2019-05-07T11:24:00Z">
              <w:del w:id="1559" w:author="DC Energy 080619" w:date="2019-08-06T13:01:00Z">
                <w:r w:rsidRPr="009C4E8D" w:rsidDel="009656C7">
                  <w:rPr>
                    <w:rFonts w:ascii="Arial" w:hAnsi="Arial" w:cs="Arial"/>
                    <w:color w:val="000000"/>
                    <w:sz w:val="20"/>
                    <w:szCs w:val="20"/>
                  </w:rPr>
                  <w:delText>LRGV</w:delText>
                </w:r>
              </w:del>
            </w:ins>
          </w:p>
        </w:tc>
      </w:tr>
      <w:tr w:rsidR="00577A93" w:rsidDel="009656C7" w14:paraId="6F95958F" w14:textId="77777777" w:rsidTr="00577A93">
        <w:trPr>
          <w:trHeight w:val="320"/>
          <w:ins w:id="1560" w:author="DC Energy" w:date="2019-05-07T11:24:00Z"/>
          <w:del w:id="1561" w:author="DC Energy 080619" w:date="2019-08-06T13:01: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1329E2F" w14:textId="77777777" w:rsidR="00577A93" w:rsidRPr="009C4E8D" w:rsidDel="009656C7" w:rsidRDefault="00577A93" w:rsidP="00577A93">
            <w:pPr>
              <w:jc w:val="right"/>
              <w:rPr>
                <w:ins w:id="1562" w:author="DC Energy" w:date="2019-05-07T11:24:00Z"/>
                <w:del w:id="1563" w:author="DC Energy 080619" w:date="2019-08-06T13:01:00Z"/>
                <w:rFonts w:ascii="Arial" w:hAnsi="Arial" w:cs="Arial"/>
                <w:color w:val="000000"/>
                <w:sz w:val="20"/>
                <w:szCs w:val="20"/>
              </w:rPr>
            </w:pPr>
            <w:ins w:id="1564" w:author="DC Energy" w:date="2019-05-07T11:24:00Z">
              <w:del w:id="1565" w:author="DC Energy 080619" w:date="2019-08-06T13:01:00Z">
                <w:r w:rsidRPr="009C4E8D" w:rsidDel="009656C7">
                  <w:rPr>
                    <w:rFonts w:ascii="Arial" w:hAnsi="Arial" w:cs="Arial"/>
                    <w:color w:val="000000"/>
                    <w:sz w:val="20"/>
                    <w:szCs w:val="20"/>
                  </w:rPr>
                  <w:delText>99</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DEB3A6E" w14:textId="77777777" w:rsidR="00577A93" w:rsidRPr="009C4E8D" w:rsidDel="009656C7" w:rsidRDefault="00577A93" w:rsidP="00577A93">
            <w:pPr>
              <w:rPr>
                <w:ins w:id="1566" w:author="DC Energy" w:date="2019-05-07T11:24:00Z"/>
                <w:del w:id="1567" w:author="DC Energy 080619" w:date="2019-08-06T13:01:00Z"/>
                <w:rFonts w:ascii="Arial" w:hAnsi="Arial" w:cs="Arial"/>
                <w:color w:val="000000"/>
                <w:sz w:val="20"/>
                <w:szCs w:val="20"/>
              </w:rPr>
            </w:pPr>
            <w:ins w:id="1568" w:author="DC Energy" w:date="2019-05-07T11:24:00Z">
              <w:del w:id="1569" w:author="DC Energy 080619" w:date="2019-08-06T13:01:00Z">
                <w:r w:rsidRPr="009C4E8D" w:rsidDel="009656C7">
                  <w:rPr>
                    <w:rFonts w:ascii="Arial" w:hAnsi="Arial" w:cs="Arial"/>
                    <w:color w:val="000000"/>
                    <w:sz w:val="20"/>
                    <w:szCs w:val="20"/>
                  </w:rPr>
                  <w:delText>S_SNROSA</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342D6122" w14:textId="77777777" w:rsidR="00577A93" w:rsidRPr="009C4E8D" w:rsidDel="009656C7" w:rsidRDefault="00577A93" w:rsidP="00577A93">
            <w:pPr>
              <w:jc w:val="center"/>
              <w:rPr>
                <w:ins w:id="1570" w:author="DC Energy" w:date="2019-05-07T11:24:00Z"/>
                <w:del w:id="1571" w:author="DC Energy 080619" w:date="2019-08-06T13:01:00Z"/>
                <w:rFonts w:ascii="Arial" w:hAnsi="Arial" w:cs="Arial"/>
                <w:color w:val="000000"/>
                <w:sz w:val="20"/>
                <w:szCs w:val="20"/>
              </w:rPr>
            </w:pPr>
            <w:ins w:id="1572" w:author="DC Energy" w:date="2019-05-07T11:24:00Z">
              <w:del w:id="1573" w:author="DC Energy 080619" w:date="2019-08-06T13:01: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4BF420A7" w14:textId="77777777" w:rsidR="00577A93" w:rsidRPr="009C4E8D" w:rsidDel="009656C7" w:rsidRDefault="00577A93" w:rsidP="00577A93">
            <w:pPr>
              <w:jc w:val="center"/>
              <w:rPr>
                <w:ins w:id="1574" w:author="DC Energy" w:date="2019-05-07T11:24:00Z"/>
                <w:del w:id="1575" w:author="DC Energy 080619" w:date="2019-08-06T13:01:00Z"/>
                <w:rFonts w:ascii="Arial" w:hAnsi="Arial" w:cs="Arial"/>
                <w:color w:val="000000"/>
                <w:sz w:val="20"/>
                <w:szCs w:val="20"/>
              </w:rPr>
            </w:pPr>
            <w:ins w:id="1576" w:author="DC Energy" w:date="2019-05-07T11:24:00Z">
              <w:del w:id="1577" w:author="DC Energy 080619" w:date="2019-08-06T13:01:00Z">
                <w:r w:rsidRPr="009C4E8D" w:rsidDel="009656C7">
                  <w:rPr>
                    <w:rFonts w:ascii="Arial" w:hAnsi="Arial" w:cs="Arial"/>
                    <w:color w:val="000000"/>
                    <w:sz w:val="20"/>
                    <w:szCs w:val="20"/>
                  </w:rPr>
                  <w:delText>LRGV</w:delText>
                </w:r>
              </w:del>
            </w:ins>
          </w:p>
        </w:tc>
      </w:tr>
      <w:tr w:rsidR="00577A93" w:rsidDel="009656C7" w14:paraId="4B0B2658" w14:textId="77777777" w:rsidTr="00577A93">
        <w:trPr>
          <w:trHeight w:val="320"/>
          <w:ins w:id="1578" w:author="DC Energy" w:date="2019-05-07T11:24:00Z"/>
          <w:del w:id="1579" w:author="DC Energy 080619" w:date="2019-08-06T13:01: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897888F" w14:textId="77777777" w:rsidR="00577A93" w:rsidRPr="009C4E8D" w:rsidDel="009656C7" w:rsidRDefault="00577A93" w:rsidP="00577A93">
            <w:pPr>
              <w:jc w:val="right"/>
              <w:rPr>
                <w:ins w:id="1580" w:author="DC Energy" w:date="2019-05-07T11:24:00Z"/>
                <w:del w:id="1581" w:author="DC Energy 080619" w:date="2019-08-06T13:01:00Z"/>
                <w:rFonts w:ascii="Arial" w:hAnsi="Arial" w:cs="Arial"/>
                <w:color w:val="000000"/>
                <w:sz w:val="20"/>
                <w:szCs w:val="20"/>
              </w:rPr>
            </w:pPr>
            <w:ins w:id="1582" w:author="DC Energy" w:date="2019-05-07T11:24:00Z">
              <w:del w:id="1583" w:author="DC Energy 080619" w:date="2019-08-06T13:01:00Z">
                <w:r w:rsidRPr="009C4E8D" w:rsidDel="009656C7">
                  <w:rPr>
                    <w:rFonts w:ascii="Arial" w:hAnsi="Arial" w:cs="Arial"/>
                    <w:color w:val="000000"/>
                    <w:sz w:val="20"/>
                    <w:szCs w:val="20"/>
                  </w:rPr>
                  <w:delText>100</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485EA84C" w14:textId="77777777" w:rsidR="00577A93" w:rsidRPr="009C4E8D" w:rsidDel="009656C7" w:rsidRDefault="00577A93" w:rsidP="00577A93">
            <w:pPr>
              <w:rPr>
                <w:ins w:id="1584" w:author="DC Energy" w:date="2019-05-07T11:24:00Z"/>
                <w:del w:id="1585" w:author="DC Energy 080619" w:date="2019-08-06T13:01:00Z"/>
                <w:rFonts w:ascii="Arial" w:hAnsi="Arial" w:cs="Arial"/>
                <w:color w:val="000000"/>
                <w:sz w:val="20"/>
                <w:szCs w:val="20"/>
              </w:rPr>
            </w:pPr>
            <w:ins w:id="1586" w:author="DC Energy" w:date="2019-05-07T11:24:00Z">
              <w:del w:id="1587" w:author="DC Energy 080619" w:date="2019-08-06T13:01:00Z">
                <w:r w:rsidRPr="009C4E8D" w:rsidDel="009656C7">
                  <w:rPr>
                    <w:rFonts w:ascii="Arial" w:hAnsi="Arial" w:cs="Arial"/>
                    <w:color w:val="000000"/>
                    <w:sz w:val="20"/>
                    <w:szCs w:val="20"/>
                  </w:rPr>
                  <w:delText>SANROMAN</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726B36FC" w14:textId="77777777" w:rsidR="00577A93" w:rsidRPr="009C4E8D" w:rsidDel="009656C7" w:rsidRDefault="00577A93" w:rsidP="00577A93">
            <w:pPr>
              <w:jc w:val="center"/>
              <w:rPr>
                <w:ins w:id="1588" w:author="DC Energy" w:date="2019-05-07T11:24:00Z"/>
                <w:del w:id="1589" w:author="DC Energy 080619" w:date="2019-08-06T13:01:00Z"/>
                <w:rFonts w:ascii="Arial" w:hAnsi="Arial" w:cs="Arial"/>
                <w:color w:val="000000"/>
                <w:sz w:val="20"/>
                <w:szCs w:val="20"/>
              </w:rPr>
            </w:pPr>
            <w:ins w:id="1590" w:author="DC Energy" w:date="2019-05-07T11:24:00Z">
              <w:del w:id="1591" w:author="DC Energy 080619" w:date="2019-08-06T13:01: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16295769" w14:textId="77777777" w:rsidR="00577A93" w:rsidRPr="009C4E8D" w:rsidDel="009656C7" w:rsidRDefault="00577A93" w:rsidP="00577A93">
            <w:pPr>
              <w:jc w:val="center"/>
              <w:rPr>
                <w:ins w:id="1592" w:author="DC Energy" w:date="2019-05-07T11:24:00Z"/>
                <w:del w:id="1593" w:author="DC Energy 080619" w:date="2019-08-06T13:01:00Z"/>
                <w:rFonts w:ascii="Arial" w:hAnsi="Arial" w:cs="Arial"/>
                <w:color w:val="000000"/>
                <w:sz w:val="20"/>
                <w:szCs w:val="20"/>
              </w:rPr>
            </w:pPr>
            <w:ins w:id="1594" w:author="DC Energy" w:date="2019-05-07T11:24:00Z">
              <w:del w:id="1595" w:author="DC Energy 080619" w:date="2019-08-06T13:01:00Z">
                <w:r w:rsidRPr="009C4E8D" w:rsidDel="009656C7">
                  <w:rPr>
                    <w:rFonts w:ascii="Arial" w:hAnsi="Arial" w:cs="Arial"/>
                    <w:color w:val="000000"/>
                    <w:sz w:val="20"/>
                    <w:szCs w:val="20"/>
                  </w:rPr>
                  <w:delText>LRGV</w:delText>
                </w:r>
              </w:del>
            </w:ins>
          </w:p>
        </w:tc>
      </w:tr>
      <w:tr w:rsidR="00577A93" w14:paraId="2D404197" w14:textId="77777777" w:rsidTr="00577A93">
        <w:trPr>
          <w:trHeight w:val="320"/>
          <w:ins w:id="1596"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CAD796" w14:textId="77777777" w:rsidR="00577A93" w:rsidRPr="009C4E8D" w:rsidRDefault="00577A93" w:rsidP="00577A93">
            <w:pPr>
              <w:jc w:val="right"/>
              <w:rPr>
                <w:ins w:id="1597" w:author="DC Energy" w:date="2019-05-07T11:24:00Z"/>
                <w:rFonts w:ascii="Arial" w:hAnsi="Arial" w:cs="Arial"/>
                <w:color w:val="000000"/>
                <w:sz w:val="20"/>
                <w:szCs w:val="20"/>
              </w:rPr>
            </w:pPr>
            <w:ins w:id="1598" w:author="DC Energy 080619" w:date="2019-08-06T13:08:00Z">
              <w:r>
                <w:rPr>
                  <w:rFonts w:ascii="Arial" w:hAnsi="Arial" w:cs="Arial"/>
                  <w:color w:val="000000"/>
                  <w:sz w:val="20"/>
                  <w:szCs w:val="20"/>
                </w:rPr>
                <w:t>3</w:t>
              </w:r>
            </w:ins>
            <w:ins w:id="1599" w:author="DC Energy 080619" w:date="2019-08-06T13:11:00Z">
              <w:r>
                <w:rPr>
                  <w:rFonts w:ascii="Arial" w:hAnsi="Arial" w:cs="Arial"/>
                  <w:color w:val="000000"/>
                  <w:sz w:val="20"/>
                  <w:szCs w:val="20"/>
                </w:rPr>
                <w:t>8</w:t>
              </w:r>
            </w:ins>
            <w:ins w:id="1600" w:author="DC Energy" w:date="2019-05-07T11:24:00Z">
              <w:del w:id="1601" w:author="DC Energy 080619" w:date="2019-08-06T13:08:00Z">
                <w:r w:rsidRPr="009C4E8D" w:rsidDel="00EE5C67">
                  <w:rPr>
                    <w:rFonts w:ascii="Arial" w:hAnsi="Arial" w:cs="Arial"/>
                    <w:color w:val="000000"/>
                    <w:sz w:val="20"/>
                    <w:szCs w:val="20"/>
                  </w:rPr>
                  <w:delText>101</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51BD5242" w14:textId="77777777" w:rsidR="00577A93" w:rsidRPr="009C4E8D" w:rsidRDefault="00577A93" w:rsidP="00577A93">
            <w:pPr>
              <w:rPr>
                <w:ins w:id="1602" w:author="DC Energy" w:date="2019-05-07T11:24:00Z"/>
                <w:rFonts w:ascii="Arial" w:hAnsi="Arial" w:cs="Arial"/>
                <w:color w:val="000000"/>
                <w:sz w:val="20"/>
                <w:szCs w:val="20"/>
              </w:rPr>
            </w:pPr>
            <w:ins w:id="1603" w:author="DC Energy" w:date="2019-05-07T11:24:00Z">
              <w:r w:rsidRPr="009C4E8D">
                <w:rPr>
                  <w:rFonts w:ascii="Arial" w:hAnsi="Arial" w:cs="Arial"/>
                  <w:color w:val="000000"/>
                  <w:sz w:val="20"/>
                  <w:szCs w:val="20"/>
                </w:rPr>
                <w:t>SCARBIDE</w:t>
              </w:r>
            </w:ins>
          </w:p>
        </w:tc>
        <w:tc>
          <w:tcPr>
            <w:tcW w:w="868" w:type="dxa"/>
            <w:tcBorders>
              <w:top w:val="nil"/>
              <w:left w:val="nil"/>
              <w:bottom w:val="single" w:sz="4" w:space="0" w:color="auto"/>
              <w:right w:val="single" w:sz="4" w:space="0" w:color="auto"/>
            </w:tcBorders>
            <w:shd w:val="clear" w:color="auto" w:fill="auto"/>
            <w:noWrap/>
            <w:vAlign w:val="bottom"/>
            <w:hideMark/>
          </w:tcPr>
          <w:p w14:paraId="670993BA" w14:textId="77777777" w:rsidR="00577A93" w:rsidRPr="009C4E8D" w:rsidRDefault="00577A93" w:rsidP="00577A93">
            <w:pPr>
              <w:jc w:val="center"/>
              <w:rPr>
                <w:ins w:id="1604" w:author="DC Energy" w:date="2019-05-07T11:24:00Z"/>
                <w:rFonts w:ascii="Arial" w:hAnsi="Arial" w:cs="Arial"/>
                <w:color w:val="000000"/>
                <w:sz w:val="20"/>
                <w:szCs w:val="20"/>
              </w:rPr>
            </w:pPr>
            <w:ins w:id="1605"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75753A08" w14:textId="77777777" w:rsidR="00577A93" w:rsidRPr="009C4E8D" w:rsidRDefault="00577A93" w:rsidP="00577A93">
            <w:pPr>
              <w:jc w:val="center"/>
              <w:rPr>
                <w:ins w:id="1606" w:author="DC Energy" w:date="2019-05-07T11:24:00Z"/>
                <w:rFonts w:ascii="Arial" w:hAnsi="Arial" w:cs="Arial"/>
                <w:color w:val="000000"/>
                <w:sz w:val="20"/>
                <w:szCs w:val="20"/>
              </w:rPr>
            </w:pPr>
            <w:ins w:id="1607" w:author="DC Energy" w:date="2019-05-07T11:24:00Z">
              <w:r w:rsidRPr="009C4E8D">
                <w:rPr>
                  <w:rFonts w:ascii="Arial" w:hAnsi="Arial" w:cs="Arial"/>
                  <w:color w:val="000000"/>
                  <w:sz w:val="20"/>
                  <w:szCs w:val="20"/>
                </w:rPr>
                <w:t>LRGV</w:t>
              </w:r>
            </w:ins>
          </w:p>
        </w:tc>
      </w:tr>
      <w:tr w:rsidR="00577A93" w:rsidDel="009656C7" w14:paraId="3EDE3753" w14:textId="77777777" w:rsidTr="00577A93">
        <w:trPr>
          <w:trHeight w:val="320"/>
          <w:ins w:id="1608" w:author="DC Energy" w:date="2019-05-07T11:24:00Z"/>
          <w:del w:id="1609" w:author="DC Energy 080619" w:date="2019-08-06T13:02: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20FAED" w14:textId="77777777" w:rsidR="00577A93" w:rsidRPr="009C4E8D" w:rsidDel="009656C7" w:rsidRDefault="00577A93" w:rsidP="00577A93">
            <w:pPr>
              <w:jc w:val="right"/>
              <w:rPr>
                <w:ins w:id="1610" w:author="DC Energy" w:date="2019-05-07T11:24:00Z"/>
                <w:del w:id="1611" w:author="DC Energy 080619" w:date="2019-08-06T13:02:00Z"/>
                <w:rFonts w:ascii="Arial" w:hAnsi="Arial" w:cs="Arial"/>
                <w:color w:val="000000"/>
                <w:sz w:val="20"/>
                <w:szCs w:val="20"/>
              </w:rPr>
            </w:pPr>
            <w:ins w:id="1612" w:author="DC Energy" w:date="2019-05-07T11:24:00Z">
              <w:del w:id="1613" w:author="DC Energy 080619" w:date="2019-08-06T13:02:00Z">
                <w:r w:rsidRPr="009C4E8D" w:rsidDel="009656C7">
                  <w:rPr>
                    <w:rFonts w:ascii="Arial" w:hAnsi="Arial" w:cs="Arial"/>
                    <w:color w:val="000000"/>
                    <w:sz w:val="20"/>
                    <w:szCs w:val="20"/>
                  </w:rPr>
                  <w:delText>102</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D470B00" w14:textId="77777777" w:rsidR="00577A93" w:rsidRPr="009C4E8D" w:rsidDel="009656C7" w:rsidRDefault="00577A93" w:rsidP="00577A93">
            <w:pPr>
              <w:rPr>
                <w:ins w:id="1614" w:author="DC Energy" w:date="2019-05-07T11:24:00Z"/>
                <w:del w:id="1615" w:author="DC Energy 080619" w:date="2019-08-06T13:02:00Z"/>
                <w:rFonts w:ascii="Arial" w:hAnsi="Arial" w:cs="Arial"/>
                <w:color w:val="000000"/>
                <w:sz w:val="20"/>
                <w:szCs w:val="20"/>
              </w:rPr>
            </w:pPr>
            <w:ins w:id="1616" w:author="DC Energy" w:date="2019-05-07T11:24:00Z">
              <w:del w:id="1617" w:author="DC Energy 080619" w:date="2019-08-06T13:02:00Z">
                <w:r w:rsidRPr="009C4E8D" w:rsidDel="009656C7">
                  <w:rPr>
                    <w:rFonts w:ascii="Arial" w:hAnsi="Arial" w:cs="Arial"/>
                    <w:color w:val="000000"/>
                    <w:sz w:val="20"/>
                    <w:szCs w:val="20"/>
                  </w:rPr>
                  <w:delText>SE_EDINB</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197DBB9F" w14:textId="77777777" w:rsidR="00577A93" w:rsidRPr="009C4E8D" w:rsidDel="009656C7" w:rsidRDefault="00577A93" w:rsidP="00577A93">
            <w:pPr>
              <w:jc w:val="center"/>
              <w:rPr>
                <w:ins w:id="1618" w:author="DC Energy" w:date="2019-05-07T11:24:00Z"/>
                <w:del w:id="1619" w:author="DC Energy 080619" w:date="2019-08-06T13:02:00Z"/>
                <w:rFonts w:ascii="Arial" w:hAnsi="Arial" w:cs="Arial"/>
                <w:color w:val="000000"/>
                <w:sz w:val="20"/>
                <w:szCs w:val="20"/>
              </w:rPr>
            </w:pPr>
            <w:ins w:id="1620" w:author="DC Energy" w:date="2019-05-07T11:24:00Z">
              <w:del w:id="1621" w:author="DC Energy 080619" w:date="2019-08-06T13:02: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07937438" w14:textId="77777777" w:rsidR="00577A93" w:rsidRPr="009C4E8D" w:rsidDel="009656C7" w:rsidRDefault="00577A93" w:rsidP="00577A93">
            <w:pPr>
              <w:jc w:val="center"/>
              <w:rPr>
                <w:ins w:id="1622" w:author="DC Energy" w:date="2019-05-07T11:24:00Z"/>
                <w:del w:id="1623" w:author="DC Energy 080619" w:date="2019-08-06T13:02:00Z"/>
                <w:rFonts w:ascii="Arial" w:hAnsi="Arial" w:cs="Arial"/>
                <w:color w:val="000000"/>
                <w:sz w:val="20"/>
                <w:szCs w:val="20"/>
              </w:rPr>
            </w:pPr>
            <w:ins w:id="1624" w:author="DC Energy" w:date="2019-05-07T11:24:00Z">
              <w:del w:id="1625" w:author="DC Energy 080619" w:date="2019-08-06T13:02:00Z">
                <w:r w:rsidRPr="009C4E8D" w:rsidDel="009656C7">
                  <w:rPr>
                    <w:rFonts w:ascii="Arial" w:hAnsi="Arial" w:cs="Arial"/>
                    <w:color w:val="000000"/>
                    <w:sz w:val="20"/>
                    <w:szCs w:val="20"/>
                  </w:rPr>
                  <w:delText>LRGV</w:delText>
                </w:r>
              </w:del>
            </w:ins>
          </w:p>
        </w:tc>
      </w:tr>
      <w:tr w:rsidR="00577A93" w:rsidDel="009656C7" w14:paraId="361249ED" w14:textId="77777777" w:rsidTr="00577A93">
        <w:trPr>
          <w:trHeight w:val="320"/>
          <w:ins w:id="1626" w:author="DC Energy" w:date="2019-05-07T11:24:00Z"/>
          <w:del w:id="1627" w:author="DC Energy 080619" w:date="2019-08-06T13:02: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DFD40B8" w14:textId="77777777" w:rsidR="00577A93" w:rsidRPr="009C4E8D" w:rsidDel="009656C7" w:rsidRDefault="00577A93" w:rsidP="00577A93">
            <w:pPr>
              <w:jc w:val="right"/>
              <w:rPr>
                <w:ins w:id="1628" w:author="DC Energy" w:date="2019-05-07T11:24:00Z"/>
                <w:del w:id="1629" w:author="DC Energy 080619" w:date="2019-08-06T13:02:00Z"/>
                <w:rFonts w:ascii="Arial" w:hAnsi="Arial" w:cs="Arial"/>
                <w:color w:val="000000"/>
                <w:sz w:val="20"/>
                <w:szCs w:val="20"/>
              </w:rPr>
            </w:pPr>
            <w:ins w:id="1630" w:author="DC Energy" w:date="2019-05-07T11:24:00Z">
              <w:del w:id="1631" w:author="DC Energy 080619" w:date="2019-08-06T13:02:00Z">
                <w:r w:rsidRPr="009C4E8D" w:rsidDel="009656C7">
                  <w:rPr>
                    <w:rFonts w:ascii="Arial" w:hAnsi="Arial" w:cs="Arial"/>
                    <w:color w:val="000000"/>
                    <w:sz w:val="20"/>
                    <w:szCs w:val="20"/>
                  </w:rPr>
                  <w:delText>103</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7A8BD52" w14:textId="77777777" w:rsidR="00577A93" w:rsidRPr="009C4E8D" w:rsidDel="009656C7" w:rsidRDefault="00577A93" w:rsidP="00577A93">
            <w:pPr>
              <w:rPr>
                <w:ins w:id="1632" w:author="DC Energy" w:date="2019-05-07T11:24:00Z"/>
                <w:del w:id="1633" w:author="DC Energy 080619" w:date="2019-08-06T13:02:00Z"/>
                <w:rFonts w:ascii="Arial" w:hAnsi="Arial" w:cs="Arial"/>
                <w:color w:val="000000"/>
                <w:sz w:val="20"/>
                <w:szCs w:val="20"/>
              </w:rPr>
            </w:pPr>
            <w:ins w:id="1634" w:author="DC Energy" w:date="2019-05-07T11:24:00Z">
              <w:del w:id="1635" w:author="DC Energy 080619" w:date="2019-08-06T13:02:00Z">
                <w:r w:rsidRPr="009C4E8D" w:rsidDel="009656C7">
                  <w:rPr>
                    <w:rFonts w:ascii="Arial" w:hAnsi="Arial" w:cs="Arial"/>
                    <w:color w:val="000000"/>
                    <w:sz w:val="20"/>
                    <w:szCs w:val="20"/>
                  </w:rPr>
                  <w:delText>SHARYLND</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0F73AA9D" w14:textId="77777777" w:rsidR="00577A93" w:rsidRPr="009C4E8D" w:rsidDel="009656C7" w:rsidRDefault="00577A93" w:rsidP="00577A93">
            <w:pPr>
              <w:jc w:val="center"/>
              <w:rPr>
                <w:ins w:id="1636" w:author="DC Energy" w:date="2019-05-07T11:24:00Z"/>
                <w:del w:id="1637" w:author="DC Energy 080619" w:date="2019-08-06T13:02:00Z"/>
                <w:rFonts w:ascii="Arial" w:hAnsi="Arial" w:cs="Arial"/>
                <w:color w:val="000000"/>
                <w:sz w:val="20"/>
                <w:szCs w:val="20"/>
              </w:rPr>
            </w:pPr>
            <w:ins w:id="1638" w:author="DC Energy" w:date="2019-05-07T11:24:00Z">
              <w:del w:id="1639" w:author="DC Energy 080619" w:date="2019-08-06T13:02: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636508DF" w14:textId="77777777" w:rsidR="00577A93" w:rsidRPr="009C4E8D" w:rsidDel="009656C7" w:rsidRDefault="00577A93" w:rsidP="00577A93">
            <w:pPr>
              <w:jc w:val="center"/>
              <w:rPr>
                <w:ins w:id="1640" w:author="DC Energy" w:date="2019-05-07T11:24:00Z"/>
                <w:del w:id="1641" w:author="DC Energy 080619" w:date="2019-08-06T13:02:00Z"/>
                <w:rFonts w:ascii="Arial" w:hAnsi="Arial" w:cs="Arial"/>
                <w:color w:val="000000"/>
                <w:sz w:val="20"/>
                <w:szCs w:val="20"/>
              </w:rPr>
            </w:pPr>
            <w:ins w:id="1642" w:author="DC Energy" w:date="2019-05-07T11:24:00Z">
              <w:del w:id="1643" w:author="DC Energy 080619" w:date="2019-08-06T13:02:00Z">
                <w:r w:rsidRPr="009C4E8D" w:rsidDel="009656C7">
                  <w:rPr>
                    <w:rFonts w:ascii="Arial" w:hAnsi="Arial" w:cs="Arial"/>
                    <w:color w:val="000000"/>
                    <w:sz w:val="20"/>
                    <w:szCs w:val="20"/>
                  </w:rPr>
                  <w:delText>LRGV</w:delText>
                </w:r>
              </w:del>
            </w:ins>
          </w:p>
        </w:tc>
      </w:tr>
      <w:tr w:rsidR="00577A93" w14:paraId="448F646A" w14:textId="77777777" w:rsidTr="00577A93">
        <w:trPr>
          <w:trHeight w:val="320"/>
          <w:ins w:id="1644"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6AAC6B0" w14:textId="77777777" w:rsidR="00577A93" w:rsidRPr="009C4E8D" w:rsidRDefault="00577A93" w:rsidP="00577A93">
            <w:pPr>
              <w:jc w:val="right"/>
              <w:rPr>
                <w:ins w:id="1645" w:author="DC Energy" w:date="2019-05-07T11:24:00Z"/>
                <w:rFonts w:ascii="Arial" w:hAnsi="Arial" w:cs="Arial"/>
                <w:color w:val="000000"/>
                <w:sz w:val="20"/>
                <w:szCs w:val="20"/>
              </w:rPr>
            </w:pPr>
            <w:ins w:id="1646" w:author="DC Energy 080619" w:date="2019-08-06T13:11:00Z">
              <w:r>
                <w:rPr>
                  <w:rFonts w:ascii="Arial" w:hAnsi="Arial" w:cs="Arial"/>
                  <w:color w:val="000000"/>
                  <w:sz w:val="20"/>
                  <w:szCs w:val="20"/>
                </w:rPr>
                <w:t>39</w:t>
              </w:r>
            </w:ins>
            <w:ins w:id="1647" w:author="DC Energy" w:date="2019-05-07T11:24:00Z">
              <w:del w:id="1648" w:author="DC Energy 080619" w:date="2019-08-06T13:08:00Z">
                <w:r w:rsidRPr="009C4E8D" w:rsidDel="00EE5C67">
                  <w:rPr>
                    <w:rFonts w:ascii="Arial" w:hAnsi="Arial" w:cs="Arial"/>
                    <w:color w:val="000000"/>
                    <w:sz w:val="20"/>
                    <w:szCs w:val="20"/>
                  </w:rPr>
                  <w:delText>104</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1095339E" w14:textId="77777777" w:rsidR="00577A93" w:rsidRPr="009C4E8D" w:rsidRDefault="00577A93" w:rsidP="00577A93">
            <w:pPr>
              <w:rPr>
                <w:ins w:id="1649" w:author="DC Energy" w:date="2019-05-07T11:24:00Z"/>
                <w:rFonts w:ascii="Arial" w:hAnsi="Arial" w:cs="Arial"/>
                <w:color w:val="000000"/>
                <w:sz w:val="20"/>
                <w:szCs w:val="20"/>
              </w:rPr>
            </w:pPr>
            <w:ins w:id="1650" w:author="DC Energy" w:date="2019-05-07T11:24:00Z">
              <w:r w:rsidRPr="009C4E8D">
                <w:rPr>
                  <w:rFonts w:ascii="Arial" w:hAnsi="Arial" w:cs="Arial"/>
                  <w:color w:val="000000"/>
                  <w:sz w:val="20"/>
                  <w:szCs w:val="20"/>
                </w:rPr>
                <w:t>SILASRAY</w:t>
              </w:r>
            </w:ins>
          </w:p>
        </w:tc>
        <w:tc>
          <w:tcPr>
            <w:tcW w:w="868" w:type="dxa"/>
            <w:tcBorders>
              <w:top w:val="nil"/>
              <w:left w:val="nil"/>
              <w:bottom w:val="single" w:sz="4" w:space="0" w:color="auto"/>
              <w:right w:val="single" w:sz="4" w:space="0" w:color="auto"/>
            </w:tcBorders>
            <w:shd w:val="clear" w:color="auto" w:fill="auto"/>
            <w:noWrap/>
            <w:vAlign w:val="bottom"/>
            <w:hideMark/>
          </w:tcPr>
          <w:p w14:paraId="46E9FA9B" w14:textId="77777777" w:rsidR="00577A93" w:rsidRPr="009C4E8D" w:rsidRDefault="00577A93" w:rsidP="00577A93">
            <w:pPr>
              <w:jc w:val="center"/>
              <w:rPr>
                <w:ins w:id="1651" w:author="DC Energy" w:date="2019-05-07T11:24:00Z"/>
                <w:rFonts w:ascii="Arial" w:hAnsi="Arial" w:cs="Arial"/>
                <w:color w:val="000000"/>
                <w:sz w:val="20"/>
                <w:szCs w:val="20"/>
              </w:rPr>
            </w:pPr>
            <w:ins w:id="1652"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193FEDB8" w14:textId="77777777" w:rsidR="00577A93" w:rsidRPr="009C4E8D" w:rsidRDefault="00577A93" w:rsidP="00577A93">
            <w:pPr>
              <w:jc w:val="center"/>
              <w:rPr>
                <w:ins w:id="1653" w:author="DC Energy" w:date="2019-05-07T11:24:00Z"/>
                <w:rFonts w:ascii="Arial" w:hAnsi="Arial" w:cs="Arial"/>
                <w:color w:val="000000"/>
                <w:sz w:val="20"/>
                <w:szCs w:val="20"/>
              </w:rPr>
            </w:pPr>
            <w:ins w:id="1654" w:author="DC Energy" w:date="2019-05-07T11:24:00Z">
              <w:r w:rsidRPr="009C4E8D">
                <w:rPr>
                  <w:rFonts w:ascii="Arial" w:hAnsi="Arial" w:cs="Arial"/>
                  <w:color w:val="000000"/>
                  <w:sz w:val="20"/>
                  <w:szCs w:val="20"/>
                </w:rPr>
                <w:t>LRGV</w:t>
              </w:r>
            </w:ins>
          </w:p>
        </w:tc>
      </w:tr>
      <w:tr w:rsidR="00577A93" w:rsidDel="009656C7" w14:paraId="76FD31A1" w14:textId="77777777" w:rsidTr="00577A93">
        <w:trPr>
          <w:trHeight w:val="320"/>
          <w:ins w:id="1655" w:author="DC Energy" w:date="2019-05-07T11:24:00Z"/>
          <w:del w:id="1656" w:author="DC Energy 080619" w:date="2019-08-06T13:02: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C0C15AB" w14:textId="77777777" w:rsidR="00577A93" w:rsidRPr="009C4E8D" w:rsidDel="009656C7" w:rsidRDefault="00577A93" w:rsidP="00577A93">
            <w:pPr>
              <w:jc w:val="right"/>
              <w:rPr>
                <w:ins w:id="1657" w:author="DC Energy" w:date="2019-05-07T11:24:00Z"/>
                <w:del w:id="1658" w:author="DC Energy 080619" w:date="2019-08-06T13:02:00Z"/>
                <w:rFonts w:ascii="Arial" w:hAnsi="Arial" w:cs="Arial"/>
                <w:color w:val="000000"/>
                <w:sz w:val="20"/>
                <w:szCs w:val="20"/>
              </w:rPr>
            </w:pPr>
            <w:ins w:id="1659" w:author="DC Energy" w:date="2019-05-07T11:24:00Z">
              <w:del w:id="1660" w:author="DC Energy 080619" w:date="2019-08-06T13:02:00Z">
                <w:r w:rsidRPr="009C4E8D" w:rsidDel="009656C7">
                  <w:rPr>
                    <w:rFonts w:ascii="Arial" w:hAnsi="Arial" w:cs="Arial"/>
                    <w:color w:val="000000"/>
                    <w:sz w:val="20"/>
                    <w:szCs w:val="20"/>
                  </w:rPr>
                  <w:delText>105</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06A80ED3" w14:textId="77777777" w:rsidR="00577A93" w:rsidRPr="009C4E8D" w:rsidDel="009656C7" w:rsidRDefault="00577A93" w:rsidP="00577A93">
            <w:pPr>
              <w:rPr>
                <w:ins w:id="1661" w:author="DC Energy" w:date="2019-05-07T11:24:00Z"/>
                <w:del w:id="1662" w:author="DC Energy 080619" w:date="2019-08-06T13:02:00Z"/>
                <w:rFonts w:ascii="Arial" w:hAnsi="Arial" w:cs="Arial"/>
                <w:color w:val="000000"/>
                <w:sz w:val="20"/>
                <w:szCs w:val="20"/>
              </w:rPr>
            </w:pPr>
            <w:ins w:id="1663" w:author="DC Energy" w:date="2019-05-07T11:24:00Z">
              <w:del w:id="1664" w:author="DC Energy 080619" w:date="2019-08-06T13:02:00Z">
                <w:r w:rsidRPr="009C4E8D" w:rsidDel="009656C7">
                  <w:rPr>
                    <w:rFonts w:ascii="Arial" w:hAnsi="Arial" w:cs="Arial"/>
                    <w:color w:val="000000"/>
                    <w:sz w:val="20"/>
                    <w:szCs w:val="20"/>
                  </w:rPr>
                  <w:delText>SIOUX</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784D75FD" w14:textId="77777777" w:rsidR="00577A93" w:rsidRPr="009C4E8D" w:rsidDel="009656C7" w:rsidRDefault="00577A93" w:rsidP="00577A93">
            <w:pPr>
              <w:jc w:val="center"/>
              <w:rPr>
                <w:ins w:id="1665" w:author="DC Energy" w:date="2019-05-07T11:24:00Z"/>
                <w:del w:id="1666" w:author="DC Energy 080619" w:date="2019-08-06T13:02:00Z"/>
                <w:rFonts w:ascii="Arial" w:hAnsi="Arial" w:cs="Arial"/>
                <w:color w:val="000000"/>
                <w:sz w:val="20"/>
                <w:szCs w:val="20"/>
              </w:rPr>
            </w:pPr>
            <w:ins w:id="1667" w:author="DC Energy" w:date="2019-05-07T11:24:00Z">
              <w:del w:id="1668" w:author="DC Energy 080619" w:date="2019-08-06T13:02: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4EB453BC" w14:textId="77777777" w:rsidR="00577A93" w:rsidRPr="009C4E8D" w:rsidDel="009656C7" w:rsidRDefault="00577A93" w:rsidP="00577A93">
            <w:pPr>
              <w:jc w:val="center"/>
              <w:rPr>
                <w:ins w:id="1669" w:author="DC Energy" w:date="2019-05-07T11:24:00Z"/>
                <w:del w:id="1670" w:author="DC Energy 080619" w:date="2019-08-06T13:02:00Z"/>
                <w:rFonts w:ascii="Arial" w:hAnsi="Arial" w:cs="Arial"/>
                <w:color w:val="000000"/>
                <w:sz w:val="20"/>
                <w:szCs w:val="20"/>
              </w:rPr>
            </w:pPr>
            <w:ins w:id="1671" w:author="DC Energy" w:date="2019-05-07T11:24:00Z">
              <w:del w:id="1672" w:author="DC Energy 080619" w:date="2019-08-06T13:02:00Z">
                <w:r w:rsidRPr="009C4E8D" w:rsidDel="009656C7">
                  <w:rPr>
                    <w:rFonts w:ascii="Arial" w:hAnsi="Arial" w:cs="Arial"/>
                    <w:color w:val="000000"/>
                    <w:sz w:val="20"/>
                    <w:szCs w:val="20"/>
                  </w:rPr>
                  <w:delText>LRGV</w:delText>
                </w:r>
              </w:del>
            </w:ins>
          </w:p>
        </w:tc>
      </w:tr>
      <w:tr w:rsidR="00577A93" w:rsidDel="009656C7" w14:paraId="023EC134" w14:textId="77777777" w:rsidTr="00577A93">
        <w:trPr>
          <w:trHeight w:val="320"/>
          <w:ins w:id="1673" w:author="DC Energy" w:date="2019-05-07T11:24:00Z"/>
          <w:del w:id="1674" w:author="DC Energy 080619" w:date="2019-08-06T13:02: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A65E1A0" w14:textId="77777777" w:rsidR="00577A93" w:rsidRPr="009C4E8D" w:rsidDel="009656C7" w:rsidRDefault="00577A93" w:rsidP="00577A93">
            <w:pPr>
              <w:jc w:val="right"/>
              <w:rPr>
                <w:ins w:id="1675" w:author="DC Energy" w:date="2019-05-07T11:24:00Z"/>
                <w:del w:id="1676" w:author="DC Energy 080619" w:date="2019-08-06T13:02:00Z"/>
                <w:rFonts w:ascii="Arial" w:hAnsi="Arial" w:cs="Arial"/>
                <w:color w:val="000000"/>
                <w:sz w:val="20"/>
                <w:szCs w:val="20"/>
              </w:rPr>
            </w:pPr>
            <w:ins w:id="1677" w:author="DC Energy" w:date="2019-05-07T11:24:00Z">
              <w:del w:id="1678" w:author="DC Energy 080619" w:date="2019-08-06T13:02:00Z">
                <w:r w:rsidRPr="009C4E8D" w:rsidDel="009656C7">
                  <w:rPr>
                    <w:rFonts w:ascii="Arial" w:hAnsi="Arial" w:cs="Arial"/>
                    <w:color w:val="000000"/>
                    <w:sz w:val="20"/>
                    <w:szCs w:val="20"/>
                  </w:rPr>
                  <w:delText>106</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618DA5F1" w14:textId="77777777" w:rsidR="00577A93" w:rsidRPr="009C4E8D" w:rsidDel="009656C7" w:rsidRDefault="00577A93" w:rsidP="00577A93">
            <w:pPr>
              <w:rPr>
                <w:ins w:id="1679" w:author="DC Energy" w:date="2019-05-07T11:24:00Z"/>
                <w:del w:id="1680" w:author="DC Energy 080619" w:date="2019-08-06T13:02:00Z"/>
                <w:rFonts w:ascii="Arial" w:hAnsi="Arial" w:cs="Arial"/>
                <w:color w:val="000000"/>
                <w:sz w:val="20"/>
                <w:szCs w:val="20"/>
              </w:rPr>
            </w:pPr>
            <w:ins w:id="1681" w:author="DC Energy" w:date="2019-05-07T11:24:00Z">
              <w:del w:id="1682" w:author="DC Energy 080619" w:date="2019-08-06T13:02:00Z">
                <w:r w:rsidRPr="009C4E8D" w:rsidDel="009656C7">
                  <w:rPr>
                    <w:rFonts w:ascii="Arial" w:hAnsi="Arial" w:cs="Arial"/>
                    <w:color w:val="000000"/>
                    <w:sz w:val="20"/>
                    <w:szCs w:val="20"/>
                  </w:rPr>
                  <w:delText>SIXTH_ST</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12240132" w14:textId="77777777" w:rsidR="00577A93" w:rsidRPr="009C4E8D" w:rsidDel="009656C7" w:rsidRDefault="00577A93" w:rsidP="00577A93">
            <w:pPr>
              <w:jc w:val="center"/>
              <w:rPr>
                <w:ins w:id="1683" w:author="DC Energy" w:date="2019-05-07T11:24:00Z"/>
                <w:del w:id="1684" w:author="DC Energy 080619" w:date="2019-08-06T13:02:00Z"/>
                <w:rFonts w:ascii="Arial" w:hAnsi="Arial" w:cs="Arial"/>
                <w:color w:val="000000"/>
                <w:sz w:val="20"/>
                <w:szCs w:val="20"/>
              </w:rPr>
            </w:pPr>
            <w:ins w:id="1685" w:author="DC Energy" w:date="2019-05-07T11:24:00Z">
              <w:del w:id="1686" w:author="DC Energy 080619" w:date="2019-08-06T13:02: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0A4E8B32" w14:textId="77777777" w:rsidR="00577A93" w:rsidRPr="009C4E8D" w:rsidDel="009656C7" w:rsidRDefault="00577A93" w:rsidP="00577A93">
            <w:pPr>
              <w:jc w:val="center"/>
              <w:rPr>
                <w:ins w:id="1687" w:author="DC Energy" w:date="2019-05-07T11:24:00Z"/>
                <w:del w:id="1688" w:author="DC Energy 080619" w:date="2019-08-06T13:02:00Z"/>
                <w:rFonts w:ascii="Arial" w:hAnsi="Arial" w:cs="Arial"/>
                <w:color w:val="000000"/>
                <w:sz w:val="20"/>
                <w:szCs w:val="20"/>
              </w:rPr>
            </w:pPr>
            <w:ins w:id="1689" w:author="DC Energy" w:date="2019-05-07T11:24:00Z">
              <w:del w:id="1690" w:author="DC Energy 080619" w:date="2019-08-06T13:02:00Z">
                <w:r w:rsidRPr="009C4E8D" w:rsidDel="009656C7">
                  <w:rPr>
                    <w:rFonts w:ascii="Arial" w:hAnsi="Arial" w:cs="Arial"/>
                    <w:color w:val="000000"/>
                    <w:sz w:val="20"/>
                    <w:szCs w:val="20"/>
                  </w:rPr>
                  <w:delText>LRGV</w:delText>
                </w:r>
              </w:del>
            </w:ins>
          </w:p>
        </w:tc>
      </w:tr>
      <w:tr w:rsidR="00577A93" w:rsidDel="009656C7" w14:paraId="6D4EABAA" w14:textId="77777777" w:rsidTr="00577A93">
        <w:trPr>
          <w:trHeight w:val="320"/>
          <w:ins w:id="1691" w:author="DC Energy" w:date="2019-05-07T11:24:00Z"/>
          <w:del w:id="1692" w:author="DC Energy 080619" w:date="2019-08-06T13:02: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C8698AB" w14:textId="77777777" w:rsidR="00577A93" w:rsidRPr="009C4E8D" w:rsidDel="009656C7" w:rsidRDefault="00577A93" w:rsidP="00577A93">
            <w:pPr>
              <w:jc w:val="right"/>
              <w:rPr>
                <w:ins w:id="1693" w:author="DC Energy" w:date="2019-05-07T11:24:00Z"/>
                <w:del w:id="1694" w:author="DC Energy 080619" w:date="2019-08-06T13:02:00Z"/>
                <w:rFonts w:ascii="Arial" w:hAnsi="Arial" w:cs="Arial"/>
                <w:color w:val="000000"/>
                <w:sz w:val="20"/>
                <w:szCs w:val="20"/>
              </w:rPr>
            </w:pPr>
            <w:ins w:id="1695" w:author="DC Energy" w:date="2019-05-07T11:24:00Z">
              <w:del w:id="1696" w:author="DC Energy 080619" w:date="2019-08-06T13:02:00Z">
                <w:r w:rsidRPr="009C4E8D" w:rsidDel="009656C7">
                  <w:rPr>
                    <w:rFonts w:ascii="Arial" w:hAnsi="Arial" w:cs="Arial"/>
                    <w:color w:val="000000"/>
                    <w:sz w:val="20"/>
                    <w:szCs w:val="20"/>
                  </w:rPr>
                  <w:delText>107</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129BBB7B" w14:textId="77777777" w:rsidR="00577A93" w:rsidRPr="009C4E8D" w:rsidDel="009656C7" w:rsidRDefault="00577A93" w:rsidP="00577A93">
            <w:pPr>
              <w:rPr>
                <w:ins w:id="1697" w:author="DC Energy" w:date="2019-05-07T11:24:00Z"/>
                <w:del w:id="1698" w:author="DC Energy 080619" w:date="2019-08-06T13:02:00Z"/>
                <w:rFonts w:ascii="Arial" w:hAnsi="Arial" w:cs="Arial"/>
                <w:color w:val="000000"/>
                <w:sz w:val="20"/>
                <w:szCs w:val="20"/>
              </w:rPr>
            </w:pPr>
            <w:ins w:id="1699" w:author="DC Energy" w:date="2019-05-07T11:24:00Z">
              <w:del w:id="1700" w:author="DC Energy 080619" w:date="2019-08-06T13:02:00Z">
                <w:r w:rsidRPr="009C4E8D" w:rsidDel="009656C7">
                  <w:rPr>
                    <w:rFonts w:ascii="Arial" w:hAnsi="Arial" w:cs="Arial"/>
                    <w:color w:val="000000"/>
                    <w:sz w:val="20"/>
                    <w:szCs w:val="20"/>
                  </w:rPr>
                  <w:delText>SOUTH_PL</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7B74229D" w14:textId="77777777" w:rsidR="00577A93" w:rsidRPr="009C4E8D" w:rsidDel="009656C7" w:rsidRDefault="00577A93" w:rsidP="00577A93">
            <w:pPr>
              <w:jc w:val="center"/>
              <w:rPr>
                <w:ins w:id="1701" w:author="DC Energy" w:date="2019-05-07T11:24:00Z"/>
                <w:del w:id="1702" w:author="DC Energy 080619" w:date="2019-08-06T13:02:00Z"/>
                <w:rFonts w:ascii="Arial" w:hAnsi="Arial" w:cs="Arial"/>
                <w:color w:val="000000"/>
                <w:sz w:val="20"/>
                <w:szCs w:val="20"/>
              </w:rPr>
            </w:pPr>
            <w:ins w:id="1703" w:author="DC Energy" w:date="2019-05-07T11:24:00Z">
              <w:del w:id="1704" w:author="DC Energy 080619" w:date="2019-08-06T13:02: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3160E56F" w14:textId="77777777" w:rsidR="00577A93" w:rsidRPr="009C4E8D" w:rsidDel="009656C7" w:rsidRDefault="00577A93" w:rsidP="00577A93">
            <w:pPr>
              <w:jc w:val="center"/>
              <w:rPr>
                <w:ins w:id="1705" w:author="DC Energy" w:date="2019-05-07T11:24:00Z"/>
                <w:del w:id="1706" w:author="DC Energy 080619" w:date="2019-08-06T13:02:00Z"/>
                <w:rFonts w:ascii="Arial" w:hAnsi="Arial" w:cs="Arial"/>
                <w:color w:val="000000"/>
                <w:sz w:val="20"/>
                <w:szCs w:val="20"/>
              </w:rPr>
            </w:pPr>
            <w:ins w:id="1707" w:author="DC Energy" w:date="2019-05-07T11:24:00Z">
              <w:del w:id="1708" w:author="DC Energy 080619" w:date="2019-08-06T13:02:00Z">
                <w:r w:rsidRPr="009C4E8D" w:rsidDel="009656C7">
                  <w:rPr>
                    <w:rFonts w:ascii="Arial" w:hAnsi="Arial" w:cs="Arial"/>
                    <w:color w:val="000000"/>
                    <w:sz w:val="20"/>
                    <w:szCs w:val="20"/>
                  </w:rPr>
                  <w:delText>LRGV</w:delText>
                </w:r>
              </w:del>
            </w:ins>
          </w:p>
        </w:tc>
      </w:tr>
      <w:tr w:rsidR="00577A93" w:rsidDel="009656C7" w14:paraId="7FCAED0D" w14:textId="77777777" w:rsidTr="00577A93">
        <w:trPr>
          <w:trHeight w:val="320"/>
          <w:ins w:id="1709" w:author="DC Energy" w:date="2019-05-07T11:24:00Z"/>
          <w:del w:id="1710" w:author="DC Energy 080619" w:date="2019-08-06T13:02: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E1C7883" w14:textId="77777777" w:rsidR="00577A93" w:rsidRPr="009C4E8D" w:rsidDel="009656C7" w:rsidRDefault="00577A93" w:rsidP="00577A93">
            <w:pPr>
              <w:jc w:val="right"/>
              <w:rPr>
                <w:ins w:id="1711" w:author="DC Energy" w:date="2019-05-07T11:24:00Z"/>
                <w:del w:id="1712" w:author="DC Energy 080619" w:date="2019-08-06T13:02:00Z"/>
                <w:rFonts w:ascii="Arial" w:hAnsi="Arial" w:cs="Arial"/>
                <w:color w:val="000000"/>
                <w:sz w:val="20"/>
                <w:szCs w:val="20"/>
              </w:rPr>
            </w:pPr>
            <w:ins w:id="1713" w:author="DC Energy" w:date="2019-05-07T11:24:00Z">
              <w:del w:id="1714" w:author="DC Energy 080619" w:date="2019-08-06T13:02:00Z">
                <w:r w:rsidRPr="009C4E8D" w:rsidDel="009656C7">
                  <w:rPr>
                    <w:rFonts w:ascii="Arial" w:hAnsi="Arial" w:cs="Arial"/>
                    <w:color w:val="000000"/>
                    <w:sz w:val="20"/>
                    <w:szCs w:val="20"/>
                  </w:rPr>
                  <w:delText>108</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5483F30" w14:textId="77777777" w:rsidR="00577A93" w:rsidRPr="009C4E8D" w:rsidDel="009656C7" w:rsidRDefault="00577A93" w:rsidP="00577A93">
            <w:pPr>
              <w:rPr>
                <w:ins w:id="1715" w:author="DC Energy" w:date="2019-05-07T11:24:00Z"/>
                <w:del w:id="1716" w:author="DC Energy 080619" w:date="2019-08-06T13:02:00Z"/>
                <w:rFonts w:ascii="Arial" w:hAnsi="Arial" w:cs="Arial"/>
                <w:color w:val="000000"/>
                <w:sz w:val="20"/>
                <w:szCs w:val="20"/>
              </w:rPr>
            </w:pPr>
            <w:ins w:id="1717" w:author="DC Energy" w:date="2019-05-07T11:24:00Z">
              <w:del w:id="1718" w:author="DC Energy 080619" w:date="2019-08-06T13:02:00Z">
                <w:r w:rsidRPr="009C4E8D" w:rsidDel="009656C7">
                  <w:rPr>
                    <w:rFonts w:ascii="Arial" w:hAnsi="Arial" w:cs="Arial"/>
                    <w:color w:val="000000"/>
                    <w:sz w:val="20"/>
                    <w:szCs w:val="20"/>
                  </w:rPr>
                  <w:delText>SOUTHMOS</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5FACE92E" w14:textId="77777777" w:rsidR="00577A93" w:rsidRPr="009C4E8D" w:rsidDel="009656C7" w:rsidRDefault="00577A93" w:rsidP="00577A93">
            <w:pPr>
              <w:jc w:val="center"/>
              <w:rPr>
                <w:ins w:id="1719" w:author="DC Energy" w:date="2019-05-07T11:24:00Z"/>
                <w:del w:id="1720" w:author="DC Energy 080619" w:date="2019-08-06T13:02:00Z"/>
                <w:rFonts w:ascii="Arial" w:hAnsi="Arial" w:cs="Arial"/>
                <w:color w:val="000000"/>
                <w:sz w:val="20"/>
                <w:szCs w:val="20"/>
              </w:rPr>
            </w:pPr>
            <w:ins w:id="1721" w:author="DC Energy" w:date="2019-05-07T11:24:00Z">
              <w:del w:id="1722" w:author="DC Energy 080619" w:date="2019-08-06T13:02: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077A7443" w14:textId="77777777" w:rsidR="00577A93" w:rsidRPr="009C4E8D" w:rsidDel="009656C7" w:rsidRDefault="00577A93" w:rsidP="00577A93">
            <w:pPr>
              <w:jc w:val="center"/>
              <w:rPr>
                <w:ins w:id="1723" w:author="DC Energy" w:date="2019-05-07T11:24:00Z"/>
                <w:del w:id="1724" w:author="DC Energy 080619" w:date="2019-08-06T13:02:00Z"/>
                <w:rFonts w:ascii="Arial" w:hAnsi="Arial" w:cs="Arial"/>
                <w:color w:val="000000"/>
                <w:sz w:val="20"/>
                <w:szCs w:val="20"/>
              </w:rPr>
            </w:pPr>
            <w:ins w:id="1725" w:author="DC Energy" w:date="2019-05-07T11:24:00Z">
              <w:del w:id="1726" w:author="DC Energy 080619" w:date="2019-08-06T13:02:00Z">
                <w:r w:rsidRPr="009C4E8D" w:rsidDel="009656C7">
                  <w:rPr>
                    <w:rFonts w:ascii="Arial" w:hAnsi="Arial" w:cs="Arial"/>
                    <w:color w:val="000000"/>
                    <w:sz w:val="20"/>
                    <w:szCs w:val="20"/>
                  </w:rPr>
                  <w:delText>LRGV</w:delText>
                </w:r>
              </w:del>
            </w:ins>
          </w:p>
        </w:tc>
      </w:tr>
      <w:tr w:rsidR="00577A93" w14:paraId="22FDB376" w14:textId="77777777" w:rsidTr="00577A93">
        <w:trPr>
          <w:trHeight w:val="320"/>
          <w:ins w:id="1727"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6F50D33" w14:textId="77777777" w:rsidR="00577A93" w:rsidRPr="009C4E8D" w:rsidRDefault="00577A93" w:rsidP="00577A93">
            <w:pPr>
              <w:jc w:val="right"/>
              <w:rPr>
                <w:ins w:id="1728" w:author="DC Energy" w:date="2019-05-07T11:24:00Z"/>
                <w:rFonts w:ascii="Arial" w:hAnsi="Arial" w:cs="Arial"/>
                <w:color w:val="000000"/>
                <w:sz w:val="20"/>
                <w:szCs w:val="20"/>
              </w:rPr>
            </w:pPr>
            <w:ins w:id="1729" w:author="DC Energy 080619" w:date="2019-08-06T13:08:00Z">
              <w:r>
                <w:rPr>
                  <w:rFonts w:ascii="Arial" w:hAnsi="Arial" w:cs="Arial"/>
                  <w:color w:val="000000"/>
                  <w:sz w:val="20"/>
                  <w:szCs w:val="20"/>
                </w:rPr>
                <w:lastRenderedPageBreak/>
                <w:t>4</w:t>
              </w:r>
            </w:ins>
            <w:ins w:id="1730" w:author="DC Energy 080619" w:date="2019-08-06T13:11:00Z">
              <w:r>
                <w:rPr>
                  <w:rFonts w:ascii="Arial" w:hAnsi="Arial" w:cs="Arial"/>
                  <w:color w:val="000000"/>
                  <w:sz w:val="20"/>
                  <w:szCs w:val="20"/>
                </w:rPr>
                <w:t>0</w:t>
              </w:r>
            </w:ins>
            <w:ins w:id="1731" w:author="DC Energy" w:date="2019-05-07T11:24:00Z">
              <w:del w:id="1732" w:author="DC Energy 080619" w:date="2019-08-06T13:08:00Z">
                <w:r w:rsidRPr="009C4E8D" w:rsidDel="00EE5C67">
                  <w:rPr>
                    <w:rFonts w:ascii="Arial" w:hAnsi="Arial" w:cs="Arial"/>
                    <w:color w:val="000000"/>
                    <w:sz w:val="20"/>
                    <w:szCs w:val="20"/>
                  </w:rPr>
                  <w:delText>109</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2083293" w14:textId="77777777" w:rsidR="00577A93" w:rsidRPr="009C4E8D" w:rsidRDefault="00577A93" w:rsidP="00577A93">
            <w:pPr>
              <w:rPr>
                <w:ins w:id="1733" w:author="DC Energy" w:date="2019-05-07T11:24:00Z"/>
                <w:rFonts w:ascii="Arial" w:hAnsi="Arial" w:cs="Arial"/>
                <w:color w:val="000000"/>
                <w:sz w:val="20"/>
                <w:szCs w:val="20"/>
              </w:rPr>
            </w:pPr>
            <w:ins w:id="1734" w:author="DC Energy" w:date="2019-05-07T11:24:00Z">
              <w:r w:rsidRPr="009C4E8D">
                <w:rPr>
                  <w:rFonts w:ascii="Arial" w:hAnsi="Arial" w:cs="Arial"/>
                  <w:color w:val="000000"/>
                  <w:sz w:val="20"/>
                  <w:szCs w:val="20"/>
                </w:rPr>
                <w:t>STEWART</w:t>
              </w:r>
            </w:ins>
          </w:p>
        </w:tc>
        <w:tc>
          <w:tcPr>
            <w:tcW w:w="868" w:type="dxa"/>
            <w:tcBorders>
              <w:top w:val="nil"/>
              <w:left w:val="nil"/>
              <w:bottom w:val="single" w:sz="4" w:space="0" w:color="auto"/>
              <w:right w:val="single" w:sz="4" w:space="0" w:color="auto"/>
            </w:tcBorders>
            <w:shd w:val="clear" w:color="auto" w:fill="auto"/>
            <w:noWrap/>
            <w:vAlign w:val="bottom"/>
            <w:hideMark/>
          </w:tcPr>
          <w:p w14:paraId="2F88EB19" w14:textId="77777777" w:rsidR="00577A93" w:rsidRPr="009C4E8D" w:rsidRDefault="00577A93" w:rsidP="00577A93">
            <w:pPr>
              <w:jc w:val="center"/>
              <w:rPr>
                <w:ins w:id="1735" w:author="DC Energy" w:date="2019-05-07T11:24:00Z"/>
                <w:rFonts w:ascii="Arial" w:hAnsi="Arial" w:cs="Arial"/>
                <w:color w:val="000000"/>
                <w:sz w:val="20"/>
                <w:szCs w:val="20"/>
              </w:rPr>
            </w:pPr>
            <w:ins w:id="1736"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32AFF2AD" w14:textId="77777777" w:rsidR="00577A93" w:rsidRPr="009C4E8D" w:rsidRDefault="00577A93" w:rsidP="00577A93">
            <w:pPr>
              <w:jc w:val="center"/>
              <w:rPr>
                <w:ins w:id="1737" w:author="DC Energy" w:date="2019-05-07T11:24:00Z"/>
                <w:rFonts w:ascii="Arial" w:hAnsi="Arial" w:cs="Arial"/>
                <w:color w:val="000000"/>
                <w:sz w:val="20"/>
                <w:szCs w:val="20"/>
              </w:rPr>
            </w:pPr>
            <w:ins w:id="1738" w:author="DC Energy" w:date="2019-05-07T11:24:00Z">
              <w:r w:rsidRPr="009C4E8D">
                <w:rPr>
                  <w:rFonts w:ascii="Arial" w:hAnsi="Arial" w:cs="Arial"/>
                  <w:color w:val="000000"/>
                  <w:sz w:val="20"/>
                  <w:szCs w:val="20"/>
                </w:rPr>
                <w:t>LRGV</w:t>
              </w:r>
            </w:ins>
          </w:p>
        </w:tc>
      </w:tr>
      <w:tr w:rsidR="00577A93" w:rsidDel="009656C7" w14:paraId="2AEE4743" w14:textId="77777777" w:rsidTr="00577A93">
        <w:trPr>
          <w:trHeight w:val="320"/>
          <w:ins w:id="1739" w:author="DC Energy" w:date="2019-05-07T11:24:00Z"/>
          <w:del w:id="1740" w:author="DC Energy 080619" w:date="2019-08-06T13:02: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9DA7CD2" w14:textId="77777777" w:rsidR="00577A93" w:rsidRPr="009C4E8D" w:rsidDel="009656C7" w:rsidRDefault="00577A93" w:rsidP="00577A93">
            <w:pPr>
              <w:jc w:val="right"/>
              <w:rPr>
                <w:ins w:id="1741" w:author="DC Energy" w:date="2019-05-07T11:24:00Z"/>
                <w:del w:id="1742" w:author="DC Energy 080619" w:date="2019-08-06T13:02:00Z"/>
                <w:rFonts w:ascii="Arial" w:hAnsi="Arial" w:cs="Arial"/>
                <w:color w:val="000000"/>
                <w:sz w:val="20"/>
                <w:szCs w:val="20"/>
              </w:rPr>
            </w:pPr>
            <w:ins w:id="1743" w:author="DC Energy" w:date="2019-05-07T11:24:00Z">
              <w:del w:id="1744" w:author="DC Energy 080619" w:date="2019-08-06T13:02:00Z">
                <w:r w:rsidRPr="009C4E8D" w:rsidDel="009656C7">
                  <w:rPr>
                    <w:rFonts w:ascii="Arial" w:hAnsi="Arial" w:cs="Arial"/>
                    <w:color w:val="000000"/>
                    <w:sz w:val="20"/>
                    <w:szCs w:val="20"/>
                  </w:rPr>
                  <w:delText>110</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4DF38504" w14:textId="77777777" w:rsidR="00577A93" w:rsidRPr="009C4E8D" w:rsidDel="009656C7" w:rsidRDefault="00577A93" w:rsidP="00577A93">
            <w:pPr>
              <w:rPr>
                <w:ins w:id="1745" w:author="DC Energy" w:date="2019-05-07T11:24:00Z"/>
                <w:del w:id="1746" w:author="DC Energy 080619" w:date="2019-08-06T13:02:00Z"/>
                <w:rFonts w:ascii="Arial" w:hAnsi="Arial" w:cs="Arial"/>
                <w:color w:val="000000"/>
                <w:sz w:val="20"/>
                <w:szCs w:val="20"/>
              </w:rPr>
            </w:pPr>
            <w:ins w:id="1747" w:author="DC Energy" w:date="2019-05-07T11:24:00Z">
              <w:del w:id="1748" w:author="DC Energy 080619" w:date="2019-08-06T13:02:00Z">
                <w:r w:rsidRPr="009C4E8D" w:rsidDel="009656C7">
                  <w:rPr>
                    <w:rFonts w:ascii="Arial" w:hAnsi="Arial" w:cs="Arial"/>
                    <w:color w:val="000000"/>
                    <w:sz w:val="20"/>
                    <w:szCs w:val="20"/>
                  </w:rPr>
                  <w:delText>STILLMAN</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1242C6B1" w14:textId="77777777" w:rsidR="00577A93" w:rsidRPr="009C4E8D" w:rsidDel="009656C7" w:rsidRDefault="00577A93" w:rsidP="00577A93">
            <w:pPr>
              <w:jc w:val="center"/>
              <w:rPr>
                <w:ins w:id="1749" w:author="DC Energy" w:date="2019-05-07T11:24:00Z"/>
                <w:del w:id="1750" w:author="DC Energy 080619" w:date="2019-08-06T13:02:00Z"/>
                <w:rFonts w:ascii="Arial" w:hAnsi="Arial" w:cs="Arial"/>
                <w:color w:val="000000"/>
                <w:sz w:val="20"/>
                <w:szCs w:val="20"/>
              </w:rPr>
            </w:pPr>
            <w:ins w:id="1751" w:author="DC Energy" w:date="2019-05-07T11:24:00Z">
              <w:del w:id="1752" w:author="DC Energy 080619" w:date="2019-08-06T13:02: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26CD3EC8" w14:textId="77777777" w:rsidR="00577A93" w:rsidRPr="009C4E8D" w:rsidDel="009656C7" w:rsidRDefault="00577A93" w:rsidP="00577A93">
            <w:pPr>
              <w:jc w:val="center"/>
              <w:rPr>
                <w:ins w:id="1753" w:author="DC Energy" w:date="2019-05-07T11:24:00Z"/>
                <w:del w:id="1754" w:author="DC Energy 080619" w:date="2019-08-06T13:02:00Z"/>
                <w:rFonts w:ascii="Arial" w:hAnsi="Arial" w:cs="Arial"/>
                <w:color w:val="000000"/>
                <w:sz w:val="20"/>
                <w:szCs w:val="20"/>
              </w:rPr>
            </w:pPr>
            <w:ins w:id="1755" w:author="DC Energy" w:date="2019-05-07T11:24:00Z">
              <w:del w:id="1756" w:author="DC Energy 080619" w:date="2019-08-06T13:02:00Z">
                <w:r w:rsidRPr="009C4E8D" w:rsidDel="009656C7">
                  <w:rPr>
                    <w:rFonts w:ascii="Arial" w:hAnsi="Arial" w:cs="Arial"/>
                    <w:color w:val="000000"/>
                    <w:sz w:val="20"/>
                    <w:szCs w:val="20"/>
                  </w:rPr>
                  <w:delText>LRGV</w:delText>
                </w:r>
              </w:del>
            </w:ins>
          </w:p>
        </w:tc>
      </w:tr>
      <w:tr w:rsidR="00577A93" w:rsidDel="009656C7" w14:paraId="7E78C9D6" w14:textId="77777777" w:rsidTr="00577A93">
        <w:trPr>
          <w:trHeight w:val="320"/>
          <w:ins w:id="1757" w:author="DC Energy" w:date="2019-05-07T11:24:00Z"/>
          <w:del w:id="1758" w:author="DC Energy 080619" w:date="2019-08-06T13:02: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230AF8E" w14:textId="77777777" w:rsidR="00577A93" w:rsidRPr="009C4E8D" w:rsidDel="009656C7" w:rsidRDefault="00577A93" w:rsidP="00577A93">
            <w:pPr>
              <w:jc w:val="right"/>
              <w:rPr>
                <w:ins w:id="1759" w:author="DC Energy" w:date="2019-05-07T11:24:00Z"/>
                <w:del w:id="1760" w:author="DC Energy 080619" w:date="2019-08-06T13:02:00Z"/>
                <w:rFonts w:ascii="Arial" w:hAnsi="Arial" w:cs="Arial"/>
                <w:color w:val="000000"/>
                <w:sz w:val="20"/>
                <w:szCs w:val="20"/>
              </w:rPr>
            </w:pPr>
            <w:ins w:id="1761" w:author="DC Energy" w:date="2019-05-07T11:24:00Z">
              <w:del w:id="1762" w:author="DC Energy 080619" w:date="2019-08-06T13:02:00Z">
                <w:r w:rsidRPr="009C4E8D" w:rsidDel="009656C7">
                  <w:rPr>
                    <w:rFonts w:ascii="Arial" w:hAnsi="Arial" w:cs="Arial"/>
                    <w:color w:val="000000"/>
                    <w:sz w:val="20"/>
                    <w:szCs w:val="20"/>
                  </w:rPr>
                  <w:delText>111</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70CBA8BC" w14:textId="77777777" w:rsidR="00577A93" w:rsidRPr="009C4E8D" w:rsidDel="009656C7" w:rsidRDefault="00577A93" w:rsidP="00577A93">
            <w:pPr>
              <w:rPr>
                <w:ins w:id="1763" w:author="DC Energy" w:date="2019-05-07T11:24:00Z"/>
                <w:del w:id="1764" w:author="DC Energy 080619" w:date="2019-08-06T13:02:00Z"/>
                <w:rFonts w:ascii="Arial" w:hAnsi="Arial" w:cs="Arial"/>
                <w:color w:val="000000"/>
                <w:sz w:val="20"/>
                <w:szCs w:val="20"/>
              </w:rPr>
            </w:pPr>
            <w:ins w:id="1765" w:author="DC Energy" w:date="2019-05-07T11:24:00Z">
              <w:del w:id="1766" w:author="DC Energy 080619" w:date="2019-08-06T13:02:00Z">
                <w:r w:rsidRPr="009C4E8D" w:rsidDel="009656C7">
                  <w:rPr>
                    <w:rFonts w:ascii="Arial" w:hAnsi="Arial" w:cs="Arial"/>
                    <w:color w:val="000000"/>
                    <w:sz w:val="20"/>
                    <w:szCs w:val="20"/>
                  </w:rPr>
                  <w:delText>SUNCHSE</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50151F72" w14:textId="77777777" w:rsidR="00577A93" w:rsidRPr="009C4E8D" w:rsidDel="009656C7" w:rsidRDefault="00577A93" w:rsidP="00577A93">
            <w:pPr>
              <w:jc w:val="center"/>
              <w:rPr>
                <w:ins w:id="1767" w:author="DC Energy" w:date="2019-05-07T11:24:00Z"/>
                <w:del w:id="1768" w:author="DC Energy 080619" w:date="2019-08-06T13:02:00Z"/>
                <w:rFonts w:ascii="Arial" w:hAnsi="Arial" w:cs="Arial"/>
                <w:color w:val="000000"/>
                <w:sz w:val="20"/>
                <w:szCs w:val="20"/>
              </w:rPr>
            </w:pPr>
            <w:ins w:id="1769" w:author="DC Energy" w:date="2019-05-07T11:24:00Z">
              <w:del w:id="1770" w:author="DC Energy 080619" w:date="2019-08-06T13:02: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556428A9" w14:textId="77777777" w:rsidR="00577A93" w:rsidRPr="009C4E8D" w:rsidDel="009656C7" w:rsidRDefault="00577A93" w:rsidP="00577A93">
            <w:pPr>
              <w:jc w:val="center"/>
              <w:rPr>
                <w:ins w:id="1771" w:author="DC Energy" w:date="2019-05-07T11:24:00Z"/>
                <w:del w:id="1772" w:author="DC Energy 080619" w:date="2019-08-06T13:02:00Z"/>
                <w:rFonts w:ascii="Arial" w:hAnsi="Arial" w:cs="Arial"/>
                <w:color w:val="000000"/>
                <w:sz w:val="20"/>
                <w:szCs w:val="20"/>
              </w:rPr>
            </w:pPr>
            <w:ins w:id="1773" w:author="DC Energy" w:date="2019-05-07T11:24:00Z">
              <w:del w:id="1774" w:author="DC Energy 080619" w:date="2019-08-06T13:02:00Z">
                <w:r w:rsidRPr="009C4E8D" w:rsidDel="009656C7">
                  <w:rPr>
                    <w:rFonts w:ascii="Arial" w:hAnsi="Arial" w:cs="Arial"/>
                    <w:color w:val="000000"/>
                    <w:sz w:val="20"/>
                    <w:szCs w:val="20"/>
                  </w:rPr>
                  <w:delText>LRGV</w:delText>
                </w:r>
              </w:del>
            </w:ins>
          </w:p>
        </w:tc>
      </w:tr>
      <w:tr w:rsidR="00577A93" w:rsidDel="009656C7" w14:paraId="3A6866EB" w14:textId="77777777" w:rsidTr="00577A93">
        <w:trPr>
          <w:trHeight w:val="320"/>
          <w:ins w:id="1775" w:author="DC Energy" w:date="2019-05-07T11:24:00Z"/>
          <w:del w:id="1776" w:author="DC Energy 080619" w:date="2019-08-06T13:03: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AE40CE7" w14:textId="77777777" w:rsidR="00577A93" w:rsidRPr="009C4E8D" w:rsidDel="009656C7" w:rsidRDefault="00577A93" w:rsidP="00577A93">
            <w:pPr>
              <w:jc w:val="right"/>
              <w:rPr>
                <w:ins w:id="1777" w:author="DC Energy" w:date="2019-05-07T11:24:00Z"/>
                <w:del w:id="1778" w:author="DC Energy 080619" w:date="2019-08-06T13:03:00Z"/>
                <w:rFonts w:ascii="Arial" w:hAnsi="Arial" w:cs="Arial"/>
                <w:color w:val="000000"/>
                <w:sz w:val="20"/>
                <w:szCs w:val="20"/>
              </w:rPr>
            </w:pPr>
            <w:ins w:id="1779" w:author="DC Energy" w:date="2019-05-07T11:24:00Z">
              <w:del w:id="1780" w:author="DC Energy 080619" w:date="2019-08-06T13:03:00Z">
                <w:r w:rsidRPr="009C4E8D" w:rsidDel="009656C7">
                  <w:rPr>
                    <w:rFonts w:ascii="Arial" w:hAnsi="Arial" w:cs="Arial"/>
                    <w:color w:val="000000"/>
                    <w:sz w:val="20"/>
                    <w:szCs w:val="20"/>
                  </w:rPr>
                  <w:delText>112</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19CFE4FE" w14:textId="77777777" w:rsidR="00577A93" w:rsidRPr="009C4E8D" w:rsidDel="009656C7" w:rsidRDefault="00577A93" w:rsidP="00577A93">
            <w:pPr>
              <w:rPr>
                <w:ins w:id="1781" w:author="DC Energy" w:date="2019-05-07T11:24:00Z"/>
                <w:del w:id="1782" w:author="DC Energy 080619" w:date="2019-08-06T13:03:00Z"/>
                <w:rFonts w:ascii="Arial" w:hAnsi="Arial" w:cs="Arial"/>
                <w:color w:val="000000"/>
                <w:sz w:val="20"/>
                <w:szCs w:val="20"/>
              </w:rPr>
            </w:pPr>
            <w:ins w:id="1783" w:author="DC Energy" w:date="2019-05-07T11:24:00Z">
              <w:del w:id="1784" w:author="DC Energy 080619" w:date="2019-08-06T13:03:00Z">
                <w:r w:rsidRPr="009C4E8D" w:rsidDel="009656C7">
                  <w:rPr>
                    <w:rFonts w:ascii="Arial" w:hAnsi="Arial" w:cs="Arial"/>
                    <w:color w:val="000000"/>
                    <w:sz w:val="20"/>
                    <w:szCs w:val="20"/>
                  </w:rPr>
                  <w:delText>TAYLOR</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5790AD7A" w14:textId="77777777" w:rsidR="00577A93" w:rsidRPr="009C4E8D" w:rsidDel="009656C7" w:rsidRDefault="00577A93" w:rsidP="00577A93">
            <w:pPr>
              <w:jc w:val="center"/>
              <w:rPr>
                <w:ins w:id="1785" w:author="DC Energy" w:date="2019-05-07T11:24:00Z"/>
                <w:del w:id="1786" w:author="DC Energy 080619" w:date="2019-08-06T13:03:00Z"/>
                <w:rFonts w:ascii="Arial" w:hAnsi="Arial" w:cs="Arial"/>
                <w:color w:val="000000"/>
                <w:sz w:val="20"/>
                <w:szCs w:val="20"/>
              </w:rPr>
            </w:pPr>
            <w:ins w:id="1787" w:author="DC Energy" w:date="2019-05-07T11:24:00Z">
              <w:del w:id="1788" w:author="DC Energy 080619" w:date="2019-08-06T13:03: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645C0CEA" w14:textId="77777777" w:rsidR="00577A93" w:rsidRPr="009C4E8D" w:rsidDel="009656C7" w:rsidRDefault="00577A93" w:rsidP="00577A93">
            <w:pPr>
              <w:jc w:val="center"/>
              <w:rPr>
                <w:ins w:id="1789" w:author="DC Energy" w:date="2019-05-07T11:24:00Z"/>
                <w:del w:id="1790" w:author="DC Energy 080619" w:date="2019-08-06T13:03:00Z"/>
                <w:rFonts w:ascii="Arial" w:hAnsi="Arial" w:cs="Arial"/>
                <w:color w:val="000000"/>
                <w:sz w:val="20"/>
                <w:szCs w:val="20"/>
              </w:rPr>
            </w:pPr>
            <w:ins w:id="1791" w:author="DC Energy" w:date="2019-05-07T11:24:00Z">
              <w:del w:id="1792" w:author="DC Energy 080619" w:date="2019-08-06T13:03:00Z">
                <w:r w:rsidRPr="009C4E8D" w:rsidDel="009656C7">
                  <w:rPr>
                    <w:rFonts w:ascii="Arial" w:hAnsi="Arial" w:cs="Arial"/>
                    <w:color w:val="000000"/>
                    <w:sz w:val="20"/>
                    <w:szCs w:val="20"/>
                  </w:rPr>
                  <w:delText>LRGV</w:delText>
                </w:r>
              </w:del>
            </w:ins>
          </w:p>
        </w:tc>
      </w:tr>
      <w:tr w:rsidR="00577A93" w:rsidDel="009656C7" w14:paraId="4F62C3DB" w14:textId="77777777" w:rsidTr="00577A93">
        <w:trPr>
          <w:trHeight w:val="320"/>
          <w:ins w:id="1793" w:author="DC Energy" w:date="2019-05-07T11:24:00Z"/>
          <w:del w:id="1794" w:author="DC Energy 080619" w:date="2019-08-06T13:03: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2410D27" w14:textId="77777777" w:rsidR="00577A93" w:rsidRPr="009C4E8D" w:rsidDel="009656C7" w:rsidRDefault="00577A93" w:rsidP="00577A93">
            <w:pPr>
              <w:jc w:val="right"/>
              <w:rPr>
                <w:ins w:id="1795" w:author="DC Energy" w:date="2019-05-07T11:24:00Z"/>
                <w:del w:id="1796" w:author="DC Energy 080619" w:date="2019-08-06T13:03:00Z"/>
                <w:rFonts w:ascii="Arial" w:hAnsi="Arial" w:cs="Arial"/>
                <w:color w:val="000000"/>
                <w:sz w:val="20"/>
                <w:szCs w:val="20"/>
              </w:rPr>
            </w:pPr>
            <w:ins w:id="1797" w:author="DC Energy" w:date="2019-05-07T11:24:00Z">
              <w:del w:id="1798" w:author="DC Energy 080619" w:date="2019-08-06T13:03:00Z">
                <w:r w:rsidRPr="009C4E8D" w:rsidDel="009656C7">
                  <w:rPr>
                    <w:rFonts w:ascii="Arial" w:hAnsi="Arial" w:cs="Arial"/>
                    <w:color w:val="000000"/>
                    <w:sz w:val="20"/>
                    <w:szCs w:val="20"/>
                  </w:rPr>
                  <w:delText>113</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4A26B75" w14:textId="77777777" w:rsidR="00577A93" w:rsidRPr="009C4E8D" w:rsidDel="009656C7" w:rsidRDefault="00577A93" w:rsidP="00577A93">
            <w:pPr>
              <w:rPr>
                <w:ins w:id="1799" w:author="DC Energy" w:date="2019-05-07T11:24:00Z"/>
                <w:del w:id="1800" w:author="DC Energy 080619" w:date="2019-08-06T13:03:00Z"/>
                <w:rFonts w:ascii="Arial" w:hAnsi="Arial" w:cs="Arial"/>
                <w:color w:val="000000"/>
                <w:sz w:val="20"/>
                <w:szCs w:val="20"/>
              </w:rPr>
            </w:pPr>
            <w:ins w:id="1801" w:author="DC Energy" w:date="2019-05-07T11:24:00Z">
              <w:del w:id="1802" w:author="DC Energy 080619" w:date="2019-08-06T13:03:00Z">
                <w:r w:rsidRPr="009C4E8D" w:rsidDel="009656C7">
                  <w:rPr>
                    <w:rFonts w:ascii="Arial" w:hAnsi="Arial" w:cs="Arial"/>
                    <w:color w:val="000000"/>
                    <w:sz w:val="20"/>
                    <w:szCs w:val="20"/>
                  </w:rPr>
                  <w:delText>TITAN_SU</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06013CA0" w14:textId="77777777" w:rsidR="00577A93" w:rsidRPr="009C4E8D" w:rsidDel="009656C7" w:rsidRDefault="00577A93" w:rsidP="00577A93">
            <w:pPr>
              <w:jc w:val="center"/>
              <w:rPr>
                <w:ins w:id="1803" w:author="DC Energy" w:date="2019-05-07T11:24:00Z"/>
                <w:del w:id="1804" w:author="DC Energy 080619" w:date="2019-08-06T13:03:00Z"/>
                <w:rFonts w:ascii="Arial" w:hAnsi="Arial" w:cs="Arial"/>
                <w:color w:val="000000"/>
                <w:sz w:val="20"/>
                <w:szCs w:val="20"/>
              </w:rPr>
            </w:pPr>
            <w:ins w:id="1805" w:author="DC Energy" w:date="2019-05-07T11:24:00Z">
              <w:del w:id="1806" w:author="DC Energy 080619" w:date="2019-08-06T13:03: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787F86C9" w14:textId="77777777" w:rsidR="00577A93" w:rsidRPr="009C4E8D" w:rsidDel="009656C7" w:rsidRDefault="00577A93" w:rsidP="00577A93">
            <w:pPr>
              <w:jc w:val="center"/>
              <w:rPr>
                <w:ins w:id="1807" w:author="DC Energy" w:date="2019-05-07T11:24:00Z"/>
                <w:del w:id="1808" w:author="DC Energy 080619" w:date="2019-08-06T13:03:00Z"/>
                <w:rFonts w:ascii="Arial" w:hAnsi="Arial" w:cs="Arial"/>
                <w:color w:val="000000"/>
                <w:sz w:val="20"/>
                <w:szCs w:val="20"/>
              </w:rPr>
            </w:pPr>
            <w:ins w:id="1809" w:author="DC Energy" w:date="2019-05-07T11:24:00Z">
              <w:del w:id="1810" w:author="DC Energy 080619" w:date="2019-08-06T13:03:00Z">
                <w:r w:rsidRPr="009C4E8D" w:rsidDel="009656C7">
                  <w:rPr>
                    <w:rFonts w:ascii="Arial" w:hAnsi="Arial" w:cs="Arial"/>
                    <w:color w:val="000000"/>
                    <w:sz w:val="20"/>
                    <w:szCs w:val="20"/>
                  </w:rPr>
                  <w:delText>LRGV</w:delText>
                </w:r>
              </w:del>
            </w:ins>
          </w:p>
        </w:tc>
      </w:tr>
      <w:tr w:rsidR="00577A93" w:rsidDel="009656C7" w14:paraId="139DB215" w14:textId="77777777" w:rsidTr="00577A93">
        <w:trPr>
          <w:trHeight w:val="320"/>
          <w:ins w:id="1811" w:author="DC Energy" w:date="2019-05-07T11:24:00Z"/>
          <w:del w:id="1812" w:author="DC Energy 080619" w:date="2019-08-06T13:03: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B0085B2" w14:textId="77777777" w:rsidR="00577A93" w:rsidRPr="009C4E8D" w:rsidDel="009656C7" w:rsidRDefault="00577A93" w:rsidP="00577A93">
            <w:pPr>
              <w:jc w:val="right"/>
              <w:rPr>
                <w:ins w:id="1813" w:author="DC Energy" w:date="2019-05-07T11:24:00Z"/>
                <w:del w:id="1814" w:author="DC Energy 080619" w:date="2019-08-06T13:03:00Z"/>
                <w:rFonts w:ascii="Arial" w:hAnsi="Arial" w:cs="Arial"/>
                <w:color w:val="000000"/>
                <w:sz w:val="20"/>
                <w:szCs w:val="20"/>
              </w:rPr>
            </w:pPr>
            <w:ins w:id="1815" w:author="DC Energy" w:date="2019-05-07T11:24:00Z">
              <w:del w:id="1816" w:author="DC Energy 080619" w:date="2019-08-06T13:03:00Z">
                <w:r w:rsidRPr="009C4E8D" w:rsidDel="009656C7">
                  <w:rPr>
                    <w:rFonts w:ascii="Arial" w:hAnsi="Arial" w:cs="Arial"/>
                    <w:color w:val="000000"/>
                    <w:sz w:val="20"/>
                    <w:szCs w:val="20"/>
                  </w:rPr>
                  <w:delText>114</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7E15CF08" w14:textId="77777777" w:rsidR="00577A93" w:rsidRPr="009C4E8D" w:rsidDel="009656C7" w:rsidRDefault="00577A93" w:rsidP="00577A93">
            <w:pPr>
              <w:rPr>
                <w:ins w:id="1817" w:author="DC Energy" w:date="2019-05-07T11:24:00Z"/>
                <w:del w:id="1818" w:author="DC Energy 080619" w:date="2019-08-06T13:03:00Z"/>
                <w:rFonts w:ascii="Arial" w:hAnsi="Arial" w:cs="Arial"/>
                <w:color w:val="000000"/>
                <w:sz w:val="20"/>
                <w:szCs w:val="20"/>
              </w:rPr>
            </w:pPr>
            <w:ins w:id="1819" w:author="DC Energy" w:date="2019-05-07T11:24:00Z">
              <w:del w:id="1820" w:author="DC Energy 080619" w:date="2019-08-06T13:03:00Z">
                <w:r w:rsidRPr="009C4E8D" w:rsidDel="009656C7">
                  <w:rPr>
                    <w:rFonts w:ascii="Arial" w:hAnsi="Arial" w:cs="Arial"/>
                    <w:color w:val="000000"/>
                    <w:sz w:val="20"/>
                    <w:szCs w:val="20"/>
                  </w:rPr>
                  <w:delText>VCAVAZOS</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25B47027" w14:textId="77777777" w:rsidR="00577A93" w:rsidRPr="009C4E8D" w:rsidDel="009656C7" w:rsidRDefault="00577A93" w:rsidP="00577A93">
            <w:pPr>
              <w:jc w:val="center"/>
              <w:rPr>
                <w:ins w:id="1821" w:author="DC Energy" w:date="2019-05-07T11:24:00Z"/>
                <w:del w:id="1822" w:author="DC Energy 080619" w:date="2019-08-06T13:03:00Z"/>
                <w:rFonts w:ascii="Arial" w:hAnsi="Arial" w:cs="Arial"/>
                <w:color w:val="000000"/>
                <w:sz w:val="20"/>
                <w:szCs w:val="20"/>
              </w:rPr>
            </w:pPr>
            <w:ins w:id="1823" w:author="DC Energy" w:date="2019-05-07T11:24:00Z">
              <w:del w:id="1824" w:author="DC Energy 080619" w:date="2019-08-06T13:03: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163F4098" w14:textId="77777777" w:rsidR="00577A93" w:rsidRPr="009C4E8D" w:rsidDel="009656C7" w:rsidRDefault="00577A93" w:rsidP="00577A93">
            <w:pPr>
              <w:jc w:val="center"/>
              <w:rPr>
                <w:ins w:id="1825" w:author="DC Energy" w:date="2019-05-07T11:24:00Z"/>
                <w:del w:id="1826" w:author="DC Energy 080619" w:date="2019-08-06T13:03:00Z"/>
                <w:rFonts w:ascii="Arial" w:hAnsi="Arial" w:cs="Arial"/>
                <w:color w:val="000000"/>
                <w:sz w:val="20"/>
                <w:szCs w:val="20"/>
              </w:rPr>
            </w:pPr>
            <w:ins w:id="1827" w:author="DC Energy" w:date="2019-05-07T11:24:00Z">
              <w:del w:id="1828" w:author="DC Energy 080619" w:date="2019-08-06T13:03:00Z">
                <w:r w:rsidRPr="009C4E8D" w:rsidDel="009656C7">
                  <w:rPr>
                    <w:rFonts w:ascii="Arial" w:hAnsi="Arial" w:cs="Arial"/>
                    <w:color w:val="000000"/>
                    <w:sz w:val="20"/>
                    <w:szCs w:val="20"/>
                  </w:rPr>
                  <w:delText>LRGV</w:delText>
                </w:r>
              </w:del>
            </w:ins>
          </w:p>
        </w:tc>
      </w:tr>
      <w:tr w:rsidR="00577A93" w:rsidDel="009656C7" w14:paraId="6C88758D" w14:textId="77777777" w:rsidTr="00577A93">
        <w:trPr>
          <w:trHeight w:val="320"/>
          <w:ins w:id="1829" w:author="DC Energy" w:date="2019-05-07T11:24:00Z"/>
          <w:del w:id="1830" w:author="DC Energy 080619" w:date="2019-08-06T13:03: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C57F36" w14:textId="77777777" w:rsidR="00577A93" w:rsidRPr="009C4E8D" w:rsidDel="009656C7" w:rsidRDefault="00577A93" w:rsidP="00577A93">
            <w:pPr>
              <w:jc w:val="right"/>
              <w:rPr>
                <w:ins w:id="1831" w:author="DC Energy" w:date="2019-05-07T11:24:00Z"/>
                <w:del w:id="1832" w:author="DC Energy 080619" w:date="2019-08-06T13:03:00Z"/>
                <w:rFonts w:ascii="Arial" w:hAnsi="Arial" w:cs="Arial"/>
                <w:color w:val="000000"/>
                <w:sz w:val="20"/>
                <w:szCs w:val="20"/>
              </w:rPr>
            </w:pPr>
            <w:ins w:id="1833" w:author="DC Energy" w:date="2019-05-07T11:24:00Z">
              <w:del w:id="1834" w:author="DC Energy 080619" w:date="2019-08-06T13:03:00Z">
                <w:r w:rsidRPr="009C4E8D" w:rsidDel="009656C7">
                  <w:rPr>
                    <w:rFonts w:ascii="Arial" w:hAnsi="Arial" w:cs="Arial"/>
                    <w:color w:val="000000"/>
                    <w:sz w:val="20"/>
                    <w:szCs w:val="20"/>
                  </w:rPr>
                  <w:delText>115</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6AADFB34" w14:textId="77777777" w:rsidR="00577A93" w:rsidRPr="009C4E8D" w:rsidDel="009656C7" w:rsidRDefault="00577A93" w:rsidP="00577A93">
            <w:pPr>
              <w:rPr>
                <w:ins w:id="1835" w:author="DC Energy" w:date="2019-05-07T11:24:00Z"/>
                <w:del w:id="1836" w:author="DC Energy 080619" w:date="2019-08-06T13:03:00Z"/>
                <w:rFonts w:ascii="Arial" w:hAnsi="Arial" w:cs="Arial"/>
                <w:color w:val="000000"/>
                <w:sz w:val="20"/>
                <w:szCs w:val="20"/>
              </w:rPr>
            </w:pPr>
            <w:ins w:id="1837" w:author="DC Energy" w:date="2019-05-07T11:24:00Z">
              <w:del w:id="1838" w:author="DC Energy 080619" w:date="2019-08-06T13:03:00Z">
                <w:r w:rsidRPr="009C4E8D" w:rsidDel="009656C7">
                  <w:rPr>
                    <w:rFonts w:ascii="Arial" w:hAnsi="Arial" w:cs="Arial"/>
                    <w:color w:val="000000"/>
                    <w:sz w:val="20"/>
                    <w:szCs w:val="20"/>
                  </w:rPr>
                  <w:delText>W_MCALLN</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2F8AE9C3" w14:textId="77777777" w:rsidR="00577A93" w:rsidRPr="009C4E8D" w:rsidDel="009656C7" w:rsidRDefault="00577A93" w:rsidP="00577A93">
            <w:pPr>
              <w:jc w:val="center"/>
              <w:rPr>
                <w:ins w:id="1839" w:author="DC Energy" w:date="2019-05-07T11:24:00Z"/>
                <w:del w:id="1840" w:author="DC Energy 080619" w:date="2019-08-06T13:03:00Z"/>
                <w:rFonts w:ascii="Arial" w:hAnsi="Arial" w:cs="Arial"/>
                <w:color w:val="000000"/>
                <w:sz w:val="20"/>
                <w:szCs w:val="20"/>
              </w:rPr>
            </w:pPr>
            <w:ins w:id="1841" w:author="DC Energy" w:date="2019-05-07T11:24:00Z">
              <w:del w:id="1842" w:author="DC Energy 080619" w:date="2019-08-06T13:03: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7F369895" w14:textId="77777777" w:rsidR="00577A93" w:rsidRPr="009C4E8D" w:rsidDel="009656C7" w:rsidRDefault="00577A93" w:rsidP="00577A93">
            <w:pPr>
              <w:jc w:val="center"/>
              <w:rPr>
                <w:ins w:id="1843" w:author="DC Energy" w:date="2019-05-07T11:24:00Z"/>
                <w:del w:id="1844" w:author="DC Energy 080619" w:date="2019-08-06T13:03:00Z"/>
                <w:rFonts w:ascii="Arial" w:hAnsi="Arial" w:cs="Arial"/>
                <w:color w:val="000000"/>
                <w:sz w:val="20"/>
                <w:szCs w:val="20"/>
              </w:rPr>
            </w:pPr>
            <w:ins w:id="1845" w:author="DC Energy" w:date="2019-05-07T11:24:00Z">
              <w:del w:id="1846" w:author="DC Energy 080619" w:date="2019-08-06T13:03:00Z">
                <w:r w:rsidRPr="009C4E8D" w:rsidDel="009656C7">
                  <w:rPr>
                    <w:rFonts w:ascii="Arial" w:hAnsi="Arial" w:cs="Arial"/>
                    <w:color w:val="000000"/>
                    <w:sz w:val="20"/>
                    <w:szCs w:val="20"/>
                  </w:rPr>
                  <w:delText>LRGV</w:delText>
                </w:r>
              </w:del>
            </w:ins>
          </w:p>
        </w:tc>
      </w:tr>
      <w:tr w:rsidR="00577A93" w:rsidDel="009656C7" w14:paraId="2617FFB6" w14:textId="77777777" w:rsidTr="00577A93">
        <w:trPr>
          <w:trHeight w:val="320"/>
          <w:ins w:id="1847" w:author="DC Energy" w:date="2019-05-07T11:24:00Z"/>
          <w:del w:id="1848" w:author="DC Energy 080619" w:date="2019-08-06T13:03: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A1291F1" w14:textId="77777777" w:rsidR="00577A93" w:rsidRPr="009C4E8D" w:rsidDel="009656C7" w:rsidRDefault="00577A93" w:rsidP="00577A93">
            <w:pPr>
              <w:jc w:val="right"/>
              <w:rPr>
                <w:ins w:id="1849" w:author="DC Energy" w:date="2019-05-07T11:24:00Z"/>
                <w:del w:id="1850" w:author="DC Energy 080619" w:date="2019-08-06T13:03:00Z"/>
                <w:rFonts w:ascii="Arial" w:hAnsi="Arial" w:cs="Arial"/>
                <w:color w:val="000000"/>
                <w:sz w:val="20"/>
                <w:szCs w:val="20"/>
              </w:rPr>
            </w:pPr>
            <w:ins w:id="1851" w:author="DC Energy" w:date="2019-05-07T11:24:00Z">
              <w:del w:id="1852" w:author="DC Energy 080619" w:date="2019-08-06T13:03:00Z">
                <w:r w:rsidRPr="009C4E8D" w:rsidDel="009656C7">
                  <w:rPr>
                    <w:rFonts w:ascii="Arial" w:hAnsi="Arial" w:cs="Arial"/>
                    <w:color w:val="000000"/>
                    <w:sz w:val="20"/>
                    <w:szCs w:val="20"/>
                  </w:rPr>
                  <w:delText>116</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45759DCC" w14:textId="77777777" w:rsidR="00577A93" w:rsidRPr="009C4E8D" w:rsidDel="009656C7" w:rsidRDefault="00577A93" w:rsidP="00577A93">
            <w:pPr>
              <w:rPr>
                <w:ins w:id="1853" w:author="DC Energy" w:date="2019-05-07T11:24:00Z"/>
                <w:del w:id="1854" w:author="DC Energy 080619" w:date="2019-08-06T13:03:00Z"/>
                <w:rFonts w:ascii="Arial" w:hAnsi="Arial" w:cs="Arial"/>
                <w:color w:val="000000"/>
                <w:sz w:val="20"/>
                <w:szCs w:val="20"/>
              </w:rPr>
            </w:pPr>
            <w:ins w:id="1855" w:author="DC Energy" w:date="2019-05-07T11:24:00Z">
              <w:del w:id="1856" w:author="DC Energy 080619" w:date="2019-08-06T13:03:00Z">
                <w:r w:rsidRPr="009C4E8D" w:rsidDel="009656C7">
                  <w:rPr>
                    <w:rFonts w:ascii="Arial" w:hAnsi="Arial" w:cs="Arial"/>
                    <w:color w:val="000000"/>
                    <w:sz w:val="20"/>
                    <w:szCs w:val="20"/>
                  </w:rPr>
                  <w:delText>WATERPRT</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4C336D61" w14:textId="77777777" w:rsidR="00577A93" w:rsidRPr="009C4E8D" w:rsidDel="009656C7" w:rsidRDefault="00577A93" w:rsidP="00577A93">
            <w:pPr>
              <w:jc w:val="center"/>
              <w:rPr>
                <w:ins w:id="1857" w:author="DC Energy" w:date="2019-05-07T11:24:00Z"/>
                <w:del w:id="1858" w:author="DC Energy 080619" w:date="2019-08-06T13:03:00Z"/>
                <w:rFonts w:ascii="Arial" w:hAnsi="Arial" w:cs="Arial"/>
                <w:color w:val="000000"/>
                <w:sz w:val="20"/>
                <w:szCs w:val="20"/>
              </w:rPr>
            </w:pPr>
            <w:ins w:id="1859" w:author="DC Energy" w:date="2019-05-07T11:24:00Z">
              <w:del w:id="1860" w:author="DC Energy 080619" w:date="2019-08-06T13:03: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6BF80D02" w14:textId="77777777" w:rsidR="00577A93" w:rsidRPr="009C4E8D" w:rsidDel="009656C7" w:rsidRDefault="00577A93" w:rsidP="00577A93">
            <w:pPr>
              <w:jc w:val="center"/>
              <w:rPr>
                <w:ins w:id="1861" w:author="DC Energy" w:date="2019-05-07T11:24:00Z"/>
                <w:del w:id="1862" w:author="DC Energy 080619" w:date="2019-08-06T13:03:00Z"/>
                <w:rFonts w:ascii="Arial" w:hAnsi="Arial" w:cs="Arial"/>
                <w:color w:val="000000"/>
                <w:sz w:val="20"/>
                <w:szCs w:val="20"/>
              </w:rPr>
            </w:pPr>
            <w:ins w:id="1863" w:author="DC Energy" w:date="2019-05-07T11:24:00Z">
              <w:del w:id="1864" w:author="DC Energy 080619" w:date="2019-08-06T13:03:00Z">
                <w:r w:rsidRPr="009C4E8D" w:rsidDel="009656C7">
                  <w:rPr>
                    <w:rFonts w:ascii="Arial" w:hAnsi="Arial" w:cs="Arial"/>
                    <w:color w:val="000000"/>
                    <w:sz w:val="20"/>
                    <w:szCs w:val="20"/>
                  </w:rPr>
                  <w:delText>LRGV</w:delText>
                </w:r>
              </w:del>
            </w:ins>
          </w:p>
        </w:tc>
      </w:tr>
      <w:tr w:rsidR="00577A93" w14:paraId="46030167" w14:textId="77777777" w:rsidTr="00577A93">
        <w:trPr>
          <w:trHeight w:val="320"/>
          <w:ins w:id="1865"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B9B7DF" w14:textId="77777777" w:rsidR="00577A93" w:rsidRPr="009C4E8D" w:rsidRDefault="00577A93" w:rsidP="00577A93">
            <w:pPr>
              <w:jc w:val="right"/>
              <w:rPr>
                <w:ins w:id="1866" w:author="DC Energy" w:date="2019-05-07T11:24:00Z"/>
                <w:rFonts w:ascii="Arial" w:hAnsi="Arial" w:cs="Arial"/>
                <w:color w:val="000000"/>
                <w:sz w:val="20"/>
                <w:szCs w:val="20"/>
              </w:rPr>
            </w:pPr>
            <w:ins w:id="1867" w:author="DC Energy 080619" w:date="2019-08-06T13:11:00Z">
              <w:r>
                <w:rPr>
                  <w:rFonts w:ascii="Arial" w:hAnsi="Arial" w:cs="Arial"/>
                  <w:color w:val="000000"/>
                  <w:sz w:val="20"/>
                  <w:szCs w:val="20"/>
                </w:rPr>
                <w:t>41</w:t>
              </w:r>
            </w:ins>
            <w:ins w:id="1868" w:author="DC Energy" w:date="2019-05-07T11:24:00Z">
              <w:del w:id="1869" w:author="DC Energy 080619" w:date="2019-08-06T13:11:00Z">
                <w:r w:rsidRPr="009C4E8D" w:rsidDel="004E2144">
                  <w:rPr>
                    <w:rFonts w:ascii="Arial" w:hAnsi="Arial" w:cs="Arial"/>
                    <w:color w:val="000000"/>
                    <w:sz w:val="20"/>
                    <w:szCs w:val="20"/>
                  </w:rPr>
                  <w:delText>117</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4CCF95D1" w14:textId="77777777" w:rsidR="00577A93" w:rsidRPr="009C4E8D" w:rsidRDefault="00577A93" w:rsidP="00577A93">
            <w:pPr>
              <w:rPr>
                <w:ins w:id="1870" w:author="DC Energy" w:date="2019-05-07T11:24:00Z"/>
                <w:rFonts w:ascii="Arial" w:hAnsi="Arial" w:cs="Arial"/>
                <w:color w:val="000000"/>
                <w:sz w:val="20"/>
                <w:szCs w:val="20"/>
              </w:rPr>
            </w:pPr>
            <w:ins w:id="1871" w:author="DC Energy" w:date="2019-05-07T11:24:00Z">
              <w:r w:rsidRPr="009C4E8D">
                <w:rPr>
                  <w:rFonts w:ascii="Arial" w:hAnsi="Arial" w:cs="Arial"/>
                  <w:color w:val="000000"/>
                  <w:sz w:val="20"/>
                  <w:szCs w:val="20"/>
                </w:rPr>
                <w:t>WESLACO</w:t>
              </w:r>
            </w:ins>
          </w:p>
        </w:tc>
        <w:tc>
          <w:tcPr>
            <w:tcW w:w="868" w:type="dxa"/>
            <w:tcBorders>
              <w:top w:val="nil"/>
              <w:left w:val="nil"/>
              <w:bottom w:val="single" w:sz="4" w:space="0" w:color="auto"/>
              <w:right w:val="single" w:sz="4" w:space="0" w:color="auto"/>
            </w:tcBorders>
            <w:shd w:val="clear" w:color="auto" w:fill="auto"/>
            <w:noWrap/>
            <w:vAlign w:val="bottom"/>
            <w:hideMark/>
          </w:tcPr>
          <w:p w14:paraId="52B3486C" w14:textId="77777777" w:rsidR="00577A93" w:rsidRPr="009C4E8D" w:rsidRDefault="00577A93" w:rsidP="00577A93">
            <w:pPr>
              <w:jc w:val="center"/>
              <w:rPr>
                <w:ins w:id="1872" w:author="DC Energy" w:date="2019-05-07T11:24:00Z"/>
                <w:rFonts w:ascii="Arial" w:hAnsi="Arial" w:cs="Arial"/>
                <w:color w:val="000000"/>
                <w:sz w:val="20"/>
                <w:szCs w:val="20"/>
              </w:rPr>
            </w:pPr>
            <w:ins w:id="1873"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42EE2B61" w14:textId="77777777" w:rsidR="00577A93" w:rsidRPr="009C4E8D" w:rsidRDefault="00577A93" w:rsidP="00577A93">
            <w:pPr>
              <w:jc w:val="center"/>
              <w:rPr>
                <w:ins w:id="1874" w:author="DC Energy" w:date="2019-05-07T11:24:00Z"/>
                <w:rFonts w:ascii="Arial" w:hAnsi="Arial" w:cs="Arial"/>
                <w:color w:val="000000"/>
                <w:sz w:val="20"/>
                <w:szCs w:val="20"/>
              </w:rPr>
            </w:pPr>
            <w:ins w:id="1875" w:author="DC Energy" w:date="2019-05-07T11:24:00Z">
              <w:r w:rsidRPr="009C4E8D">
                <w:rPr>
                  <w:rFonts w:ascii="Arial" w:hAnsi="Arial" w:cs="Arial"/>
                  <w:color w:val="000000"/>
                  <w:sz w:val="20"/>
                  <w:szCs w:val="20"/>
                </w:rPr>
                <w:t>LRGV</w:t>
              </w:r>
            </w:ins>
          </w:p>
        </w:tc>
      </w:tr>
      <w:tr w:rsidR="00577A93" w:rsidDel="009656C7" w14:paraId="55AB375C" w14:textId="77777777" w:rsidTr="00577A93">
        <w:trPr>
          <w:trHeight w:val="320"/>
          <w:ins w:id="1876" w:author="DC Energy" w:date="2019-05-07T11:24:00Z"/>
          <w:del w:id="1877" w:author="DC Energy 080619" w:date="2019-08-06T13:03: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59AC19" w14:textId="77777777" w:rsidR="00577A93" w:rsidRPr="009C4E8D" w:rsidDel="009656C7" w:rsidRDefault="00577A93" w:rsidP="00577A93">
            <w:pPr>
              <w:jc w:val="right"/>
              <w:rPr>
                <w:ins w:id="1878" w:author="DC Energy" w:date="2019-05-07T11:24:00Z"/>
                <w:del w:id="1879" w:author="DC Energy 080619" w:date="2019-08-06T13:03:00Z"/>
                <w:rFonts w:ascii="Arial" w:hAnsi="Arial" w:cs="Arial"/>
                <w:color w:val="000000"/>
                <w:sz w:val="20"/>
                <w:szCs w:val="20"/>
              </w:rPr>
            </w:pPr>
            <w:ins w:id="1880" w:author="DC Energy" w:date="2019-05-07T11:24:00Z">
              <w:del w:id="1881" w:author="DC Energy 080619" w:date="2019-08-06T13:03:00Z">
                <w:r w:rsidRPr="009C4E8D" w:rsidDel="009656C7">
                  <w:rPr>
                    <w:rFonts w:ascii="Arial" w:hAnsi="Arial" w:cs="Arial"/>
                    <w:color w:val="000000"/>
                    <w:sz w:val="20"/>
                    <w:szCs w:val="20"/>
                  </w:rPr>
                  <w:delText>118</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172C3990" w14:textId="77777777" w:rsidR="00577A93" w:rsidRPr="009C4E8D" w:rsidDel="009656C7" w:rsidRDefault="00577A93" w:rsidP="00577A93">
            <w:pPr>
              <w:rPr>
                <w:ins w:id="1882" w:author="DC Energy" w:date="2019-05-07T11:24:00Z"/>
                <w:del w:id="1883" w:author="DC Energy 080619" w:date="2019-08-06T13:03:00Z"/>
                <w:rFonts w:ascii="Arial" w:hAnsi="Arial" w:cs="Arial"/>
                <w:color w:val="000000"/>
                <w:sz w:val="20"/>
                <w:szCs w:val="20"/>
              </w:rPr>
            </w:pPr>
            <w:ins w:id="1884" w:author="DC Energy" w:date="2019-05-07T11:24:00Z">
              <w:del w:id="1885" w:author="DC Energy 080619" w:date="2019-08-06T13:03:00Z">
                <w:r w:rsidRPr="009C4E8D" w:rsidDel="009656C7">
                  <w:rPr>
                    <w:rFonts w:ascii="Arial" w:hAnsi="Arial" w:cs="Arial"/>
                    <w:color w:val="000000"/>
                    <w:sz w:val="20"/>
                    <w:szCs w:val="20"/>
                  </w:rPr>
                  <w:delText>WESLAU</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16A9142B" w14:textId="77777777" w:rsidR="00577A93" w:rsidRPr="009C4E8D" w:rsidDel="009656C7" w:rsidRDefault="00577A93" w:rsidP="00577A93">
            <w:pPr>
              <w:jc w:val="center"/>
              <w:rPr>
                <w:ins w:id="1886" w:author="DC Energy" w:date="2019-05-07T11:24:00Z"/>
                <w:del w:id="1887" w:author="DC Energy 080619" w:date="2019-08-06T13:03:00Z"/>
                <w:rFonts w:ascii="Arial" w:hAnsi="Arial" w:cs="Arial"/>
                <w:color w:val="000000"/>
                <w:sz w:val="20"/>
                <w:szCs w:val="20"/>
              </w:rPr>
            </w:pPr>
            <w:ins w:id="1888" w:author="DC Energy" w:date="2019-05-07T11:24:00Z">
              <w:del w:id="1889" w:author="DC Energy 080619" w:date="2019-08-06T13:03: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6F777AB4" w14:textId="77777777" w:rsidR="00577A93" w:rsidRPr="009C4E8D" w:rsidDel="009656C7" w:rsidRDefault="00577A93" w:rsidP="00577A93">
            <w:pPr>
              <w:jc w:val="center"/>
              <w:rPr>
                <w:ins w:id="1890" w:author="DC Energy" w:date="2019-05-07T11:24:00Z"/>
                <w:del w:id="1891" w:author="DC Energy 080619" w:date="2019-08-06T13:03:00Z"/>
                <w:rFonts w:ascii="Arial" w:hAnsi="Arial" w:cs="Arial"/>
                <w:color w:val="000000"/>
                <w:sz w:val="20"/>
                <w:szCs w:val="20"/>
              </w:rPr>
            </w:pPr>
            <w:ins w:id="1892" w:author="DC Energy" w:date="2019-05-07T11:24:00Z">
              <w:del w:id="1893" w:author="DC Energy 080619" w:date="2019-08-06T13:03:00Z">
                <w:r w:rsidRPr="009C4E8D" w:rsidDel="009656C7">
                  <w:rPr>
                    <w:rFonts w:ascii="Arial" w:hAnsi="Arial" w:cs="Arial"/>
                    <w:color w:val="000000"/>
                    <w:sz w:val="20"/>
                    <w:szCs w:val="20"/>
                  </w:rPr>
                  <w:delText>LRGV</w:delText>
                </w:r>
              </w:del>
            </w:ins>
          </w:p>
        </w:tc>
      </w:tr>
      <w:tr w:rsidR="00577A93" w:rsidDel="009656C7" w14:paraId="1C8AD75B" w14:textId="77777777" w:rsidTr="00577A93">
        <w:trPr>
          <w:trHeight w:val="320"/>
          <w:ins w:id="1894" w:author="DC Energy" w:date="2019-05-07T11:24:00Z"/>
          <w:del w:id="1895" w:author="DC Energy 080619" w:date="2019-08-06T13:03: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477BAE3" w14:textId="77777777" w:rsidR="00577A93" w:rsidRPr="009C4E8D" w:rsidDel="009656C7" w:rsidRDefault="00577A93" w:rsidP="00577A93">
            <w:pPr>
              <w:jc w:val="right"/>
              <w:rPr>
                <w:ins w:id="1896" w:author="DC Energy" w:date="2019-05-07T11:24:00Z"/>
                <w:del w:id="1897" w:author="DC Energy 080619" w:date="2019-08-06T13:03:00Z"/>
                <w:rFonts w:ascii="Arial" w:hAnsi="Arial" w:cs="Arial"/>
                <w:color w:val="000000"/>
                <w:sz w:val="20"/>
                <w:szCs w:val="20"/>
              </w:rPr>
            </w:pPr>
            <w:ins w:id="1898" w:author="DC Energy" w:date="2019-05-07T11:24:00Z">
              <w:del w:id="1899" w:author="DC Energy 080619" w:date="2019-08-06T13:03:00Z">
                <w:r w:rsidRPr="009C4E8D" w:rsidDel="009656C7">
                  <w:rPr>
                    <w:rFonts w:ascii="Arial" w:hAnsi="Arial" w:cs="Arial"/>
                    <w:color w:val="000000"/>
                    <w:sz w:val="20"/>
                    <w:szCs w:val="20"/>
                  </w:rPr>
                  <w:delText>119</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049509D" w14:textId="77777777" w:rsidR="00577A93" w:rsidRPr="009C4E8D" w:rsidDel="009656C7" w:rsidRDefault="00577A93" w:rsidP="00577A93">
            <w:pPr>
              <w:rPr>
                <w:ins w:id="1900" w:author="DC Energy" w:date="2019-05-07T11:24:00Z"/>
                <w:del w:id="1901" w:author="DC Energy 080619" w:date="2019-08-06T13:03:00Z"/>
                <w:rFonts w:ascii="Arial" w:hAnsi="Arial" w:cs="Arial"/>
                <w:color w:val="000000"/>
                <w:sz w:val="20"/>
                <w:szCs w:val="20"/>
              </w:rPr>
            </w:pPr>
            <w:ins w:id="1902" w:author="DC Energy" w:date="2019-05-07T11:24:00Z">
              <w:del w:id="1903" w:author="DC Energy 080619" w:date="2019-08-06T13:03:00Z">
                <w:r w:rsidRPr="009C4E8D" w:rsidDel="009656C7">
                  <w:rPr>
                    <w:rFonts w:ascii="Arial" w:hAnsi="Arial" w:cs="Arial"/>
                    <w:color w:val="000000"/>
                    <w:sz w:val="20"/>
                    <w:szCs w:val="20"/>
                  </w:rPr>
                  <w:delText>WESMER</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37A648B7" w14:textId="77777777" w:rsidR="00577A93" w:rsidRPr="009C4E8D" w:rsidDel="009656C7" w:rsidRDefault="00577A93" w:rsidP="00577A93">
            <w:pPr>
              <w:jc w:val="center"/>
              <w:rPr>
                <w:ins w:id="1904" w:author="DC Energy" w:date="2019-05-07T11:24:00Z"/>
                <w:del w:id="1905" w:author="DC Energy 080619" w:date="2019-08-06T13:03:00Z"/>
                <w:rFonts w:ascii="Arial" w:hAnsi="Arial" w:cs="Arial"/>
                <w:color w:val="000000"/>
                <w:sz w:val="20"/>
                <w:szCs w:val="20"/>
              </w:rPr>
            </w:pPr>
            <w:ins w:id="1906" w:author="DC Energy" w:date="2019-05-07T11:24:00Z">
              <w:del w:id="1907" w:author="DC Energy 080619" w:date="2019-08-06T13:03: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0140585F" w14:textId="77777777" w:rsidR="00577A93" w:rsidRPr="009C4E8D" w:rsidDel="009656C7" w:rsidRDefault="00577A93" w:rsidP="00577A93">
            <w:pPr>
              <w:jc w:val="center"/>
              <w:rPr>
                <w:ins w:id="1908" w:author="DC Energy" w:date="2019-05-07T11:24:00Z"/>
                <w:del w:id="1909" w:author="DC Energy 080619" w:date="2019-08-06T13:03:00Z"/>
                <w:rFonts w:ascii="Arial" w:hAnsi="Arial" w:cs="Arial"/>
                <w:color w:val="000000"/>
                <w:sz w:val="20"/>
                <w:szCs w:val="20"/>
              </w:rPr>
            </w:pPr>
            <w:ins w:id="1910" w:author="DC Energy" w:date="2019-05-07T11:24:00Z">
              <w:del w:id="1911" w:author="DC Energy 080619" w:date="2019-08-06T13:03:00Z">
                <w:r w:rsidRPr="009C4E8D" w:rsidDel="009656C7">
                  <w:rPr>
                    <w:rFonts w:ascii="Arial" w:hAnsi="Arial" w:cs="Arial"/>
                    <w:color w:val="000000"/>
                    <w:sz w:val="20"/>
                    <w:szCs w:val="20"/>
                  </w:rPr>
                  <w:delText>LRGV</w:delText>
                </w:r>
              </w:del>
            </w:ins>
          </w:p>
        </w:tc>
      </w:tr>
    </w:tbl>
    <w:p w14:paraId="1574834C" w14:textId="77777777" w:rsidR="00577A93" w:rsidRPr="002B1F95" w:rsidRDefault="00577A93" w:rsidP="00577A93">
      <w:pPr>
        <w:spacing w:before="240" w:after="240"/>
        <w:ind w:left="720" w:hanging="720"/>
        <w:rPr>
          <w:ins w:id="1912" w:author="DC Energy" w:date="2019-05-07T11:24:00Z"/>
          <w:iCs/>
        </w:rPr>
      </w:pPr>
      <w:ins w:id="1913" w:author="DC Energy" w:date="2019-05-07T11:24:00Z">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ins>
    </w:p>
    <w:p w14:paraId="31DDB34B" w14:textId="77777777" w:rsidR="00577A93" w:rsidRPr="002B1F95" w:rsidRDefault="00577A93" w:rsidP="00577A93">
      <w:pPr>
        <w:spacing w:after="240"/>
        <w:ind w:left="720" w:hanging="720"/>
        <w:rPr>
          <w:ins w:id="1914" w:author="DC Energy" w:date="2019-05-07T11:24:00Z"/>
          <w:iCs/>
        </w:rPr>
      </w:pPr>
      <w:ins w:id="1915" w:author="DC Energy" w:date="2019-05-07T11:24:00Z">
        <w:r w:rsidRPr="002B1F95">
          <w:rPr>
            <w:iCs/>
          </w:rPr>
          <w:t>(3)</w:t>
        </w:r>
        <w:r w:rsidRPr="002B1F95">
          <w:rPr>
            <w:iCs/>
          </w:rPr>
          <w:tab/>
          <w:t xml:space="preserve">The Day-Ahead Settlement Point Price of the Hub for a given Operating Hour is calculated as follows: </w:t>
        </w:r>
      </w:ins>
    </w:p>
    <w:p w14:paraId="21341AAE" w14:textId="77777777" w:rsidR="00577A93" w:rsidRDefault="00577A93" w:rsidP="00577A93">
      <w:pPr>
        <w:tabs>
          <w:tab w:val="left" w:pos="2340"/>
          <w:tab w:val="left" w:pos="3420"/>
        </w:tabs>
        <w:ind w:left="720"/>
        <w:rPr>
          <w:ins w:id="1916" w:author="DC Energy" w:date="2019-05-07T11:24:00Z"/>
          <w:b/>
          <w:bCs/>
        </w:rPr>
      </w:pPr>
      <w:ins w:id="1917" w:author="DC Energy" w:date="2019-05-07T11:24:00Z">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w:ins>
      <m:oMath>
        <m:eqArr>
          <m:eqArrPr>
            <m:ctrlPr>
              <w:ins w:id="1918" w:author="DC Energy" w:date="2019-05-07T11:26:00Z">
                <w:rPr>
                  <w:rFonts w:ascii="Cambria Math" w:hAnsi="Cambria Math"/>
                  <w:bCs/>
                </w:rPr>
              </w:ins>
            </m:ctrlPr>
          </m:eqArrPr>
          <m:e>
            <m:r>
              <w:ins w:id="1919" w:author="DC Energy" w:date="2019-05-07T11:26:00Z">
                <m:rPr>
                  <m:sty m:val="p"/>
                </m:rPr>
                <w:rPr>
                  <w:rFonts w:ascii="Cambria Math" w:hAnsi="Cambria Math"/>
                </w:rPr>
                <m:t>Σ</m:t>
              </w:ins>
            </m:r>
          </m:e>
          <m:e>
            <m:r>
              <w:ins w:id="1920" w:author="DC Energy" w:date="2019-05-07T11:26:00Z">
                <w:rPr>
                  <w:rFonts w:ascii="Cambria Math" w:hAnsi="Cambria Math"/>
                </w:rPr>
                <m:t>c</m:t>
              </w:ins>
            </m:r>
          </m:e>
        </m:eqArr>
      </m:oMath>
      <w:ins w:id="1921" w:author="DC Energy" w:date="2019-05-07T11:24:00Z">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ins>
    </w:p>
    <w:p w14:paraId="66F0398C" w14:textId="77777777" w:rsidR="00577A93" w:rsidRPr="004E1A4A" w:rsidRDefault="00577A93" w:rsidP="00577A93">
      <w:pPr>
        <w:tabs>
          <w:tab w:val="left" w:pos="2340"/>
          <w:tab w:val="left" w:pos="3420"/>
        </w:tabs>
        <w:spacing w:after="240"/>
        <w:ind w:left="720"/>
        <w:rPr>
          <w:ins w:id="1922" w:author="DC Energy" w:date="2019-05-07T11:24:00Z"/>
          <w:b/>
          <w:bCs/>
        </w:rPr>
      </w:pPr>
      <w:ins w:id="1923" w:author="DC Energy" w:date="2019-05-07T11:24:00Z">
        <w:r>
          <w:tab/>
        </w:r>
        <w:r>
          <w:tab/>
        </w:r>
        <w:r w:rsidRPr="004E1A4A">
          <w:rPr>
            <w:b/>
            <w:bCs/>
          </w:rPr>
          <w:t>if HBBC</w:t>
        </w:r>
        <w:r w:rsidRPr="004E1A4A">
          <w:rPr>
            <w:b/>
            <w:bCs/>
            <w:vertAlign w:val="subscript"/>
          </w:rPr>
          <w:t xml:space="preserve"> </w:t>
        </w:r>
        <w:r>
          <w:rPr>
            <w:bCs/>
            <w:i/>
            <w:vertAlign w:val="subscript"/>
          </w:rPr>
          <w:t>LRGV138/345</w:t>
        </w:r>
        <w:r w:rsidRPr="004E1A4A">
          <w:rPr>
            <w:b/>
            <w:bCs/>
          </w:rPr>
          <w:t>≠0</w:t>
        </w:r>
      </w:ins>
    </w:p>
    <w:p w14:paraId="28DC9820" w14:textId="77777777" w:rsidR="00577A93" w:rsidRPr="004E1A4A" w:rsidRDefault="00577A93" w:rsidP="00577A93">
      <w:pPr>
        <w:tabs>
          <w:tab w:val="left" w:pos="2340"/>
          <w:tab w:val="left" w:pos="3420"/>
        </w:tabs>
        <w:spacing w:after="240"/>
        <w:ind w:left="720"/>
        <w:rPr>
          <w:ins w:id="1924" w:author="DC Energy" w:date="2019-05-07T11:24:00Z"/>
          <w:b/>
          <w:bCs/>
        </w:rPr>
      </w:pPr>
      <w:ins w:id="1925" w:author="DC Energy" w:date="2019-05-07T11:24:00Z">
        <w:r w:rsidRPr="004E1A4A">
          <w:rPr>
            <w:b/>
            <w:bCs/>
          </w:rPr>
          <w:t xml:space="preserve">DASPP </w:t>
        </w:r>
      </w:ins>
      <w:ins w:id="1926" w:author="DC Energy" w:date="2019-05-07T11:32:00Z">
        <w:r>
          <w:rPr>
            <w:bCs/>
            <w:i/>
            <w:vertAlign w:val="subscript"/>
          </w:rPr>
          <w:t>LRGV138/345</w:t>
        </w:r>
      </w:ins>
      <w:ins w:id="1927" w:author="DC Energy" w:date="2019-05-07T11:24:00Z">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ins>
    </w:p>
    <w:p w14:paraId="31C4C0C5" w14:textId="77777777" w:rsidR="00577A93" w:rsidRPr="004E1A4A" w:rsidRDefault="00577A93" w:rsidP="00577A93">
      <w:pPr>
        <w:spacing w:after="240"/>
        <w:rPr>
          <w:ins w:id="1928" w:author="DC Energy" w:date="2019-05-07T11:24:00Z"/>
        </w:rPr>
      </w:pPr>
      <w:ins w:id="1929" w:author="DC Energy" w:date="2019-05-07T11:24:00Z">
        <w:r w:rsidRPr="004E1A4A">
          <w:t>Where:</w:t>
        </w:r>
      </w:ins>
    </w:p>
    <w:p w14:paraId="6424016F" w14:textId="77777777" w:rsidR="00577A93" w:rsidRPr="004E1A4A" w:rsidRDefault="00577A93" w:rsidP="00577A93">
      <w:pPr>
        <w:tabs>
          <w:tab w:val="left" w:pos="2340"/>
          <w:tab w:val="left" w:pos="3420"/>
        </w:tabs>
        <w:spacing w:after="240"/>
        <w:ind w:left="4147" w:hanging="3427"/>
        <w:rPr>
          <w:ins w:id="1930" w:author="DC Energy" w:date="2019-05-07T11:24:00Z"/>
          <w:bCs/>
          <w:i/>
        </w:rPr>
      </w:pPr>
      <w:ins w:id="1931" w:author="DC Energy" w:date="2019-05-07T11:24:00Z">
        <w:r w:rsidRPr="004E1A4A">
          <w:rPr>
            <w:bCs/>
          </w:rPr>
          <w:t>DAHUBSF</w:t>
        </w:r>
        <w:r w:rsidRPr="004E1A4A">
          <w:rPr>
            <w:bCs/>
            <w:i/>
          </w:rPr>
          <w:t xml:space="preserve"> </w:t>
        </w:r>
      </w:ins>
      <w:ins w:id="1932" w:author="DC Energy" w:date="2019-05-07T11:32:00Z">
        <w:r>
          <w:rPr>
            <w:bCs/>
            <w:i/>
            <w:vertAlign w:val="subscript"/>
          </w:rPr>
          <w:t>LRGV138/345</w:t>
        </w:r>
      </w:ins>
      <w:ins w:id="1933" w:author="DC Energy" w:date="2019-05-07T11:24:00Z">
        <w:r w:rsidRPr="004E1A4A">
          <w:rPr>
            <w:bCs/>
            <w:i/>
            <w:vertAlign w:val="subscript"/>
          </w:rPr>
          <w:t>, c</w:t>
        </w:r>
        <w:r w:rsidRPr="004E1A4A">
          <w:rPr>
            <w:bCs/>
            <w:i/>
          </w:rPr>
          <w:tab/>
          <w:t>=</w:t>
        </w:r>
      </w:ins>
      <w:ins w:id="1934" w:author="DC Energy" w:date="2019-05-07T11:31:00Z">
        <w:r>
          <w:rPr>
            <w:bCs/>
            <w:i/>
          </w:rPr>
          <w:t xml:space="preserve">        </w:t>
        </w:r>
      </w:ins>
      <m:oMath>
        <m:eqArr>
          <m:eqArrPr>
            <m:ctrlPr>
              <w:ins w:id="1935" w:author="DC Energy" w:date="2019-05-07T11:24:00Z">
                <w:rPr>
                  <w:rFonts w:ascii="Cambria Math" w:hAnsi="Cambria Math"/>
                  <w:bCs/>
                  <w:i/>
                </w:rPr>
              </w:ins>
            </m:ctrlPr>
          </m:eqArrPr>
          <m:e>
            <m:r>
              <w:ins w:id="1936" w:author="DC Energy" w:date="2019-05-07T11:24:00Z">
                <m:rPr>
                  <m:sty m:val="p"/>
                </m:rPr>
                <w:rPr>
                  <w:rFonts w:ascii="Cambria Math" w:hAnsi="Cambria Math"/>
                </w:rPr>
                <m:t>Σ</m:t>
              </w:ins>
            </m:r>
          </m:e>
          <m:e>
            <m:r>
              <w:ins w:id="1937" w:author="DC Energy" w:date="2019-05-07T11:24:00Z">
                <w:rPr>
                  <w:rFonts w:ascii="Cambria Math" w:hAnsi="Cambria Math"/>
                </w:rPr>
                <m:t>hb</m:t>
              </w:ins>
            </m:r>
          </m:e>
        </m:eqArr>
      </m:oMath>
      <w:ins w:id="1938" w:author="DC Energy" w:date="2019-05-07T11:24:00Z">
        <w:r w:rsidRPr="004E1A4A">
          <w:rPr>
            <w:bCs/>
          </w:rPr>
          <w:t>(HUBDF</w:t>
        </w:r>
        <w:r w:rsidRPr="004E1A4A">
          <w:rPr>
            <w:bCs/>
            <w:i/>
          </w:rPr>
          <w:t xml:space="preserve"> </w:t>
        </w:r>
        <w:r w:rsidRPr="004E1A4A">
          <w:rPr>
            <w:bCs/>
            <w:i/>
            <w:vertAlign w:val="subscript"/>
          </w:rPr>
          <w:t>hb,</w:t>
        </w:r>
        <w:r w:rsidRPr="00A55C5A">
          <w:rPr>
            <w:bCs/>
            <w:i/>
            <w:vertAlign w:val="subscript"/>
          </w:rPr>
          <w:t xml:space="preserve"> </w:t>
        </w:r>
      </w:ins>
      <w:ins w:id="1939" w:author="DC Energy" w:date="2019-05-07T11:32:00Z">
        <w:r>
          <w:rPr>
            <w:bCs/>
            <w:i/>
            <w:vertAlign w:val="subscript"/>
          </w:rPr>
          <w:t>LRGV138/345</w:t>
        </w:r>
      </w:ins>
      <w:ins w:id="1940" w:author="DC Energy" w:date="2019-05-07T11:24:00Z">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ins>
      <w:ins w:id="1941" w:author="DC Energy" w:date="2019-05-07T11:32:00Z">
        <w:r>
          <w:rPr>
            <w:bCs/>
            <w:i/>
            <w:vertAlign w:val="subscript"/>
          </w:rPr>
          <w:t>LRGV138/345</w:t>
        </w:r>
      </w:ins>
      <w:ins w:id="1942" w:author="DC Energy" w:date="2019-05-07T11:24:00Z">
        <w:r w:rsidRPr="004E1A4A">
          <w:rPr>
            <w:bCs/>
            <w:i/>
            <w:vertAlign w:val="subscript"/>
          </w:rPr>
          <w:t>, c</w:t>
        </w:r>
        <w:r w:rsidRPr="004E1A4A">
          <w:rPr>
            <w:bCs/>
          </w:rPr>
          <w:t>)</w:t>
        </w:r>
      </w:ins>
    </w:p>
    <w:p w14:paraId="5457DE2F" w14:textId="77777777" w:rsidR="00577A93" w:rsidRPr="004E1A4A" w:rsidRDefault="00577A93" w:rsidP="00577A93">
      <w:pPr>
        <w:tabs>
          <w:tab w:val="left" w:pos="2340"/>
          <w:tab w:val="left" w:pos="3420"/>
        </w:tabs>
        <w:spacing w:after="240"/>
        <w:ind w:left="4147" w:hanging="3427"/>
        <w:rPr>
          <w:ins w:id="1943" w:author="DC Energy" w:date="2019-05-07T11:24:00Z"/>
          <w:bCs/>
          <w:i/>
        </w:rPr>
      </w:pPr>
      <w:ins w:id="1944" w:author="DC Energy" w:date="2019-05-07T11:24:00Z">
        <w:r w:rsidRPr="004E1A4A">
          <w:rPr>
            <w:bCs/>
          </w:rPr>
          <w:t>DAHBSF</w:t>
        </w:r>
        <w:r w:rsidRPr="004E1A4A">
          <w:rPr>
            <w:bCs/>
            <w:i/>
          </w:rPr>
          <w:t xml:space="preserve"> </w:t>
        </w:r>
        <w:r w:rsidRPr="004E1A4A">
          <w:rPr>
            <w:bCs/>
            <w:i/>
            <w:vertAlign w:val="subscript"/>
          </w:rPr>
          <w:t xml:space="preserve">hb, </w:t>
        </w:r>
      </w:ins>
      <w:ins w:id="1945" w:author="DC Energy" w:date="2019-05-07T11:32:00Z">
        <w:r>
          <w:rPr>
            <w:bCs/>
            <w:i/>
            <w:vertAlign w:val="subscript"/>
          </w:rPr>
          <w:t>LRGV138/345</w:t>
        </w:r>
      </w:ins>
      <w:ins w:id="1946" w:author="DC Energy" w:date="2019-05-07T11:24:00Z">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ins>
      <w:ins w:id="1947" w:author="DC Energy" w:date="2019-05-07T11:32:00Z">
        <w:r>
          <w:rPr>
            <w:bCs/>
            <w:i/>
            <w:vertAlign w:val="subscript"/>
          </w:rPr>
          <w:t>LRGV138/345</w:t>
        </w:r>
      </w:ins>
      <w:ins w:id="1948" w:author="DC Energy" w:date="2019-05-07T11:24:00Z">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ins>
      <w:ins w:id="1949" w:author="DC Energy" w:date="2019-05-07T11:32:00Z">
        <w:r>
          <w:rPr>
            <w:bCs/>
            <w:i/>
            <w:vertAlign w:val="subscript"/>
          </w:rPr>
          <w:t>LRGV138/345</w:t>
        </w:r>
      </w:ins>
      <w:ins w:id="1950" w:author="DC Energy" w:date="2019-05-07T11:24:00Z">
        <w:r w:rsidRPr="004E1A4A">
          <w:rPr>
            <w:bCs/>
            <w:i/>
            <w:vertAlign w:val="subscript"/>
          </w:rPr>
          <w:t>, c</w:t>
        </w:r>
        <w:r w:rsidRPr="004E1A4A">
          <w:rPr>
            <w:bCs/>
          </w:rPr>
          <w:t>)</w:t>
        </w:r>
      </w:ins>
    </w:p>
    <w:p w14:paraId="49F38944" w14:textId="77777777" w:rsidR="00577A93" w:rsidRPr="004E1A4A" w:rsidRDefault="00577A93" w:rsidP="00577A93">
      <w:pPr>
        <w:tabs>
          <w:tab w:val="left" w:pos="2340"/>
          <w:tab w:val="left" w:pos="3420"/>
        </w:tabs>
        <w:spacing w:after="240"/>
        <w:ind w:left="4147" w:hanging="3427"/>
        <w:rPr>
          <w:ins w:id="1951" w:author="DC Energy" w:date="2019-05-07T11:24:00Z"/>
          <w:bCs/>
          <w:i/>
        </w:rPr>
      </w:pPr>
      <w:ins w:id="1952" w:author="DC Energy" w:date="2019-05-07T11:24:00Z">
        <w:r w:rsidRPr="004E1A4A">
          <w:rPr>
            <w:bCs/>
          </w:rPr>
          <w:t>HUBDF</w:t>
        </w:r>
        <w:r w:rsidRPr="004E1A4A">
          <w:rPr>
            <w:bCs/>
            <w:i/>
          </w:rPr>
          <w:t xml:space="preserve"> </w:t>
        </w:r>
        <w:r w:rsidRPr="004E1A4A">
          <w:rPr>
            <w:bCs/>
            <w:i/>
            <w:vertAlign w:val="subscript"/>
          </w:rPr>
          <w:t xml:space="preserve">hb, </w:t>
        </w:r>
      </w:ins>
      <w:ins w:id="1953" w:author="DC Energy" w:date="2019-05-07T11:32:00Z">
        <w:r>
          <w:rPr>
            <w:bCs/>
            <w:i/>
            <w:vertAlign w:val="subscript"/>
          </w:rPr>
          <w:t>LRGV138/345</w:t>
        </w:r>
      </w:ins>
      <w:ins w:id="1954" w:author="DC Energy" w:date="2019-05-07T11:24:00Z">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ins>
      <w:ins w:id="1955" w:author="DC Energy" w:date="2019-05-07T11:32:00Z">
        <w:r>
          <w:rPr>
            <w:bCs/>
            <w:i/>
            <w:vertAlign w:val="subscript"/>
          </w:rPr>
          <w:t>LRGV138/345</w:t>
        </w:r>
      </w:ins>
      <w:ins w:id="1956" w:author="DC Energy" w:date="2019-05-07T11:24:00Z">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ins>
      <w:ins w:id="1957" w:author="DC Energy" w:date="2019-05-07T11:32:00Z">
        <w:r>
          <w:rPr>
            <w:bCs/>
            <w:i/>
            <w:vertAlign w:val="subscript"/>
          </w:rPr>
          <w:t>LRGV138/345</w:t>
        </w:r>
      </w:ins>
      <w:ins w:id="1958" w:author="DC Energy" w:date="2019-05-07T11:24:00Z">
        <w:r w:rsidRPr="004E1A4A">
          <w:rPr>
            <w:bCs/>
            <w:i/>
            <w:vertAlign w:val="subscript"/>
          </w:rPr>
          <w:t>, c</w:t>
        </w:r>
        <w:r w:rsidRPr="004E1A4A">
          <w:rPr>
            <w:bCs/>
          </w:rPr>
          <w:t>)</w:t>
        </w:r>
      </w:ins>
    </w:p>
    <w:p w14:paraId="1EE5C787" w14:textId="77777777" w:rsidR="00577A93" w:rsidRPr="004E1A4A" w:rsidRDefault="00577A93" w:rsidP="00577A93">
      <w:pPr>
        <w:tabs>
          <w:tab w:val="left" w:pos="2340"/>
          <w:tab w:val="left" w:pos="3420"/>
        </w:tabs>
        <w:spacing w:after="240"/>
        <w:ind w:left="4147" w:hanging="3427"/>
        <w:rPr>
          <w:ins w:id="1959" w:author="DC Energy" w:date="2019-05-07T11:24:00Z"/>
          <w:bCs/>
          <w:i/>
        </w:rPr>
      </w:pPr>
      <w:ins w:id="1960" w:author="DC Energy" w:date="2019-05-07T11:24:00Z">
        <w:r w:rsidRPr="004E1A4A">
          <w:rPr>
            <w:bCs/>
          </w:rPr>
          <w:t>HBDF</w:t>
        </w:r>
        <w:r w:rsidRPr="004E1A4A">
          <w:rPr>
            <w:bCs/>
            <w:i/>
          </w:rPr>
          <w:t xml:space="preserve"> </w:t>
        </w:r>
        <w:r w:rsidRPr="004E1A4A">
          <w:rPr>
            <w:bCs/>
            <w:i/>
            <w:vertAlign w:val="subscript"/>
          </w:rPr>
          <w:t xml:space="preserve">pb, hb, </w:t>
        </w:r>
      </w:ins>
      <w:ins w:id="1961" w:author="DC Energy" w:date="2019-05-07T11:32:00Z">
        <w:r>
          <w:rPr>
            <w:bCs/>
            <w:i/>
            <w:vertAlign w:val="subscript"/>
          </w:rPr>
          <w:t>LRGV138/345</w:t>
        </w:r>
      </w:ins>
      <w:ins w:id="1962" w:author="DC Energy" w:date="2019-05-07T11:24:00Z">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ins>
      <w:ins w:id="1963" w:author="DC Energy" w:date="2019-05-07T11:32:00Z">
        <w:r>
          <w:rPr>
            <w:bCs/>
            <w:i/>
            <w:vertAlign w:val="subscript"/>
          </w:rPr>
          <w:t>LRGV138/345</w:t>
        </w:r>
      </w:ins>
      <w:ins w:id="1964" w:author="DC Energy" w:date="2019-05-07T11:24:00Z">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ins>
      <w:ins w:id="1965" w:author="DC Energy" w:date="2019-05-07T11:32:00Z">
        <w:r>
          <w:rPr>
            <w:bCs/>
            <w:i/>
            <w:vertAlign w:val="subscript"/>
          </w:rPr>
          <w:t>LRGV138/345</w:t>
        </w:r>
      </w:ins>
      <w:ins w:id="1966" w:author="DC Energy" w:date="2019-05-07T11:24:00Z">
        <w:r w:rsidRPr="004E1A4A">
          <w:rPr>
            <w:bCs/>
            <w:i/>
            <w:vertAlign w:val="subscript"/>
          </w:rPr>
          <w:t>, c</w:t>
        </w:r>
        <w:r w:rsidRPr="004E1A4A">
          <w:rPr>
            <w:bCs/>
          </w:rPr>
          <w:t>)</w:t>
        </w:r>
      </w:ins>
    </w:p>
    <w:p w14:paraId="70244701" w14:textId="77777777" w:rsidR="00577A93" w:rsidRDefault="00577A93" w:rsidP="00577A93">
      <w:pPr>
        <w:rPr>
          <w:ins w:id="1967" w:author="DC Energy" w:date="2019-05-07T11:24:00Z"/>
        </w:rPr>
      </w:pPr>
      <w:ins w:id="1968" w:author="DC Energy" w:date="2019-05-07T11:24: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4"/>
        <w:gridCol w:w="840"/>
        <w:gridCol w:w="6476"/>
      </w:tblGrid>
      <w:tr w:rsidR="00577A93" w14:paraId="31D0097B" w14:textId="77777777" w:rsidTr="00577A93">
        <w:trPr>
          <w:tblHeader/>
          <w:ins w:id="1969" w:author="DC Energy" w:date="2019-05-07T11:24:00Z"/>
        </w:trPr>
        <w:tc>
          <w:tcPr>
            <w:tcW w:w="1088" w:type="pct"/>
          </w:tcPr>
          <w:p w14:paraId="3AC4DDB6" w14:textId="77777777" w:rsidR="00577A93" w:rsidRDefault="00577A93" w:rsidP="00577A93">
            <w:pPr>
              <w:pStyle w:val="TableHead"/>
              <w:rPr>
                <w:ins w:id="1970" w:author="DC Energy" w:date="2019-05-07T11:24:00Z"/>
              </w:rPr>
            </w:pPr>
            <w:ins w:id="1971" w:author="DC Energy" w:date="2019-05-07T11:24:00Z">
              <w:r>
                <w:t>Variable</w:t>
              </w:r>
            </w:ins>
          </w:p>
        </w:tc>
        <w:tc>
          <w:tcPr>
            <w:tcW w:w="449" w:type="pct"/>
          </w:tcPr>
          <w:p w14:paraId="2D7A5BC5" w14:textId="77777777" w:rsidR="00577A93" w:rsidRDefault="00577A93" w:rsidP="00577A93">
            <w:pPr>
              <w:pStyle w:val="TableHead"/>
              <w:rPr>
                <w:ins w:id="1972" w:author="DC Energy" w:date="2019-05-07T11:24:00Z"/>
              </w:rPr>
            </w:pPr>
            <w:ins w:id="1973" w:author="DC Energy" w:date="2019-05-07T11:24:00Z">
              <w:r>
                <w:t>Unit</w:t>
              </w:r>
            </w:ins>
          </w:p>
        </w:tc>
        <w:tc>
          <w:tcPr>
            <w:tcW w:w="3463" w:type="pct"/>
          </w:tcPr>
          <w:p w14:paraId="4A1F6770" w14:textId="77777777" w:rsidR="00577A93" w:rsidRDefault="00577A93" w:rsidP="00577A93">
            <w:pPr>
              <w:pStyle w:val="TableHead"/>
              <w:rPr>
                <w:ins w:id="1974" w:author="DC Energy" w:date="2019-05-07T11:24:00Z"/>
              </w:rPr>
            </w:pPr>
            <w:ins w:id="1975" w:author="DC Energy" w:date="2019-05-07T11:24:00Z">
              <w:r>
                <w:t>Definition</w:t>
              </w:r>
            </w:ins>
          </w:p>
        </w:tc>
      </w:tr>
      <w:tr w:rsidR="00577A93" w14:paraId="37133CFD" w14:textId="77777777" w:rsidTr="00577A93">
        <w:trPr>
          <w:ins w:id="1976" w:author="DC Energy" w:date="2019-05-07T11:24:00Z"/>
        </w:trPr>
        <w:tc>
          <w:tcPr>
            <w:tcW w:w="1088" w:type="pct"/>
          </w:tcPr>
          <w:p w14:paraId="15088CB4" w14:textId="77777777" w:rsidR="00577A93" w:rsidRDefault="00577A93" w:rsidP="00577A93">
            <w:pPr>
              <w:pStyle w:val="TableBody"/>
              <w:rPr>
                <w:ins w:id="1977" w:author="DC Energy" w:date="2019-05-07T11:24:00Z"/>
              </w:rPr>
            </w:pPr>
            <w:ins w:id="1978" w:author="DC Energy" w:date="2019-05-07T11:24:00Z">
              <w:r>
                <w:t xml:space="preserve">DASPP </w:t>
              </w:r>
            </w:ins>
            <w:ins w:id="1979" w:author="DC Energy" w:date="2019-05-07T11:32:00Z">
              <w:r>
                <w:rPr>
                  <w:bCs/>
                  <w:i/>
                  <w:vertAlign w:val="subscript"/>
                </w:rPr>
                <w:t>LRGV138/345</w:t>
              </w:r>
            </w:ins>
          </w:p>
        </w:tc>
        <w:tc>
          <w:tcPr>
            <w:tcW w:w="449" w:type="pct"/>
          </w:tcPr>
          <w:p w14:paraId="040A80C7" w14:textId="77777777" w:rsidR="00577A93" w:rsidRDefault="00577A93" w:rsidP="00577A93">
            <w:pPr>
              <w:pStyle w:val="TableBody"/>
              <w:rPr>
                <w:ins w:id="1980" w:author="DC Energy" w:date="2019-05-07T11:24:00Z"/>
              </w:rPr>
            </w:pPr>
            <w:ins w:id="1981" w:author="DC Energy" w:date="2019-05-07T11:24:00Z">
              <w:r>
                <w:t>$/MWh</w:t>
              </w:r>
            </w:ins>
          </w:p>
        </w:tc>
        <w:tc>
          <w:tcPr>
            <w:tcW w:w="3463" w:type="pct"/>
          </w:tcPr>
          <w:p w14:paraId="21FB0C4A" w14:textId="77777777" w:rsidR="00577A93" w:rsidRDefault="00577A93" w:rsidP="00577A93">
            <w:pPr>
              <w:pStyle w:val="TableBody"/>
              <w:rPr>
                <w:ins w:id="1982" w:author="DC Energy" w:date="2019-05-07T11:24:00Z"/>
              </w:rPr>
            </w:pPr>
            <w:ins w:id="1983" w:author="DC Energy" w:date="2019-05-07T11:24:00Z">
              <w:r>
                <w:rPr>
                  <w:i/>
                </w:rPr>
                <w:t>Day-Ahead Settlement Point Price</w:t>
              </w:r>
              <w:r>
                <w:sym w:font="Symbol" w:char="F0BE"/>
              </w:r>
              <w:r>
                <w:t>The DAM Settlement Point Price at the Hub, for the hour.</w:t>
              </w:r>
            </w:ins>
          </w:p>
        </w:tc>
      </w:tr>
      <w:tr w:rsidR="00577A93" w14:paraId="36A6951E" w14:textId="77777777" w:rsidTr="00577A93">
        <w:trPr>
          <w:ins w:id="1984" w:author="DC Energy" w:date="2019-05-07T11:24:00Z"/>
        </w:trPr>
        <w:tc>
          <w:tcPr>
            <w:tcW w:w="1088" w:type="pct"/>
          </w:tcPr>
          <w:p w14:paraId="78178209" w14:textId="77777777" w:rsidR="00577A93" w:rsidRDefault="00577A93" w:rsidP="00577A93">
            <w:pPr>
              <w:pStyle w:val="TableBody"/>
              <w:rPr>
                <w:ins w:id="1985" w:author="DC Energy" w:date="2019-05-07T11:24:00Z"/>
              </w:rPr>
            </w:pPr>
            <w:ins w:id="1986" w:author="DC Energy" w:date="2019-05-07T11:24:00Z">
              <w:r>
                <w:t>DASL</w:t>
              </w:r>
            </w:ins>
          </w:p>
        </w:tc>
        <w:tc>
          <w:tcPr>
            <w:tcW w:w="449" w:type="pct"/>
          </w:tcPr>
          <w:p w14:paraId="38E48217" w14:textId="77777777" w:rsidR="00577A93" w:rsidRDefault="00577A93" w:rsidP="00577A93">
            <w:pPr>
              <w:pStyle w:val="TableBody"/>
              <w:rPr>
                <w:ins w:id="1987" w:author="DC Energy" w:date="2019-05-07T11:24:00Z"/>
              </w:rPr>
            </w:pPr>
            <w:ins w:id="1988" w:author="DC Energy" w:date="2019-05-07T11:24:00Z">
              <w:r>
                <w:t>$/MWh</w:t>
              </w:r>
            </w:ins>
          </w:p>
        </w:tc>
        <w:tc>
          <w:tcPr>
            <w:tcW w:w="3463" w:type="pct"/>
          </w:tcPr>
          <w:p w14:paraId="315F78B5" w14:textId="77777777" w:rsidR="00577A93" w:rsidRDefault="00577A93" w:rsidP="00577A93">
            <w:pPr>
              <w:pStyle w:val="TableBody"/>
              <w:rPr>
                <w:ins w:id="1989" w:author="DC Energy" w:date="2019-05-07T11:24:00Z"/>
                <w:i/>
              </w:rPr>
            </w:pPr>
            <w:ins w:id="1990" w:author="DC Energy" w:date="2019-05-07T11:24:00Z">
              <w:r>
                <w:rPr>
                  <w:i/>
                </w:rPr>
                <w:t>Day-Ahead System Lambda</w:t>
              </w:r>
              <w:r>
                <w:sym w:font="Symbol" w:char="F0BE"/>
              </w:r>
              <w:r>
                <w:t>The DAM Shadow Price for the system power balance constraint for the hour.</w:t>
              </w:r>
            </w:ins>
          </w:p>
        </w:tc>
      </w:tr>
      <w:tr w:rsidR="00577A93" w14:paraId="396CDE23" w14:textId="77777777" w:rsidTr="00577A93">
        <w:trPr>
          <w:ins w:id="1991" w:author="DC Energy" w:date="2019-05-07T11:24:00Z"/>
        </w:trPr>
        <w:tc>
          <w:tcPr>
            <w:tcW w:w="1088" w:type="pct"/>
          </w:tcPr>
          <w:p w14:paraId="2FB35FD0" w14:textId="77777777" w:rsidR="00577A93" w:rsidRDefault="00577A93" w:rsidP="00577A93">
            <w:pPr>
              <w:pStyle w:val="TableBody"/>
              <w:rPr>
                <w:ins w:id="1992" w:author="DC Energy" w:date="2019-05-07T11:24:00Z"/>
              </w:rPr>
            </w:pPr>
            <w:ins w:id="1993" w:author="DC Energy" w:date="2019-05-07T11:24:00Z">
              <w:r>
                <w:lastRenderedPageBreak/>
                <w:t xml:space="preserve">DASP </w:t>
              </w:r>
              <w:r>
                <w:rPr>
                  <w:i/>
                  <w:vertAlign w:val="subscript"/>
                </w:rPr>
                <w:t>c</w:t>
              </w:r>
            </w:ins>
          </w:p>
        </w:tc>
        <w:tc>
          <w:tcPr>
            <w:tcW w:w="449" w:type="pct"/>
          </w:tcPr>
          <w:p w14:paraId="0F6F8615" w14:textId="77777777" w:rsidR="00577A93" w:rsidRDefault="00577A93" w:rsidP="00577A93">
            <w:pPr>
              <w:pStyle w:val="TableBody"/>
              <w:rPr>
                <w:ins w:id="1994" w:author="DC Energy" w:date="2019-05-07T11:24:00Z"/>
              </w:rPr>
            </w:pPr>
            <w:ins w:id="1995" w:author="DC Energy" w:date="2019-05-07T11:24:00Z">
              <w:r>
                <w:t>$/MWh</w:t>
              </w:r>
            </w:ins>
          </w:p>
        </w:tc>
        <w:tc>
          <w:tcPr>
            <w:tcW w:w="3463" w:type="pct"/>
          </w:tcPr>
          <w:p w14:paraId="44778D19" w14:textId="77777777" w:rsidR="00577A93" w:rsidRDefault="00577A93" w:rsidP="00577A93">
            <w:pPr>
              <w:pStyle w:val="TableBody"/>
              <w:rPr>
                <w:ins w:id="1996" w:author="DC Energy" w:date="2019-05-07T11:24:00Z"/>
              </w:rPr>
            </w:pPr>
            <w:ins w:id="1997" w:author="DC Energy" w:date="2019-05-07T11:24:00Z">
              <w:r>
                <w:rPr>
                  <w:i/>
                </w:rPr>
                <w:t>Day-Ahead Shadow Price for a binding transmission constraint</w:t>
              </w:r>
              <w:r>
                <w:sym w:font="Symbol" w:char="F0BE"/>
              </w:r>
              <w:r>
                <w:t xml:space="preserve">The DAM Shadow Price for the constraint </w:t>
              </w:r>
              <w:r w:rsidRPr="00910FA9">
                <w:rPr>
                  <w:i/>
                </w:rPr>
                <w:t>c</w:t>
              </w:r>
              <w:r>
                <w:t xml:space="preserve"> for the hour.</w:t>
              </w:r>
            </w:ins>
          </w:p>
        </w:tc>
      </w:tr>
      <w:tr w:rsidR="00577A93" w14:paraId="568AC584" w14:textId="77777777" w:rsidTr="00577A93">
        <w:trPr>
          <w:ins w:id="1998" w:author="DC Energy" w:date="2019-05-07T11:24:00Z"/>
        </w:trPr>
        <w:tc>
          <w:tcPr>
            <w:tcW w:w="1088" w:type="pct"/>
          </w:tcPr>
          <w:p w14:paraId="2092A754" w14:textId="77777777" w:rsidR="00577A93" w:rsidRDefault="00577A93" w:rsidP="00577A93">
            <w:pPr>
              <w:pStyle w:val="TableBody"/>
              <w:rPr>
                <w:ins w:id="1999" w:author="DC Energy" w:date="2019-05-07T11:24:00Z"/>
              </w:rPr>
            </w:pPr>
            <w:ins w:id="2000" w:author="DC Energy" w:date="2019-05-07T11:24:00Z">
              <w:r>
                <w:t xml:space="preserve">DAHUBSF </w:t>
              </w:r>
            </w:ins>
            <w:ins w:id="2001" w:author="DC Energy" w:date="2019-05-07T11:32:00Z">
              <w:r>
                <w:rPr>
                  <w:bCs/>
                  <w:i/>
                  <w:vertAlign w:val="subscript"/>
                </w:rPr>
                <w:t>LRGV138/345</w:t>
              </w:r>
            </w:ins>
            <w:ins w:id="2002" w:author="DC Energy" w:date="2019-05-07T11:24:00Z">
              <w:r>
                <w:rPr>
                  <w:i/>
                  <w:vertAlign w:val="subscript"/>
                </w:rPr>
                <w:t>,c</w:t>
              </w:r>
            </w:ins>
          </w:p>
        </w:tc>
        <w:tc>
          <w:tcPr>
            <w:tcW w:w="449" w:type="pct"/>
          </w:tcPr>
          <w:p w14:paraId="352A075A" w14:textId="77777777" w:rsidR="00577A93" w:rsidRDefault="00577A93" w:rsidP="00577A93">
            <w:pPr>
              <w:pStyle w:val="TableBody"/>
              <w:rPr>
                <w:ins w:id="2003" w:author="DC Energy" w:date="2019-05-07T11:24:00Z"/>
              </w:rPr>
            </w:pPr>
            <w:ins w:id="2004" w:author="DC Energy" w:date="2019-05-07T11:24:00Z">
              <w:r>
                <w:t>none</w:t>
              </w:r>
            </w:ins>
          </w:p>
        </w:tc>
        <w:tc>
          <w:tcPr>
            <w:tcW w:w="3463" w:type="pct"/>
          </w:tcPr>
          <w:p w14:paraId="2868C643" w14:textId="77777777" w:rsidR="00577A93" w:rsidRDefault="00577A93" w:rsidP="00577A93">
            <w:pPr>
              <w:pStyle w:val="TableBody"/>
              <w:rPr>
                <w:ins w:id="2005" w:author="DC Energy" w:date="2019-05-07T11:24:00Z"/>
              </w:rPr>
            </w:pPr>
            <w:ins w:id="2006" w:author="DC Energy" w:date="2019-05-07T11:24:00Z">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ins>
          </w:p>
        </w:tc>
      </w:tr>
      <w:tr w:rsidR="00577A93" w14:paraId="6ECC3AE4" w14:textId="77777777" w:rsidTr="00577A93">
        <w:trPr>
          <w:ins w:id="2007" w:author="DC Energy" w:date="2019-05-07T11:24:00Z"/>
        </w:trPr>
        <w:tc>
          <w:tcPr>
            <w:tcW w:w="1088" w:type="pct"/>
          </w:tcPr>
          <w:p w14:paraId="24C8363E" w14:textId="77777777" w:rsidR="00577A93" w:rsidRDefault="00577A93" w:rsidP="00577A93">
            <w:pPr>
              <w:pStyle w:val="TableBody"/>
              <w:rPr>
                <w:ins w:id="2008" w:author="DC Energy" w:date="2019-05-07T11:24:00Z"/>
              </w:rPr>
            </w:pPr>
            <w:ins w:id="2009" w:author="DC Energy" w:date="2019-05-07T11:24:00Z">
              <w:r>
                <w:t xml:space="preserve">DAHBSF </w:t>
              </w:r>
              <w:r>
                <w:rPr>
                  <w:i/>
                  <w:vertAlign w:val="subscript"/>
                </w:rPr>
                <w:t>hb,</w:t>
              </w:r>
              <w:r>
                <w:rPr>
                  <w:bCs/>
                  <w:i/>
                  <w:vertAlign w:val="subscript"/>
                </w:rPr>
                <w:t xml:space="preserve"> </w:t>
              </w:r>
            </w:ins>
            <w:ins w:id="2010" w:author="DC Energy" w:date="2019-05-07T11:32:00Z">
              <w:r>
                <w:rPr>
                  <w:bCs/>
                  <w:i/>
                  <w:vertAlign w:val="subscript"/>
                </w:rPr>
                <w:t>LRGV138/345</w:t>
              </w:r>
            </w:ins>
            <w:ins w:id="2011" w:author="DC Energy" w:date="2019-05-07T11:24:00Z">
              <w:r>
                <w:rPr>
                  <w:i/>
                  <w:vertAlign w:val="subscript"/>
                </w:rPr>
                <w:t>,c</w:t>
              </w:r>
            </w:ins>
          </w:p>
        </w:tc>
        <w:tc>
          <w:tcPr>
            <w:tcW w:w="449" w:type="pct"/>
          </w:tcPr>
          <w:p w14:paraId="2FD5A178" w14:textId="77777777" w:rsidR="00577A93" w:rsidRDefault="00577A93" w:rsidP="00577A93">
            <w:pPr>
              <w:pStyle w:val="TableBody"/>
              <w:rPr>
                <w:ins w:id="2012" w:author="DC Energy" w:date="2019-05-07T11:24:00Z"/>
              </w:rPr>
            </w:pPr>
            <w:ins w:id="2013" w:author="DC Energy" w:date="2019-05-07T11:24:00Z">
              <w:r>
                <w:t>none</w:t>
              </w:r>
            </w:ins>
          </w:p>
        </w:tc>
        <w:tc>
          <w:tcPr>
            <w:tcW w:w="3463" w:type="pct"/>
          </w:tcPr>
          <w:p w14:paraId="31A0543B" w14:textId="77777777" w:rsidR="00577A93" w:rsidRDefault="00577A93" w:rsidP="00577A93">
            <w:pPr>
              <w:pStyle w:val="TableBody"/>
              <w:rPr>
                <w:ins w:id="2014" w:author="DC Energy" w:date="2019-05-07T11:24:00Z"/>
              </w:rPr>
            </w:pPr>
            <w:ins w:id="2015" w:author="DC Energy" w:date="2019-05-07T11:24:00Z">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ins>
          </w:p>
        </w:tc>
      </w:tr>
      <w:tr w:rsidR="00577A93" w14:paraId="79A07969" w14:textId="77777777" w:rsidTr="00577A93">
        <w:trPr>
          <w:ins w:id="2016" w:author="DC Energy" w:date="2019-05-07T11:24:00Z"/>
        </w:trPr>
        <w:tc>
          <w:tcPr>
            <w:tcW w:w="1088" w:type="pct"/>
          </w:tcPr>
          <w:p w14:paraId="2BFC2667" w14:textId="77777777" w:rsidR="00577A93" w:rsidRDefault="00577A93" w:rsidP="00577A93">
            <w:pPr>
              <w:pStyle w:val="TableBody"/>
              <w:rPr>
                <w:ins w:id="2017" w:author="DC Energy" w:date="2019-05-07T11:24:00Z"/>
              </w:rPr>
            </w:pPr>
            <w:ins w:id="2018" w:author="DC Energy" w:date="2019-05-07T11:24:00Z">
              <w:r>
                <w:t xml:space="preserve">DASF </w:t>
              </w:r>
              <w:r>
                <w:rPr>
                  <w:i/>
                  <w:vertAlign w:val="subscript"/>
                </w:rPr>
                <w:t>pb,hb,</w:t>
              </w:r>
              <w:r>
                <w:rPr>
                  <w:bCs/>
                  <w:i/>
                  <w:vertAlign w:val="subscript"/>
                </w:rPr>
                <w:t xml:space="preserve"> </w:t>
              </w:r>
            </w:ins>
            <w:ins w:id="2019" w:author="DC Energy" w:date="2019-05-07T11:33:00Z">
              <w:r>
                <w:rPr>
                  <w:bCs/>
                  <w:i/>
                  <w:vertAlign w:val="subscript"/>
                </w:rPr>
                <w:t>LRGV138/345</w:t>
              </w:r>
            </w:ins>
            <w:ins w:id="2020" w:author="DC Energy" w:date="2019-05-07T11:24:00Z">
              <w:r>
                <w:rPr>
                  <w:i/>
                  <w:vertAlign w:val="subscript"/>
                </w:rPr>
                <w:t>,c</w:t>
              </w:r>
            </w:ins>
          </w:p>
        </w:tc>
        <w:tc>
          <w:tcPr>
            <w:tcW w:w="449" w:type="pct"/>
          </w:tcPr>
          <w:p w14:paraId="035A14B7" w14:textId="77777777" w:rsidR="00577A93" w:rsidRDefault="00577A93" w:rsidP="00577A93">
            <w:pPr>
              <w:pStyle w:val="TableBody"/>
              <w:rPr>
                <w:ins w:id="2021" w:author="DC Energy" w:date="2019-05-07T11:24:00Z"/>
              </w:rPr>
            </w:pPr>
            <w:ins w:id="2022" w:author="DC Energy" w:date="2019-05-07T11:24:00Z">
              <w:r>
                <w:t>none</w:t>
              </w:r>
            </w:ins>
          </w:p>
        </w:tc>
        <w:tc>
          <w:tcPr>
            <w:tcW w:w="3463" w:type="pct"/>
          </w:tcPr>
          <w:p w14:paraId="31D9550C" w14:textId="77777777" w:rsidR="00577A93" w:rsidRDefault="00577A93" w:rsidP="00577A93">
            <w:pPr>
              <w:pStyle w:val="TableBody"/>
              <w:rPr>
                <w:ins w:id="2023" w:author="DC Energy" w:date="2019-05-07T11:24:00Z"/>
              </w:rPr>
            </w:pPr>
            <w:ins w:id="2024" w:author="DC Energy" w:date="2019-05-07T11:24:00Z">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ins>
          </w:p>
        </w:tc>
      </w:tr>
      <w:tr w:rsidR="00577A93" w14:paraId="639A3C5E" w14:textId="77777777" w:rsidTr="00577A93">
        <w:trPr>
          <w:ins w:id="2025" w:author="DC Energy" w:date="2019-05-07T11:24:00Z"/>
        </w:trPr>
        <w:tc>
          <w:tcPr>
            <w:tcW w:w="1088" w:type="pct"/>
          </w:tcPr>
          <w:p w14:paraId="1C5E98FF" w14:textId="77777777" w:rsidR="00577A93" w:rsidRDefault="00577A93" w:rsidP="00577A93">
            <w:pPr>
              <w:pStyle w:val="TableBody"/>
              <w:rPr>
                <w:ins w:id="2026" w:author="DC Energy" w:date="2019-05-07T11:24:00Z"/>
              </w:rPr>
            </w:pPr>
            <w:ins w:id="2027" w:author="DC Energy" w:date="2019-05-07T11:24:00Z">
              <w:r>
                <w:t xml:space="preserve">HUBDF </w:t>
              </w:r>
              <w:r w:rsidRPr="00C60DD5">
                <w:rPr>
                  <w:i/>
                  <w:vertAlign w:val="subscript"/>
                </w:rPr>
                <w:t xml:space="preserve">hb, </w:t>
              </w:r>
            </w:ins>
            <w:ins w:id="2028" w:author="DC Energy" w:date="2019-05-07T11:33:00Z">
              <w:r>
                <w:rPr>
                  <w:bCs/>
                  <w:i/>
                  <w:vertAlign w:val="subscript"/>
                </w:rPr>
                <w:t>LRGV138/345</w:t>
              </w:r>
            </w:ins>
            <w:ins w:id="2029" w:author="DC Energy" w:date="2019-05-07T11:24:00Z">
              <w:r>
                <w:rPr>
                  <w:i/>
                  <w:vertAlign w:val="subscript"/>
                </w:rPr>
                <w:t>,c</w:t>
              </w:r>
            </w:ins>
          </w:p>
        </w:tc>
        <w:tc>
          <w:tcPr>
            <w:tcW w:w="449" w:type="pct"/>
          </w:tcPr>
          <w:p w14:paraId="74203F2F" w14:textId="77777777" w:rsidR="00577A93" w:rsidRDefault="00577A93" w:rsidP="00577A93">
            <w:pPr>
              <w:pStyle w:val="TableBody"/>
              <w:rPr>
                <w:ins w:id="2030" w:author="DC Energy" w:date="2019-05-07T11:24:00Z"/>
              </w:rPr>
            </w:pPr>
            <w:ins w:id="2031" w:author="DC Energy" w:date="2019-05-07T11:24:00Z">
              <w:r>
                <w:t>none</w:t>
              </w:r>
            </w:ins>
          </w:p>
        </w:tc>
        <w:tc>
          <w:tcPr>
            <w:tcW w:w="3463" w:type="pct"/>
          </w:tcPr>
          <w:p w14:paraId="1424D208" w14:textId="77777777" w:rsidR="00577A93" w:rsidRDefault="00577A93" w:rsidP="00577A93">
            <w:pPr>
              <w:pStyle w:val="TableBody"/>
              <w:rPr>
                <w:ins w:id="2032" w:author="DC Energy" w:date="2019-05-07T11:24:00Z"/>
              </w:rPr>
            </w:pPr>
            <w:ins w:id="2033" w:author="DC Energy" w:date="2019-05-07T11:24:00Z">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ins>
          </w:p>
        </w:tc>
      </w:tr>
      <w:tr w:rsidR="00577A93" w14:paraId="0C73D7C0" w14:textId="77777777" w:rsidTr="00577A93">
        <w:trPr>
          <w:ins w:id="2034" w:author="DC Energy" w:date="2019-05-07T11:24:00Z"/>
        </w:trPr>
        <w:tc>
          <w:tcPr>
            <w:tcW w:w="1088" w:type="pct"/>
          </w:tcPr>
          <w:p w14:paraId="2F0ADC95" w14:textId="77777777" w:rsidR="00577A93" w:rsidRDefault="00577A93" w:rsidP="00577A93">
            <w:pPr>
              <w:pStyle w:val="TableBody"/>
              <w:rPr>
                <w:ins w:id="2035" w:author="DC Energy" w:date="2019-05-07T11:24:00Z"/>
              </w:rPr>
            </w:pPr>
            <w:ins w:id="2036" w:author="DC Energy" w:date="2019-05-07T11:24:00Z">
              <w:r>
                <w:t xml:space="preserve">HBDF </w:t>
              </w:r>
              <w:r>
                <w:rPr>
                  <w:i/>
                  <w:vertAlign w:val="subscript"/>
                </w:rPr>
                <w:t>pb</w:t>
              </w:r>
              <w:r w:rsidRPr="00C60DD5">
                <w:rPr>
                  <w:i/>
                  <w:vertAlign w:val="subscript"/>
                </w:rPr>
                <w:t xml:space="preserve">, hb, </w:t>
              </w:r>
            </w:ins>
            <w:ins w:id="2037" w:author="DC Energy" w:date="2019-05-07T11:33:00Z">
              <w:r>
                <w:rPr>
                  <w:bCs/>
                  <w:i/>
                  <w:vertAlign w:val="subscript"/>
                </w:rPr>
                <w:t>LRGV138/345</w:t>
              </w:r>
            </w:ins>
            <w:ins w:id="2038" w:author="DC Energy" w:date="2019-05-07T11:24:00Z">
              <w:r>
                <w:rPr>
                  <w:i/>
                  <w:vertAlign w:val="subscript"/>
                </w:rPr>
                <w:t>,c</w:t>
              </w:r>
            </w:ins>
          </w:p>
        </w:tc>
        <w:tc>
          <w:tcPr>
            <w:tcW w:w="449" w:type="pct"/>
          </w:tcPr>
          <w:p w14:paraId="4EBD1253" w14:textId="77777777" w:rsidR="00577A93" w:rsidRDefault="00577A93" w:rsidP="00577A93">
            <w:pPr>
              <w:pStyle w:val="TableBody"/>
              <w:rPr>
                <w:ins w:id="2039" w:author="DC Energy" w:date="2019-05-07T11:24:00Z"/>
              </w:rPr>
            </w:pPr>
            <w:ins w:id="2040" w:author="DC Energy" w:date="2019-05-07T11:24:00Z">
              <w:r>
                <w:t>none</w:t>
              </w:r>
            </w:ins>
          </w:p>
        </w:tc>
        <w:tc>
          <w:tcPr>
            <w:tcW w:w="3463" w:type="pct"/>
          </w:tcPr>
          <w:p w14:paraId="4674DDF5" w14:textId="77777777" w:rsidR="00577A93" w:rsidRDefault="00577A93" w:rsidP="00577A93">
            <w:pPr>
              <w:spacing w:after="60"/>
              <w:rPr>
                <w:ins w:id="2041" w:author="DC Energy" w:date="2019-05-07T11:24:00Z"/>
              </w:rPr>
            </w:pPr>
            <w:ins w:id="2042" w:author="DC Energy" w:date="2019-05-07T11:24:00Z">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ins>
          </w:p>
        </w:tc>
      </w:tr>
      <w:tr w:rsidR="00577A93" w14:paraId="14F781B6" w14:textId="77777777" w:rsidTr="00577A93">
        <w:trPr>
          <w:ins w:id="2043" w:author="DC Energy" w:date="2019-05-07T11:24:00Z"/>
        </w:trPr>
        <w:tc>
          <w:tcPr>
            <w:tcW w:w="1088" w:type="pct"/>
          </w:tcPr>
          <w:p w14:paraId="532888C3" w14:textId="77777777" w:rsidR="00577A93" w:rsidRPr="007744FD" w:rsidRDefault="00577A93" w:rsidP="00577A93">
            <w:pPr>
              <w:pStyle w:val="TableBody"/>
              <w:rPr>
                <w:ins w:id="2044" w:author="DC Energy" w:date="2019-05-07T11:24:00Z"/>
              </w:rPr>
            </w:pPr>
            <w:ins w:id="2045" w:author="DC Energy" w:date="2019-05-07T11:24:00Z">
              <w:r>
                <w:rPr>
                  <w:i/>
                </w:rPr>
                <w:t>p</w:t>
              </w:r>
              <w:r w:rsidRPr="00C60DD5">
                <w:rPr>
                  <w:i/>
                </w:rPr>
                <w:t>b</w:t>
              </w:r>
            </w:ins>
          </w:p>
        </w:tc>
        <w:tc>
          <w:tcPr>
            <w:tcW w:w="449" w:type="pct"/>
          </w:tcPr>
          <w:p w14:paraId="55137A87" w14:textId="77777777" w:rsidR="00577A93" w:rsidRDefault="00577A93" w:rsidP="00577A93">
            <w:pPr>
              <w:pStyle w:val="TableBody"/>
              <w:rPr>
                <w:ins w:id="2046" w:author="DC Energy" w:date="2019-05-07T11:24:00Z"/>
              </w:rPr>
            </w:pPr>
            <w:ins w:id="2047" w:author="DC Energy" w:date="2019-05-07T11:24:00Z">
              <w:r>
                <w:t>none</w:t>
              </w:r>
            </w:ins>
          </w:p>
        </w:tc>
        <w:tc>
          <w:tcPr>
            <w:tcW w:w="3463" w:type="pct"/>
          </w:tcPr>
          <w:p w14:paraId="67507724" w14:textId="77777777" w:rsidR="00577A93" w:rsidRDefault="00577A93" w:rsidP="00577A93">
            <w:pPr>
              <w:pStyle w:val="TableBody"/>
              <w:rPr>
                <w:ins w:id="2048" w:author="DC Energy" w:date="2019-05-07T11:24:00Z"/>
              </w:rPr>
            </w:pPr>
            <w:ins w:id="2049" w:author="DC Energy" w:date="2019-05-07T11:24:00Z">
              <w:r>
                <w:t xml:space="preserve">An energized power flow bus that is a component of a Hub Bus for the constraint </w:t>
              </w:r>
              <w:r w:rsidRPr="00910FA9">
                <w:rPr>
                  <w:i/>
                </w:rPr>
                <w:t>c</w:t>
              </w:r>
              <w:r>
                <w:t>.</w:t>
              </w:r>
            </w:ins>
          </w:p>
        </w:tc>
      </w:tr>
      <w:tr w:rsidR="00577A93" w14:paraId="3CA6C2CD" w14:textId="77777777" w:rsidTr="00577A93">
        <w:trPr>
          <w:ins w:id="2050" w:author="DC Energy" w:date="2019-05-07T11:24:00Z"/>
        </w:trPr>
        <w:tc>
          <w:tcPr>
            <w:tcW w:w="1088" w:type="pct"/>
          </w:tcPr>
          <w:p w14:paraId="7637F097" w14:textId="77777777" w:rsidR="00577A93" w:rsidRDefault="00577A93" w:rsidP="00577A93">
            <w:pPr>
              <w:pStyle w:val="TableBody"/>
              <w:rPr>
                <w:ins w:id="2051" w:author="DC Energy" w:date="2019-05-07T11:24:00Z"/>
              </w:rPr>
            </w:pPr>
            <w:ins w:id="2052" w:author="DC Energy" w:date="2019-05-07T11:24:00Z">
              <w:r>
                <w:t xml:space="preserve">PB </w:t>
              </w:r>
              <w:r>
                <w:rPr>
                  <w:i/>
                  <w:vertAlign w:val="subscript"/>
                </w:rPr>
                <w:t>h</w:t>
              </w:r>
              <w:r w:rsidRPr="00C60DD5">
                <w:rPr>
                  <w:i/>
                  <w:vertAlign w:val="subscript"/>
                </w:rPr>
                <w:t xml:space="preserve">b, </w:t>
              </w:r>
            </w:ins>
            <w:ins w:id="2053" w:author="DC Energy" w:date="2019-05-07T11:33:00Z">
              <w:r>
                <w:rPr>
                  <w:bCs/>
                  <w:i/>
                  <w:vertAlign w:val="subscript"/>
                </w:rPr>
                <w:t>LRGV138/345</w:t>
              </w:r>
            </w:ins>
            <w:ins w:id="2054" w:author="DC Energy" w:date="2019-05-07T11:24:00Z">
              <w:r>
                <w:rPr>
                  <w:i/>
                  <w:vertAlign w:val="subscript"/>
                </w:rPr>
                <w:t>,c</w:t>
              </w:r>
            </w:ins>
          </w:p>
        </w:tc>
        <w:tc>
          <w:tcPr>
            <w:tcW w:w="449" w:type="pct"/>
          </w:tcPr>
          <w:p w14:paraId="5B15CA03" w14:textId="77777777" w:rsidR="00577A93" w:rsidRDefault="00577A93" w:rsidP="00577A93">
            <w:pPr>
              <w:pStyle w:val="TableBody"/>
              <w:rPr>
                <w:ins w:id="2055" w:author="DC Energy" w:date="2019-05-07T11:24:00Z"/>
              </w:rPr>
            </w:pPr>
            <w:ins w:id="2056" w:author="DC Energy" w:date="2019-05-07T11:24:00Z">
              <w:r>
                <w:t>none</w:t>
              </w:r>
            </w:ins>
          </w:p>
        </w:tc>
        <w:tc>
          <w:tcPr>
            <w:tcW w:w="3463" w:type="pct"/>
          </w:tcPr>
          <w:p w14:paraId="6DF3CA5A" w14:textId="77777777" w:rsidR="00577A93" w:rsidRDefault="00577A93" w:rsidP="00577A93">
            <w:pPr>
              <w:pStyle w:val="TableBody"/>
              <w:rPr>
                <w:ins w:id="2057" w:author="DC Energy" w:date="2019-05-07T11:24:00Z"/>
              </w:rPr>
            </w:pPr>
            <w:ins w:id="2058" w:author="DC Energy" w:date="2019-05-07T11:24:00Z">
              <w:r>
                <w:t xml:space="preserve">The total number of energized power flow buses in Hub Bus </w:t>
              </w:r>
              <w:r w:rsidRPr="00910FA9">
                <w:rPr>
                  <w:i/>
                </w:rPr>
                <w:t>hb</w:t>
              </w:r>
              <w:r>
                <w:t xml:space="preserve"> for the constraint </w:t>
              </w:r>
              <w:r w:rsidRPr="00910FA9">
                <w:rPr>
                  <w:i/>
                </w:rPr>
                <w:t>c</w:t>
              </w:r>
              <w:r>
                <w:t>.</w:t>
              </w:r>
            </w:ins>
          </w:p>
        </w:tc>
      </w:tr>
      <w:tr w:rsidR="00577A93" w14:paraId="72635718" w14:textId="77777777" w:rsidTr="00577A93">
        <w:trPr>
          <w:ins w:id="2059" w:author="DC Energy" w:date="2019-05-07T11:24:00Z"/>
        </w:trPr>
        <w:tc>
          <w:tcPr>
            <w:tcW w:w="1088" w:type="pct"/>
          </w:tcPr>
          <w:p w14:paraId="648BFFB9" w14:textId="77777777" w:rsidR="00577A93" w:rsidRPr="00C65A0B" w:rsidRDefault="00577A93" w:rsidP="00577A93">
            <w:pPr>
              <w:pStyle w:val="TableBody"/>
              <w:rPr>
                <w:ins w:id="2060" w:author="DC Energy" w:date="2019-05-07T11:24:00Z"/>
                <w:i/>
                <w:vertAlign w:val="subscript"/>
              </w:rPr>
            </w:pPr>
            <w:ins w:id="2061" w:author="DC Energy" w:date="2019-05-07T11:24:00Z">
              <w:r>
                <w:rPr>
                  <w:i/>
                </w:rPr>
                <w:t>h</w:t>
              </w:r>
              <w:r w:rsidRPr="00C60DD5">
                <w:rPr>
                  <w:i/>
                </w:rPr>
                <w:t>b</w:t>
              </w:r>
            </w:ins>
          </w:p>
        </w:tc>
        <w:tc>
          <w:tcPr>
            <w:tcW w:w="449" w:type="pct"/>
          </w:tcPr>
          <w:p w14:paraId="69DE4075" w14:textId="77777777" w:rsidR="00577A93" w:rsidRDefault="00577A93" w:rsidP="00577A93">
            <w:pPr>
              <w:pStyle w:val="TableBody"/>
              <w:rPr>
                <w:ins w:id="2062" w:author="DC Energy" w:date="2019-05-07T11:24:00Z"/>
              </w:rPr>
            </w:pPr>
            <w:ins w:id="2063" w:author="DC Energy" w:date="2019-05-07T11:24:00Z">
              <w:r>
                <w:t>none</w:t>
              </w:r>
            </w:ins>
          </w:p>
        </w:tc>
        <w:tc>
          <w:tcPr>
            <w:tcW w:w="3463" w:type="pct"/>
          </w:tcPr>
          <w:p w14:paraId="0E5BCA0F" w14:textId="77777777" w:rsidR="00577A93" w:rsidRDefault="00577A93" w:rsidP="00577A93">
            <w:pPr>
              <w:pStyle w:val="TableBody"/>
              <w:rPr>
                <w:ins w:id="2064" w:author="DC Energy" w:date="2019-05-07T11:24:00Z"/>
              </w:rPr>
            </w:pPr>
            <w:ins w:id="2065" w:author="DC Energy" w:date="2019-05-07T11:24:00Z">
              <w:r>
                <w:t xml:space="preserve">A Hub Bus that is a component of the Hub with at least one energized power flow bus for the constraint </w:t>
              </w:r>
              <w:r w:rsidRPr="00910FA9">
                <w:rPr>
                  <w:i/>
                </w:rPr>
                <w:t>c</w:t>
              </w:r>
              <w:r>
                <w:t>.</w:t>
              </w:r>
            </w:ins>
          </w:p>
        </w:tc>
      </w:tr>
      <w:tr w:rsidR="00577A93" w14:paraId="7536CEED" w14:textId="77777777" w:rsidTr="00577A93">
        <w:trPr>
          <w:ins w:id="2066" w:author="DC Energy" w:date="2019-05-07T11:24:00Z"/>
        </w:trPr>
        <w:tc>
          <w:tcPr>
            <w:tcW w:w="1088" w:type="pct"/>
          </w:tcPr>
          <w:p w14:paraId="68113604" w14:textId="77777777" w:rsidR="00577A93" w:rsidRDefault="00577A93" w:rsidP="00577A93">
            <w:pPr>
              <w:pStyle w:val="TableBody"/>
              <w:rPr>
                <w:ins w:id="2067" w:author="DC Energy" w:date="2019-05-07T11:24:00Z"/>
              </w:rPr>
            </w:pPr>
            <w:ins w:id="2068" w:author="DC Energy" w:date="2019-05-07T11:24:00Z">
              <w:r>
                <w:t xml:space="preserve">HBBC </w:t>
              </w:r>
            </w:ins>
            <w:ins w:id="2069" w:author="DC Energy" w:date="2019-05-07T11:33:00Z">
              <w:r>
                <w:rPr>
                  <w:bCs/>
                  <w:i/>
                  <w:vertAlign w:val="subscript"/>
                </w:rPr>
                <w:t>LRGV138/345</w:t>
              </w:r>
            </w:ins>
          </w:p>
        </w:tc>
        <w:tc>
          <w:tcPr>
            <w:tcW w:w="449" w:type="pct"/>
          </w:tcPr>
          <w:p w14:paraId="775232DB" w14:textId="77777777" w:rsidR="00577A93" w:rsidRDefault="00577A93" w:rsidP="00577A93">
            <w:pPr>
              <w:pStyle w:val="TableBody"/>
              <w:rPr>
                <w:ins w:id="2070" w:author="DC Energy" w:date="2019-05-07T11:24:00Z"/>
              </w:rPr>
            </w:pPr>
            <w:ins w:id="2071" w:author="DC Energy" w:date="2019-05-07T11:24:00Z">
              <w:r>
                <w:t>none</w:t>
              </w:r>
            </w:ins>
          </w:p>
        </w:tc>
        <w:tc>
          <w:tcPr>
            <w:tcW w:w="3463" w:type="pct"/>
          </w:tcPr>
          <w:p w14:paraId="277601FB" w14:textId="77777777" w:rsidR="00577A93" w:rsidRDefault="00577A93" w:rsidP="00577A93">
            <w:pPr>
              <w:pStyle w:val="TableBody"/>
              <w:rPr>
                <w:ins w:id="2072" w:author="DC Energy" w:date="2019-05-07T11:24:00Z"/>
              </w:rPr>
            </w:pPr>
            <w:ins w:id="2073" w:author="DC Energy" w:date="2019-05-07T11:24:00Z">
              <w:r>
                <w:t>The total number of Hub Buses in the Hub with at least one energized component in each Hub Bus in base case.</w:t>
              </w:r>
            </w:ins>
          </w:p>
        </w:tc>
      </w:tr>
      <w:tr w:rsidR="00577A93" w14:paraId="0EF9704A" w14:textId="77777777" w:rsidTr="00577A93">
        <w:trPr>
          <w:ins w:id="2074" w:author="DC Energy" w:date="2019-05-07T11:24:00Z"/>
        </w:trPr>
        <w:tc>
          <w:tcPr>
            <w:tcW w:w="1088" w:type="pct"/>
          </w:tcPr>
          <w:p w14:paraId="52AD44A5" w14:textId="77777777" w:rsidR="00577A93" w:rsidRDefault="00577A93" w:rsidP="00577A93">
            <w:pPr>
              <w:pStyle w:val="TableBody"/>
              <w:rPr>
                <w:ins w:id="2075" w:author="DC Energy" w:date="2019-05-07T11:24:00Z"/>
              </w:rPr>
            </w:pPr>
            <w:ins w:id="2076" w:author="DC Energy" w:date="2019-05-07T11:24:00Z">
              <w:r>
                <w:t xml:space="preserve">HB </w:t>
              </w:r>
            </w:ins>
            <w:ins w:id="2077" w:author="DC Energy" w:date="2019-05-07T11:33:00Z">
              <w:r>
                <w:rPr>
                  <w:bCs/>
                  <w:i/>
                  <w:vertAlign w:val="subscript"/>
                </w:rPr>
                <w:t>LRGV138/345</w:t>
              </w:r>
            </w:ins>
            <w:ins w:id="2078" w:author="DC Energy" w:date="2019-05-07T11:24:00Z">
              <w:r>
                <w:rPr>
                  <w:i/>
                  <w:vertAlign w:val="subscript"/>
                </w:rPr>
                <w:t>,c</w:t>
              </w:r>
            </w:ins>
          </w:p>
        </w:tc>
        <w:tc>
          <w:tcPr>
            <w:tcW w:w="449" w:type="pct"/>
          </w:tcPr>
          <w:p w14:paraId="5C2F532B" w14:textId="77777777" w:rsidR="00577A93" w:rsidRDefault="00577A93" w:rsidP="00577A93">
            <w:pPr>
              <w:pStyle w:val="TableBody"/>
              <w:rPr>
                <w:ins w:id="2079" w:author="DC Energy" w:date="2019-05-07T11:24:00Z"/>
              </w:rPr>
            </w:pPr>
            <w:ins w:id="2080" w:author="DC Energy" w:date="2019-05-07T11:24:00Z">
              <w:r>
                <w:t>none</w:t>
              </w:r>
            </w:ins>
          </w:p>
        </w:tc>
        <w:tc>
          <w:tcPr>
            <w:tcW w:w="3463" w:type="pct"/>
          </w:tcPr>
          <w:p w14:paraId="1E9681AC" w14:textId="77777777" w:rsidR="00577A93" w:rsidRDefault="00577A93" w:rsidP="00577A93">
            <w:pPr>
              <w:pStyle w:val="TableBody"/>
              <w:rPr>
                <w:ins w:id="2081" w:author="DC Energy" w:date="2019-05-07T11:24:00Z"/>
              </w:rPr>
            </w:pPr>
            <w:ins w:id="2082" w:author="DC Energy" w:date="2019-05-07T11:24:00Z">
              <w:r>
                <w:t xml:space="preserve">The total number of Hub Buses in the Hub with at least one energized component in each Hub Bus for the constraint </w:t>
              </w:r>
              <w:r w:rsidRPr="00910FA9">
                <w:rPr>
                  <w:i/>
                </w:rPr>
                <w:t>c</w:t>
              </w:r>
              <w:r>
                <w:t>.</w:t>
              </w:r>
            </w:ins>
          </w:p>
        </w:tc>
      </w:tr>
      <w:tr w:rsidR="00577A93" w14:paraId="55FDA267" w14:textId="77777777" w:rsidTr="00577A93">
        <w:trPr>
          <w:ins w:id="2083" w:author="DC Energy" w:date="2019-05-07T11:24:00Z"/>
        </w:trPr>
        <w:tc>
          <w:tcPr>
            <w:tcW w:w="1088" w:type="pct"/>
            <w:tcBorders>
              <w:top w:val="single" w:sz="4" w:space="0" w:color="auto"/>
              <w:left w:val="single" w:sz="4" w:space="0" w:color="auto"/>
              <w:bottom w:val="single" w:sz="4" w:space="0" w:color="auto"/>
              <w:right w:val="single" w:sz="4" w:space="0" w:color="auto"/>
            </w:tcBorders>
          </w:tcPr>
          <w:p w14:paraId="12558154" w14:textId="77777777" w:rsidR="00577A93" w:rsidRPr="00910FA9" w:rsidRDefault="00577A93" w:rsidP="00577A93">
            <w:pPr>
              <w:pStyle w:val="TableBody"/>
              <w:rPr>
                <w:ins w:id="2084" w:author="DC Energy" w:date="2019-05-07T11:24:00Z"/>
                <w:i/>
              </w:rPr>
            </w:pPr>
            <w:ins w:id="2085" w:author="DC Energy" w:date="2019-05-07T11:24:00Z">
              <w:r w:rsidRPr="00910FA9">
                <w:rPr>
                  <w:i/>
                </w:rPr>
                <w:t>c</w:t>
              </w:r>
            </w:ins>
          </w:p>
        </w:tc>
        <w:tc>
          <w:tcPr>
            <w:tcW w:w="449" w:type="pct"/>
            <w:tcBorders>
              <w:top w:val="single" w:sz="4" w:space="0" w:color="auto"/>
              <w:left w:val="single" w:sz="4" w:space="0" w:color="auto"/>
              <w:bottom w:val="single" w:sz="4" w:space="0" w:color="auto"/>
              <w:right w:val="single" w:sz="4" w:space="0" w:color="auto"/>
            </w:tcBorders>
          </w:tcPr>
          <w:p w14:paraId="754F4110" w14:textId="77777777" w:rsidR="00577A93" w:rsidRDefault="00577A93" w:rsidP="00577A93">
            <w:pPr>
              <w:pStyle w:val="TableBody"/>
              <w:rPr>
                <w:ins w:id="2086" w:author="DC Energy" w:date="2019-05-07T11:24:00Z"/>
              </w:rPr>
            </w:pPr>
            <w:ins w:id="2087" w:author="DC Energy" w:date="2019-05-07T11:24:00Z">
              <w:r>
                <w:t>none</w:t>
              </w:r>
            </w:ins>
          </w:p>
        </w:tc>
        <w:tc>
          <w:tcPr>
            <w:tcW w:w="3463" w:type="pct"/>
            <w:tcBorders>
              <w:top w:val="single" w:sz="4" w:space="0" w:color="auto"/>
              <w:left w:val="single" w:sz="4" w:space="0" w:color="auto"/>
              <w:bottom w:val="single" w:sz="4" w:space="0" w:color="auto"/>
              <w:right w:val="single" w:sz="4" w:space="0" w:color="auto"/>
            </w:tcBorders>
          </w:tcPr>
          <w:p w14:paraId="7C8002F0" w14:textId="77777777" w:rsidR="00577A93" w:rsidRDefault="00577A93" w:rsidP="00577A93">
            <w:pPr>
              <w:pStyle w:val="TableBody"/>
              <w:rPr>
                <w:ins w:id="2088" w:author="DC Energy" w:date="2019-05-07T11:24:00Z"/>
              </w:rPr>
            </w:pPr>
            <w:ins w:id="2089" w:author="DC Energy" w:date="2019-05-07T11:24:00Z">
              <w:r>
                <w:t>A DAM binding transmission constraint for the hour caused by either base case or a contingency.</w:t>
              </w:r>
            </w:ins>
          </w:p>
        </w:tc>
      </w:tr>
    </w:tbl>
    <w:p w14:paraId="7E4C34F0" w14:textId="77777777" w:rsidR="00577A93" w:rsidRPr="002B1F95" w:rsidRDefault="00577A93" w:rsidP="00577A93">
      <w:pPr>
        <w:spacing w:before="240" w:after="240"/>
        <w:ind w:left="720" w:hanging="720"/>
        <w:rPr>
          <w:ins w:id="2090" w:author="DC Energy" w:date="2019-05-07T11:24:00Z"/>
          <w:iCs/>
        </w:rPr>
      </w:pPr>
      <w:ins w:id="2091" w:author="DC Energy" w:date="2019-05-07T11:24:00Z">
        <w:r w:rsidRPr="002B1F95">
          <w:rPr>
            <w:iCs/>
          </w:rPr>
          <w:t>(4)</w:t>
        </w:r>
        <w:r w:rsidRPr="002B1F95">
          <w:rPr>
            <w:iCs/>
          </w:rPr>
          <w:tab/>
          <w:t>The Real-Time Settlement Point Price of the Hub for a given 15-minute Settlement Interval is calculated as follows:</w:t>
        </w:r>
      </w:ins>
    </w:p>
    <w:p w14:paraId="4C97CE21" w14:textId="77777777" w:rsidR="00577A93" w:rsidRPr="002B1F95" w:rsidRDefault="00577A93" w:rsidP="00577A93">
      <w:pPr>
        <w:tabs>
          <w:tab w:val="left" w:pos="2340"/>
          <w:tab w:val="left" w:pos="3420"/>
        </w:tabs>
        <w:spacing w:after="120"/>
        <w:ind w:left="3420" w:hanging="2700"/>
        <w:rPr>
          <w:ins w:id="2092" w:author="DC Energy" w:date="2019-05-07T11:24:00Z"/>
          <w:b/>
          <w:bCs/>
        </w:rPr>
      </w:pPr>
      <w:ins w:id="2093" w:author="DC Energy" w:date="2019-05-07T11:24:00Z">
        <w:r w:rsidRPr="002B1F95">
          <w:rPr>
            <w:b/>
            <w:bCs/>
          </w:rPr>
          <w:t xml:space="preserve">RTSPP </w:t>
        </w:r>
      </w:ins>
      <w:ins w:id="2094" w:author="DC Energy" w:date="2019-05-07T11:33:00Z">
        <w:r>
          <w:rPr>
            <w:bCs/>
            <w:i/>
            <w:vertAlign w:val="subscript"/>
          </w:rPr>
          <w:t>LRGV138/345</w:t>
        </w:r>
      </w:ins>
      <w:ins w:id="2095" w:author="DC Energy" w:date="2019-05-07T11:36:00Z">
        <w:r>
          <w:rPr>
            <w:bCs/>
            <w:i/>
            <w:vertAlign w:val="subscript"/>
          </w:rPr>
          <w:t xml:space="preserve">     </w:t>
        </w:r>
      </w:ins>
      <w:ins w:id="2096" w:author="DC Energy" w:date="2019-05-07T11:42:00Z">
        <w:r>
          <w:rPr>
            <w:bCs/>
            <w:i/>
            <w:vertAlign w:val="subscript"/>
          </w:rPr>
          <w:t xml:space="preserve">     </w:t>
        </w:r>
      </w:ins>
      <w:ins w:id="2097" w:author="DC Energy" w:date="2019-05-07T11:24:00Z">
        <w:r w:rsidRPr="002B1F95">
          <w:rPr>
            <w:b/>
            <w:bCs/>
          </w:rPr>
          <w:t>=</w:t>
        </w:r>
        <w:r w:rsidRPr="002B1F95">
          <w:rPr>
            <w:b/>
            <w:bCs/>
          </w:rPr>
          <w:tab/>
          <w:t xml:space="preserve">Max [-$251, (RTRSVPOR + RTRDP + </w:t>
        </w:r>
      </w:ins>
    </w:p>
    <w:p w14:paraId="76CB940A" w14:textId="77777777" w:rsidR="00577A93" w:rsidRPr="002B1F95" w:rsidRDefault="00577A93" w:rsidP="00577A93">
      <w:pPr>
        <w:tabs>
          <w:tab w:val="left" w:pos="2340"/>
          <w:tab w:val="left" w:pos="3420"/>
        </w:tabs>
        <w:spacing w:after="120"/>
        <w:ind w:left="3420" w:hanging="2700"/>
        <w:rPr>
          <w:ins w:id="2098" w:author="DC Energy" w:date="2019-05-07T11:24:00Z"/>
          <w:b/>
          <w:bCs/>
        </w:rPr>
      </w:pPr>
      <w:ins w:id="2099" w:author="DC Energy" w:date="2019-05-07T11:24:00Z">
        <w:r w:rsidRPr="002B1F95">
          <w:rPr>
            <w:b/>
            <w:bCs/>
          </w:rPr>
          <w:tab/>
        </w:r>
        <w:r w:rsidRPr="002B1F95">
          <w:rPr>
            <w:b/>
            <w:bCs/>
          </w:rPr>
          <w:tab/>
        </w:r>
      </w:ins>
      <m:oMath>
        <m:eqArr>
          <m:eqArrPr>
            <m:ctrlPr>
              <w:ins w:id="2100" w:author="DC Energy" w:date="2019-05-07T11:38:00Z">
                <w:rPr>
                  <w:rFonts w:ascii="Cambria Math" w:hAnsi="Cambria Math"/>
                  <w:bCs/>
                  <w:i/>
                </w:rPr>
              </w:ins>
            </m:ctrlPr>
          </m:eqArrPr>
          <m:e>
            <m:r>
              <w:ins w:id="2101" w:author="DC Energy" w:date="2019-05-07T11:38:00Z">
                <m:rPr>
                  <m:sty m:val="p"/>
                </m:rPr>
                <w:rPr>
                  <w:rFonts w:ascii="Cambria Math" w:hAnsi="Cambria Math"/>
                </w:rPr>
                <m:t>Σ</m:t>
              </w:ins>
            </m:r>
          </m:e>
          <m:e>
            <m:r>
              <w:ins w:id="2102" w:author="DC Energy" w:date="2019-05-07T11:38:00Z">
                <w:rPr>
                  <w:rFonts w:ascii="Cambria Math" w:hAnsi="Cambria Math"/>
                </w:rPr>
                <m:t>hb</m:t>
              </w:ins>
            </m:r>
          </m:e>
        </m:eqArr>
      </m:oMath>
      <w:ins w:id="2103" w:author="DC Energy" w:date="2019-05-07T11:24:00Z">
        <w:r w:rsidRPr="002B1F95">
          <w:rPr>
            <w:b/>
            <w:bCs/>
          </w:rPr>
          <w:t xml:space="preserve">(HUBDF </w:t>
        </w:r>
        <w:r w:rsidRPr="002B1F95">
          <w:rPr>
            <w:bCs/>
            <w:i/>
            <w:vertAlign w:val="subscript"/>
          </w:rPr>
          <w:t>hb,</w:t>
        </w:r>
        <w:r w:rsidRPr="00845218">
          <w:rPr>
            <w:bCs/>
            <w:i/>
            <w:vertAlign w:val="subscript"/>
          </w:rPr>
          <w:t xml:space="preserve"> </w:t>
        </w:r>
      </w:ins>
      <w:ins w:id="2104" w:author="DC Energy" w:date="2019-05-07T11:33:00Z">
        <w:r>
          <w:rPr>
            <w:bCs/>
            <w:i/>
            <w:vertAlign w:val="subscript"/>
          </w:rPr>
          <w:t>LRGV138/345</w:t>
        </w:r>
      </w:ins>
      <w:ins w:id="2105" w:author="DC Energy" w:date="2019-05-07T11:24:00Z">
        <w:r w:rsidRPr="006F40E9">
          <w:rPr>
            <w:bCs/>
          </w:rPr>
          <w:t xml:space="preserve"> </w:t>
        </w:r>
        <w:r w:rsidRPr="006F40E9">
          <w:rPr>
            <w:b/>
            <w:bCs/>
          </w:rPr>
          <w:t>* (</w:t>
        </w:r>
      </w:ins>
      <m:oMath>
        <m:eqArr>
          <m:eqArrPr>
            <m:ctrlPr>
              <w:ins w:id="2106" w:author="DC Energy" w:date="2019-05-07T11:38:00Z">
                <w:rPr>
                  <w:rFonts w:ascii="Cambria Math" w:hAnsi="Cambria Math"/>
                  <w:bCs/>
                  <w:i/>
                </w:rPr>
              </w:ins>
            </m:ctrlPr>
          </m:eqArrPr>
          <m:e>
            <m:r>
              <w:ins w:id="2107" w:author="DC Energy" w:date="2019-05-07T11:38:00Z">
                <m:rPr>
                  <m:sty m:val="p"/>
                </m:rPr>
                <w:rPr>
                  <w:rFonts w:ascii="Cambria Math" w:hAnsi="Cambria Math"/>
                </w:rPr>
                <m:t>Σ</m:t>
              </w:ins>
            </m:r>
          </m:e>
          <m:e>
            <m:r>
              <w:ins w:id="2108" w:author="DC Energy" w:date="2019-05-07T11:38:00Z">
                <w:rPr>
                  <w:rFonts w:ascii="Cambria Math" w:hAnsi="Cambria Math"/>
                </w:rPr>
                <m:t>y</m:t>
              </w:ins>
            </m:r>
          </m:e>
        </m:eqArr>
      </m:oMath>
      <w:ins w:id="2109" w:author="DC Energy" w:date="2019-05-07T11:38:00Z">
        <w:r w:rsidRPr="006F40E9">
          <w:rPr>
            <w:b/>
            <w:bCs/>
          </w:rPr>
          <w:t xml:space="preserve"> </w:t>
        </w:r>
      </w:ins>
      <w:ins w:id="2110" w:author="DC Energy" w:date="2019-05-07T11:24:00Z">
        <w:r w:rsidRPr="006F40E9">
          <w:rPr>
            <w:b/>
            <w:bCs/>
          </w:rPr>
          <w:t>(RTHBP</w:t>
        </w:r>
        <w:r w:rsidRPr="002B1F95">
          <w:rPr>
            <w:b/>
            <w:bCs/>
          </w:rPr>
          <w:t xml:space="preserve"> </w:t>
        </w:r>
        <w:r w:rsidRPr="002B1F95">
          <w:rPr>
            <w:bCs/>
            <w:i/>
            <w:vertAlign w:val="subscript"/>
          </w:rPr>
          <w:t xml:space="preserve">hb, </w:t>
        </w:r>
      </w:ins>
      <w:ins w:id="2111" w:author="DC Energy" w:date="2019-05-07T11:33:00Z">
        <w:r>
          <w:rPr>
            <w:bCs/>
            <w:i/>
            <w:vertAlign w:val="subscript"/>
          </w:rPr>
          <w:t>LRGV138/345</w:t>
        </w:r>
      </w:ins>
      <w:ins w:id="2112" w:author="DC Energy" w:date="2019-05-07T11:24:00Z">
        <w:r w:rsidRPr="002B1F95">
          <w:rPr>
            <w:bCs/>
            <w:i/>
            <w:vertAlign w:val="subscript"/>
          </w:rPr>
          <w:t>,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ins>
      <m:oMath>
        <m:eqArr>
          <m:eqArrPr>
            <m:ctrlPr>
              <w:ins w:id="2113" w:author="DC Energy" w:date="2019-05-07T11:38:00Z">
                <w:rPr>
                  <w:rFonts w:ascii="Cambria Math" w:hAnsi="Cambria Math"/>
                  <w:bCs/>
                  <w:i/>
                </w:rPr>
              </w:ins>
            </m:ctrlPr>
          </m:eqArrPr>
          <m:e>
            <m:r>
              <w:ins w:id="2114" w:author="DC Energy" w:date="2019-05-07T11:38:00Z">
                <m:rPr>
                  <m:sty m:val="p"/>
                </m:rPr>
                <w:rPr>
                  <w:rFonts w:ascii="Cambria Math" w:hAnsi="Cambria Math"/>
                </w:rPr>
                <m:t>Σ</m:t>
              </w:ins>
            </m:r>
          </m:e>
          <m:e>
            <m:r>
              <w:ins w:id="2115" w:author="DC Energy" w:date="2019-05-07T11:38:00Z">
                <w:rPr>
                  <w:rFonts w:ascii="Cambria Math" w:hAnsi="Cambria Math"/>
                </w:rPr>
                <m:t>y</m:t>
              </w:ins>
            </m:r>
          </m:e>
        </m:eqArr>
      </m:oMath>
      <w:ins w:id="2116" w:author="DC Energy" w:date="2019-05-07T11:24:00Z">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ins>
      <w:ins w:id="2117" w:author="DC Energy" w:date="2019-05-07T11:33:00Z">
        <w:r>
          <w:rPr>
            <w:bCs/>
            <w:i/>
            <w:vertAlign w:val="subscript"/>
          </w:rPr>
          <w:t>LRGV138/345</w:t>
        </w:r>
      </w:ins>
      <w:ins w:id="2118" w:author="DC Energy" w:date="2019-05-07T11:24:00Z">
        <w:r w:rsidRPr="002B1F95">
          <w:rPr>
            <w:b/>
            <w:bCs/>
          </w:rPr>
          <w:t>≠0</w:t>
        </w:r>
      </w:ins>
    </w:p>
    <w:p w14:paraId="7AFB2B7B" w14:textId="77777777" w:rsidR="00577A93" w:rsidRPr="002B1F95" w:rsidRDefault="00577A93" w:rsidP="00577A93">
      <w:pPr>
        <w:tabs>
          <w:tab w:val="left" w:pos="2340"/>
          <w:tab w:val="left" w:pos="3420"/>
        </w:tabs>
        <w:spacing w:after="240"/>
        <w:ind w:left="3420" w:hanging="2700"/>
        <w:rPr>
          <w:ins w:id="2119" w:author="DC Energy" w:date="2019-05-07T11:24:00Z"/>
          <w:b/>
          <w:bCs/>
        </w:rPr>
      </w:pPr>
      <w:ins w:id="2120" w:author="DC Energy" w:date="2019-05-07T11:24:00Z">
        <w:r w:rsidRPr="002B1F95">
          <w:rPr>
            <w:b/>
            <w:bCs/>
          </w:rPr>
          <w:t xml:space="preserve">RTSPP </w:t>
        </w:r>
      </w:ins>
      <w:ins w:id="2121" w:author="DC Energy" w:date="2019-05-07T11:33:00Z">
        <w:r>
          <w:rPr>
            <w:bCs/>
            <w:i/>
            <w:vertAlign w:val="subscript"/>
          </w:rPr>
          <w:t>LRGV138/345</w:t>
        </w:r>
      </w:ins>
      <w:ins w:id="2122" w:author="DC Energy" w:date="2019-05-07T11:42:00Z">
        <w:r>
          <w:rPr>
            <w:bCs/>
            <w:i/>
            <w:vertAlign w:val="subscript"/>
          </w:rPr>
          <w:t xml:space="preserve">          </w:t>
        </w:r>
      </w:ins>
      <w:ins w:id="2123" w:author="DC Energy" w:date="2019-05-07T11:24:00Z">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ins>
      <w:ins w:id="2124" w:author="DC Energy" w:date="2019-05-07T11:33:00Z">
        <w:r>
          <w:rPr>
            <w:bCs/>
            <w:i/>
            <w:vertAlign w:val="subscript"/>
          </w:rPr>
          <w:t>LRGV138/345</w:t>
        </w:r>
      </w:ins>
      <w:ins w:id="2125" w:author="DC Energy" w:date="2019-05-07T11:24:00Z">
        <w:r w:rsidRPr="002B1F95">
          <w:rPr>
            <w:b/>
            <w:bCs/>
          </w:rPr>
          <w:t>=0</w:t>
        </w:r>
      </w:ins>
    </w:p>
    <w:p w14:paraId="10C00499" w14:textId="77777777" w:rsidR="00577A93" w:rsidRPr="002B1F95" w:rsidRDefault="00577A93" w:rsidP="00577A93">
      <w:pPr>
        <w:spacing w:after="240"/>
        <w:rPr>
          <w:ins w:id="2126" w:author="DC Energy" w:date="2019-05-07T11:24:00Z"/>
          <w:iCs/>
        </w:rPr>
      </w:pPr>
      <w:ins w:id="2127" w:author="DC Energy" w:date="2019-05-07T11:24:00Z">
        <w:r w:rsidRPr="002B1F95">
          <w:rPr>
            <w:iCs/>
          </w:rPr>
          <w:t>Where:</w:t>
        </w:r>
      </w:ins>
    </w:p>
    <w:p w14:paraId="317D1F40" w14:textId="77777777" w:rsidR="00577A93" w:rsidRPr="002B1F95" w:rsidRDefault="00577A93" w:rsidP="00577A93">
      <w:pPr>
        <w:spacing w:after="240"/>
        <w:ind w:left="2880" w:hanging="2160"/>
        <w:rPr>
          <w:ins w:id="2128" w:author="DC Energy" w:date="2019-05-07T11:24:00Z"/>
        </w:rPr>
      </w:pPr>
      <w:ins w:id="2129" w:author="DC Energy" w:date="2019-05-07T11:24:00Z">
        <w:r w:rsidRPr="002B1F95">
          <w:t xml:space="preserve">RTRSVPOR </w:t>
        </w:r>
        <w:r w:rsidRPr="002B1F95">
          <w:tab/>
          <w:t>=</w:t>
        </w:r>
        <w:r w:rsidRPr="002B1F95">
          <w:tab/>
        </w:r>
      </w:ins>
      <m:oMath>
        <m:eqArr>
          <m:eqArrPr>
            <m:ctrlPr>
              <w:ins w:id="2130" w:author="DC Energy" w:date="2019-05-07T11:39:00Z">
                <w:rPr>
                  <w:rFonts w:ascii="Cambria Math" w:hAnsi="Cambria Math"/>
                  <w:bCs/>
                  <w:i/>
                </w:rPr>
              </w:ins>
            </m:ctrlPr>
          </m:eqArrPr>
          <m:e>
            <m:r>
              <w:ins w:id="2131" w:author="DC Energy" w:date="2019-05-07T11:39:00Z">
                <m:rPr>
                  <m:sty m:val="p"/>
                </m:rPr>
                <w:rPr>
                  <w:rFonts w:ascii="Cambria Math" w:hAnsi="Cambria Math"/>
                </w:rPr>
                <m:t>Σ</m:t>
              </w:ins>
            </m:r>
          </m:e>
          <m:e>
            <m:r>
              <w:ins w:id="2132" w:author="DC Energy" w:date="2019-05-07T11:39:00Z">
                <w:rPr>
                  <w:rFonts w:ascii="Cambria Math" w:hAnsi="Cambria Math"/>
                </w:rPr>
                <m:t>y</m:t>
              </w:ins>
            </m:r>
          </m:e>
        </m:eqArr>
      </m:oMath>
      <w:ins w:id="2133" w:author="DC Energy" w:date="2019-05-07T11:24:00Z">
        <w:r w:rsidRPr="002B1F95">
          <w:t>(RNWF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ins>
    </w:p>
    <w:p w14:paraId="2824A089" w14:textId="77777777" w:rsidR="00577A93" w:rsidRPr="002B1F95" w:rsidRDefault="00577A93" w:rsidP="00577A93">
      <w:pPr>
        <w:spacing w:after="240"/>
        <w:ind w:left="2880" w:hanging="2160"/>
        <w:rPr>
          <w:ins w:id="2134" w:author="DC Energy" w:date="2019-05-07T11:24:00Z"/>
        </w:rPr>
      </w:pPr>
      <w:ins w:id="2135" w:author="DC Energy" w:date="2019-05-07T11:24:00Z">
        <w:r w:rsidRPr="002B1F95">
          <w:t xml:space="preserve">RTRDP                      </w:t>
        </w:r>
        <w:r w:rsidRPr="002B1F95">
          <w:tab/>
          <w:t xml:space="preserve">= </w:t>
        </w:r>
        <w:r>
          <w:t xml:space="preserve">         </w:t>
        </w:r>
      </w:ins>
      <m:oMath>
        <m:eqArr>
          <m:eqArrPr>
            <m:ctrlPr>
              <w:ins w:id="2136" w:author="DC Energy" w:date="2019-05-07T11:39:00Z">
                <w:rPr>
                  <w:rFonts w:ascii="Cambria Math" w:hAnsi="Cambria Math"/>
                  <w:bCs/>
                  <w:i/>
                </w:rPr>
              </w:ins>
            </m:ctrlPr>
          </m:eqArrPr>
          <m:e>
            <m:r>
              <w:ins w:id="2137" w:author="DC Energy" w:date="2019-05-07T11:39:00Z">
                <m:rPr>
                  <m:sty m:val="p"/>
                </m:rPr>
                <w:rPr>
                  <w:rFonts w:ascii="Cambria Math" w:hAnsi="Cambria Math"/>
                </w:rPr>
                <m:t>Σ</m:t>
              </w:ins>
            </m:r>
          </m:e>
          <m:e>
            <m:r>
              <w:ins w:id="2138" w:author="DC Energy" w:date="2019-05-07T11:39:00Z">
                <w:rPr>
                  <w:rFonts w:ascii="Cambria Math" w:hAnsi="Cambria Math"/>
                </w:rPr>
                <m:t>y</m:t>
              </w:ins>
            </m:r>
          </m:e>
        </m:eqArr>
      </m:oMath>
      <w:ins w:id="2139" w:author="DC Energy" w:date="2019-05-07T11:24:00Z">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ins>
    </w:p>
    <w:p w14:paraId="202F69C9" w14:textId="77777777" w:rsidR="00577A93" w:rsidRPr="002B1F95" w:rsidRDefault="00577A93" w:rsidP="00577A93">
      <w:pPr>
        <w:spacing w:after="240"/>
        <w:ind w:left="2880" w:hanging="2160"/>
        <w:rPr>
          <w:ins w:id="2140" w:author="DC Energy" w:date="2019-05-07T11:24:00Z"/>
          <w:bCs/>
        </w:rPr>
      </w:pPr>
      <w:ins w:id="2141" w:author="DC Energy" w:date="2019-05-07T11:24:00Z">
        <w:r w:rsidRPr="002B1F95">
          <w:rPr>
            <w:bCs/>
          </w:rPr>
          <w:lastRenderedPageBreak/>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w:ins>
      <m:oMath>
        <m:eqArr>
          <m:eqArrPr>
            <m:ctrlPr>
              <w:ins w:id="2142" w:author="DC Energy" w:date="2019-05-07T11:39:00Z">
                <w:rPr>
                  <w:rFonts w:ascii="Cambria Math" w:hAnsi="Cambria Math"/>
                  <w:bCs/>
                  <w:i/>
                </w:rPr>
              </w:ins>
            </m:ctrlPr>
          </m:eqArrPr>
          <m:e>
            <m:r>
              <w:ins w:id="2143" w:author="DC Energy" w:date="2019-05-07T11:39:00Z">
                <m:rPr>
                  <m:sty m:val="p"/>
                </m:rPr>
                <w:rPr>
                  <w:rFonts w:ascii="Cambria Math" w:hAnsi="Cambria Math"/>
                </w:rPr>
                <m:t>Σ</m:t>
              </w:ins>
            </m:r>
          </m:e>
          <m:e>
            <m:r>
              <w:ins w:id="2144" w:author="DC Energy" w:date="2019-05-07T11:39:00Z">
                <w:rPr>
                  <w:rFonts w:ascii="Cambria Math" w:hAnsi="Cambria Math"/>
                </w:rPr>
                <m:t>y</m:t>
              </w:ins>
            </m:r>
          </m:e>
        </m:eqArr>
      </m:oMath>
      <w:ins w:id="2145" w:author="DC Energy" w:date="2019-05-07T11:24:00Z">
        <w:r w:rsidRPr="002B1F95">
          <w:rPr>
            <w:bCs/>
          </w:rPr>
          <w:t xml:space="preserve">TLMP </w:t>
        </w:r>
        <w:r w:rsidRPr="002B1F95">
          <w:rPr>
            <w:bCs/>
            <w:i/>
            <w:vertAlign w:val="subscript"/>
          </w:rPr>
          <w:t>y</w:t>
        </w:r>
      </w:ins>
    </w:p>
    <w:p w14:paraId="55F9F878" w14:textId="77777777" w:rsidR="00577A93" w:rsidRPr="002B1F95" w:rsidRDefault="00577A93" w:rsidP="00577A93">
      <w:pPr>
        <w:spacing w:after="240"/>
        <w:ind w:left="2880" w:hanging="2160"/>
        <w:rPr>
          <w:ins w:id="2146" w:author="DC Energy" w:date="2019-05-07T11:24:00Z"/>
          <w:bCs/>
        </w:rPr>
      </w:pPr>
      <w:ins w:id="2147" w:author="DC Energy" w:date="2019-05-07T11:24:00Z">
        <w:r w:rsidRPr="002B1F95">
          <w:rPr>
            <w:bCs/>
          </w:rPr>
          <w:t xml:space="preserve">RTHBP </w:t>
        </w:r>
        <w:r w:rsidRPr="002B1F95">
          <w:rPr>
            <w:bCs/>
            <w:i/>
            <w:vertAlign w:val="subscript"/>
          </w:rPr>
          <w:t xml:space="preserve">hb, </w:t>
        </w:r>
      </w:ins>
      <w:ins w:id="2148" w:author="DC Energy" w:date="2019-05-07T11:33:00Z">
        <w:r>
          <w:rPr>
            <w:bCs/>
            <w:i/>
            <w:vertAlign w:val="subscript"/>
          </w:rPr>
          <w:t>LRGV138/345</w:t>
        </w:r>
      </w:ins>
      <w:ins w:id="2149" w:author="DC Energy" w:date="2019-05-07T11:24:00Z">
        <w:r w:rsidRPr="002B1F95">
          <w:rPr>
            <w:bCs/>
            <w:i/>
            <w:vertAlign w:val="subscript"/>
          </w:rPr>
          <w:t>, y</w:t>
        </w:r>
        <w:r>
          <w:rPr>
            <w:bCs/>
            <w:i/>
            <w:vertAlign w:val="subscript"/>
          </w:rPr>
          <w:tab/>
        </w:r>
        <w:r w:rsidRPr="002B1F95">
          <w:rPr>
            <w:bCs/>
          </w:rPr>
          <w:t>=</w:t>
        </w:r>
        <w:r w:rsidRPr="002B1F95">
          <w:rPr>
            <w:bCs/>
          </w:rPr>
          <w:tab/>
        </w:r>
      </w:ins>
      <m:oMath>
        <m:eqArr>
          <m:eqArrPr>
            <m:ctrlPr>
              <w:ins w:id="2150" w:author="DC Energy" w:date="2019-05-07T11:39:00Z">
                <w:rPr>
                  <w:rFonts w:ascii="Cambria Math" w:hAnsi="Cambria Math"/>
                  <w:bCs/>
                  <w:i/>
                </w:rPr>
              </w:ins>
            </m:ctrlPr>
          </m:eqArrPr>
          <m:e>
            <m:r>
              <w:ins w:id="2151" w:author="DC Energy" w:date="2019-05-07T11:39:00Z">
                <m:rPr>
                  <m:sty m:val="p"/>
                </m:rPr>
                <w:rPr>
                  <w:rFonts w:ascii="Cambria Math" w:hAnsi="Cambria Math"/>
                </w:rPr>
                <m:t>Σ</m:t>
              </w:ins>
            </m:r>
          </m:e>
          <m:e>
            <m:r>
              <w:ins w:id="2152" w:author="DC Energy" w:date="2019-05-07T11:39:00Z">
                <w:rPr>
                  <w:rFonts w:ascii="Cambria Math" w:hAnsi="Cambria Math"/>
                </w:rPr>
                <m:t>b</m:t>
              </w:ins>
            </m:r>
          </m:e>
        </m:eqArr>
      </m:oMath>
      <w:ins w:id="2153" w:author="DC Energy" w:date="2019-05-07T11:24:00Z">
        <w:r w:rsidRPr="002B1F95">
          <w:rPr>
            <w:bCs/>
          </w:rPr>
          <w:t xml:space="preserve">(HBDF </w:t>
        </w:r>
        <w:r w:rsidRPr="002B1F95">
          <w:rPr>
            <w:bCs/>
            <w:i/>
            <w:vertAlign w:val="subscript"/>
          </w:rPr>
          <w:t xml:space="preserve">b, hb, </w:t>
        </w:r>
      </w:ins>
      <w:ins w:id="2154" w:author="DC Energy" w:date="2019-05-07T11:33:00Z">
        <w:r>
          <w:rPr>
            <w:bCs/>
            <w:i/>
            <w:vertAlign w:val="subscript"/>
          </w:rPr>
          <w:t>LRGV138/345</w:t>
        </w:r>
      </w:ins>
      <w:ins w:id="2155" w:author="DC Energy" w:date="2019-05-07T11:24:00Z">
        <w:r w:rsidRPr="002B1F95">
          <w:rPr>
            <w:bCs/>
          </w:rPr>
          <w:t xml:space="preserve"> * RTLMP </w:t>
        </w:r>
        <w:r w:rsidRPr="002B1F95">
          <w:rPr>
            <w:bCs/>
            <w:i/>
            <w:vertAlign w:val="subscript"/>
          </w:rPr>
          <w:t xml:space="preserve">b, hb, </w:t>
        </w:r>
      </w:ins>
      <w:ins w:id="2156" w:author="DC Energy" w:date="2019-05-07T11:33:00Z">
        <w:r>
          <w:rPr>
            <w:bCs/>
            <w:i/>
            <w:vertAlign w:val="subscript"/>
          </w:rPr>
          <w:t>LRGV138/345</w:t>
        </w:r>
      </w:ins>
      <w:ins w:id="2157" w:author="DC Energy" w:date="2019-05-07T11:24:00Z">
        <w:r w:rsidRPr="002B1F95">
          <w:rPr>
            <w:bCs/>
            <w:i/>
            <w:vertAlign w:val="subscript"/>
          </w:rPr>
          <w:t>, y</w:t>
        </w:r>
        <w:r w:rsidRPr="002B1F95">
          <w:rPr>
            <w:bCs/>
          </w:rPr>
          <w:t>)</w:t>
        </w:r>
      </w:ins>
    </w:p>
    <w:p w14:paraId="71BDF320" w14:textId="77777777" w:rsidR="00577A93" w:rsidRPr="002B1F95" w:rsidRDefault="00577A93" w:rsidP="00577A93">
      <w:pPr>
        <w:spacing w:after="240"/>
        <w:ind w:left="2880" w:hanging="2160"/>
        <w:rPr>
          <w:ins w:id="2158" w:author="DC Energy" w:date="2019-05-07T11:24:00Z"/>
          <w:bCs/>
        </w:rPr>
      </w:pPr>
      <w:ins w:id="2159" w:author="DC Energy" w:date="2019-05-07T11:24:00Z">
        <w:r w:rsidRPr="002B1F95">
          <w:rPr>
            <w:bCs/>
          </w:rPr>
          <w:t xml:space="preserve">HUBDF </w:t>
        </w:r>
        <w:r w:rsidRPr="002B1F95">
          <w:rPr>
            <w:bCs/>
            <w:i/>
            <w:vertAlign w:val="subscript"/>
          </w:rPr>
          <w:t xml:space="preserve">hb, </w:t>
        </w:r>
      </w:ins>
      <w:ins w:id="2160" w:author="DC Energy" w:date="2019-05-07T11:33:00Z">
        <w:r>
          <w:rPr>
            <w:bCs/>
            <w:i/>
            <w:vertAlign w:val="subscript"/>
          </w:rPr>
          <w:t>LRGV138/345</w:t>
        </w:r>
      </w:ins>
      <w:ins w:id="2161" w:author="DC Energy" w:date="2019-05-07T11:24:00Z">
        <w:r w:rsidRPr="002B1F95">
          <w:rPr>
            <w:bCs/>
          </w:rPr>
          <w:tab/>
          <w:t>=</w:t>
        </w:r>
        <w:r w:rsidRPr="002B1F95">
          <w:rPr>
            <w:bCs/>
          </w:rPr>
          <w:tab/>
          <w:t>IF(HB</w:t>
        </w:r>
        <w:r w:rsidRPr="002B1F95">
          <w:rPr>
            <w:bCs/>
            <w:i/>
            <w:vertAlign w:val="subscript"/>
          </w:rPr>
          <w:t xml:space="preserve"> </w:t>
        </w:r>
      </w:ins>
      <w:ins w:id="2162" w:author="DC Energy" w:date="2019-05-07T11:33:00Z">
        <w:r>
          <w:rPr>
            <w:bCs/>
            <w:i/>
            <w:vertAlign w:val="subscript"/>
          </w:rPr>
          <w:t>LRGV138/345</w:t>
        </w:r>
      </w:ins>
      <w:ins w:id="2163" w:author="DC Energy" w:date="2019-05-07T11:24:00Z">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ins>
      <w:ins w:id="2164" w:author="DC Energy" w:date="2019-05-07T11:33:00Z">
        <w:r>
          <w:rPr>
            <w:bCs/>
            <w:i/>
            <w:vertAlign w:val="subscript"/>
          </w:rPr>
          <w:t>LRGV138/345</w:t>
        </w:r>
      </w:ins>
      <w:ins w:id="2165" w:author="DC Energy" w:date="2019-05-07T11:24:00Z">
        <w:r w:rsidRPr="002B1F95">
          <w:rPr>
            <w:bCs/>
          </w:rPr>
          <w:t>)</w:t>
        </w:r>
      </w:ins>
    </w:p>
    <w:p w14:paraId="1F25032B" w14:textId="77777777" w:rsidR="00577A93" w:rsidRPr="002B1F95" w:rsidRDefault="00577A93" w:rsidP="00577A93">
      <w:pPr>
        <w:spacing w:after="240"/>
        <w:ind w:left="2880" w:hanging="2160"/>
        <w:rPr>
          <w:ins w:id="2166" w:author="DC Energy" w:date="2019-05-07T11:24:00Z"/>
          <w:bCs/>
        </w:rPr>
      </w:pPr>
      <w:ins w:id="2167" w:author="DC Energy" w:date="2019-05-07T11:24:00Z">
        <w:r w:rsidRPr="002B1F95">
          <w:rPr>
            <w:bCs/>
          </w:rPr>
          <w:t xml:space="preserve">HBDF </w:t>
        </w:r>
        <w:r w:rsidRPr="002B1F95">
          <w:rPr>
            <w:bCs/>
            <w:i/>
            <w:vertAlign w:val="subscript"/>
          </w:rPr>
          <w:t xml:space="preserve">b, hb, </w:t>
        </w:r>
      </w:ins>
      <w:ins w:id="2168" w:author="DC Energy" w:date="2019-05-07T11:33:00Z">
        <w:r>
          <w:rPr>
            <w:bCs/>
            <w:i/>
            <w:vertAlign w:val="subscript"/>
          </w:rPr>
          <w:t>LRGV138/345</w:t>
        </w:r>
      </w:ins>
      <w:ins w:id="2169" w:author="DC Energy" w:date="2019-05-07T11:24:00Z">
        <w:r w:rsidRPr="002B1F95">
          <w:rPr>
            <w:bCs/>
          </w:rPr>
          <w:tab/>
          <w:t>=</w:t>
        </w:r>
        <w:r w:rsidRPr="002B1F95">
          <w:rPr>
            <w:bCs/>
          </w:rPr>
          <w:tab/>
          <w:t>IF(B</w:t>
        </w:r>
        <w:r w:rsidRPr="002B1F95">
          <w:rPr>
            <w:bCs/>
            <w:vertAlign w:val="subscript"/>
          </w:rPr>
          <w:t xml:space="preserve"> </w:t>
        </w:r>
        <w:r w:rsidRPr="002B1F95">
          <w:rPr>
            <w:bCs/>
            <w:i/>
            <w:vertAlign w:val="subscript"/>
          </w:rPr>
          <w:t xml:space="preserve">hb, </w:t>
        </w:r>
      </w:ins>
      <w:ins w:id="2170" w:author="DC Energy" w:date="2019-05-07T11:33:00Z">
        <w:r>
          <w:rPr>
            <w:bCs/>
            <w:i/>
            <w:vertAlign w:val="subscript"/>
          </w:rPr>
          <w:t>LRGV138/345</w:t>
        </w:r>
      </w:ins>
      <w:ins w:id="2171" w:author="DC Energy" w:date="2019-05-07T11:24:00Z">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ins>
      <w:ins w:id="2172" w:author="DC Energy" w:date="2019-05-07T11:33:00Z">
        <w:r>
          <w:rPr>
            <w:bCs/>
            <w:i/>
            <w:vertAlign w:val="subscript"/>
          </w:rPr>
          <w:t>LRGV138/345</w:t>
        </w:r>
      </w:ins>
      <w:ins w:id="2173" w:author="DC Energy" w:date="2019-05-07T11:24:00Z">
        <w:r w:rsidRPr="002B1F95">
          <w:rPr>
            <w:bCs/>
          </w:rPr>
          <w:t>)</w:t>
        </w:r>
      </w:ins>
    </w:p>
    <w:p w14:paraId="69F75BDD" w14:textId="77777777" w:rsidR="00577A93" w:rsidRPr="002B1F95" w:rsidRDefault="00577A93" w:rsidP="00577A93">
      <w:pPr>
        <w:rPr>
          <w:ins w:id="2174" w:author="DC Energy" w:date="2019-05-07T11:24:00Z"/>
        </w:rPr>
      </w:pPr>
      <w:ins w:id="2175" w:author="DC Energy" w:date="2019-05-07T11:24:00Z">
        <w:r w:rsidRPr="002B1F95">
          <w:t>The above variables are defined as follows:</w:t>
        </w:r>
      </w:ins>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74"/>
        <w:gridCol w:w="901"/>
        <w:gridCol w:w="6473"/>
      </w:tblGrid>
      <w:tr w:rsidR="00577A93" w:rsidRPr="002B1F95" w14:paraId="7E5F228F" w14:textId="77777777" w:rsidTr="00577A93">
        <w:trPr>
          <w:cantSplit/>
          <w:tblHeader/>
          <w:ins w:id="2176"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518C25EB" w14:textId="77777777" w:rsidR="00577A93" w:rsidRPr="002B1F95" w:rsidRDefault="00577A93" w:rsidP="00577A93">
            <w:pPr>
              <w:keepNext/>
              <w:spacing w:after="120"/>
              <w:rPr>
                <w:ins w:id="2177" w:author="DC Energy" w:date="2019-05-07T11:24:00Z"/>
                <w:b/>
                <w:iCs/>
                <w:sz w:val="20"/>
              </w:rPr>
            </w:pPr>
            <w:ins w:id="2178" w:author="DC Energy" w:date="2019-05-07T11:24:00Z">
              <w:r w:rsidRPr="002B1F95">
                <w:rPr>
                  <w:b/>
                  <w:iCs/>
                  <w:sz w:val="20"/>
                </w:rPr>
                <w:t>Variable</w:t>
              </w:r>
            </w:ins>
          </w:p>
        </w:tc>
        <w:tc>
          <w:tcPr>
            <w:tcW w:w="482" w:type="pct"/>
            <w:tcBorders>
              <w:top w:val="single" w:sz="4" w:space="0" w:color="auto"/>
              <w:left w:val="single" w:sz="4" w:space="0" w:color="auto"/>
              <w:bottom w:val="single" w:sz="4" w:space="0" w:color="auto"/>
              <w:right w:val="single" w:sz="4" w:space="0" w:color="auto"/>
            </w:tcBorders>
            <w:hideMark/>
          </w:tcPr>
          <w:p w14:paraId="08979326" w14:textId="77777777" w:rsidR="00577A93" w:rsidRPr="002B1F95" w:rsidRDefault="00577A93" w:rsidP="00577A93">
            <w:pPr>
              <w:spacing w:after="120"/>
              <w:rPr>
                <w:ins w:id="2179" w:author="DC Energy" w:date="2019-05-07T11:24:00Z"/>
                <w:b/>
                <w:iCs/>
                <w:sz w:val="20"/>
              </w:rPr>
            </w:pPr>
            <w:ins w:id="2180" w:author="DC Energy" w:date="2019-05-07T11:24:00Z">
              <w:r w:rsidRPr="002B1F95">
                <w:rPr>
                  <w:b/>
                  <w:iCs/>
                  <w:sz w:val="20"/>
                </w:rPr>
                <w:t>Unit</w:t>
              </w:r>
            </w:ins>
          </w:p>
        </w:tc>
        <w:tc>
          <w:tcPr>
            <w:tcW w:w="3462" w:type="pct"/>
            <w:tcBorders>
              <w:top w:val="single" w:sz="4" w:space="0" w:color="auto"/>
              <w:left w:val="single" w:sz="4" w:space="0" w:color="auto"/>
              <w:bottom w:val="single" w:sz="4" w:space="0" w:color="auto"/>
              <w:right w:val="single" w:sz="4" w:space="0" w:color="auto"/>
            </w:tcBorders>
            <w:hideMark/>
          </w:tcPr>
          <w:p w14:paraId="39F4C610" w14:textId="77777777" w:rsidR="00577A93" w:rsidRPr="002B1F95" w:rsidRDefault="00577A93" w:rsidP="00577A93">
            <w:pPr>
              <w:spacing w:after="120"/>
              <w:rPr>
                <w:ins w:id="2181" w:author="DC Energy" w:date="2019-05-07T11:24:00Z"/>
                <w:b/>
                <w:iCs/>
                <w:sz w:val="20"/>
              </w:rPr>
            </w:pPr>
            <w:ins w:id="2182" w:author="DC Energy" w:date="2019-05-07T11:24:00Z">
              <w:r w:rsidRPr="002B1F95">
                <w:rPr>
                  <w:b/>
                  <w:iCs/>
                  <w:sz w:val="20"/>
                </w:rPr>
                <w:t>Description</w:t>
              </w:r>
            </w:ins>
          </w:p>
        </w:tc>
      </w:tr>
      <w:tr w:rsidR="00577A93" w:rsidRPr="002B1F95" w14:paraId="4F571635" w14:textId="77777777" w:rsidTr="00577A93">
        <w:trPr>
          <w:cantSplit/>
          <w:ins w:id="2183"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22BDC47B" w14:textId="77777777" w:rsidR="00577A93" w:rsidRPr="002B1F95" w:rsidRDefault="00577A93" w:rsidP="00577A93">
            <w:pPr>
              <w:keepNext/>
              <w:spacing w:after="60"/>
              <w:rPr>
                <w:ins w:id="2184" w:author="DC Energy" w:date="2019-05-07T11:24:00Z"/>
                <w:iCs/>
                <w:sz w:val="20"/>
              </w:rPr>
            </w:pPr>
            <w:ins w:id="2185" w:author="DC Energy" w:date="2019-05-07T11:24:00Z">
              <w:r w:rsidRPr="002B1F95">
                <w:rPr>
                  <w:iCs/>
                  <w:sz w:val="20"/>
                </w:rPr>
                <w:t>RTSPP</w:t>
              </w:r>
              <w:r w:rsidRPr="002B1F95">
                <w:rPr>
                  <w:i/>
                  <w:iCs/>
                  <w:sz w:val="20"/>
                  <w:vertAlign w:val="subscript"/>
                </w:rPr>
                <w:t xml:space="preserve"> </w:t>
              </w:r>
              <w:r>
                <w:rPr>
                  <w:i/>
                  <w:iCs/>
                  <w:sz w:val="20"/>
                  <w:vertAlign w:val="subscript"/>
                </w:rPr>
                <w:t>LRGV138/345kV</w:t>
              </w:r>
            </w:ins>
          </w:p>
        </w:tc>
        <w:tc>
          <w:tcPr>
            <w:tcW w:w="482" w:type="pct"/>
            <w:tcBorders>
              <w:top w:val="single" w:sz="4" w:space="0" w:color="auto"/>
              <w:left w:val="single" w:sz="4" w:space="0" w:color="auto"/>
              <w:bottom w:val="single" w:sz="4" w:space="0" w:color="auto"/>
              <w:right w:val="single" w:sz="4" w:space="0" w:color="auto"/>
            </w:tcBorders>
            <w:hideMark/>
          </w:tcPr>
          <w:p w14:paraId="65277853" w14:textId="77777777" w:rsidR="00577A93" w:rsidRPr="002B1F95" w:rsidRDefault="00577A93" w:rsidP="00577A93">
            <w:pPr>
              <w:spacing w:after="60"/>
              <w:rPr>
                <w:ins w:id="2186" w:author="DC Energy" w:date="2019-05-07T11:24:00Z"/>
                <w:iCs/>
                <w:sz w:val="20"/>
              </w:rPr>
            </w:pPr>
            <w:ins w:id="2187" w:author="DC Energy" w:date="2019-05-07T11:24:00Z">
              <w:r w:rsidRPr="002B1F95">
                <w:rPr>
                  <w:iCs/>
                  <w:sz w:val="20"/>
                </w:rPr>
                <w:t>$/MWh</w:t>
              </w:r>
            </w:ins>
          </w:p>
        </w:tc>
        <w:tc>
          <w:tcPr>
            <w:tcW w:w="3462" w:type="pct"/>
            <w:tcBorders>
              <w:top w:val="single" w:sz="4" w:space="0" w:color="auto"/>
              <w:left w:val="single" w:sz="4" w:space="0" w:color="auto"/>
              <w:bottom w:val="single" w:sz="4" w:space="0" w:color="auto"/>
              <w:right w:val="single" w:sz="4" w:space="0" w:color="auto"/>
            </w:tcBorders>
            <w:hideMark/>
          </w:tcPr>
          <w:p w14:paraId="363FF998" w14:textId="77777777" w:rsidR="00577A93" w:rsidRPr="002B1F95" w:rsidRDefault="00577A93" w:rsidP="00577A93">
            <w:pPr>
              <w:spacing w:after="60"/>
              <w:rPr>
                <w:ins w:id="2188" w:author="DC Energy" w:date="2019-05-07T11:24:00Z"/>
                <w:iCs/>
                <w:sz w:val="20"/>
              </w:rPr>
            </w:pPr>
            <w:ins w:id="2189" w:author="DC Energy" w:date="2019-05-07T11:24:00Z">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ins>
          </w:p>
        </w:tc>
      </w:tr>
      <w:tr w:rsidR="00577A93" w:rsidRPr="002B1F95" w14:paraId="2EEF08AF" w14:textId="77777777" w:rsidTr="00577A93">
        <w:trPr>
          <w:ins w:id="2190"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5AFBCEDC" w14:textId="77777777" w:rsidR="00577A93" w:rsidRPr="002B1F95" w:rsidRDefault="00577A93" w:rsidP="00577A93">
            <w:pPr>
              <w:spacing w:after="60"/>
              <w:rPr>
                <w:ins w:id="2191" w:author="DC Energy" w:date="2019-05-07T11:24:00Z"/>
                <w:iCs/>
                <w:sz w:val="20"/>
              </w:rPr>
            </w:pPr>
            <w:ins w:id="2192" w:author="DC Energy" w:date="2019-05-07T11:24:00Z">
              <w:r w:rsidRPr="002B1F95">
                <w:rPr>
                  <w:iCs/>
                  <w:sz w:val="20"/>
                </w:rPr>
                <w:t>RTRSVPOR</w:t>
              </w:r>
            </w:ins>
          </w:p>
        </w:tc>
        <w:tc>
          <w:tcPr>
            <w:tcW w:w="482" w:type="pct"/>
            <w:tcBorders>
              <w:top w:val="single" w:sz="4" w:space="0" w:color="auto"/>
              <w:left w:val="single" w:sz="4" w:space="0" w:color="auto"/>
              <w:bottom w:val="single" w:sz="4" w:space="0" w:color="auto"/>
              <w:right w:val="single" w:sz="4" w:space="0" w:color="auto"/>
            </w:tcBorders>
            <w:hideMark/>
          </w:tcPr>
          <w:p w14:paraId="093BC570" w14:textId="77777777" w:rsidR="00577A93" w:rsidRPr="002B1F95" w:rsidRDefault="00577A93" w:rsidP="00577A93">
            <w:pPr>
              <w:spacing w:after="60"/>
              <w:rPr>
                <w:ins w:id="2193" w:author="DC Energy" w:date="2019-05-07T11:24:00Z"/>
                <w:iCs/>
                <w:sz w:val="20"/>
              </w:rPr>
            </w:pPr>
            <w:ins w:id="2194" w:author="DC Energy" w:date="2019-05-07T11:24:00Z">
              <w:r w:rsidRPr="002B1F95">
                <w:rPr>
                  <w:iCs/>
                  <w:sz w:val="20"/>
                </w:rPr>
                <w:t>$/MWh</w:t>
              </w:r>
            </w:ins>
          </w:p>
        </w:tc>
        <w:tc>
          <w:tcPr>
            <w:tcW w:w="3462" w:type="pct"/>
            <w:tcBorders>
              <w:top w:val="single" w:sz="4" w:space="0" w:color="auto"/>
              <w:left w:val="single" w:sz="4" w:space="0" w:color="auto"/>
              <w:bottom w:val="single" w:sz="4" w:space="0" w:color="auto"/>
              <w:right w:val="single" w:sz="4" w:space="0" w:color="auto"/>
            </w:tcBorders>
            <w:hideMark/>
          </w:tcPr>
          <w:p w14:paraId="5512024C" w14:textId="77777777" w:rsidR="00577A93" w:rsidRPr="002B1F95" w:rsidRDefault="00577A93" w:rsidP="00577A93">
            <w:pPr>
              <w:spacing w:after="60"/>
              <w:rPr>
                <w:ins w:id="2195" w:author="DC Energy" w:date="2019-05-07T11:24:00Z"/>
                <w:i/>
                <w:iCs/>
                <w:sz w:val="20"/>
              </w:rPr>
            </w:pPr>
            <w:ins w:id="2196" w:author="DC Energy" w:date="2019-05-07T11:24:00Z">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ins>
          </w:p>
        </w:tc>
      </w:tr>
      <w:tr w:rsidR="00577A93" w:rsidRPr="002B1F95" w14:paraId="7B5D1773" w14:textId="77777777" w:rsidTr="00577A93">
        <w:trPr>
          <w:ins w:id="2197"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232CEAB5" w14:textId="77777777" w:rsidR="00577A93" w:rsidRPr="002B1F95" w:rsidRDefault="00577A93" w:rsidP="00577A93">
            <w:pPr>
              <w:spacing w:after="60"/>
              <w:rPr>
                <w:ins w:id="2198" w:author="DC Energy" w:date="2019-05-07T11:24:00Z"/>
                <w:iCs/>
                <w:sz w:val="20"/>
              </w:rPr>
            </w:pPr>
            <w:ins w:id="2199" w:author="DC Energy" w:date="2019-05-07T11:24:00Z">
              <w:r w:rsidRPr="002B1F95">
                <w:rPr>
                  <w:iCs/>
                  <w:sz w:val="20"/>
                </w:rPr>
                <w:t>RTORPA</w:t>
              </w:r>
              <w:r w:rsidRPr="002B1F95">
                <w:rPr>
                  <w:iCs/>
                  <w:sz w:val="20"/>
                  <w:vertAlign w:val="subscript"/>
                </w:rPr>
                <w:t xml:space="preserve"> </w:t>
              </w:r>
              <w:r w:rsidRPr="002B1F95">
                <w:rPr>
                  <w:i/>
                  <w:iCs/>
                  <w:sz w:val="20"/>
                  <w:vertAlign w:val="subscript"/>
                </w:rPr>
                <w:t>y</w:t>
              </w:r>
            </w:ins>
          </w:p>
        </w:tc>
        <w:tc>
          <w:tcPr>
            <w:tcW w:w="482" w:type="pct"/>
            <w:tcBorders>
              <w:top w:val="single" w:sz="4" w:space="0" w:color="auto"/>
              <w:left w:val="single" w:sz="4" w:space="0" w:color="auto"/>
              <w:bottom w:val="single" w:sz="4" w:space="0" w:color="auto"/>
              <w:right w:val="single" w:sz="4" w:space="0" w:color="auto"/>
            </w:tcBorders>
            <w:hideMark/>
          </w:tcPr>
          <w:p w14:paraId="0D34E006" w14:textId="77777777" w:rsidR="00577A93" w:rsidRPr="002B1F95" w:rsidRDefault="00577A93" w:rsidP="00577A93">
            <w:pPr>
              <w:spacing w:after="60"/>
              <w:rPr>
                <w:ins w:id="2200" w:author="DC Energy" w:date="2019-05-07T11:24:00Z"/>
                <w:iCs/>
                <w:sz w:val="20"/>
              </w:rPr>
            </w:pPr>
            <w:ins w:id="2201" w:author="DC Energy" w:date="2019-05-07T11:24:00Z">
              <w:r w:rsidRPr="002B1F95">
                <w:rPr>
                  <w:iCs/>
                  <w:sz w:val="20"/>
                </w:rPr>
                <w:t>$/MWh</w:t>
              </w:r>
            </w:ins>
          </w:p>
        </w:tc>
        <w:tc>
          <w:tcPr>
            <w:tcW w:w="3462" w:type="pct"/>
            <w:tcBorders>
              <w:top w:val="single" w:sz="4" w:space="0" w:color="auto"/>
              <w:left w:val="single" w:sz="4" w:space="0" w:color="auto"/>
              <w:bottom w:val="single" w:sz="4" w:space="0" w:color="auto"/>
              <w:right w:val="single" w:sz="4" w:space="0" w:color="auto"/>
            </w:tcBorders>
            <w:hideMark/>
          </w:tcPr>
          <w:p w14:paraId="4082F77C" w14:textId="77777777" w:rsidR="00577A93" w:rsidRPr="002B1F95" w:rsidRDefault="00577A93" w:rsidP="00577A93">
            <w:pPr>
              <w:spacing w:after="60"/>
              <w:rPr>
                <w:ins w:id="2202" w:author="DC Energy" w:date="2019-05-07T11:24:00Z"/>
                <w:i/>
                <w:iCs/>
                <w:sz w:val="20"/>
              </w:rPr>
            </w:pPr>
            <w:ins w:id="2203" w:author="DC Energy" w:date="2019-05-07T11:24:00Z">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ins>
          </w:p>
        </w:tc>
      </w:tr>
      <w:tr w:rsidR="00577A93" w:rsidRPr="002B1F95" w14:paraId="6A8EE13F" w14:textId="77777777" w:rsidTr="00577A93">
        <w:trPr>
          <w:ins w:id="2204"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3D599AF4" w14:textId="77777777" w:rsidR="00577A93" w:rsidRPr="002B1F95" w:rsidRDefault="00577A93" w:rsidP="00577A93">
            <w:pPr>
              <w:spacing w:after="60"/>
              <w:rPr>
                <w:ins w:id="2205" w:author="DC Energy" w:date="2019-05-07T11:24:00Z"/>
                <w:iCs/>
                <w:sz w:val="20"/>
              </w:rPr>
            </w:pPr>
            <w:ins w:id="2206" w:author="DC Energy" w:date="2019-05-07T11:24:00Z">
              <w:r w:rsidRPr="002B1F95">
                <w:rPr>
                  <w:iCs/>
                  <w:sz w:val="20"/>
                </w:rPr>
                <w:t>RTRDP</w:t>
              </w:r>
            </w:ins>
          </w:p>
        </w:tc>
        <w:tc>
          <w:tcPr>
            <w:tcW w:w="482" w:type="pct"/>
            <w:tcBorders>
              <w:top w:val="single" w:sz="4" w:space="0" w:color="auto"/>
              <w:left w:val="single" w:sz="4" w:space="0" w:color="auto"/>
              <w:bottom w:val="single" w:sz="4" w:space="0" w:color="auto"/>
              <w:right w:val="single" w:sz="4" w:space="0" w:color="auto"/>
            </w:tcBorders>
            <w:hideMark/>
          </w:tcPr>
          <w:p w14:paraId="319A4601" w14:textId="77777777" w:rsidR="00577A93" w:rsidRPr="002B1F95" w:rsidRDefault="00577A93" w:rsidP="00577A93">
            <w:pPr>
              <w:spacing w:after="60"/>
              <w:rPr>
                <w:ins w:id="2207" w:author="DC Energy" w:date="2019-05-07T11:24:00Z"/>
                <w:iCs/>
                <w:sz w:val="20"/>
              </w:rPr>
            </w:pPr>
            <w:ins w:id="2208" w:author="DC Energy" w:date="2019-05-07T11:24:00Z">
              <w:r w:rsidRPr="002B1F95">
                <w:rPr>
                  <w:iCs/>
                  <w:sz w:val="20"/>
                </w:rPr>
                <w:t>$/MWh</w:t>
              </w:r>
            </w:ins>
          </w:p>
        </w:tc>
        <w:tc>
          <w:tcPr>
            <w:tcW w:w="3462" w:type="pct"/>
            <w:tcBorders>
              <w:top w:val="single" w:sz="4" w:space="0" w:color="auto"/>
              <w:left w:val="single" w:sz="4" w:space="0" w:color="auto"/>
              <w:bottom w:val="single" w:sz="4" w:space="0" w:color="auto"/>
              <w:right w:val="single" w:sz="4" w:space="0" w:color="auto"/>
            </w:tcBorders>
            <w:hideMark/>
          </w:tcPr>
          <w:p w14:paraId="067C5328" w14:textId="77777777" w:rsidR="00577A93" w:rsidRPr="002B1F95" w:rsidRDefault="00577A93" w:rsidP="00577A93">
            <w:pPr>
              <w:spacing w:after="60"/>
              <w:rPr>
                <w:ins w:id="2209" w:author="DC Energy" w:date="2019-05-07T11:24:00Z"/>
                <w:i/>
                <w:iCs/>
                <w:sz w:val="20"/>
              </w:rPr>
            </w:pPr>
            <w:ins w:id="2210" w:author="DC Energy" w:date="2019-05-07T11:24:00Z">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ins>
          </w:p>
        </w:tc>
      </w:tr>
      <w:tr w:rsidR="00577A93" w:rsidRPr="002B1F95" w14:paraId="429FD1EC" w14:textId="77777777" w:rsidTr="00577A93">
        <w:trPr>
          <w:ins w:id="2211"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0664252D" w14:textId="77777777" w:rsidR="00577A93" w:rsidRPr="002B1F95" w:rsidRDefault="00577A93" w:rsidP="00577A93">
            <w:pPr>
              <w:spacing w:after="60"/>
              <w:rPr>
                <w:ins w:id="2212" w:author="DC Energy" w:date="2019-05-07T11:24:00Z"/>
                <w:iCs/>
                <w:sz w:val="20"/>
              </w:rPr>
            </w:pPr>
            <w:ins w:id="2213" w:author="DC Energy" w:date="2019-05-07T11:24:00Z">
              <w:r w:rsidRPr="002B1F95">
                <w:rPr>
                  <w:iCs/>
                  <w:sz w:val="20"/>
                </w:rPr>
                <w:t xml:space="preserve">RTORDPA </w:t>
              </w:r>
              <w:r w:rsidRPr="002B1F95">
                <w:rPr>
                  <w:i/>
                  <w:iCs/>
                  <w:sz w:val="20"/>
                  <w:vertAlign w:val="subscript"/>
                </w:rPr>
                <w:t>y</w:t>
              </w:r>
            </w:ins>
          </w:p>
        </w:tc>
        <w:tc>
          <w:tcPr>
            <w:tcW w:w="482" w:type="pct"/>
            <w:tcBorders>
              <w:top w:val="single" w:sz="4" w:space="0" w:color="auto"/>
              <w:left w:val="single" w:sz="4" w:space="0" w:color="auto"/>
              <w:bottom w:val="single" w:sz="4" w:space="0" w:color="auto"/>
              <w:right w:val="single" w:sz="4" w:space="0" w:color="auto"/>
            </w:tcBorders>
            <w:hideMark/>
          </w:tcPr>
          <w:p w14:paraId="4AF2E96B" w14:textId="77777777" w:rsidR="00577A93" w:rsidRPr="002B1F95" w:rsidRDefault="00577A93" w:rsidP="00577A93">
            <w:pPr>
              <w:spacing w:after="60"/>
              <w:rPr>
                <w:ins w:id="2214" w:author="DC Energy" w:date="2019-05-07T11:24:00Z"/>
                <w:iCs/>
                <w:sz w:val="20"/>
              </w:rPr>
            </w:pPr>
            <w:ins w:id="2215" w:author="DC Energy" w:date="2019-05-07T11:24:00Z">
              <w:r w:rsidRPr="002B1F95">
                <w:rPr>
                  <w:iCs/>
                  <w:sz w:val="20"/>
                </w:rPr>
                <w:t>$/MWh</w:t>
              </w:r>
            </w:ins>
          </w:p>
        </w:tc>
        <w:tc>
          <w:tcPr>
            <w:tcW w:w="3462" w:type="pct"/>
            <w:tcBorders>
              <w:top w:val="single" w:sz="4" w:space="0" w:color="auto"/>
              <w:left w:val="single" w:sz="4" w:space="0" w:color="auto"/>
              <w:bottom w:val="single" w:sz="4" w:space="0" w:color="auto"/>
              <w:right w:val="single" w:sz="4" w:space="0" w:color="auto"/>
            </w:tcBorders>
            <w:hideMark/>
          </w:tcPr>
          <w:p w14:paraId="63F17EF1" w14:textId="77777777" w:rsidR="00577A93" w:rsidRPr="002B1F95" w:rsidRDefault="00577A93" w:rsidP="00577A93">
            <w:pPr>
              <w:spacing w:after="60"/>
              <w:rPr>
                <w:ins w:id="2216" w:author="DC Energy" w:date="2019-05-07T11:24:00Z"/>
                <w:i/>
                <w:iCs/>
                <w:sz w:val="20"/>
              </w:rPr>
            </w:pPr>
            <w:ins w:id="2217" w:author="DC Energy" w:date="2019-05-07T11:24:00Z">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ins>
          </w:p>
        </w:tc>
      </w:tr>
      <w:tr w:rsidR="00577A93" w:rsidRPr="002B1F95" w14:paraId="2097AC72" w14:textId="77777777" w:rsidTr="00577A93">
        <w:trPr>
          <w:ins w:id="2218"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08451392" w14:textId="77777777" w:rsidR="00577A93" w:rsidRPr="002B1F95" w:rsidRDefault="00577A93" w:rsidP="00577A93">
            <w:pPr>
              <w:spacing w:after="60"/>
              <w:rPr>
                <w:ins w:id="2219" w:author="DC Energy" w:date="2019-05-07T11:24:00Z"/>
                <w:iCs/>
                <w:sz w:val="20"/>
              </w:rPr>
            </w:pPr>
            <w:ins w:id="2220" w:author="DC Energy" w:date="2019-05-07T11:24:00Z">
              <w:r w:rsidRPr="002B1F95">
                <w:rPr>
                  <w:iCs/>
                  <w:sz w:val="20"/>
                </w:rPr>
                <w:t xml:space="preserve">RNWF </w:t>
              </w:r>
              <w:r w:rsidRPr="002B1F95">
                <w:rPr>
                  <w:i/>
                  <w:iCs/>
                  <w:sz w:val="20"/>
                  <w:vertAlign w:val="subscript"/>
                </w:rPr>
                <w:t>y</w:t>
              </w:r>
            </w:ins>
          </w:p>
        </w:tc>
        <w:tc>
          <w:tcPr>
            <w:tcW w:w="482" w:type="pct"/>
            <w:tcBorders>
              <w:top w:val="single" w:sz="4" w:space="0" w:color="auto"/>
              <w:left w:val="single" w:sz="4" w:space="0" w:color="auto"/>
              <w:bottom w:val="single" w:sz="4" w:space="0" w:color="auto"/>
              <w:right w:val="single" w:sz="4" w:space="0" w:color="auto"/>
            </w:tcBorders>
            <w:hideMark/>
          </w:tcPr>
          <w:p w14:paraId="5D0C6A6E" w14:textId="77777777" w:rsidR="00577A93" w:rsidRPr="002B1F95" w:rsidRDefault="00577A93" w:rsidP="00577A93">
            <w:pPr>
              <w:spacing w:after="60"/>
              <w:rPr>
                <w:ins w:id="2221" w:author="DC Energy" w:date="2019-05-07T11:24:00Z"/>
                <w:iCs/>
                <w:sz w:val="20"/>
              </w:rPr>
            </w:pPr>
            <w:ins w:id="2222" w:author="DC Energy" w:date="2019-05-07T11:24:00Z">
              <w:r w:rsidRPr="002B1F95">
                <w:rPr>
                  <w:iCs/>
                  <w:sz w:val="20"/>
                </w:rPr>
                <w:t>none</w:t>
              </w:r>
            </w:ins>
          </w:p>
        </w:tc>
        <w:tc>
          <w:tcPr>
            <w:tcW w:w="3462" w:type="pct"/>
            <w:tcBorders>
              <w:top w:val="single" w:sz="4" w:space="0" w:color="auto"/>
              <w:left w:val="single" w:sz="4" w:space="0" w:color="auto"/>
              <w:bottom w:val="single" w:sz="4" w:space="0" w:color="auto"/>
              <w:right w:val="single" w:sz="4" w:space="0" w:color="auto"/>
            </w:tcBorders>
            <w:hideMark/>
          </w:tcPr>
          <w:p w14:paraId="405BE61D" w14:textId="77777777" w:rsidR="00577A93" w:rsidRPr="002B1F95" w:rsidRDefault="00577A93" w:rsidP="00577A93">
            <w:pPr>
              <w:spacing w:after="60"/>
              <w:rPr>
                <w:ins w:id="2223" w:author="DC Energy" w:date="2019-05-07T11:24:00Z"/>
                <w:i/>
                <w:iCs/>
                <w:sz w:val="20"/>
              </w:rPr>
            </w:pPr>
            <w:ins w:id="2224" w:author="DC Energy" w:date="2019-05-07T11:24:00Z">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ins>
          </w:p>
        </w:tc>
      </w:tr>
      <w:tr w:rsidR="00577A93" w:rsidRPr="002B1F95" w14:paraId="238214CB" w14:textId="77777777" w:rsidTr="00577A93">
        <w:trPr>
          <w:ins w:id="2225"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75BF56F2" w14:textId="77777777" w:rsidR="00577A93" w:rsidRPr="002B1F95" w:rsidRDefault="00577A93" w:rsidP="00577A93">
            <w:pPr>
              <w:spacing w:after="60"/>
              <w:rPr>
                <w:ins w:id="2226" w:author="DC Energy" w:date="2019-05-07T11:24:00Z"/>
                <w:iCs/>
                <w:sz w:val="20"/>
              </w:rPr>
            </w:pPr>
            <w:ins w:id="2227" w:author="DC Energy" w:date="2019-05-07T11:24:00Z">
              <w:r w:rsidRPr="002B1F95">
                <w:rPr>
                  <w:iCs/>
                  <w:sz w:val="20"/>
                </w:rPr>
                <w:t xml:space="preserve">RTHBP </w:t>
              </w:r>
              <w:r w:rsidRPr="002B1F95">
                <w:rPr>
                  <w:i/>
                  <w:iCs/>
                  <w:sz w:val="20"/>
                  <w:vertAlign w:val="subscript"/>
                </w:rPr>
                <w:t xml:space="preserve">hb, </w:t>
              </w:r>
              <w:r>
                <w:rPr>
                  <w:i/>
                  <w:iCs/>
                  <w:sz w:val="20"/>
                  <w:vertAlign w:val="subscript"/>
                </w:rPr>
                <w:t>LRGV138/345kV</w:t>
              </w:r>
              <w:r w:rsidRPr="002B1F95">
                <w:rPr>
                  <w:i/>
                  <w:iCs/>
                  <w:sz w:val="20"/>
                  <w:vertAlign w:val="subscript"/>
                </w:rPr>
                <w:t>, y</w:t>
              </w:r>
            </w:ins>
          </w:p>
        </w:tc>
        <w:tc>
          <w:tcPr>
            <w:tcW w:w="482" w:type="pct"/>
            <w:tcBorders>
              <w:top w:val="single" w:sz="4" w:space="0" w:color="auto"/>
              <w:left w:val="single" w:sz="4" w:space="0" w:color="auto"/>
              <w:bottom w:val="single" w:sz="4" w:space="0" w:color="auto"/>
              <w:right w:val="single" w:sz="4" w:space="0" w:color="auto"/>
            </w:tcBorders>
            <w:hideMark/>
          </w:tcPr>
          <w:p w14:paraId="48777155" w14:textId="77777777" w:rsidR="00577A93" w:rsidRPr="002B1F95" w:rsidRDefault="00577A93" w:rsidP="00577A93">
            <w:pPr>
              <w:spacing w:after="60"/>
              <w:rPr>
                <w:ins w:id="2228" w:author="DC Energy" w:date="2019-05-07T11:24:00Z"/>
                <w:iCs/>
                <w:sz w:val="20"/>
              </w:rPr>
            </w:pPr>
            <w:ins w:id="2229" w:author="DC Energy" w:date="2019-05-07T11:24:00Z">
              <w:r w:rsidRPr="002B1F95">
                <w:rPr>
                  <w:iCs/>
                  <w:sz w:val="20"/>
                </w:rPr>
                <w:t>$/MWh</w:t>
              </w:r>
            </w:ins>
          </w:p>
        </w:tc>
        <w:tc>
          <w:tcPr>
            <w:tcW w:w="3462" w:type="pct"/>
            <w:tcBorders>
              <w:top w:val="single" w:sz="4" w:space="0" w:color="auto"/>
              <w:left w:val="single" w:sz="4" w:space="0" w:color="auto"/>
              <w:bottom w:val="single" w:sz="4" w:space="0" w:color="auto"/>
              <w:right w:val="single" w:sz="4" w:space="0" w:color="auto"/>
            </w:tcBorders>
            <w:hideMark/>
          </w:tcPr>
          <w:p w14:paraId="2943A79E" w14:textId="77777777" w:rsidR="00577A93" w:rsidRPr="002B1F95" w:rsidRDefault="00577A93" w:rsidP="00577A93">
            <w:pPr>
              <w:spacing w:after="60"/>
              <w:rPr>
                <w:ins w:id="2230" w:author="DC Energy" w:date="2019-05-07T11:24:00Z"/>
                <w:i/>
                <w:iCs/>
                <w:sz w:val="20"/>
              </w:rPr>
            </w:pPr>
            <w:ins w:id="2231" w:author="DC Energy" w:date="2019-05-07T11:24:00Z">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ins>
          </w:p>
        </w:tc>
      </w:tr>
      <w:tr w:rsidR="00577A93" w:rsidRPr="002B1F95" w14:paraId="710B3D7B" w14:textId="77777777" w:rsidTr="00577A93">
        <w:trPr>
          <w:ins w:id="2232"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506472A8" w14:textId="77777777" w:rsidR="00577A93" w:rsidRPr="002B1F95" w:rsidRDefault="00577A93" w:rsidP="00577A93">
            <w:pPr>
              <w:spacing w:after="60"/>
              <w:rPr>
                <w:ins w:id="2233" w:author="DC Energy" w:date="2019-05-07T11:24:00Z"/>
                <w:iCs/>
                <w:sz w:val="20"/>
              </w:rPr>
            </w:pPr>
            <w:ins w:id="2234" w:author="DC Energy" w:date="2019-05-07T11:24:00Z">
              <w:r w:rsidRPr="002B1F95">
                <w:rPr>
                  <w:iCs/>
                  <w:sz w:val="20"/>
                </w:rPr>
                <w:t xml:space="preserve">RTLMP </w:t>
              </w:r>
              <w:r w:rsidRPr="002B1F95">
                <w:rPr>
                  <w:i/>
                  <w:iCs/>
                  <w:sz w:val="20"/>
                  <w:vertAlign w:val="subscript"/>
                </w:rPr>
                <w:t xml:space="preserve">b, hb, </w:t>
              </w:r>
              <w:r>
                <w:rPr>
                  <w:i/>
                  <w:iCs/>
                  <w:sz w:val="20"/>
                  <w:vertAlign w:val="subscript"/>
                </w:rPr>
                <w:t>LRGV138/345kV</w:t>
              </w:r>
              <w:r w:rsidRPr="002B1F95">
                <w:rPr>
                  <w:i/>
                  <w:iCs/>
                  <w:sz w:val="20"/>
                  <w:vertAlign w:val="subscript"/>
                </w:rPr>
                <w:t>, y</w:t>
              </w:r>
            </w:ins>
          </w:p>
        </w:tc>
        <w:tc>
          <w:tcPr>
            <w:tcW w:w="482" w:type="pct"/>
            <w:tcBorders>
              <w:top w:val="single" w:sz="4" w:space="0" w:color="auto"/>
              <w:left w:val="single" w:sz="4" w:space="0" w:color="auto"/>
              <w:bottom w:val="single" w:sz="4" w:space="0" w:color="auto"/>
              <w:right w:val="single" w:sz="4" w:space="0" w:color="auto"/>
            </w:tcBorders>
            <w:hideMark/>
          </w:tcPr>
          <w:p w14:paraId="388F78BD" w14:textId="77777777" w:rsidR="00577A93" w:rsidRPr="002B1F95" w:rsidRDefault="00577A93" w:rsidP="00577A93">
            <w:pPr>
              <w:spacing w:after="60"/>
              <w:rPr>
                <w:ins w:id="2235" w:author="DC Energy" w:date="2019-05-07T11:24:00Z"/>
                <w:iCs/>
                <w:sz w:val="20"/>
              </w:rPr>
            </w:pPr>
            <w:ins w:id="2236" w:author="DC Energy" w:date="2019-05-07T11:24:00Z">
              <w:r w:rsidRPr="002B1F95">
                <w:rPr>
                  <w:iCs/>
                  <w:sz w:val="20"/>
                </w:rPr>
                <w:t>$/MWh</w:t>
              </w:r>
            </w:ins>
          </w:p>
        </w:tc>
        <w:tc>
          <w:tcPr>
            <w:tcW w:w="3462" w:type="pct"/>
            <w:tcBorders>
              <w:top w:val="single" w:sz="4" w:space="0" w:color="auto"/>
              <w:left w:val="single" w:sz="4" w:space="0" w:color="auto"/>
              <w:bottom w:val="single" w:sz="4" w:space="0" w:color="auto"/>
              <w:right w:val="single" w:sz="4" w:space="0" w:color="auto"/>
            </w:tcBorders>
            <w:hideMark/>
          </w:tcPr>
          <w:p w14:paraId="7317BF1A" w14:textId="77777777" w:rsidR="00577A93" w:rsidRPr="002B1F95" w:rsidRDefault="00577A93" w:rsidP="00577A93">
            <w:pPr>
              <w:spacing w:after="60"/>
              <w:rPr>
                <w:ins w:id="2237" w:author="DC Energy" w:date="2019-05-07T11:24:00Z"/>
                <w:iCs/>
                <w:sz w:val="20"/>
              </w:rPr>
            </w:pPr>
            <w:ins w:id="2238" w:author="DC Energy" w:date="2019-05-07T11:24:00Z">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ins>
          </w:p>
        </w:tc>
      </w:tr>
      <w:tr w:rsidR="00577A93" w:rsidRPr="002B1F95" w14:paraId="05C7188A" w14:textId="77777777" w:rsidTr="00577A93">
        <w:trPr>
          <w:ins w:id="2239"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57428D65" w14:textId="77777777" w:rsidR="00577A93" w:rsidRPr="002B1F95" w:rsidRDefault="00577A93" w:rsidP="00577A93">
            <w:pPr>
              <w:spacing w:after="60"/>
              <w:rPr>
                <w:ins w:id="2240" w:author="DC Energy" w:date="2019-05-07T11:24:00Z"/>
                <w:iCs/>
                <w:sz w:val="20"/>
              </w:rPr>
            </w:pPr>
            <w:ins w:id="2241" w:author="DC Energy" w:date="2019-05-07T11:24:00Z">
              <w:r w:rsidRPr="002B1F95">
                <w:rPr>
                  <w:iCs/>
                  <w:sz w:val="20"/>
                </w:rPr>
                <w:t xml:space="preserve">TLMP </w:t>
              </w:r>
              <w:r w:rsidRPr="002B1F95">
                <w:rPr>
                  <w:i/>
                  <w:iCs/>
                  <w:sz w:val="20"/>
                  <w:vertAlign w:val="subscript"/>
                </w:rPr>
                <w:t>y</w:t>
              </w:r>
            </w:ins>
          </w:p>
        </w:tc>
        <w:tc>
          <w:tcPr>
            <w:tcW w:w="482" w:type="pct"/>
            <w:tcBorders>
              <w:top w:val="single" w:sz="4" w:space="0" w:color="auto"/>
              <w:left w:val="single" w:sz="4" w:space="0" w:color="auto"/>
              <w:bottom w:val="single" w:sz="4" w:space="0" w:color="auto"/>
              <w:right w:val="single" w:sz="4" w:space="0" w:color="auto"/>
            </w:tcBorders>
            <w:hideMark/>
          </w:tcPr>
          <w:p w14:paraId="2F374352" w14:textId="77777777" w:rsidR="00577A93" w:rsidRPr="002B1F95" w:rsidRDefault="00577A93" w:rsidP="00577A93">
            <w:pPr>
              <w:spacing w:after="60"/>
              <w:rPr>
                <w:ins w:id="2242" w:author="DC Energy" w:date="2019-05-07T11:24:00Z"/>
                <w:sz w:val="20"/>
              </w:rPr>
            </w:pPr>
            <w:ins w:id="2243" w:author="DC Energy" w:date="2019-05-07T11:24:00Z">
              <w:r w:rsidRPr="002B1F95">
                <w:rPr>
                  <w:iCs/>
                  <w:sz w:val="20"/>
                </w:rPr>
                <w:t>second</w:t>
              </w:r>
            </w:ins>
          </w:p>
        </w:tc>
        <w:tc>
          <w:tcPr>
            <w:tcW w:w="3462" w:type="pct"/>
            <w:tcBorders>
              <w:top w:val="single" w:sz="4" w:space="0" w:color="auto"/>
              <w:left w:val="single" w:sz="4" w:space="0" w:color="auto"/>
              <w:bottom w:val="single" w:sz="4" w:space="0" w:color="auto"/>
              <w:right w:val="single" w:sz="4" w:space="0" w:color="auto"/>
            </w:tcBorders>
            <w:hideMark/>
          </w:tcPr>
          <w:p w14:paraId="761E5C47" w14:textId="77777777" w:rsidR="00577A93" w:rsidRPr="002B1F95" w:rsidRDefault="00577A93" w:rsidP="00577A93">
            <w:pPr>
              <w:spacing w:after="60"/>
              <w:rPr>
                <w:ins w:id="2244" w:author="DC Energy" w:date="2019-05-07T11:24:00Z"/>
                <w:iCs/>
                <w:sz w:val="20"/>
              </w:rPr>
            </w:pPr>
            <w:ins w:id="2245" w:author="DC Energy" w:date="2019-05-07T11:24:00Z">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ins>
          </w:p>
        </w:tc>
      </w:tr>
      <w:tr w:rsidR="00577A93" w:rsidRPr="002B1F95" w14:paraId="4D942F26" w14:textId="77777777" w:rsidTr="00577A93">
        <w:trPr>
          <w:ins w:id="2246"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42052CA4" w14:textId="77777777" w:rsidR="00577A93" w:rsidRPr="002B1F95" w:rsidRDefault="00577A93" w:rsidP="00577A93">
            <w:pPr>
              <w:spacing w:after="60"/>
              <w:rPr>
                <w:ins w:id="2247" w:author="DC Energy" w:date="2019-05-07T11:24:00Z"/>
                <w:iCs/>
                <w:sz w:val="20"/>
              </w:rPr>
            </w:pPr>
            <w:ins w:id="2248" w:author="DC Energy" w:date="2019-05-07T11:24:00Z">
              <w:r w:rsidRPr="002B1F95">
                <w:rPr>
                  <w:iCs/>
                  <w:sz w:val="20"/>
                </w:rPr>
                <w:t xml:space="preserve">HUBDF </w:t>
              </w:r>
              <w:r w:rsidRPr="002B1F95">
                <w:rPr>
                  <w:i/>
                  <w:iCs/>
                  <w:sz w:val="20"/>
                  <w:vertAlign w:val="subscript"/>
                </w:rPr>
                <w:t xml:space="preserve">hb, </w:t>
              </w:r>
              <w:r>
                <w:rPr>
                  <w:i/>
                  <w:iCs/>
                  <w:sz w:val="20"/>
                  <w:vertAlign w:val="subscript"/>
                </w:rPr>
                <w:t>LRGV138/345kV</w:t>
              </w:r>
            </w:ins>
          </w:p>
        </w:tc>
        <w:tc>
          <w:tcPr>
            <w:tcW w:w="482" w:type="pct"/>
            <w:tcBorders>
              <w:top w:val="single" w:sz="4" w:space="0" w:color="auto"/>
              <w:left w:val="single" w:sz="4" w:space="0" w:color="auto"/>
              <w:bottom w:val="single" w:sz="4" w:space="0" w:color="auto"/>
              <w:right w:val="single" w:sz="4" w:space="0" w:color="auto"/>
            </w:tcBorders>
            <w:hideMark/>
          </w:tcPr>
          <w:p w14:paraId="5B8E667E" w14:textId="77777777" w:rsidR="00577A93" w:rsidRPr="002B1F95" w:rsidRDefault="00577A93" w:rsidP="00577A93">
            <w:pPr>
              <w:spacing w:after="60"/>
              <w:rPr>
                <w:ins w:id="2249" w:author="DC Energy" w:date="2019-05-07T11:24:00Z"/>
                <w:iCs/>
                <w:sz w:val="20"/>
              </w:rPr>
            </w:pPr>
            <w:ins w:id="2250" w:author="DC Energy" w:date="2019-05-07T11:24:00Z">
              <w:r w:rsidRPr="002B1F95">
                <w:rPr>
                  <w:iCs/>
                  <w:sz w:val="20"/>
                </w:rPr>
                <w:t>none</w:t>
              </w:r>
            </w:ins>
          </w:p>
        </w:tc>
        <w:tc>
          <w:tcPr>
            <w:tcW w:w="3462" w:type="pct"/>
            <w:tcBorders>
              <w:top w:val="single" w:sz="4" w:space="0" w:color="auto"/>
              <w:left w:val="single" w:sz="4" w:space="0" w:color="auto"/>
              <w:bottom w:val="single" w:sz="4" w:space="0" w:color="auto"/>
              <w:right w:val="single" w:sz="4" w:space="0" w:color="auto"/>
            </w:tcBorders>
            <w:hideMark/>
          </w:tcPr>
          <w:p w14:paraId="00FEE497" w14:textId="77777777" w:rsidR="00577A93" w:rsidRPr="002B1F95" w:rsidRDefault="00577A93" w:rsidP="00577A93">
            <w:pPr>
              <w:spacing w:after="60"/>
              <w:rPr>
                <w:ins w:id="2251" w:author="DC Energy" w:date="2019-05-07T11:24:00Z"/>
                <w:iCs/>
                <w:sz w:val="20"/>
              </w:rPr>
            </w:pPr>
            <w:ins w:id="2252" w:author="DC Energy" w:date="2019-05-07T11:24:00Z">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ins>
          </w:p>
        </w:tc>
      </w:tr>
      <w:tr w:rsidR="00577A93" w:rsidRPr="002B1F95" w14:paraId="02E546F2" w14:textId="77777777" w:rsidTr="00577A93">
        <w:trPr>
          <w:ins w:id="2253"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48E1AAC8" w14:textId="77777777" w:rsidR="00577A93" w:rsidRPr="002B1F95" w:rsidRDefault="00577A93" w:rsidP="00577A93">
            <w:pPr>
              <w:spacing w:after="60"/>
              <w:rPr>
                <w:ins w:id="2254" w:author="DC Energy" w:date="2019-05-07T11:24:00Z"/>
                <w:iCs/>
                <w:sz w:val="20"/>
              </w:rPr>
            </w:pPr>
            <w:ins w:id="2255" w:author="DC Energy" w:date="2019-05-07T11:24:00Z">
              <w:r w:rsidRPr="002B1F95">
                <w:rPr>
                  <w:iCs/>
                  <w:sz w:val="20"/>
                </w:rPr>
                <w:t xml:space="preserve">HBDF </w:t>
              </w:r>
              <w:r w:rsidRPr="002B1F95">
                <w:rPr>
                  <w:i/>
                  <w:iCs/>
                  <w:sz w:val="20"/>
                  <w:vertAlign w:val="subscript"/>
                </w:rPr>
                <w:t xml:space="preserve">b, hb, </w:t>
              </w:r>
              <w:r>
                <w:rPr>
                  <w:i/>
                  <w:iCs/>
                  <w:sz w:val="20"/>
                  <w:vertAlign w:val="subscript"/>
                </w:rPr>
                <w:t>LRGV138/345kV</w:t>
              </w:r>
            </w:ins>
          </w:p>
        </w:tc>
        <w:tc>
          <w:tcPr>
            <w:tcW w:w="482" w:type="pct"/>
            <w:tcBorders>
              <w:top w:val="single" w:sz="4" w:space="0" w:color="auto"/>
              <w:left w:val="single" w:sz="4" w:space="0" w:color="auto"/>
              <w:bottom w:val="single" w:sz="4" w:space="0" w:color="auto"/>
              <w:right w:val="single" w:sz="4" w:space="0" w:color="auto"/>
            </w:tcBorders>
            <w:hideMark/>
          </w:tcPr>
          <w:p w14:paraId="1461A821" w14:textId="77777777" w:rsidR="00577A93" w:rsidRPr="002B1F95" w:rsidRDefault="00577A93" w:rsidP="00577A93">
            <w:pPr>
              <w:spacing w:after="60"/>
              <w:rPr>
                <w:ins w:id="2256" w:author="DC Energy" w:date="2019-05-07T11:24:00Z"/>
                <w:iCs/>
                <w:sz w:val="20"/>
              </w:rPr>
            </w:pPr>
            <w:ins w:id="2257" w:author="DC Energy" w:date="2019-05-07T11:24:00Z">
              <w:r w:rsidRPr="002B1F95">
                <w:rPr>
                  <w:iCs/>
                  <w:sz w:val="20"/>
                </w:rPr>
                <w:t>none</w:t>
              </w:r>
            </w:ins>
          </w:p>
        </w:tc>
        <w:tc>
          <w:tcPr>
            <w:tcW w:w="3462" w:type="pct"/>
            <w:tcBorders>
              <w:top w:val="single" w:sz="4" w:space="0" w:color="auto"/>
              <w:left w:val="single" w:sz="4" w:space="0" w:color="auto"/>
              <w:bottom w:val="single" w:sz="4" w:space="0" w:color="auto"/>
              <w:right w:val="single" w:sz="4" w:space="0" w:color="auto"/>
            </w:tcBorders>
            <w:hideMark/>
          </w:tcPr>
          <w:p w14:paraId="017BBBEE" w14:textId="77777777" w:rsidR="00577A93" w:rsidRPr="002B1F95" w:rsidRDefault="00577A93" w:rsidP="00577A93">
            <w:pPr>
              <w:spacing w:after="60"/>
              <w:rPr>
                <w:ins w:id="2258" w:author="DC Energy" w:date="2019-05-07T11:24:00Z"/>
                <w:iCs/>
                <w:sz w:val="20"/>
              </w:rPr>
            </w:pPr>
            <w:ins w:id="2259" w:author="DC Energy" w:date="2019-05-07T11:24:00Z">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ins>
          </w:p>
        </w:tc>
      </w:tr>
      <w:tr w:rsidR="00577A93" w:rsidRPr="002B1F95" w14:paraId="5EFF6709" w14:textId="77777777" w:rsidTr="00577A93">
        <w:trPr>
          <w:ins w:id="2260"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30DF6F35" w14:textId="77777777" w:rsidR="00577A93" w:rsidRPr="002B1F95" w:rsidRDefault="00577A93" w:rsidP="00577A93">
            <w:pPr>
              <w:spacing w:after="60"/>
              <w:rPr>
                <w:ins w:id="2261" w:author="DC Energy" w:date="2019-05-07T11:24:00Z"/>
                <w:i/>
                <w:iCs/>
                <w:sz w:val="20"/>
              </w:rPr>
            </w:pPr>
            <w:ins w:id="2262" w:author="DC Energy" w:date="2019-05-07T11:24:00Z">
              <w:r w:rsidRPr="002B1F95">
                <w:rPr>
                  <w:i/>
                  <w:iCs/>
                  <w:sz w:val="20"/>
                </w:rPr>
                <w:t>y</w:t>
              </w:r>
            </w:ins>
          </w:p>
        </w:tc>
        <w:tc>
          <w:tcPr>
            <w:tcW w:w="482" w:type="pct"/>
            <w:tcBorders>
              <w:top w:val="single" w:sz="4" w:space="0" w:color="auto"/>
              <w:left w:val="single" w:sz="4" w:space="0" w:color="auto"/>
              <w:bottom w:val="single" w:sz="4" w:space="0" w:color="auto"/>
              <w:right w:val="single" w:sz="4" w:space="0" w:color="auto"/>
            </w:tcBorders>
            <w:hideMark/>
          </w:tcPr>
          <w:p w14:paraId="06BA1990" w14:textId="77777777" w:rsidR="00577A93" w:rsidRPr="002B1F95" w:rsidRDefault="00577A93" w:rsidP="00577A93">
            <w:pPr>
              <w:spacing w:after="60"/>
              <w:rPr>
                <w:ins w:id="2263" w:author="DC Energy" w:date="2019-05-07T11:24:00Z"/>
                <w:iCs/>
                <w:sz w:val="20"/>
              </w:rPr>
            </w:pPr>
            <w:ins w:id="2264" w:author="DC Energy" w:date="2019-05-07T11:24:00Z">
              <w:r w:rsidRPr="002B1F95">
                <w:rPr>
                  <w:iCs/>
                  <w:sz w:val="20"/>
                </w:rPr>
                <w:t>none</w:t>
              </w:r>
            </w:ins>
          </w:p>
        </w:tc>
        <w:tc>
          <w:tcPr>
            <w:tcW w:w="3462" w:type="pct"/>
            <w:tcBorders>
              <w:top w:val="single" w:sz="4" w:space="0" w:color="auto"/>
              <w:left w:val="single" w:sz="4" w:space="0" w:color="auto"/>
              <w:bottom w:val="single" w:sz="4" w:space="0" w:color="auto"/>
              <w:right w:val="single" w:sz="4" w:space="0" w:color="auto"/>
            </w:tcBorders>
            <w:hideMark/>
          </w:tcPr>
          <w:p w14:paraId="2C735137" w14:textId="77777777" w:rsidR="00577A93" w:rsidRPr="002B1F95" w:rsidRDefault="00577A93" w:rsidP="00577A93">
            <w:pPr>
              <w:spacing w:after="60"/>
              <w:rPr>
                <w:ins w:id="2265" w:author="DC Energy" w:date="2019-05-07T11:24:00Z"/>
                <w:iCs/>
                <w:sz w:val="20"/>
              </w:rPr>
            </w:pPr>
            <w:ins w:id="2266" w:author="DC Energy" w:date="2019-05-07T11:24:00Z">
              <w:r w:rsidRPr="002B1F95">
                <w:rPr>
                  <w:iCs/>
                  <w:sz w:val="20"/>
                </w:rPr>
                <w:t>A SCED interval in the 15-minute Settlement Interval.  The summation is over the total number of SCED runs that cover the 15-minute Settlement Interval.</w:t>
              </w:r>
            </w:ins>
          </w:p>
        </w:tc>
      </w:tr>
      <w:tr w:rsidR="00577A93" w:rsidRPr="002B1F95" w14:paraId="1D0507EA" w14:textId="77777777" w:rsidTr="00577A93">
        <w:trPr>
          <w:ins w:id="2267"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0720A15F" w14:textId="77777777" w:rsidR="00577A93" w:rsidRPr="002B1F95" w:rsidRDefault="00577A93" w:rsidP="00577A93">
            <w:pPr>
              <w:spacing w:after="60"/>
              <w:rPr>
                <w:ins w:id="2268" w:author="DC Energy" w:date="2019-05-07T11:24:00Z"/>
                <w:i/>
                <w:iCs/>
                <w:sz w:val="20"/>
              </w:rPr>
            </w:pPr>
            <w:ins w:id="2269" w:author="DC Energy" w:date="2019-05-07T11:24:00Z">
              <w:r w:rsidRPr="002B1F95">
                <w:rPr>
                  <w:i/>
                  <w:iCs/>
                  <w:sz w:val="20"/>
                </w:rPr>
                <w:t>b</w:t>
              </w:r>
            </w:ins>
          </w:p>
        </w:tc>
        <w:tc>
          <w:tcPr>
            <w:tcW w:w="482" w:type="pct"/>
            <w:tcBorders>
              <w:top w:val="single" w:sz="4" w:space="0" w:color="auto"/>
              <w:left w:val="single" w:sz="4" w:space="0" w:color="auto"/>
              <w:bottom w:val="single" w:sz="4" w:space="0" w:color="auto"/>
              <w:right w:val="single" w:sz="4" w:space="0" w:color="auto"/>
            </w:tcBorders>
            <w:hideMark/>
          </w:tcPr>
          <w:p w14:paraId="09DB7442" w14:textId="77777777" w:rsidR="00577A93" w:rsidRPr="002B1F95" w:rsidRDefault="00577A93" w:rsidP="00577A93">
            <w:pPr>
              <w:spacing w:after="60"/>
              <w:rPr>
                <w:ins w:id="2270" w:author="DC Energy" w:date="2019-05-07T11:24:00Z"/>
                <w:iCs/>
                <w:sz w:val="20"/>
              </w:rPr>
            </w:pPr>
            <w:ins w:id="2271" w:author="DC Energy" w:date="2019-05-07T11:24:00Z">
              <w:r w:rsidRPr="002B1F95">
                <w:rPr>
                  <w:iCs/>
                  <w:sz w:val="20"/>
                </w:rPr>
                <w:t>none</w:t>
              </w:r>
            </w:ins>
          </w:p>
        </w:tc>
        <w:tc>
          <w:tcPr>
            <w:tcW w:w="3462" w:type="pct"/>
            <w:tcBorders>
              <w:top w:val="single" w:sz="4" w:space="0" w:color="auto"/>
              <w:left w:val="single" w:sz="4" w:space="0" w:color="auto"/>
              <w:bottom w:val="single" w:sz="4" w:space="0" w:color="auto"/>
              <w:right w:val="single" w:sz="4" w:space="0" w:color="auto"/>
            </w:tcBorders>
            <w:hideMark/>
          </w:tcPr>
          <w:p w14:paraId="4307CB0A" w14:textId="77777777" w:rsidR="00577A93" w:rsidRPr="002B1F95" w:rsidRDefault="00577A93" w:rsidP="00577A93">
            <w:pPr>
              <w:spacing w:after="60"/>
              <w:rPr>
                <w:ins w:id="2272" w:author="DC Energy" w:date="2019-05-07T11:24:00Z"/>
                <w:iCs/>
                <w:sz w:val="20"/>
              </w:rPr>
            </w:pPr>
            <w:ins w:id="2273" w:author="DC Energy" w:date="2019-05-07T11:24:00Z">
              <w:r w:rsidRPr="002B1F95">
                <w:rPr>
                  <w:iCs/>
                  <w:sz w:val="20"/>
                </w:rPr>
                <w:t>An energized Electrical Bus that is a component of a Hub Bus.</w:t>
              </w:r>
            </w:ins>
          </w:p>
        </w:tc>
      </w:tr>
      <w:tr w:rsidR="00577A93" w:rsidRPr="002B1F95" w14:paraId="491C0BEF" w14:textId="77777777" w:rsidTr="00577A93">
        <w:trPr>
          <w:ins w:id="2274"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650D6835" w14:textId="77777777" w:rsidR="00577A93" w:rsidRPr="002B1F95" w:rsidRDefault="00577A93" w:rsidP="00577A93">
            <w:pPr>
              <w:spacing w:after="60"/>
              <w:rPr>
                <w:ins w:id="2275" w:author="DC Energy" w:date="2019-05-07T11:24:00Z"/>
                <w:iCs/>
                <w:sz w:val="20"/>
              </w:rPr>
            </w:pPr>
            <w:ins w:id="2276" w:author="DC Energy" w:date="2019-05-07T11:24:00Z">
              <w:r w:rsidRPr="002B1F95">
                <w:rPr>
                  <w:iCs/>
                  <w:sz w:val="20"/>
                </w:rPr>
                <w:t xml:space="preserve">B </w:t>
              </w:r>
              <w:r w:rsidRPr="002B1F95">
                <w:rPr>
                  <w:i/>
                  <w:iCs/>
                  <w:sz w:val="20"/>
                  <w:vertAlign w:val="subscript"/>
                </w:rPr>
                <w:t xml:space="preserve">hb, </w:t>
              </w:r>
              <w:r>
                <w:rPr>
                  <w:i/>
                  <w:iCs/>
                  <w:sz w:val="20"/>
                  <w:vertAlign w:val="subscript"/>
                </w:rPr>
                <w:t>LRGV138/345kV</w:t>
              </w:r>
            </w:ins>
          </w:p>
        </w:tc>
        <w:tc>
          <w:tcPr>
            <w:tcW w:w="482" w:type="pct"/>
            <w:tcBorders>
              <w:top w:val="single" w:sz="4" w:space="0" w:color="auto"/>
              <w:left w:val="single" w:sz="4" w:space="0" w:color="auto"/>
              <w:bottom w:val="single" w:sz="4" w:space="0" w:color="auto"/>
              <w:right w:val="single" w:sz="4" w:space="0" w:color="auto"/>
            </w:tcBorders>
            <w:hideMark/>
          </w:tcPr>
          <w:p w14:paraId="4E63AF0A" w14:textId="77777777" w:rsidR="00577A93" w:rsidRPr="002B1F95" w:rsidRDefault="00577A93" w:rsidP="00577A93">
            <w:pPr>
              <w:spacing w:after="60"/>
              <w:rPr>
                <w:ins w:id="2277" w:author="DC Energy" w:date="2019-05-07T11:24:00Z"/>
                <w:iCs/>
                <w:sz w:val="20"/>
              </w:rPr>
            </w:pPr>
            <w:ins w:id="2278" w:author="DC Energy" w:date="2019-05-07T11:24:00Z">
              <w:r w:rsidRPr="002B1F95">
                <w:rPr>
                  <w:iCs/>
                  <w:sz w:val="20"/>
                </w:rPr>
                <w:t>none</w:t>
              </w:r>
            </w:ins>
          </w:p>
        </w:tc>
        <w:tc>
          <w:tcPr>
            <w:tcW w:w="3462" w:type="pct"/>
            <w:tcBorders>
              <w:top w:val="single" w:sz="4" w:space="0" w:color="auto"/>
              <w:left w:val="single" w:sz="4" w:space="0" w:color="auto"/>
              <w:bottom w:val="single" w:sz="4" w:space="0" w:color="auto"/>
              <w:right w:val="single" w:sz="4" w:space="0" w:color="auto"/>
            </w:tcBorders>
            <w:hideMark/>
          </w:tcPr>
          <w:p w14:paraId="613F0126" w14:textId="77777777" w:rsidR="00577A93" w:rsidRPr="002B1F95" w:rsidRDefault="00577A93" w:rsidP="00577A93">
            <w:pPr>
              <w:spacing w:after="60"/>
              <w:rPr>
                <w:ins w:id="2279" w:author="DC Energy" w:date="2019-05-07T11:24:00Z"/>
                <w:iCs/>
                <w:sz w:val="20"/>
              </w:rPr>
            </w:pPr>
            <w:ins w:id="2280" w:author="DC Energy" w:date="2019-05-07T11:24:00Z">
              <w:r w:rsidRPr="002B1F95">
                <w:rPr>
                  <w:iCs/>
                  <w:sz w:val="20"/>
                </w:rPr>
                <w:t xml:space="preserve">The total number of energized Electrical Buses in Hub Bus </w:t>
              </w:r>
              <w:r w:rsidRPr="002B1F95">
                <w:rPr>
                  <w:i/>
                  <w:iCs/>
                  <w:sz w:val="20"/>
                </w:rPr>
                <w:t>hb</w:t>
              </w:r>
              <w:r w:rsidRPr="002B1F95">
                <w:rPr>
                  <w:iCs/>
                  <w:sz w:val="20"/>
                </w:rPr>
                <w:t>.</w:t>
              </w:r>
            </w:ins>
          </w:p>
        </w:tc>
      </w:tr>
      <w:tr w:rsidR="00577A93" w:rsidRPr="002B1F95" w14:paraId="1BC3DF34" w14:textId="77777777" w:rsidTr="00577A93">
        <w:trPr>
          <w:ins w:id="2281"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5402B6B3" w14:textId="77777777" w:rsidR="00577A93" w:rsidRPr="002B1F95" w:rsidRDefault="00577A93" w:rsidP="00577A93">
            <w:pPr>
              <w:spacing w:after="60"/>
              <w:rPr>
                <w:ins w:id="2282" w:author="DC Energy" w:date="2019-05-07T11:24:00Z"/>
                <w:i/>
                <w:iCs/>
                <w:sz w:val="20"/>
              </w:rPr>
            </w:pPr>
            <w:ins w:id="2283" w:author="DC Energy" w:date="2019-05-07T11:24:00Z">
              <w:r w:rsidRPr="002B1F95">
                <w:rPr>
                  <w:i/>
                  <w:iCs/>
                  <w:sz w:val="20"/>
                </w:rPr>
                <w:t>hb</w:t>
              </w:r>
            </w:ins>
          </w:p>
        </w:tc>
        <w:tc>
          <w:tcPr>
            <w:tcW w:w="482" w:type="pct"/>
            <w:tcBorders>
              <w:top w:val="single" w:sz="4" w:space="0" w:color="auto"/>
              <w:left w:val="single" w:sz="4" w:space="0" w:color="auto"/>
              <w:bottom w:val="single" w:sz="4" w:space="0" w:color="auto"/>
              <w:right w:val="single" w:sz="4" w:space="0" w:color="auto"/>
            </w:tcBorders>
            <w:hideMark/>
          </w:tcPr>
          <w:p w14:paraId="0727D9EE" w14:textId="77777777" w:rsidR="00577A93" w:rsidRPr="002B1F95" w:rsidRDefault="00577A93" w:rsidP="00577A93">
            <w:pPr>
              <w:spacing w:after="60"/>
              <w:rPr>
                <w:ins w:id="2284" w:author="DC Energy" w:date="2019-05-07T11:24:00Z"/>
                <w:iCs/>
                <w:sz w:val="20"/>
              </w:rPr>
            </w:pPr>
            <w:ins w:id="2285" w:author="DC Energy" w:date="2019-05-07T11:24:00Z">
              <w:r w:rsidRPr="002B1F95">
                <w:rPr>
                  <w:iCs/>
                  <w:sz w:val="20"/>
                </w:rPr>
                <w:t>none</w:t>
              </w:r>
            </w:ins>
          </w:p>
        </w:tc>
        <w:tc>
          <w:tcPr>
            <w:tcW w:w="3462" w:type="pct"/>
            <w:tcBorders>
              <w:top w:val="single" w:sz="4" w:space="0" w:color="auto"/>
              <w:left w:val="single" w:sz="4" w:space="0" w:color="auto"/>
              <w:bottom w:val="single" w:sz="4" w:space="0" w:color="auto"/>
              <w:right w:val="single" w:sz="4" w:space="0" w:color="auto"/>
            </w:tcBorders>
            <w:hideMark/>
          </w:tcPr>
          <w:p w14:paraId="1EE03E54" w14:textId="77777777" w:rsidR="00577A93" w:rsidRPr="002B1F95" w:rsidRDefault="00577A93" w:rsidP="00577A93">
            <w:pPr>
              <w:spacing w:after="60"/>
              <w:rPr>
                <w:ins w:id="2286" w:author="DC Energy" w:date="2019-05-07T11:24:00Z"/>
                <w:iCs/>
                <w:sz w:val="20"/>
              </w:rPr>
            </w:pPr>
            <w:ins w:id="2287" w:author="DC Energy" w:date="2019-05-07T11:24:00Z">
              <w:r w:rsidRPr="002B1F95">
                <w:rPr>
                  <w:iCs/>
                  <w:sz w:val="20"/>
                </w:rPr>
                <w:t>A Hub Bus that is a component of the Hub.</w:t>
              </w:r>
            </w:ins>
          </w:p>
        </w:tc>
      </w:tr>
      <w:tr w:rsidR="00577A93" w:rsidRPr="002B1F95" w14:paraId="242B16F9" w14:textId="77777777" w:rsidTr="00577A93">
        <w:trPr>
          <w:ins w:id="2288"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44569AB1" w14:textId="77777777" w:rsidR="00577A93" w:rsidRPr="002B1F95" w:rsidRDefault="00577A93" w:rsidP="00577A93">
            <w:pPr>
              <w:spacing w:after="60"/>
              <w:rPr>
                <w:ins w:id="2289" w:author="DC Energy" w:date="2019-05-07T11:24:00Z"/>
                <w:iCs/>
                <w:sz w:val="20"/>
              </w:rPr>
            </w:pPr>
            <w:ins w:id="2290" w:author="DC Energy" w:date="2019-05-07T11:24:00Z">
              <w:r w:rsidRPr="002B1F95">
                <w:rPr>
                  <w:iCs/>
                  <w:sz w:val="20"/>
                </w:rPr>
                <w:t>HB</w:t>
              </w:r>
              <w:r w:rsidRPr="002B1F95">
                <w:rPr>
                  <w:iCs/>
                  <w:sz w:val="20"/>
                  <w:vertAlign w:val="subscript"/>
                </w:rPr>
                <w:t xml:space="preserve"> </w:t>
              </w:r>
              <w:r>
                <w:rPr>
                  <w:i/>
                  <w:iCs/>
                  <w:sz w:val="20"/>
                  <w:vertAlign w:val="subscript"/>
                </w:rPr>
                <w:t>LRGV138/345kV</w:t>
              </w:r>
            </w:ins>
          </w:p>
        </w:tc>
        <w:tc>
          <w:tcPr>
            <w:tcW w:w="482" w:type="pct"/>
            <w:tcBorders>
              <w:top w:val="single" w:sz="4" w:space="0" w:color="auto"/>
              <w:left w:val="single" w:sz="4" w:space="0" w:color="auto"/>
              <w:bottom w:val="single" w:sz="4" w:space="0" w:color="auto"/>
              <w:right w:val="single" w:sz="4" w:space="0" w:color="auto"/>
            </w:tcBorders>
            <w:hideMark/>
          </w:tcPr>
          <w:p w14:paraId="4979591C" w14:textId="77777777" w:rsidR="00577A93" w:rsidRPr="002B1F95" w:rsidRDefault="00577A93" w:rsidP="00577A93">
            <w:pPr>
              <w:spacing w:after="60"/>
              <w:rPr>
                <w:ins w:id="2291" w:author="DC Energy" w:date="2019-05-07T11:24:00Z"/>
                <w:iCs/>
                <w:sz w:val="20"/>
              </w:rPr>
            </w:pPr>
            <w:ins w:id="2292" w:author="DC Energy" w:date="2019-05-07T11:24:00Z">
              <w:r w:rsidRPr="002B1F95">
                <w:rPr>
                  <w:iCs/>
                  <w:sz w:val="20"/>
                </w:rPr>
                <w:t>none</w:t>
              </w:r>
            </w:ins>
          </w:p>
        </w:tc>
        <w:tc>
          <w:tcPr>
            <w:tcW w:w="3462" w:type="pct"/>
            <w:tcBorders>
              <w:top w:val="single" w:sz="4" w:space="0" w:color="auto"/>
              <w:left w:val="single" w:sz="4" w:space="0" w:color="auto"/>
              <w:bottom w:val="single" w:sz="4" w:space="0" w:color="auto"/>
              <w:right w:val="single" w:sz="4" w:space="0" w:color="auto"/>
            </w:tcBorders>
            <w:hideMark/>
          </w:tcPr>
          <w:p w14:paraId="4F5C54B9" w14:textId="77777777" w:rsidR="00577A93" w:rsidRPr="002B1F95" w:rsidRDefault="00577A93" w:rsidP="00577A93">
            <w:pPr>
              <w:spacing w:after="60"/>
              <w:rPr>
                <w:ins w:id="2293" w:author="DC Energy" w:date="2019-05-07T11:24:00Z"/>
                <w:iCs/>
                <w:sz w:val="20"/>
              </w:rPr>
            </w:pPr>
            <w:ins w:id="2294" w:author="DC Energy" w:date="2019-05-07T11:24:00Z">
              <w:r w:rsidRPr="002B1F95">
                <w:rPr>
                  <w:iCs/>
                  <w:sz w:val="20"/>
                </w:rPr>
                <w:t>The total number of Hub Buses in the Hub with at least one energized component in each Hub Bus.</w:t>
              </w:r>
            </w:ins>
          </w:p>
        </w:tc>
      </w:tr>
    </w:tbl>
    <w:bookmarkEnd w:id="1"/>
    <w:p w14:paraId="241D192A" w14:textId="77777777" w:rsidR="00577A93" w:rsidRPr="009C4E8D" w:rsidRDefault="00577A93" w:rsidP="00577A93">
      <w:pPr>
        <w:keepNext/>
        <w:widowControl w:val="0"/>
        <w:tabs>
          <w:tab w:val="left" w:pos="1260"/>
        </w:tabs>
        <w:spacing w:before="480" w:after="240"/>
        <w:ind w:left="1267" w:hanging="1267"/>
        <w:outlineLvl w:val="3"/>
        <w:rPr>
          <w:b/>
          <w:snapToGrid w:val="0"/>
          <w:szCs w:val="20"/>
        </w:rPr>
      </w:pPr>
      <w:r w:rsidRPr="009C4E8D">
        <w:rPr>
          <w:b/>
          <w:snapToGrid w:val="0"/>
          <w:szCs w:val="20"/>
        </w:rPr>
        <w:lastRenderedPageBreak/>
        <w:t>3.5.2.</w:t>
      </w:r>
      <w:ins w:id="2295" w:author="DC Energy" w:date="2019-05-07T11:48:00Z">
        <w:r>
          <w:rPr>
            <w:b/>
            <w:snapToGrid w:val="0"/>
            <w:szCs w:val="20"/>
          </w:rPr>
          <w:t>7</w:t>
        </w:r>
      </w:ins>
      <w:del w:id="2296" w:author="DC Energy" w:date="2019-05-07T11:48:00Z">
        <w:r w:rsidRPr="009C4E8D" w:rsidDel="00071E81">
          <w:rPr>
            <w:b/>
            <w:snapToGrid w:val="0"/>
            <w:szCs w:val="20"/>
          </w:rPr>
          <w:delText>6</w:delText>
        </w:r>
      </w:del>
      <w:r w:rsidRPr="009C4E8D">
        <w:rPr>
          <w:b/>
          <w:snapToGrid w:val="0"/>
          <w:szCs w:val="20"/>
        </w:rPr>
        <w:tab/>
        <w:t>ERCOT Hub Average 345 kV Hub (ERCOT 345)</w:t>
      </w:r>
    </w:p>
    <w:p w14:paraId="0B5B1769" w14:textId="77777777" w:rsidR="00577A93" w:rsidRDefault="00577A93" w:rsidP="00577A93">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 xml:space="preserve">kV Hub </w:t>
      </w:r>
      <w:ins w:id="2297" w:author="DC Energy" w:date="2019-05-07T11:23:00Z">
        <w:r>
          <w:t xml:space="preserve">and the </w:t>
        </w:r>
        <w:r w:rsidRPr="005D7AE8">
          <w:t>Lower Rio Grande Valley</w:t>
        </w:r>
        <w:r>
          <w:t xml:space="preserve"> 138/</w:t>
        </w:r>
        <w:r w:rsidRPr="00754830">
          <w:t>345 kV Hub</w:t>
        </w:r>
        <w:r w:rsidRPr="00F25400">
          <w:t xml:space="preserve"> </w:t>
        </w:r>
        <w:r>
          <w:t>are</w:t>
        </w:r>
      </w:ins>
      <w:del w:id="2298" w:author="DC Energy" w:date="2019-05-07T11:23:00Z">
        <w:r w:rsidRPr="009C4E8D" w:rsidDel="009C4E8D">
          <w:delText>is</w:delText>
        </w:r>
      </w:del>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p w14:paraId="409DBEA2" w14:textId="77777777" w:rsidR="00577A93" w:rsidRDefault="00577A93" w:rsidP="00577A93">
      <w:pPr>
        <w:pStyle w:val="BodyTextNumbered"/>
      </w:pPr>
      <w:r>
        <w:t>(2)</w:t>
      </w:r>
      <w:r>
        <w:tab/>
        <w:t xml:space="preserve">The Day-Ahead Settlement Point Price for the Hub “ERCOT 345” for a given Operating Hour is calculated as follows: </w:t>
      </w:r>
    </w:p>
    <w:p w14:paraId="7EA71C1F" w14:textId="77777777" w:rsidR="00577A93" w:rsidRPr="00C95E18" w:rsidRDefault="00577A93" w:rsidP="00577A93">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6BEED835" w14:textId="77777777" w:rsidR="00577A93" w:rsidRPr="00C95E18" w:rsidRDefault="00577A93" w:rsidP="00577A93">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4E94857" w14:textId="77777777" w:rsidR="00577A93" w:rsidRPr="00C95E18" w:rsidRDefault="00577A93" w:rsidP="00577A93">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4488F86A" w14:textId="77777777" w:rsidR="00577A93" w:rsidRPr="004E1A4A" w:rsidRDefault="00577A93" w:rsidP="00577A93">
      <w:pPr>
        <w:spacing w:after="240"/>
      </w:pPr>
      <w:r w:rsidRPr="004E1A4A">
        <w:t>Where:</w:t>
      </w:r>
    </w:p>
    <w:p w14:paraId="55AEC6EF" w14:textId="77777777" w:rsidR="00577A93" w:rsidRDefault="00577A93" w:rsidP="00577A93">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2D12A328" w14:textId="77777777" w:rsidR="00577A93" w:rsidRPr="00C95E18" w:rsidRDefault="00577A93" w:rsidP="00577A93">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3F09F153" w14:textId="77777777" w:rsidR="00577A93" w:rsidRDefault="00577A93" w:rsidP="00577A9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77A93" w14:paraId="4528B94A" w14:textId="77777777" w:rsidTr="00577A93">
        <w:trPr>
          <w:tblHeader/>
        </w:trPr>
        <w:tc>
          <w:tcPr>
            <w:tcW w:w="1152" w:type="pct"/>
          </w:tcPr>
          <w:p w14:paraId="7B7BD50A" w14:textId="77777777" w:rsidR="00577A93" w:rsidRDefault="00577A93" w:rsidP="00577A93">
            <w:pPr>
              <w:pStyle w:val="TableHead"/>
            </w:pPr>
            <w:r>
              <w:t>Variable</w:t>
            </w:r>
          </w:p>
        </w:tc>
        <w:tc>
          <w:tcPr>
            <w:tcW w:w="482" w:type="pct"/>
          </w:tcPr>
          <w:p w14:paraId="58A8E34E" w14:textId="77777777" w:rsidR="00577A93" w:rsidRDefault="00577A93" w:rsidP="00577A93">
            <w:pPr>
              <w:pStyle w:val="TableHead"/>
            </w:pPr>
            <w:r>
              <w:t>Unit</w:t>
            </w:r>
          </w:p>
        </w:tc>
        <w:tc>
          <w:tcPr>
            <w:tcW w:w="3366" w:type="pct"/>
          </w:tcPr>
          <w:p w14:paraId="62251F25" w14:textId="77777777" w:rsidR="00577A93" w:rsidRDefault="00577A93" w:rsidP="00577A93">
            <w:pPr>
              <w:pStyle w:val="TableHead"/>
            </w:pPr>
            <w:r>
              <w:t>Definition</w:t>
            </w:r>
          </w:p>
        </w:tc>
      </w:tr>
      <w:tr w:rsidR="00577A93" w14:paraId="3FD9A23E" w14:textId="77777777" w:rsidTr="00577A93">
        <w:tc>
          <w:tcPr>
            <w:tcW w:w="1152" w:type="pct"/>
          </w:tcPr>
          <w:p w14:paraId="46592679" w14:textId="77777777" w:rsidR="00577A93" w:rsidRDefault="00577A93" w:rsidP="00577A93">
            <w:pPr>
              <w:pStyle w:val="TableBody"/>
            </w:pPr>
            <w:r>
              <w:t xml:space="preserve">DASPP </w:t>
            </w:r>
            <w:r>
              <w:rPr>
                <w:i/>
                <w:vertAlign w:val="subscript"/>
              </w:rPr>
              <w:t>ERCOT</w:t>
            </w:r>
            <w:r w:rsidRPr="00C60DD5">
              <w:rPr>
                <w:i/>
                <w:vertAlign w:val="subscript"/>
              </w:rPr>
              <w:t>345</w:t>
            </w:r>
          </w:p>
        </w:tc>
        <w:tc>
          <w:tcPr>
            <w:tcW w:w="482" w:type="pct"/>
          </w:tcPr>
          <w:p w14:paraId="6525BA95" w14:textId="77777777" w:rsidR="00577A93" w:rsidRDefault="00577A93" w:rsidP="00577A93">
            <w:pPr>
              <w:pStyle w:val="TableBody"/>
            </w:pPr>
            <w:r>
              <w:t>$/MWh</w:t>
            </w:r>
          </w:p>
        </w:tc>
        <w:tc>
          <w:tcPr>
            <w:tcW w:w="3366" w:type="pct"/>
          </w:tcPr>
          <w:p w14:paraId="7373E308" w14:textId="77777777" w:rsidR="00577A93" w:rsidRDefault="00577A93" w:rsidP="00577A93">
            <w:pPr>
              <w:pStyle w:val="TableBody"/>
            </w:pPr>
            <w:r>
              <w:rPr>
                <w:i/>
              </w:rPr>
              <w:t>Day-Ahead Settlement Point Price at ERCOT 345</w:t>
            </w:r>
            <w:r>
              <w:sym w:font="Symbol" w:char="F0BE"/>
            </w:r>
            <w:r>
              <w:t>The DAM Settlement Point Price at ERCOT 345 Hub for the hour.</w:t>
            </w:r>
          </w:p>
        </w:tc>
      </w:tr>
      <w:tr w:rsidR="00577A93" w14:paraId="1499BE39" w14:textId="77777777" w:rsidTr="00577A93">
        <w:tc>
          <w:tcPr>
            <w:tcW w:w="1152" w:type="pct"/>
          </w:tcPr>
          <w:p w14:paraId="1B31F393" w14:textId="77777777" w:rsidR="00577A93" w:rsidRDefault="00577A93" w:rsidP="00577A93">
            <w:pPr>
              <w:pStyle w:val="TableBody"/>
            </w:pPr>
            <w:r>
              <w:t>DASL</w:t>
            </w:r>
          </w:p>
        </w:tc>
        <w:tc>
          <w:tcPr>
            <w:tcW w:w="482" w:type="pct"/>
          </w:tcPr>
          <w:p w14:paraId="665A1A14" w14:textId="77777777" w:rsidR="00577A93" w:rsidRDefault="00577A93" w:rsidP="00577A93">
            <w:pPr>
              <w:pStyle w:val="TableBody"/>
            </w:pPr>
            <w:r>
              <w:t>$/MWh</w:t>
            </w:r>
          </w:p>
        </w:tc>
        <w:tc>
          <w:tcPr>
            <w:tcW w:w="3366" w:type="pct"/>
          </w:tcPr>
          <w:p w14:paraId="29A75CA4" w14:textId="77777777" w:rsidR="00577A93" w:rsidRDefault="00577A93" w:rsidP="00577A93">
            <w:pPr>
              <w:pStyle w:val="TableBody"/>
              <w:rPr>
                <w:i/>
              </w:rPr>
            </w:pPr>
            <w:r>
              <w:rPr>
                <w:i/>
              </w:rPr>
              <w:t>Day-Ahead System Lambda</w:t>
            </w:r>
            <w:r>
              <w:sym w:font="Symbol" w:char="F0BE"/>
            </w:r>
            <w:r>
              <w:t>The DAM Shadow Price for the system power balance constraint for the hour.</w:t>
            </w:r>
          </w:p>
        </w:tc>
      </w:tr>
      <w:tr w:rsidR="00577A93" w14:paraId="5D37791B" w14:textId="77777777" w:rsidTr="00577A93">
        <w:tc>
          <w:tcPr>
            <w:tcW w:w="1152" w:type="pct"/>
          </w:tcPr>
          <w:p w14:paraId="69233E7C" w14:textId="77777777" w:rsidR="00577A93" w:rsidRDefault="00577A93" w:rsidP="00577A93">
            <w:pPr>
              <w:pStyle w:val="TableBody"/>
            </w:pPr>
            <w:r>
              <w:t xml:space="preserve">DASP </w:t>
            </w:r>
            <w:r>
              <w:rPr>
                <w:i/>
                <w:vertAlign w:val="subscript"/>
              </w:rPr>
              <w:t>c</w:t>
            </w:r>
          </w:p>
        </w:tc>
        <w:tc>
          <w:tcPr>
            <w:tcW w:w="482" w:type="pct"/>
          </w:tcPr>
          <w:p w14:paraId="08211A94" w14:textId="77777777" w:rsidR="00577A93" w:rsidRDefault="00577A93" w:rsidP="00577A93">
            <w:pPr>
              <w:pStyle w:val="TableBody"/>
            </w:pPr>
            <w:r>
              <w:t>$/MWh</w:t>
            </w:r>
          </w:p>
        </w:tc>
        <w:tc>
          <w:tcPr>
            <w:tcW w:w="3366" w:type="pct"/>
          </w:tcPr>
          <w:p w14:paraId="79055915" w14:textId="77777777" w:rsidR="00577A93" w:rsidRDefault="00577A93" w:rsidP="00577A93">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77A93" w14:paraId="31B7F01B" w14:textId="77777777" w:rsidTr="00577A93">
        <w:tc>
          <w:tcPr>
            <w:tcW w:w="1152" w:type="pct"/>
          </w:tcPr>
          <w:p w14:paraId="342DF207" w14:textId="77777777" w:rsidR="00577A93" w:rsidRDefault="00577A93" w:rsidP="00577A93">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61AABBA0" w14:textId="77777777" w:rsidR="00577A93" w:rsidRDefault="00577A93" w:rsidP="00577A93">
            <w:pPr>
              <w:pStyle w:val="TableBody"/>
            </w:pPr>
            <w:r>
              <w:t>none</w:t>
            </w:r>
          </w:p>
        </w:tc>
        <w:tc>
          <w:tcPr>
            <w:tcW w:w="3366" w:type="pct"/>
          </w:tcPr>
          <w:p w14:paraId="6DECD518" w14:textId="77777777" w:rsidR="00577A93" w:rsidRDefault="00577A93" w:rsidP="00577A93">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77A93" w14:paraId="2C4CD6C6" w14:textId="77777777" w:rsidTr="00577A93">
        <w:tc>
          <w:tcPr>
            <w:tcW w:w="1152" w:type="pct"/>
          </w:tcPr>
          <w:p w14:paraId="78831558" w14:textId="77777777" w:rsidR="00577A93" w:rsidRDefault="00577A93" w:rsidP="00577A93">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57D6D37E" w14:textId="77777777" w:rsidR="00577A93" w:rsidRDefault="00577A93" w:rsidP="00577A93">
            <w:pPr>
              <w:pStyle w:val="TableBody"/>
            </w:pPr>
            <w:r>
              <w:t>none</w:t>
            </w:r>
          </w:p>
        </w:tc>
        <w:tc>
          <w:tcPr>
            <w:tcW w:w="3366" w:type="pct"/>
          </w:tcPr>
          <w:p w14:paraId="677C72CB" w14:textId="77777777" w:rsidR="00577A93" w:rsidRDefault="00577A93" w:rsidP="00577A93">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77A93" w14:paraId="7DED0037" w14:textId="77777777" w:rsidTr="00577A93">
        <w:tc>
          <w:tcPr>
            <w:tcW w:w="1152" w:type="pct"/>
          </w:tcPr>
          <w:p w14:paraId="1AD83B87" w14:textId="77777777" w:rsidR="00577A93" w:rsidRDefault="00577A93" w:rsidP="00577A93">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74707C76" w14:textId="77777777" w:rsidR="00577A93" w:rsidRDefault="00577A93" w:rsidP="00577A93">
            <w:pPr>
              <w:pStyle w:val="TableBody"/>
            </w:pPr>
            <w:r>
              <w:t>none</w:t>
            </w:r>
          </w:p>
        </w:tc>
        <w:tc>
          <w:tcPr>
            <w:tcW w:w="3366" w:type="pct"/>
          </w:tcPr>
          <w:p w14:paraId="1A63B394" w14:textId="77777777" w:rsidR="00577A93" w:rsidRDefault="00577A93" w:rsidP="00577A93">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77A93" w14:paraId="5C88E553" w14:textId="77777777" w:rsidTr="00577A93">
        <w:tc>
          <w:tcPr>
            <w:tcW w:w="1152" w:type="pct"/>
          </w:tcPr>
          <w:p w14:paraId="082E3AD1" w14:textId="77777777" w:rsidR="00577A93" w:rsidRDefault="00577A93" w:rsidP="00577A93">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9308B7" w14:textId="77777777" w:rsidR="00577A93" w:rsidRDefault="00577A93" w:rsidP="00577A93">
            <w:pPr>
              <w:pStyle w:val="TableBody"/>
            </w:pPr>
            <w:r>
              <w:t>none</w:t>
            </w:r>
          </w:p>
        </w:tc>
        <w:tc>
          <w:tcPr>
            <w:tcW w:w="3366" w:type="pct"/>
          </w:tcPr>
          <w:p w14:paraId="53C23570" w14:textId="77777777" w:rsidR="00577A93" w:rsidRDefault="00577A93" w:rsidP="00577A93">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77A93" w14:paraId="3B1591C5" w14:textId="77777777" w:rsidTr="00577A93">
        <w:tc>
          <w:tcPr>
            <w:tcW w:w="1152" w:type="pct"/>
          </w:tcPr>
          <w:p w14:paraId="0AD2809D" w14:textId="77777777" w:rsidR="00577A93" w:rsidRDefault="00577A93" w:rsidP="00577A93">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489CCA3F" w14:textId="77777777" w:rsidR="00577A93" w:rsidRDefault="00577A93" w:rsidP="00577A93">
            <w:pPr>
              <w:pStyle w:val="TableBody"/>
            </w:pPr>
            <w:r>
              <w:t>none</w:t>
            </w:r>
          </w:p>
        </w:tc>
        <w:tc>
          <w:tcPr>
            <w:tcW w:w="3366" w:type="pct"/>
          </w:tcPr>
          <w:p w14:paraId="4207AA1A" w14:textId="77777777" w:rsidR="00577A93" w:rsidRDefault="00577A93" w:rsidP="00577A93">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77A93" w14:paraId="5BC04F79" w14:textId="77777777" w:rsidTr="00577A93">
        <w:tc>
          <w:tcPr>
            <w:tcW w:w="1152" w:type="pct"/>
          </w:tcPr>
          <w:p w14:paraId="458602BD" w14:textId="77777777" w:rsidR="00577A93" w:rsidRDefault="00577A93" w:rsidP="00577A93">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123F423" w14:textId="77777777" w:rsidR="00577A93" w:rsidRDefault="00577A93" w:rsidP="00577A93">
            <w:pPr>
              <w:pStyle w:val="TableBody"/>
            </w:pPr>
            <w:r>
              <w:t>none</w:t>
            </w:r>
          </w:p>
        </w:tc>
        <w:tc>
          <w:tcPr>
            <w:tcW w:w="3366" w:type="pct"/>
          </w:tcPr>
          <w:p w14:paraId="1B59B6A3" w14:textId="77777777" w:rsidR="00577A93" w:rsidRDefault="00577A93" w:rsidP="00577A93">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77A93" w14:paraId="74E006B9" w14:textId="77777777" w:rsidTr="00577A93">
        <w:tc>
          <w:tcPr>
            <w:tcW w:w="1152" w:type="pct"/>
            <w:tcBorders>
              <w:top w:val="single" w:sz="4" w:space="0" w:color="auto"/>
              <w:left w:val="single" w:sz="4" w:space="0" w:color="auto"/>
              <w:bottom w:val="single" w:sz="4" w:space="0" w:color="auto"/>
              <w:right w:val="single" w:sz="4" w:space="0" w:color="auto"/>
            </w:tcBorders>
          </w:tcPr>
          <w:p w14:paraId="7BB5C100" w14:textId="77777777" w:rsidR="00577A93" w:rsidRPr="00910FA9" w:rsidRDefault="00577A93" w:rsidP="00577A93">
            <w:pPr>
              <w:pStyle w:val="TableBody"/>
              <w:rPr>
                <w:i/>
              </w:rPr>
            </w:pPr>
            <w:r w:rsidRPr="00910FA9">
              <w:rPr>
                <w:i/>
              </w:rPr>
              <w:lastRenderedPageBreak/>
              <w:t>c</w:t>
            </w:r>
          </w:p>
        </w:tc>
        <w:tc>
          <w:tcPr>
            <w:tcW w:w="482" w:type="pct"/>
            <w:tcBorders>
              <w:top w:val="single" w:sz="4" w:space="0" w:color="auto"/>
              <w:left w:val="single" w:sz="4" w:space="0" w:color="auto"/>
              <w:bottom w:val="single" w:sz="4" w:space="0" w:color="auto"/>
              <w:right w:val="single" w:sz="4" w:space="0" w:color="auto"/>
            </w:tcBorders>
          </w:tcPr>
          <w:p w14:paraId="06BA1A5C" w14:textId="77777777" w:rsidR="00577A93" w:rsidRDefault="00577A93" w:rsidP="00577A93">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2C91EA8E" w14:textId="77777777" w:rsidR="00577A93" w:rsidRDefault="00577A93" w:rsidP="00577A93">
            <w:pPr>
              <w:pStyle w:val="TableBody"/>
            </w:pPr>
            <w:r>
              <w:t>A DAM binding transmission constraint for the hour caused by either base case or a contingency.</w:t>
            </w:r>
          </w:p>
        </w:tc>
      </w:tr>
    </w:tbl>
    <w:p w14:paraId="516EEFCD" w14:textId="77777777" w:rsidR="00577A93" w:rsidRDefault="00577A93" w:rsidP="00577A93">
      <w:pPr>
        <w:pStyle w:val="BodyTextNumbered"/>
        <w:spacing w:before="240"/>
      </w:pPr>
      <w:r>
        <w:t>(3)</w:t>
      </w:r>
      <w:r>
        <w:tab/>
        <w:t xml:space="preserve">The Real-Time Settlement Point Price for the Hub “ERCOT 345” for a given 15-minute Settlement Interval is calculated as follows: </w:t>
      </w:r>
    </w:p>
    <w:p w14:paraId="27F26A69" w14:textId="77777777" w:rsidR="00577A93" w:rsidRDefault="00577A93" w:rsidP="00577A93">
      <w:pPr>
        <w:pStyle w:val="FormulaBold"/>
      </w:pPr>
      <w:r>
        <w:t>RTSPP</w:t>
      </w:r>
      <w:r>
        <w:rPr>
          <w:b w:val="0"/>
        </w:rPr>
        <w:t xml:space="preserve"> </w:t>
      </w:r>
      <w:r>
        <w:rPr>
          <w:b w:val="0"/>
          <w:i/>
          <w:vertAlign w:val="subscript"/>
        </w:rPr>
        <w:t>ERCOT345</w:t>
      </w:r>
      <w:r>
        <w:tab/>
        <w:t>=</w:t>
      </w:r>
      <w:r>
        <w:tab/>
        <w:t xml:space="preserve">(RTSPP </w:t>
      </w:r>
      <w:r>
        <w:rPr>
          <w:b w:val="0"/>
          <w:i/>
          <w:vertAlign w:val="subscript"/>
        </w:rPr>
        <w:t>North345</w:t>
      </w:r>
      <w:r>
        <w:rPr>
          <w:b w:val="0"/>
        </w:rPr>
        <w:t xml:space="preserve"> </w:t>
      </w:r>
      <w:r>
        <w:t>+ RTSPP</w:t>
      </w:r>
      <w:r>
        <w:rPr>
          <w:b w:val="0"/>
        </w:rPr>
        <w:t xml:space="preserve"> </w:t>
      </w:r>
      <w:r>
        <w:rPr>
          <w:b w:val="0"/>
          <w:i/>
          <w:vertAlign w:val="subscript"/>
        </w:rPr>
        <w:t>South345</w:t>
      </w:r>
      <w:r>
        <w:rPr>
          <w:b w:val="0"/>
        </w:rPr>
        <w:t xml:space="preserve"> </w:t>
      </w:r>
      <w:r>
        <w:t xml:space="preserve">+ RTSPP </w:t>
      </w:r>
      <w:r>
        <w:rPr>
          <w:b w:val="0"/>
          <w:i/>
          <w:vertAlign w:val="subscript"/>
        </w:rPr>
        <w:t>Houston345</w:t>
      </w:r>
      <w:r>
        <w:rPr>
          <w:b w:val="0"/>
        </w:rPr>
        <w:t xml:space="preserve"> </w:t>
      </w:r>
      <w:r>
        <w:t>+ RTSPP</w:t>
      </w:r>
      <w:r>
        <w:rPr>
          <w:b w:val="0"/>
        </w:rPr>
        <w:t xml:space="preserve"> </w:t>
      </w:r>
      <w:r>
        <w:rPr>
          <w:b w:val="0"/>
          <w:i/>
          <w:vertAlign w:val="subscript"/>
        </w:rPr>
        <w:t>West345</w:t>
      </w:r>
      <w:r>
        <w:t>) / 4</w:t>
      </w:r>
    </w:p>
    <w:p w14:paraId="19E8F6F1" w14:textId="77777777" w:rsidR="00577A93" w:rsidRDefault="00577A93" w:rsidP="00577A9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577A93" w14:paraId="42B445B5" w14:textId="77777777" w:rsidTr="00577A93">
        <w:tc>
          <w:tcPr>
            <w:tcW w:w="874" w:type="pct"/>
          </w:tcPr>
          <w:p w14:paraId="19564941" w14:textId="77777777" w:rsidR="00577A93" w:rsidRDefault="00577A93" w:rsidP="00577A93">
            <w:pPr>
              <w:pStyle w:val="TableHead"/>
            </w:pPr>
            <w:r>
              <w:t>Variable</w:t>
            </w:r>
          </w:p>
        </w:tc>
        <w:tc>
          <w:tcPr>
            <w:tcW w:w="508" w:type="pct"/>
          </w:tcPr>
          <w:p w14:paraId="1E4503F4" w14:textId="77777777" w:rsidR="00577A93" w:rsidRDefault="00577A93" w:rsidP="00577A93">
            <w:pPr>
              <w:pStyle w:val="TableHead"/>
            </w:pPr>
            <w:r>
              <w:t>Unit</w:t>
            </w:r>
          </w:p>
        </w:tc>
        <w:tc>
          <w:tcPr>
            <w:tcW w:w="3618" w:type="pct"/>
          </w:tcPr>
          <w:p w14:paraId="58B56A1A" w14:textId="77777777" w:rsidR="00577A93" w:rsidRDefault="00577A93" w:rsidP="00577A93">
            <w:pPr>
              <w:pStyle w:val="TableHead"/>
            </w:pPr>
            <w:r>
              <w:t>Definition</w:t>
            </w:r>
          </w:p>
        </w:tc>
      </w:tr>
      <w:tr w:rsidR="00577A93" w14:paraId="48739D11" w14:textId="77777777" w:rsidTr="00577A93">
        <w:tc>
          <w:tcPr>
            <w:tcW w:w="874" w:type="pct"/>
          </w:tcPr>
          <w:p w14:paraId="18E2F790" w14:textId="77777777" w:rsidR="00577A93" w:rsidRDefault="00577A93" w:rsidP="00577A93">
            <w:pPr>
              <w:pStyle w:val="TableBody"/>
            </w:pPr>
            <w:r>
              <w:t xml:space="preserve">RTSPP </w:t>
            </w:r>
            <w:r w:rsidRPr="008B7A91">
              <w:rPr>
                <w:i/>
                <w:vertAlign w:val="subscript"/>
              </w:rPr>
              <w:t>ERCOT345</w:t>
            </w:r>
          </w:p>
        </w:tc>
        <w:tc>
          <w:tcPr>
            <w:tcW w:w="508" w:type="pct"/>
          </w:tcPr>
          <w:p w14:paraId="56401BBD" w14:textId="77777777" w:rsidR="00577A93" w:rsidRDefault="00577A93" w:rsidP="00577A93">
            <w:pPr>
              <w:pStyle w:val="TableBody"/>
            </w:pPr>
            <w:r>
              <w:t>$/MWh</w:t>
            </w:r>
          </w:p>
        </w:tc>
        <w:tc>
          <w:tcPr>
            <w:tcW w:w="3618" w:type="pct"/>
          </w:tcPr>
          <w:p w14:paraId="747505FC" w14:textId="77777777" w:rsidR="00577A93" w:rsidRDefault="00577A93" w:rsidP="00577A93">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577A93" w14:paraId="25E001D0" w14:textId="77777777" w:rsidTr="00577A93">
        <w:tc>
          <w:tcPr>
            <w:tcW w:w="874" w:type="pct"/>
          </w:tcPr>
          <w:p w14:paraId="165D6D38" w14:textId="77777777" w:rsidR="00577A93" w:rsidRDefault="00577A93" w:rsidP="00577A93">
            <w:pPr>
              <w:pStyle w:val="TableBody"/>
            </w:pPr>
            <w:r>
              <w:t xml:space="preserve">RTSPP </w:t>
            </w:r>
            <w:r w:rsidRPr="008B7A91">
              <w:rPr>
                <w:i/>
                <w:vertAlign w:val="subscript"/>
              </w:rPr>
              <w:t>North345</w:t>
            </w:r>
          </w:p>
        </w:tc>
        <w:tc>
          <w:tcPr>
            <w:tcW w:w="508" w:type="pct"/>
          </w:tcPr>
          <w:p w14:paraId="1933C13B" w14:textId="77777777" w:rsidR="00577A93" w:rsidRDefault="00577A93" w:rsidP="00577A93">
            <w:pPr>
              <w:pStyle w:val="TableBody"/>
            </w:pPr>
            <w:r>
              <w:t>$/MWh</w:t>
            </w:r>
          </w:p>
        </w:tc>
        <w:tc>
          <w:tcPr>
            <w:tcW w:w="3618" w:type="pct"/>
          </w:tcPr>
          <w:p w14:paraId="7188BDA3" w14:textId="77777777" w:rsidR="00577A93" w:rsidRDefault="00577A93" w:rsidP="00577A93">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577A93" w14:paraId="21644E95" w14:textId="77777777" w:rsidTr="00577A93">
        <w:tc>
          <w:tcPr>
            <w:tcW w:w="874" w:type="pct"/>
          </w:tcPr>
          <w:p w14:paraId="1DB25C1C" w14:textId="77777777" w:rsidR="00577A93" w:rsidRDefault="00577A93" w:rsidP="00577A93">
            <w:pPr>
              <w:pStyle w:val="TableBody"/>
            </w:pPr>
            <w:r>
              <w:t xml:space="preserve">RTSPP </w:t>
            </w:r>
            <w:r w:rsidRPr="008B7A91">
              <w:rPr>
                <w:i/>
                <w:vertAlign w:val="subscript"/>
              </w:rPr>
              <w:t>South345</w:t>
            </w:r>
          </w:p>
        </w:tc>
        <w:tc>
          <w:tcPr>
            <w:tcW w:w="508" w:type="pct"/>
          </w:tcPr>
          <w:p w14:paraId="5E8465F4" w14:textId="77777777" w:rsidR="00577A93" w:rsidRDefault="00577A93" w:rsidP="00577A93">
            <w:pPr>
              <w:pStyle w:val="TableBody"/>
            </w:pPr>
            <w:r>
              <w:t>$/MWh</w:t>
            </w:r>
          </w:p>
        </w:tc>
        <w:tc>
          <w:tcPr>
            <w:tcW w:w="3618" w:type="pct"/>
          </w:tcPr>
          <w:p w14:paraId="18481BEF" w14:textId="77777777" w:rsidR="00577A93" w:rsidRDefault="00577A93" w:rsidP="00577A93">
            <w:pPr>
              <w:pStyle w:val="TableBody"/>
            </w:pPr>
            <w:r>
              <w:rPr>
                <w:i/>
              </w:rPr>
              <w:t>Real-Time Settlement Point Price at South 345</w:t>
            </w:r>
            <w:r>
              <w:sym w:font="Symbol" w:char="F0BE"/>
            </w:r>
            <w:r>
              <w:t>The Real-Time Settlement Point Price at the South 345 Hub for the 15-minute Settlement Interval.</w:t>
            </w:r>
          </w:p>
        </w:tc>
      </w:tr>
      <w:tr w:rsidR="00577A93" w14:paraId="674B4B50" w14:textId="77777777" w:rsidTr="00577A93">
        <w:tc>
          <w:tcPr>
            <w:tcW w:w="874" w:type="pct"/>
          </w:tcPr>
          <w:p w14:paraId="20276ACB" w14:textId="77777777" w:rsidR="00577A93" w:rsidRDefault="00577A93" w:rsidP="00577A93">
            <w:pPr>
              <w:pStyle w:val="TableBody"/>
            </w:pPr>
            <w:r>
              <w:t xml:space="preserve">RTSPP </w:t>
            </w:r>
            <w:r w:rsidRPr="008B7A91">
              <w:rPr>
                <w:i/>
                <w:vertAlign w:val="subscript"/>
              </w:rPr>
              <w:t>Houston345</w:t>
            </w:r>
          </w:p>
        </w:tc>
        <w:tc>
          <w:tcPr>
            <w:tcW w:w="508" w:type="pct"/>
          </w:tcPr>
          <w:p w14:paraId="2338BE39" w14:textId="77777777" w:rsidR="00577A93" w:rsidRDefault="00577A93" w:rsidP="00577A93">
            <w:pPr>
              <w:pStyle w:val="TableBody"/>
            </w:pPr>
            <w:r>
              <w:t>$/MWh</w:t>
            </w:r>
          </w:p>
        </w:tc>
        <w:tc>
          <w:tcPr>
            <w:tcW w:w="3618" w:type="pct"/>
          </w:tcPr>
          <w:p w14:paraId="52E64754" w14:textId="77777777" w:rsidR="00577A93" w:rsidRDefault="00577A93" w:rsidP="00577A93">
            <w:pPr>
              <w:pStyle w:val="TableBody"/>
            </w:pPr>
            <w:r>
              <w:rPr>
                <w:i/>
              </w:rPr>
              <w:t>Real-Time Settlement Point Price at Houston 345</w:t>
            </w:r>
            <w:r>
              <w:sym w:font="Symbol" w:char="F0BE"/>
            </w:r>
            <w:r>
              <w:t>The Real-Time Settlement Point Price at the Houston 345 Hub for the 15-minute Settlement Interval.</w:t>
            </w:r>
          </w:p>
        </w:tc>
      </w:tr>
      <w:tr w:rsidR="00577A93" w14:paraId="5E549296" w14:textId="77777777" w:rsidTr="00577A93">
        <w:tc>
          <w:tcPr>
            <w:tcW w:w="874" w:type="pct"/>
          </w:tcPr>
          <w:p w14:paraId="4E95282F" w14:textId="77777777" w:rsidR="00577A93" w:rsidRDefault="00577A93" w:rsidP="00577A93">
            <w:pPr>
              <w:pStyle w:val="TableBody"/>
            </w:pPr>
            <w:r>
              <w:t xml:space="preserve">RTSPP </w:t>
            </w:r>
            <w:r w:rsidRPr="008B7A91">
              <w:rPr>
                <w:i/>
                <w:vertAlign w:val="subscript"/>
              </w:rPr>
              <w:t>West345</w:t>
            </w:r>
          </w:p>
        </w:tc>
        <w:tc>
          <w:tcPr>
            <w:tcW w:w="508" w:type="pct"/>
          </w:tcPr>
          <w:p w14:paraId="4B337109" w14:textId="77777777" w:rsidR="00577A93" w:rsidRDefault="00577A93" w:rsidP="00577A93">
            <w:pPr>
              <w:pStyle w:val="TableBody"/>
            </w:pPr>
            <w:r>
              <w:t>$/MWh</w:t>
            </w:r>
          </w:p>
        </w:tc>
        <w:tc>
          <w:tcPr>
            <w:tcW w:w="3618" w:type="pct"/>
          </w:tcPr>
          <w:p w14:paraId="0F843792" w14:textId="77777777" w:rsidR="00577A93" w:rsidRDefault="00577A93" w:rsidP="00577A93">
            <w:pPr>
              <w:pStyle w:val="TableBody"/>
            </w:pPr>
            <w:r>
              <w:rPr>
                <w:i/>
              </w:rPr>
              <w:t>Real-Time Settlement Point Price at West 345</w:t>
            </w:r>
            <w:r>
              <w:sym w:font="Symbol" w:char="F0BE"/>
            </w:r>
            <w:r>
              <w:t>The Real-Time Settlement Point Price at the West 345 Hub for the 15-minute Settlement Interval.</w:t>
            </w:r>
          </w:p>
        </w:tc>
      </w:tr>
    </w:tbl>
    <w:p w14:paraId="6D886752" w14:textId="77777777" w:rsidR="00577A93" w:rsidRPr="009C4E8D" w:rsidRDefault="00577A93" w:rsidP="00577A93">
      <w:pPr>
        <w:keepNext/>
        <w:widowControl w:val="0"/>
        <w:tabs>
          <w:tab w:val="left" w:pos="1260"/>
        </w:tabs>
        <w:spacing w:before="480" w:after="240"/>
        <w:ind w:left="1267" w:hanging="1267"/>
        <w:outlineLvl w:val="3"/>
        <w:rPr>
          <w:b/>
          <w:snapToGrid w:val="0"/>
          <w:szCs w:val="20"/>
        </w:rPr>
      </w:pPr>
      <w:r w:rsidRPr="009C4E8D">
        <w:rPr>
          <w:b/>
          <w:snapToGrid w:val="0"/>
          <w:szCs w:val="20"/>
        </w:rPr>
        <w:t>3.5.2.</w:t>
      </w:r>
      <w:ins w:id="2299" w:author="DC Energy" w:date="2019-05-07T11:48:00Z">
        <w:r>
          <w:rPr>
            <w:b/>
            <w:snapToGrid w:val="0"/>
            <w:szCs w:val="20"/>
          </w:rPr>
          <w:t>8</w:t>
        </w:r>
      </w:ins>
      <w:del w:id="2300" w:author="DC Energy" w:date="2019-05-07T11:48:00Z">
        <w:r w:rsidRPr="009C4E8D" w:rsidDel="00071E81">
          <w:rPr>
            <w:b/>
            <w:snapToGrid w:val="0"/>
            <w:szCs w:val="20"/>
          </w:rPr>
          <w:delText>7</w:delText>
        </w:r>
      </w:del>
      <w:r w:rsidRPr="009C4E8D">
        <w:rPr>
          <w:b/>
          <w:snapToGrid w:val="0"/>
          <w:szCs w:val="20"/>
        </w:rPr>
        <w:tab/>
        <w:t>ERCOT Bus Average 345 kV Hub (ERCOT 345 Bus)</w:t>
      </w:r>
    </w:p>
    <w:p w14:paraId="24F0A509" w14:textId="77777777" w:rsidR="00577A93" w:rsidRPr="009C4E8D" w:rsidRDefault="00577A93" w:rsidP="00577A93">
      <w:pPr>
        <w:spacing w:after="240"/>
        <w:ind w:left="720" w:hanging="720"/>
        <w:rPr>
          <w:iCs/>
          <w:szCs w:val="20"/>
        </w:rPr>
      </w:pPr>
      <w:r w:rsidRPr="009C4E8D">
        <w:rPr>
          <w:iCs/>
          <w:szCs w:val="20"/>
        </w:rPr>
        <w:t>(1)</w:t>
      </w:r>
      <w:r w:rsidRPr="009C4E8D">
        <w:rPr>
          <w:iCs/>
          <w:szCs w:val="20"/>
        </w:rPr>
        <w:tab/>
      </w:r>
      <w:r w:rsidRPr="009C4E8D">
        <w:rPr>
          <w:szCs w:val="20"/>
        </w:rPr>
        <w:t>The ERCOT Bus Average 345 kV Hub is composed of the Hub Buses listed in Section 3.5.2.1, North 345 kV Hub (North 345); Section 3.5.2.2, South 345 kV Hub (South 345); Section 3.5.2.3, Houston 345 kV Hub (Houston 345); and Section 3.5.2.4, West 345 kV Hub (West 345).</w:t>
      </w:r>
      <w:r w:rsidRPr="009C4E8D">
        <w:rPr>
          <w:iCs/>
          <w:szCs w:val="20"/>
        </w:rPr>
        <w:t xml:space="preserve">  The Panhandle 345 kV Hub </w:t>
      </w:r>
      <w:ins w:id="2301" w:author="DC Energy" w:date="2019-05-07T11:23:00Z">
        <w:r>
          <w:t xml:space="preserve">and the </w:t>
        </w:r>
        <w:r w:rsidRPr="005D7AE8">
          <w:t>Lower Rio Grande Valley</w:t>
        </w:r>
        <w:r>
          <w:t xml:space="preserve"> </w:t>
        </w:r>
        <w:r>
          <w:rPr>
            <w:iCs/>
          </w:rPr>
          <w:t>138/</w:t>
        </w:r>
        <w:r w:rsidRPr="00754830">
          <w:rPr>
            <w:iCs/>
          </w:rPr>
          <w:t>345 kV Hub</w:t>
        </w:r>
        <w:r w:rsidRPr="00F25400">
          <w:t xml:space="preserve"> </w:t>
        </w:r>
        <w:r>
          <w:t>are</w:t>
        </w:r>
      </w:ins>
      <w:del w:id="2302" w:author="DC Energy" w:date="2019-05-07T11:23:00Z">
        <w:r w:rsidRPr="009C4E8D" w:rsidDel="009C4E8D">
          <w:rPr>
            <w:iCs/>
            <w:szCs w:val="20"/>
          </w:rPr>
          <w:delText>is</w:delText>
        </w:r>
      </w:del>
      <w:r w:rsidRPr="009C4E8D">
        <w:rPr>
          <w:iCs/>
          <w:szCs w:val="20"/>
        </w:rPr>
        <w:t xml:space="preserve"> not included in the ERCOT Bus Average 345 kV Hub price.</w:t>
      </w:r>
    </w:p>
    <w:p w14:paraId="3EF801A4" w14:textId="77777777" w:rsidR="00577A93" w:rsidRPr="009C4E8D" w:rsidRDefault="00577A93" w:rsidP="00577A93">
      <w:pPr>
        <w:spacing w:after="240"/>
        <w:ind w:left="720" w:hanging="720"/>
        <w:rPr>
          <w:iCs/>
          <w:szCs w:val="20"/>
        </w:rPr>
      </w:pPr>
      <w:r w:rsidRPr="009C4E8D">
        <w:rPr>
          <w:iCs/>
          <w:szCs w:val="20"/>
        </w:rPr>
        <w:t>(2)</w:t>
      </w:r>
      <w:r w:rsidRPr="009C4E8D">
        <w:rPr>
          <w:iCs/>
          <w:szCs w:val="20"/>
        </w:rPr>
        <w:tab/>
        <w:t>The ERCOT Bus Average 345 kV Hub uses the aggregated Shift Factors of the Hub Buses for each hour of the Settlement Interval of the DAM in the Day-Ahead and is the simple average of the time weighted Hub Bus prices for each 15-minute Settlement Interval in Real-Time, for each Hub Bus included in this Hub.</w:t>
      </w:r>
    </w:p>
    <w:p w14:paraId="4B63D355" w14:textId="77777777" w:rsidR="00577A93" w:rsidRPr="009C4E8D" w:rsidRDefault="00577A93" w:rsidP="00577A93">
      <w:pPr>
        <w:spacing w:after="240"/>
        <w:ind w:left="720" w:hanging="720"/>
        <w:rPr>
          <w:iCs/>
          <w:szCs w:val="20"/>
        </w:rPr>
      </w:pPr>
      <w:r w:rsidRPr="009C4E8D">
        <w:rPr>
          <w:iCs/>
          <w:szCs w:val="20"/>
        </w:rPr>
        <w:t>(3)</w:t>
      </w:r>
      <w:r w:rsidRPr="009C4E8D">
        <w:rPr>
          <w:iCs/>
          <w:szCs w:val="20"/>
        </w:rPr>
        <w:tab/>
        <w:t xml:space="preserve">The Day-Ahead Settlement Point Price of the Hub for a given Operating Hour is calculated as follows: </w:t>
      </w:r>
    </w:p>
    <w:p w14:paraId="4FAF4D27" w14:textId="77777777" w:rsidR="00577A93" w:rsidRPr="009C4E8D" w:rsidRDefault="00577A93" w:rsidP="00577A93">
      <w:pPr>
        <w:tabs>
          <w:tab w:val="left" w:pos="2340"/>
          <w:tab w:val="left" w:pos="3420"/>
        </w:tabs>
        <w:ind w:left="720"/>
        <w:rPr>
          <w:b/>
          <w:bCs/>
          <w:szCs w:val="20"/>
        </w:rPr>
      </w:pPr>
      <w:r w:rsidRPr="009C4E8D">
        <w:rPr>
          <w:b/>
          <w:bCs/>
          <w:szCs w:val="20"/>
        </w:rPr>
        <w:t xml:space="preserve">DASPP </w:t>
      </w:r>
      <w:r w:rsidRPr="009C4E8D">
        <w:rPr>
          <w:bCs/>
          <w:i/>
          <w:szCs w:val="20"/>
          <w:vertAlign w:val="subscript"/>
        </w:rPr>
        <w:t>ERCOT345Bus</w:t>
      </w:r>
      <w:r w:rsidRPr="009C4E8D">
        <w:rPr>
          <w:bCs/>
          <w:szCs w:val="20"/>
        </w:rPr>
        <w:t xml:space="preserve"> </w:t>
      </w:r>
      <w:r w:rsidRPr="009C4E8D">
        <w:rPr>
          <w:b/>
          <w:bCs/>
          <w:szCs w:val="20"/>
        </w:rPr>
        <w:t>=</w:t>
      </w:r>
      <w:r w:rsidRPr="009C4E8D">
        <w:rPr>
          <w:b/>
          <w:bCs/>
          <w:szCs w:val="20"/>
        </w:rPr>
        <w:tab/>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9C4E8D">
        <w:rPr>
          <w:b/>
          <w:bCs/>
          <w:szCs w:val="20"/>
        </w:rPr>
        <w:t>(DAHUBSF</w:t>
      </w:r>
      <w:r w:rsidRPr="009C4E8D">
        <w:rPr>
          <w:bCs/>
          <w:szCs w:val="20"/>
          <w:vertAlign w:val="subscript"/>
        </w:rPr>
        <w:t xml:space="preserve"> </w:t>
      </w:r>
      <w:r w:rsidRPr="009C4E8D">
        <w:rPr>
          <w:bCs/>
          <w:i/>
          <w:szCs w:val="20"/>
          <w:vertAlign w:val="subscript"/>
        </w:rPr>
        <w:t>ERCOT345Bus, c</w:t>
      </w:r>
      <w:r w:rsidRPr="009C4E8D">
        <w:rPr>
          <w:b/>
          <w:bCs/>
          <w:i/>
          <w:szCs w:val="20"/>
        </w:rPr>
        <w:t xml:space="preserve"> </w:t>
      </w:r>
      <w:r w:rsidRPr="009C4E8D">
        <w:rPr>
          <w:b/>
          <w:bCs/>
          <w:szCs w:val="20"/>
        </w:rPr>
        <w:t xml:space="preserve">* DASP </w:t>
      </w:r>
      <w:r w:rsidRPr="009C4E8D">
        <w:rPr>
          <w:bCs/>
          <w:i/>
          <w:szCs w:val="20"/>
          <w:vertAlign w:val="subscript"/>
        </w:rPr>
        <w:t>c</w:t>
      </w:r>
      <w:r w:rsidRPr="009C4E8D">
        <w:rPr>
          <w:b/>
          <w:bCs/>
          <w:szCs w:val="20"/>
        </w:rPr>
        <w:t xml:space="preserve">), </w:t>
      </w:r>
    </w:p>
    <w:p w14:paraId="132FB2E1" w14:textId="77777777" w:rsidR="00577A93" w:rsidRPr="009C4E8D" w:rsidRDefault="00577A93" w:rsidP="00577A93">
      <w:pPr>
        <w:tabs>
          <w:tab w:val="left" w:pos="2340"/>
          <w:tab w:val="left" w:pos="3420"/>
        </w:tabs>
        <w:spacing w:after="240"/>
        <w:ind w:left="720"/>
        <w:rPr>
          <w:b/>
          <w:bCs/>
          <w:szCs w:val="20"/>
        </w:rPr>
      </w:pPr>
      <w:r w:rsidRPr="009C4E8D">
        <w:rPr>
          <w:b/>
          <w:bCs/>
          <w:szCs w:val="20"/>
        </w:rPr>
        <w:tab/>
      </w:r>
      <w:r w:rsidRPr="009C4E8D">
        <w:rPr>
          <w:b/>
          <w:bCs/>
          <w:szCs w:val="20"/>
        </w:rPr>
        <w:tab/>
        <w:t>if HBBC</w:t>
      </w:r>
      <w:r w:rsidRPr="009C4E8D">
        <w:rPr>
          <w:b/>
          <w:bCs/>
          <w:szCs w:val="20"/>
          <w:vertAlign w:val="subscript"/>
        </w:rPr>
        <w:t xml:space="preserve"> </w:t>
      </w:r>
      <w:r w:rsidRPr="009C4E8D">
        <w:rPr>
          <w:bCs/>
          <w:i/>
          <w:szCs w:val="20"/>
          <w:vertAlign w:val="subscript"/>
        </w:rPr>
        <w:t>ERCOT345Bus</w:t>
      </w:r>
      <w:r w:rsidRPr="009C4E8D">
        <w:rPr>
          <w:b/>
          <w:bCs/>
          <w:szCs w:val="20"/>
        </w:rPr>
        <w:t>≠0</w:t>
      </w:r>
    </w:p>
    <w:p w14:paraId="27EE0FD2" w14:textId="77777777" w:rsidR="00577A93" w:rsidRPr="009C4E8D" w:rsidRDefault="00577A93" w:rsidP="00577A93">
      <w:pPr>
        <w:tabs>
          <w:tab w:val="left" w:pos="2340"/>
          <w:tab w:val="left" w:pos="3420"/>
        </w:tabs>
        <w:spacing w:after="240"/>
        <w:ind w:left="720"/>
        <w:rPr>
          <w:b/>
          <w:bCs/>
          <w:szCs w:val="20"/>
        </w:rPr>
      </w:pPr>
      <w:r w:rsidRPr="009C4E8D">
        <w:rPr>
          <w:b/>
          <w:bCs/>
          <w:szCs w:val="20"/>
        </w:rPr>
        <w:t xml:space="preserve">DASPP </w:t>
      </w:r>
      <w:r w:rsidRPr="009C4E8D">
        <w:rPr>
          <w:bCs/>
          <w:i/>
          <w:szCs w:val="20"/>
          <w:vertAlign w:val="subscript"/>
        </w:rPr>
        <w:t xml:space="preserve">ERCOT345Bus </w:t>
      </w:r>
      <w:r w:rsidRPr="009C4E8D">
        <w:rPr>
          <w:b/>
          <w:bCs/>
          <w:szCs w:val="20"/>
        </w:rPr>
        <w:t>=</w:t>
      </w:r>
      <w:r w:rsidRPr="009C4E8D">
        <w:rPr>
          <w:b/>
          <w:bCs/>
          <w:szCs w:val="20"/>
        </w:rPr>
        <w:tab/>
        <w:t>0, if HBBC</w:t>
      </w:r>
      <w:r w:rsidRPr="009C4E8D">
        <w:rPr>
          <w:b/>
          <w:bCs/>
          <w:i/>
          <w:szCs w:val="20"/>
          <w:vertAlign w:val="subscript"/>
        </w:rPr>
        <w:t xml:space="preserve"> </w:t>
      </w:r>
      <w:r w:rsidRPr="009C4E8D">
        <w:rPr>
          <w:bCs/>
          <w:i/>
          <w:szCs w:val="20"/>
          <w:vertAlign w:val="subscript"/>
        </w:rPr>
        <w:t>ERCOT345Bus</w:t>
      </w:r>
      <w:r w:rsidRPr="009C4E8D">
        <w:rPr>
          <w:b/>
          <w:bCs/>
          <w:szCs w:val="20"/>
        </w:rPr>
        <w:t>=0</w:t>
      </w:r>
    </w:p>
    <w:p w14:paraId="72E1B9F6" w14:textId="77777777" w:rsidR="00577A93" w:rsidRPr="009C4E8D" w:rsidRDefault="00577A93" w:rsidP="00577A93">
      <w:pPr>
        <w:spacing w:after="240"/>
        <w:rPr>
          <w:szCs w:val="20"/>
        </w:rPr>
      </w:pPr>
      <w:r w:rsidRPr="009C4E8D">
        <w:rPr>
          <w:szCs w:val="20"/>
        </w:rPr>
        <w:t>Where:</w:t>
      </w:r>
    </w:p>
    <w:p w14:paraId="58A807EE" w14:textId="77777777" w:rsidR="00577A93" w:rsidRPr="009C4E8D" w:rsidRDefault="00577A93" w:rsidP="00577A93">
      <w:pPr>
        <w:tabs>
          <w:tab w:val="left" w:pos="2340"/>
          <w:tab w:val="left" w:pos="3420"/>
        </w:tabs>
        <w:spacing w:after="240"/>
        <w:ind w:left="4147" w:hanging="3427"/>
        <w:rPr>
          <w:bCs/>
          <w:i/>
          <w:szCs w:val="20"/>
        </w:rPr>
      </w:pPr>
      <w:r w:rsidRPr="009C4E8D">
        <w:rPr>
          <w:bCs/>
          <w:szCs w:val="20"/>
        </w:rPr>
        <w:lastRenderedPageBreak/>
        <w:t>DAHUBSF</w:t>
      </w:r>
      <w:r w:rsidRPr="009C4E8D">
        <w:rPr>
          <w:bCs/>
          <w:i/>
          <w:szCs w:val="20"/>
        </w:rPr>
        <w:t xml:space="preserve"> </w:t>
      </w:r>
      <w:r w:rsidRPr="009C4E8D">
        <w:rPr>
          <w:bCs/>
          <w:i/>
          <w:szCs w:val="20"/>
          <w:vertAlign w:val="subscript"/>
        </w:rPr>
        <w:t xml:space="preserve">ERCOT345Bus, c   </w:t>
      </w:r>
      <w:r w:rsidRPr="009C4E8D">
        <w:rPr>
          <w:bCs/>
          <w:i/>
          <w:szCs w:val="20"/>
        </w:rPr>
        <w:t>=</w:t>
      </w:r>
      <w:r w:rsidRPr="009C4E8D">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9C4E8D">
        <w:rPr>
          <w:bCs/>
          <w:szCs w:val="20"/>
        </w:rPr>
        <w:t>(HUBDF</w:t>
      </w:r>
      <w:r w:rsidRPr="009C4E8D">
        <w:rPr>
          <w:bCs/>
          <w:i/>
          <w:szCs w:val="20"/>
        </w:rPr>
        <w:t xml:space="preserve"> </w:t>
      </w:r>
      <w:r w:rsidRPr="009C4E8D">
        <w:rPr>
          <w:bCs/>
          <w:i/>
          <w:szCs w:val="20"/>
          <w:vertAlign w:val="subscript"/>
        </w:rPr>
        <w:t>hb, ERCOT345Bus, c</w:t>
      </w:r>
      <w:r w:rsidRPr="009C4E8D">
        <w:rPr>
          <w:bCs/>
          <w:i/>
          <w:szCs w:val="20"/>
        </w:rPr>
        <w:t xml:space="preserve"> </w:t>
      </w:r>
      <w:r w:rsidRPr="009C4E8D">
        <w:rPr>
          <w:bCs/>
          <w:szCs w:val="20"/>
        </w:rPr>
        <w:t>* DAHBSF</w:t>
      </w:r>
      <w:r w:rsidRPr="009C4E8D">
        <w:rPr>
          <w:bCs/>
          <w:i/>
          <w:szCs w:val="20"/>
        </w:rPr>
        <w:t xml:space="preserve"> </w:t>
      </w:r>
      <w:r w:rsidRPr="009C4E8D">
        <w:rPr>
          <w:bCs/>
          <w:i/>
          <w:szCs w:val="20"/>
          <w:vertAlign w:val="subscript"/>
        </w:rPr>
        <w:t>hb, ERCOT345Bus, c</w:t>
      </w:r>
      <w:r w:rsidRPr="009C4E8D">
        <w:rPr>
          <w:bCs/>
          <w:szCs w:val="20"/>
        </w:rPr>
        <w:t>)</w:t>
      </w:r>
    </w:p>
    <w:p w14:paraId="41450F26" w14:textId="77777777" w:rsidR="00577A93" w:rsidRPr="009C4E8D" w:rsidRDefault="00577A93" w:rsidP="00577A93">
      <w:pPr>
        <w:tabs>
          <w:tab w:val="left" w:pos="2340"/>
          <w:tab w:val="left" w:pos="3420"/>
        </w:tabs>
        <w:spacing w:after="240"/>
        <w:ind w:left="4147" w:hanging="3427"/>
        <w:rPr>
          <w:bCs/>
          <w:i/>
          <w:szCs w:val="20"/>
        </w:rPr>
      </w:pPr>
      <w:r w:rsidRPr="009C4E8D">
        <w:rPr>
          <w:bCs/>
          <w:szCs w:val="20"/>
        </w:rPr>
        <w:t>DAHBSF</w:t>
      </w:r>
      <w:r w:rsidRPr="009C4E8D">
        <w:rPr>
          <w:bCs/>
          <w:i/>
          <w:szCs w:val="20"/>
        </w:rPr>
        <w:t xml:space="preserve"> </w:t>
      </w:r>
      <w:r w:rsidRPr="009C4E8D">
        <w:rPr>
          <w:bCs/>
          <w:i/>
          <w:szCs w:val="20"/>
          <w:vertAlign w:val="subscript"/>
        </w:rPr>
        <w:t xml:space="preserve">hb, ERCOT345Bus, c </w:t>
      </w:r>
      <w:r w:rsidRPr="009C4E8D">
        <w:rPr>
          <w:bCs/>
          <w:i/>
          <w:szCs w:val="20"/>
        </w:rPr>
        <w:t xml:space="preserve"> =</w:t>
      </w:r>
      <w:r w:rsidRPr="009C4E8D">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9C4E8D">
        <w:rPr>
          <w:bCs/>
          <w:szCs w:val="20"/>
        </w:rPr>
        <w:t>(HBDF</w:t>
      </w:r>
      <w:r w:rsidRPr="009C4E8D">
        <w:rPr>
          <w:bCs/>
          <w:i/>
          <w:szCs w:val="20"/>
        </w:rPr>
        <w:t xml:space="preserve"> </w:t>
      </w:r>
      <w:r w:rsidRPr="009C4E8D">
        <w:rPr>
          <w:bCs/>
          <w:i/>
          <w:szCs w:val="20"/>
          <w:vertAlign w:val="subscript"/>
        </w:rPr>
        <w:t>pb, hb, ERCOT345Bus, c</w:t>
      </w:r>
      <w:r w:rsidRPr="009C4E8D">
        <w:rPr>
          <w:bCs/>
          <w:i/>
          <w:szCs w:val="20"/>
        </w:rPr>
        <w:t xml:space="preserve"> </w:t>
      </w:r>
      <w:r w:rsidRPr="009C4E8D">
        <w:rPr>
          <w:bCs/>
          <w:szCs w:val="20"/>
        </w:rPr>
        <w:t xml:space="preserve">* DASF </w:t>
      </w:r>
      <w:r w:rsidRPr="009C4E8D">
        <w:rPr>
          <w:bCs/>
          <w:i/>
          <w:szCs w:val="20"/>
          <w:vertAlign w:val="subscript"/>
        </w:rPr>
        <w:t>pb, hb, ERCOT345Bus, c</w:t>
      </w:r>
      <w:r w:rsidRPr="009C4E8D">
        <w:rPr>
          <w:bCs/>
          <w:szCs w:val="20"/>
        </w:rPr>
        <w:t>)</w:t>
      </w:r>
    </w:p>
    <w:p w14:paraId="11630EE8" w14:textId="77777777" w:rsidR="00577A93" w:rsidRPr="009C4E8D" w:rsidRDefault="00577A93" w:rsidP="00577A93">
      <w:pPr>
        <w:tabs>
          <w:tab w:val="left" w:pos="2340"/>
          <w:tab w:val="left" w:pos="3420"/>
        </w:tabs>
        <w:spacing w:after="240"/>
        <w:ind w:left="4147" w:hanging="3427"/>
        <w:rPr>
          <w:bCs/>
          <w:i/>
          <w:szCs w:val="20"/>
        </w:rPr>
      </w:pPr>
      <w:r w:rsidRPr="009C4E8D">
        <w:rPr>
          <w:bCs/>
          <w:szCs w:val="20"/>
        </w:rPr>
        <w:t>HUBDF</w:t>
      </w:r>
      <w:r w:rsidRPr="009C4E8D">
        <w:rPr>
          <w:bCs/>
          <w:i/>
          <w:szCs w:val="20"/>
        </w:rPr>
        <w:t xml:space="preserve"> </w:t>
      </w:r>
      <w:r w:rsidRPr="009C4E8D">
        <w:rPr>
          <w:bCs/>
          <w:i/>
          <w:szCs w:val="20"/>
          <w:vertAlign w:val="subscript"/>
        </w:rPr>
        <w:t>hb, ERCOT345Bus, c</w:t>
      </w:r>
      <w:r w:rsidRPr="009C4E8D">
        <w:rPr>
          <w:bCs/>
          <w:i/>
          <w:szCs w:val="20"/>
        </w:rPr>
        <w:tab/>
        <w:t>=</w:t>
      </w:r>
      <w:r w:rsidRPr="009C4E8D">
        <w:rPr>
          <w:bCs/>
          <w:i/>
          <w:color w:val="000000"/>
          <w:szCs w:val="20"/>
        </w:rPr>
        <w:tab/>
      </w:r>
      <w:r w:rsidRPr="009C4E8D">
        <w:rPr>
          <w:bCs/>
          <w:color w:val="000000"/>
          <w:szCs w:val="20"/>
        </w:rPr>
        <w:t>IF(HB</w:t>
      </w:r>
      <w:r w:rsidRPr="009C4E8D">
        <w:rPr>
          <w:bCs/>
          <w:szCs w:val="20"/>
          <w:vertAlign w:val="subscript"/>
        </w:rPr>
        <w:t xml:space="preserve"> </w:t>
      </w:r>
      <w:r w:rsidRPr="009C4E8D">
        <w:rPr>
          <w:bCs/>
          <w:i/>
          <w:szCs w:val="20"/>
          <w:vertAlign w:val="subscript"/>
        </w:rPr>
        <w:t>ERCOT345Bus, c</w:t>
      </w:r>
      <w:r w:rsidRPr="009C4E8D">
        <w:rPr>
          <w:bCs/>
          <w:color w:val="000000"/>
          <w:szCs w:val="20"/>
        </w:rPr>
        <w:t xml:space="preserve">=0, 0, 1 </w:t>
      </w:r>
      <w:r w:rsidRPr="009C4E8D">
        <w:rPr>
          <w:b/>
          <w:bCs/>
          <w:color w:val="000000"/>
          <w:sz w:val="32"/>
          <w:szCs w:val="32"/>
        </w:rPr>
        <w:t>/</w:t>
      </w:r>
      <w:r w:rsidRPr="009C4E8D">
        <w:rPr>
          <w:bCs/>
          <w:color w:val="000000"/>
          <w:szCs w:val="20"/>
        </w:rPr>
        <w:t xml:space="preserve"> HB</w:t>
      </w:r>
      <w:r w:rsidRPr="009C4E8D">
        <w:rPr>
          <w:bCs/>
          <w:szCs w:val="20"/>
        </w:rPr>
        <w:t xml:space="preserve"> </w:t>
      </w:r>
      <w:r w:rsidRPr="009C4E8D">
        <w:rPr>
          <w:bCs/>
          <w:i/>
          <w:szCs w:val="20"/>
          <w:vertAlign w:val="subscript"/>
        </w:rPr>
        <w:t>ERCOT345Bus, c</w:t>
      </w:r>
      <w:r w:rsidRPr="009C4E8D">
        <w:rPr>
          <w:bCs/>
          <w:szCs w:val="20"/>
        </w:rPr>
        <w:t>)</w:t>
      </w:r>
    </w:p>
    <w:p w14:paraId="203F958D" w14:textId="77777777" w:rsidR="00577A93" w:rsidRPr="009C4E8D" w:rsidRDefault="00577A93" w:rsidP="00577A93">
      <w:pPr>
        <w:tabs>
          <w:tab w:val="left" w:pos="2340"/>
          <w:tab w:val="left" w:pos="3420"/>
        </w:tabs>
        <w:spacing w:after="240"/>
        <w:ind w:left="4147" w:hanging="3427"/>
        <w:rPr>
          <w:bCs/>
          <w:i/>
          <w:szCs w:val="20"/>
        </w:rPr>
      </w:pPr>
      <w:r w:rsidRPr="009C4E8D">
        <w:rPr>
          <w:bCs/>
          <w:szCs w:val="20"/>
        </w:rPr>
        <w:t>HBDF</w:t>
      </w:r>
      <w:r w:rsidRPr="009C4E8D">
        <w:rPr>
          <w:bCs/>
          <w:i/>
          <w:szCs w:val="20"/>
        </w:rPr>
        <w:t xml:space="preserve"> </w:t>
      </w:r>
      <w:r w:rsidRPr="009C4E8D">
        <w:rPr>
          <w:bCs/>
          <w:i/>
          <w:szCs w:val="20"/>
          <w:vertAlign w:val="subscript"/>
        </w:rPr>
        <w:t>pb, hb, ERCOT345Bus, c</w:t>
      </w:r>
      <w:r w:rsidRPr="009C4E8D">
        <w:rPr>
          <w:bCs/>
          <w:i/>
          <w:szCs w:val="20"/>
        </w:rPr>
        <w:tab/>
        <w:t>=</w:t>
      </w:r>
      <w:r w:rsidRPr="009C4E8D">
        <w:rPr>
          <w:bCs/>
          <w:i/>
          <w:szCs w:val="20"/>
        </w:rPr>
        <w:tab/>
      </w:r>
      <w:r w:rsidRPr="009C4E8D">
        <w:rPr>
          <w:bCs/>
          <w:szCs w:val="20"/>
        </w:rPr>
        <w:t>IF(PB</w:t>
      </w:r>
      <w:r w:rsidRPr="009C4E8D">
        <w:rPr>
          <w:bCs/>
          <w:szCs w:val="20"/>
          <w:vertAlign w:val="subscript"/>
        </w:rPr>
        <w:t xml:space="preserve"> </w:t>
      </w:r>
      <w:r w:rsidRPr="009C4E8D">
        <w:rPr>
          <w:bCs/>
          <w:i/>
          <w:szCs w:val="20"/>
          <w:vertAlign w:val="subscript"/>
        </w:rPr>
        <w:t>hb, ERCOT345Bus, c</w:t>
      </w:r>
      <w:r w:rsidRPr="009C4E8D">
        <w:rPr>
          <w:bCs/>
          <w:szCs w:val="20"/>
        </w:rPr>
        <w:t xml:space="preserve">=0, 0, 1 </w:t>
      </w:r>
      <w:r w:rsidRPr="009C4E8D">
        <w:rPr>
          <w:b/>
          <w:bCs/>
          <w:sz w:val="32"/>
          <w:szCs w:val="32"/>
        </w:rPr>
        <w:t xml:space="preserve">/ </w:t>
      </w:r>
      <w:r w:rsidRPr="009C4E8D">
        <w:rPr>
          <w:bCs/>
          <w:szCs w:val="20"/>
        </w:rPr>
        <w:t xml:space="preserve">PB </w:t>
      </w:r>
      <w:r w:rsidRPr="009C4E8D">
        <w:rPr>
          <w:bCs/>
          <w:i/>
          <w:szCs w:val="20"/>
          <w:vertAlign w:val="subscript"/>
        </w:rPr>
        <w:t>hb, ERCOT345Bus, c</w:t>
      </w:r>
      <w:r w:rsidRPr="009C4E8D">
        <w:rPr>
          <w:bCs/>
          <w:szCs w:val="20"/>
        </w:rPr>
        <w:t>)</w:t>
      </w:r>
    </w:p>
    <w:p w14:paraId="42590FB3" w14:textId="77777777" w:rsidR="00577A93" w:rsidRPr="009C4E8D" w:rsidRDefault="00577A93" w:rsidP="00577A93">
      <w:pPr>
        <w:rPr>
          <w:szCs w:val="20"/>
        </w:rPr>
      </w:pPr>
      <w:r w:rsidRPr="009C4E8D">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77A93" w:rsidRPr="009C4E8D" w14:paraId="69B3D7E0" w14:textId="77777777" w:rsidTr="00577A93">
        <w:trPr>
          <w:tblHeader/>
        </w:trPr>
        <w:tc>
          <w:tcPr>
            <w:tcW w:w="1152" w:type="pct"/>
          </w:tcPr>
          <w:p w14:paraId="6DBC18D2" w14:textId="77777777" w:rsidR="00577A93" w:rsidRPr="009C4E8D" w:rsidRDefault="00577A93" w:rsidP="00577A93">
            <w:pPr>
              <w:spacing w:after="120"/>
              <w:rPr>
                <w:b/>
                <w:iCs/>
                <w:sz w:val="20"/>
                <w:szCs w:val="20"/>
              </w:rPr>
            </w:pPr>
            <w:r w:rsidRPr="009C4E8D">
              <w:rPr>
                <w:b/>
                <w:iCs/>
                <w:sz w:val="20"/>
                <w:szCs w:val="20"/>
              </w:rPr>
              <w:t>Variable</w:t>
            </w:r>
          </w:p>
        </w:tc>
        <w:tc>
          <w:tcPr>
            <w:tcW w:w="482" w:type="pct"/>
          </w:tcPr>
          <w:p w14:paraId="6411257A" w14:textId="77777777" w:rsidR="00577A93" w:rsidRPr="009C4E8D" w:rsidRDefault="00577A93" w:rsidP="00577A93">
            <w:pPr>
              <w:spacing w:after="120"/>
              <w:rPr>
                <w:b/>
                <w:iCs/>
                <w:sz w:val="20"/>
                <w:szCs w:val="20"/>
              </w:rPr>
            </w:pPr>
            <w:r w:rsidRPr="009C4E8D">
              <w:rPr>
                <w:b/>
                <w:iCs/>
                <w:sz w:val="20"/>
                <w:szCs w:val="20"/>
              </w:rPr>
              <w:t>Unit</w:t>
            </w:r>
          </w:p>
        </w:tc>
        <w:tc>
          <w:tcPr>
            <w:tcW w:w="3366" w:type="pct"/>
          </w:tcPr>
          <w:p w14:paraId="00D79676" w14:textId="77777777" w:rsidR="00577A93" w:rsidRPr="009C4E8D" w:rsidRDefault="00577A93" w:rsidP="00577A93">
            <w:pPr>
              <w:spacing w:after="120"/>
              <w:rPr>
                <w:b/>
                <w:iCs/>
                <w:sz w:val="20"/>
                <w:szCs w:val="20"/>
              </w:rPr>
            </w:pPr>
            <w:r w:rsidRPr="009C4E8D">
              <w:rPr>
                <w:b/>
                <w:iCs/>
                <w:sz w:val="20"/>
                <w:szCs w:val="20"/>
              </w:rPr>
              <w:t>Definition</w:t>
            </w:r>
          </w:p>
        </w:tc>
      </w:tr>
      <w:tr w:rsidR="00577A93" w:rsidRPr="009C4E8D" w14:paraId="3D88171E" w14:textId="77777777" w:rsidTr="00577A93">
        <w:tc>
          <w:tcPr>
            <w:tcW w:w="1152" w:type="pct"/>
          </w:tcPr>
          <w:p w14:paraId="336D9042" w14:textId="77777777" w:rsidR="00577A93" w:rsidRPr="009C4E8D" w:rsidRDefault="00577A93" w:rsidP="00577A93">
            <w:pPr>
              <w:spacing w:after="60"/>
              <w:rPr>
                <w:iCs/>
                <w:sz w:val="20"/>
                <w:szCs w:val="20"/>
              </w:rPr>
            </w:pPr>
            <w:r w:rsidRPr="009C4E8D">
              <w:rPr>
                <w:iCs/>
                <w:sz w:val="20"/>
                <w:szCs w:val="20"/>
              </w:rPr>
              <w:t xml:space="preserve">DASPP </w:t>
            </w:r>
            <w:r w:rsidRPr="009C4E8D">
              <w:rPr>
                <w:i/>
                <w:iCs/>
                <w:sz w:val="20"/>
                <w:szCs w:val="20"/>
                <w:vertAlign w:val="subscript"/>
              </w:rPr>
              <w:t>ERCOT345Bus</w:t>
            </w:r>
          </w:p>
        </w:tc>
        <w:tc>
          <w:tcPr>
            <w:tcW w:w="482" w:type="pct"/>
          </w:tcPr>
          <w:p w14:paraId="0D43F7CA" w14:textId="77777777" w:rsidR="00577A93" w:rsidRPr="009C4E8D" w:rsidRDefault="00577A93" w:rsidP="00577A93">
            <w:pPr>
              <w:spacing w:after="60"/>
              <w:rPr>
                <w:iCs/>
                <w:sz w:val="20"/>
                <w:szCs w:val="20"/>
              </w:rPr>
            </w:pPr>
            <w:r w:rsidRPr="009C4E8D">
              <w:rPr>
                <w:iCs/>
                <w:sz w:val="20"/>
                <w:szCs w:val="20"/>
              </w:rPr>
              <w:t>$/MWh</w:t>
            </w:r>
          </w:p>
        </w:tc>
        <w:tc>
          <w:tcPr>
            <w:tcW w:w="3366" w:type="pct"/>
          </w:tcPr>
          <w:p w14:paraId="0385C2A0" w14:textId="77777777" w:rsidR="00577A93" w:rsidRPr="009C4E8D" w:rsidRDefault="00577A93" w:rsidP="00577A93">
            <w:pPr>
              <w:spacing w:after="60"/>
              <w:rPr>
                <w:iCs/>
                <w:sz w:val="20"/>
                <w:szCs w:val="20"/>
              </w:rPr>
            </w:pPr>
            <w:r w:rsidRPr="009C4E8D">
              <w:rPr>
                <w:i/>
                <w:iCs/>
                <w:sz w:val="20"/>
                <w:szCs w:val="20"/>
              </w:rPr>
              <w:t>Day-Ahead Settlement Point Price</w:t>
            </w:r>
            <w:r w:rsidRPr="009C4E8D">
              <w:rPr>
                <w:iCs/>
                <w:sz w:val="20"/>
                <w:szCs w:val="20"/>
              </w:rPr>
              <w:sym w:font="Symbol" w:char="F0BE"/>
            </w:r>
            <w:r w:rsidRPr="009C4E8D">
              <w:rPr>
                <w:iCs/>
                <w:sz w:val="20"/>
                <w:szCs w:val="20"/>
              </w:rPr>
              <w:t>The DAM Settlement Point Price at the Hub, for the hour.</w:t>
            </w:r>
          </w:p>
        </w:tc>
      </w:tr>
      <w:tr w:rsidR="00577A93" w:rsidRPr="009C4E8D" w14:paraId="2272843F" w14:textId="77777777" w:rsidTr="00577A93">
        <w:tc>
          <w:tcPr>
            <w:tcW w:w="1152" w:type="pct"/>
          </w:tcPr>
          <w:p w14:paraId="28EBAD12" w14:textId="77777777" w:rsidR="00577A93" w:rsidRPr="009C4E8D" w:rsidRDefault="00577A93" w:rsidP="00577A93">
            <w:pPr>
              <w:spacing w:after="60"/>
              <w:rPr>
                <w:iCs/>
                <w:sz w:val="20"/>
                <w:szCs w:val="20"/>
              </w:rPr>
            </w:pPr>
            <w:r w:rsidRPr="009C4E8D">
              <w:rPr>
                <w:iCs/>
                <w:sz w:val="20"/>
                <w:szCs w:val="20"/>
              </w:rPr>
              <w:t>DASL</w:t>
            </w:r>
          </w:p>
        </w:tc>
        <w:tc>
          <w:tcPr>
            <w:tcW w:w="482" w:type="pct"/>
          </w:tcPr>
          <w:p w14:paraId="745B56D7" w14:textId="77777777" w:rsidR="00577A93" w:rsidRPr="009C4E8D" w:rsidRDefault="00577A93" w:rsidP="00577A93">
            <w:pPr>
              <w:spacing w:after="60"/>
              <w:rPr>
                <w:iCs/>
                <w:sz w:val="20"/>
                <w:szCs w:val="20"/>
              </w:rPr>
            </w:pPr>
            <w:r w:rsidRPr="009C4E8D">
              <w:rPr>
                <w:iCs/>
                <w:sz w:val="20"/>
                <w:szCs w:val="20"/>
              </w:rPr>
              <w:t>$/MWh</w:t>
            </w:r>
          </w:p>
        </w:tc>
        <w:tc>
          <w:tcPr>
            <w:tcW w:w="3366" w:type="pct"/>
          </w:tcPr>
          <w:p w14:paraId="6F1F64FF" w14:textId="77777777" w:rsidR="00577A93" w:rsidRPr="009C4E8D" w:rsidRDefault="00577A93" w:rsidP="00577A93">
            <w:pPr>
              <w:spacing w:after="60"/>
              <w:rPr>
                <w:i/>
                <w:iCs/>
                <w:sz w:val="20"/>
                <w:szCs w:val="20"/>
              </w:rPr>
            </w:pPr>
            <w:r w:rsidRPr="009C4E8D">
              <w:rPr>
                <w:i/>
                <w:iCs/>
                <w:sz w:val="20"/>
                <w:szCs w:val="20"/>
              </w:rPr>
              <w:t>Day-Ahead System Lambda</w:t>
            </w:r>
            <w:r w:rsidRPr="009C4E8D">
              <w:rPr>
                <w:iCs/>
                <w:sz w:val="20"/>
                <w:szCs w:val="20"/>
              </w:rPr>
              <w:sym w:font="Symbol" w:char="F0BE"/>
            </w:r>
            <w:r w:rsidRPr="009C4E8D">
              <w:rPr>
                <w:iCs/>
                <w:sz w:val="20"/>
                <w:szCs w:val="20"/>
              </w:rPr>
              <w:t>The DAM Shadow Price for the system power balance constraint for the hour.</w:t>
            </w:r>
          </w:p>
        </w:tc>
      </w:tr>
      <w:tr w:rsidR="00577A93" w:rsidRPr="009C4E8D" w14:paraId="001670F6" w14:textId="77777777" w:rsidTr="00577A93">
        <w:tc>
          <w:tcPr>
            <w:tcW w:w="1152" w:type="pct"/>
          </w:tcPr>
          <w:p w14:paraId="1E48373C" w14:textId="77777777" w:rsidR="00577A93" w:rsidRPr="009C4E8D" w:rsidRDefault="00577A93" w:rsidP="00577A93">
            <w:pPr>
              <w:spacing w:after="60"/>
              <w:rPr>
                <w:iCs/>
                <w:sz w:val="20"/>
                <w:szCs w:val="20"/>
              </w:rPr>
            </w:pPr>
            <w:r w:rsidRPr="009C4E8D">
              <w:rPr>
                <w:iCs/>
                <w:sz w:val="20"/>
                <w:szCs w:val="20"/>
              </w:rPr>
              <w:t xml:space="preserve">DASP </w:t>
            </w:r>
            <w:r w:rsidRPr="009C4E8D">
              <w:rPr>
                <w:i/>
                <w:iCs/>
                <w:sz w:val="20"/>
                <w:szCs w:val="20"/>
                <w:vertAlign w:val="subscript"/>
              </w:rPr>
              <w:t>c</w:t>
            </w:r>
          </w:p>
        </w:tc>
        <w:tc>
          <w:tcPr>
            <w:tcW w:w="482" w:type="pct"/>
          </w:tcPr>
          <w:p w14:paraId="537BC42D" w14:textId="77777777" w:rsidR="00577A93" w:rsidRPr="009C4E8D" w:rsidRDefault="00577A93" w:rsidP="00577A93">
            <w:pPr>
              <w:spacing w:after="60"/>
              <w:rPr>
                <w:iCs/>
                <w:sz w:val="20"/>
                <w:szCs w:val="20"/>
              </w:rPr>
            </w:pPr>
            <w:r w:rsidRPr="009C4E8D">
              <w:rPr>
                <w:iCs/>
                <w:sz w:val="20"/>
                <w:szCs w:val="20"/>
              </w:rPr>
              <w:t>$/MWh</w:t>
            </w:r>
          </w:p>
        </w:tc>
        <w:tc>
          <w:tcPr>
            <w:tcW w:w="3366" w:type="pct"/>
          </w:tcPr>
          <w:p w14:paraId="4E21C1D9" w14:textId="77777777" w:rsidR="00577A93" w:rsidRPr="009C4E8D" w:rsidRDefault="00577A93" w:rsidP="00577A93">
            <w:pPr>
              <w:spacing w:after="60"/>
              <w:rPr>
                <w:iCs/>
                <w:sz w:val="20"/>
                <w:szCs w:val="20"/>
              </w:rPr>
            </w:pPr>
            <w:r w:rsidRPr="009C4E8D">
              <w:rPr>
                <w:i/>
                <w:iCs/>
                <w:sz w:val="20"/>
                <w:szCs w:val="20"/>
              </w:rPr>
              <w:t>Day-Ahead Shadow Price for a binding transmission constraint</w:t>
            </w:r>
            <w:r w:rsidRPr="009C4E8D">
              <w:rPr>
                <w:iCs/>
                <w:sz w:val="20"/>
                <w:szCs w:val="20"/>
              </w:rPr>
              <w:sym w:font="Symbol" w:char="F0BE"/>
            </w:r>
            <w:r w:rsidRPr="009C4E8D">
              <w:rPr>
                <w:iCs/>
                <w:sz w:val="20"/>
                <w:szCs w:val="20"/>
              </w:rPr>
              <w:t xml:space="preserve">The DAM Shadow Price for the constraint </w:t>
            </w:r>
            <w:r w:rsidRPr="009C4E8D">
              <w:rPr>
                <w:i/>
                <w:iCs/>
                <w:sz w:val="20"/>
                <w:szCs w:val="20"/>
              </w:rPr>
              <w:t>c</w:t>
            </w:r>
            <w:r w:rsidRPr="009C4E8D">
              <w:rPr>
                <w:iCs/>
                <w:sz w:val="20"/>
                <w:szCs w:val="20"/>
              </w:rPr>
              <w:t xml:space="preserve"> for the hour.</w:t>
            </w:r>
          </w:p>
        </w:tc>
      </w:tr>
      <w:tr w:rsidR="00577A93" w:rsidRPr="009C4E8D" w14:paraId="782A148E" w14:textId="77777777" w:rsidTr="00577A93">
        <w:tc>
          <w:tcPr>
            <w:tcW w:w="1152" w:type="pct"/>
          </w:tcPr>
          <w:p w14:paraId="77F839A6" w14:textId="77777777" w:rsidR="00577A93" w:rsidRPr="009C4E8D" w:rsidRDefault="00577A93" w:rsidP="00577A93">
            <w:pPr>
              <w:spacing w:after="60"/>
              <w:rPr>
                <w:iCs/>
                <w:sz w:val="20"/>
                <w:szCs w:val="20"/>
              </w:rPr>
            </w:pPr>
            <w:r w:rsidRPr="009C4E8D">
              <w:rPr>
                <w:iCs/>
                <w:sz w:val="20"/>
                <w:szCs w:val="20"/>
              </w:rPr>
              <w:t xml:space="preserve">DAHUBSF </w:t>
            </w:r>
            <w:r w:rsidRPr="009C4E8D">
              <w:rPr>
                <w:i/>
                <w:iCs/>
                <w:sz w:val="20"/>
                <w:szCs w:val="20"/>
                <w:vertAlign w:val="subscript"/>
              </w:rPr>
              <w:t>ERCOT345Bus,c</w:t>
            </w:r>
          </w:p>
        </w:tc>
        <w:tc>
          <w:tcPr>
            <w:tcW w:w="482" w:type="pct"/>
          </w:tcPr>
          <w:p w14:paraId="08C87C90" w14:textId="77777777" w:rsidR="00577A93" w:rsidRPr="009C4E8D" w:rsidRDefault="00577A93" w:rsidP="00577A93">
            <w:pPr>
              <w:spacing w:after="60"/>
              <w:rPr>
                <w:iCs/>
                <w:sz w:val="20"/>
                <w:szCs w:val="20"/>
              </w:rPr>
            </w:pPr>
            <w:r w:rsidRPr="009C4E8D">
              <w:rPr>
                <w:iCs/>
                <w:sz w:val="20"/>
                <w:szCs w:val="20"/>
              </w:rPr>
              <w:t>none</w:t>
            </w:r>
          </w:p>
        </w:tc>
        <w:tc>
          <w:tcPr>
            <w:tcW w:w="3366" w:type="pct"/>
          </w:tcPr>
          <w:p w14:paraId="0E5F46C1" w14:textId="77777777" w:rsidR="00577A93" w:rsidRPr="009C4E8D" w:rsidRDefault="00577A93" w:rsidP="00577A93">
            <w:pPr>
              <w:spacing w:after="60"/>
              <w:rPr>
                <w:iCs/>
                <w:sz w:val="20"/>
                <w:szCs w:val="20"/>
              </w:rPr>
            </w:pPr>
            <w:r w:rsidRPr="009C4E8D">
              <w:rPr>
                <w:i/>
                <w:iCs/>
                <w:sz w:val="20"/>
                <w:szCs w:val="20"/>
              </w:rPr>
              <w:t xml:space="preserve">Day-Ahead Shift Factor of the Hub </w:t>
            </w:r>
            <w:r w:rsidRPr="009C4E8D">
              <w:rPr>
                <w:i/>
                <w:iCs/>
                <w:sz w:val="20"/>
                <w:szCs w:val="20"/>
              </w:rPr>
              <w:sym w:font="Symbol" w:char="F0BE"/>
            </w:r>
            <w:r w:rsidRPr="009C4E8D">
              <w:rPr>
                <w:iCs/>
                <w:sz w:val="20"/>
                <w:szCs w:val="20"/>
              </w:rPr>
              <w:t xml:space="preserve">The DAM aggregated Shift Factor of a Hub for the constraint </w:t>
            </w:r>
            <w:r w:rsidRPr="009C4E8D">
              <w:rPr>
                <w:i/>
                <w:iCs/>
                <w:sz w:val="20"/>
                <w:szCs w:val="20"/>
              </w:rPr>
              <w:t>c</w:t>
            </w:r>
            <w:r w:rsidRPr="009C4E8D">
              <w:rPr>
                <w:iCs/>
                <w:sz w:val="20"/>
                <w:szCs w:val="20"/>
              </w:rPr>
              <w:t xml:space="preserve"> for the hour.</w:t>
            </w:r>
            <w:r w:rsidRPr="009C4E8D">
              <w:rPr>
                <w:i/>
                <w:iCs/>
                <w:sz w:val="20"/>
                <w:szCs w:val="20"/>
              </w:rPr>
              <w:t xml:space="preserve"> </w:t>
            </w:r>
          </w:p>
        </w:tc>
      </w:tr>
      <w:tr w:rsidR="00577A93" w:rsidRPr="009C4E8D" w14:paraId="2335DAA6" w14:textId="77777777" w:rsidTr="00577A93">
        <w:tc>
          <w:tcPr>
            <w:tcW w:w="1152" w:type="pct"/>
          </w:tcPr>
          <w:p w14:paraId="01637F81" w14:textId="77777777" w:rsidR="00577A93" w:rsidRPr="009C4E8D" w:rsidRDefault="00577A93" w:rsidP="00577A93">
            <w:pPr>
              <w:spacing w:after="60"/>
              <w:rPr>
                <w:iCs/>
                <w:sz w:val="20"/>
                <w:szCs w:val="20"/>
              </w:rPr>
            </w:pPr>
            <w:r w:rsidRPr="009C4E8D">
              <w:rPr>
                <w:iCs/>
                <w:sz w:val="20"/>
                <w:szCs w:val="20"/>
              </w:rPr>
              <w:t xml:space="preserve">DAHBSF </w:t>
            </w:r>
            <w:r w:rsidRPr="009C4E8D">
              <w:rPr>
                <w:i/>
                <w:iCs/>
                <w:sz w:val="20"/>
                <w:szCs w:val="20"/>
                <w:vertAlign w:val="subscript"/>
              </w:rPr>
              <w:t>hb,ERCOT345Bus,c</w:t>
            </w:r>
          </w:p>
        </w:tc>
        <w:tc>
          <w:tcPr>
            <w:tcW w:w="482" w:type="pct"/>
          </w:tcPr>
          <w:p w14:paraId="611F2B56" w14:textId="77777777" w:rsidR="00577A93" w:rsidRPr="009C4E8D" w:rsidRDefault="00577A93" w:rsidP="00577A93">
            <w:pPr>
              <w:spacing w:after="60"/>
              <w:rPr>
                <w:iCs/>
                <w:sz w:val="20"/>
                <w:szCs w:val="20"/>
              </w:rPr>
            </w:pPr>
            <w:r w:rsidRPr="009C4E8D">
              <w:rPr>
                <w:iCs/>
                <w:sz w:val="20"/>
                <w:szCs w:val="20"/>
              </w:rPr>
              <w:t>none</w:t>
            </w:r>
          </w:p>
        </w:tc>
        <w:tc>
          <w:tcPr>
            <w:tcW w:w="3366" w:type="pct"/>
          </w:tcPr>
          <w:p w14:paraId="03CE7A48" w14:textId="77777777" w:rsidR="00577A93" w:rsidRPr="009C4E8D" w:rsidRDefault="00577A93" w:rsidP="00577A93">
            <w:pPr>
              <w:spacing w:after="60"/>
              <w:rPr>
                <w:iCs/>
                <w:sz w:val="20"/>
                <w:szCs w:val="20"/>
              </w:rPr>
            </w:pPr>
            <w:r w:rsidRPr="009C4E8D">
              <w:rPr>
                <w:i/>
                <w:iCs/>
                <w:sz w:val="20"/>
                <w:szCs w:val="20"/>
              </w:rPr>
              <w:t>Day-Ahead Shift Factor of the Hub Bus</w:t>
            </w:r>
            <w:r w:rsidRPr="009C4E8D">
              <w:rPr>
                <w:i/>
                <w:iCs/>
                <w:sz w:val="20"/>
                <w:szCs w:val="20"/>
              </w:rPr>
              <w:sym w:font="Symbol" w:char="F0BE"/>
            </w:r>
            <w:r w:rsidRPr="009C4E8D">
              <w:rPr>
                <w:iCs/>
                <w:sz w:val="20"/>
                <w:szCs w:val="20"/>
              </w:rPr>
              <w:t xml:space="preserve">The DAM aggregated Shift Factor of a Hub Bus </w:t>
            </w:r>
            <w:r w:rsidRPr="009C4E8D">
              <w:rPr>
                <w:i/>
                <w:iCs/>
                <w:sz w:val="20"/>
                <w:szCs w:val="20"/>
              </w:rPr>
              <w:t>hb</w:t>
            </w:r>
            <w:r w:rsidRPr="009C4E8D">
              <w:rPr>
                <w:iCs/>
                <w:sz w:val="20"/>
                <w:szCs w:val="20"/>
              </w:rPr>
              <w:t xml:space="preserve"> for the constraint </w:t>
            </w:r>
            <w:r w:rsidRPr="009C4E8D">
              <w:rPr>
                <w:i/>
                <w:iCs/>
                <w:sz w:val="20"/>
                <w:szCs w:val="20"/>
              </w:rPr>
              <w:t>c</w:t>
            </w:r>
            <w:r w:rsidRPr="009C4E8D">
              <w:rPr>
                <w:iCs/>
                <w:sz w:val="20"/>
                <w:szCs w:val="20"/>
              </w:rPr>
              <w:t xml:space="preserve"> for the hour.</w:t>
            </w:r>
            <w:r w:rsidRPr="009C4E8D">
              <w:rPr>
                <w:i/>
                <w:iCs/>
                <w:sz w:val="20"/>
                <w:szCs w:val="20"/>
              </w:rPr>
              <w:t xml:space="preserve"> </w:t>
            </w:r>
          </w:p>
        </w:tc>
      </w:tr>
      <w:tr w:rsidR="00577A93" w:rsidRPr="009C4E8D" w14:paraId="4968AB33" w14:textId="77777777" w:rsidTr="00577A93">
        <w:tc>
          <w:tcPr>
            <w:tcW w:w="1152" w:type="pct"/>
          </w:tcPr>
          <w:p w14:paraId="6411D883" w14:textId="77777777" w:rsidR="00577A93" w:rsidRPr="009C4E8D" w:rsidRDefault="00577A93" w:rsidP="00577A93">
            <w:pPr>
              <w:spacing w:after="60"/>
              <w:rPr>
                <w:iCs/>
                <w:sz w:val="20"/>
                <w:szCs w:val="20"/>
              </w:rPr>
            </w:pPr>
            <w:r w:rsidRPr="009C4E8D">
              <w:rPr>
                <w:iCs/>
                <w:sz w:val="20"/>
                <w:szCs w:val="20"/>
              </w:rPr>
              <w:t xml:space="preserve">DASF </w:t>
            </w:r>
            <w:r w:rsidRPr="009C4E8D">
              <w:rPr>
                <w:i/>
                <w:iCs/>
                <w:sz w:val="20"/>
                <w:szCs w:val="20"/>
                <w:vertAlign w:val="subscript"/>
              </w:rPr>
              <w:t>pb,hb,ERCOT345Bus,c</w:t>
            </w:r>
          </w:p>
        </w:tc>
        <w:tc>
          <w:tcPr>
            <w:tcW w:w="482" w:type="pct"/>
          </w:tcPr>
          <w:p w14:paraId="1BABFB00" w14:textId="77777777" w:rsidR="00577A93" w:rsidRPr="009C4E8D" w:rsidRDefault="00577A93" w:rsidP="00577A93">
            <w:pPr>
              <w:spacing w:after="60"/>
              <w:rPr>
                <w:iCs/>
                <w:sz w:val="20"/>
                <w:szCs w:val="20"/>
              </w:rPr>
            </w:pPr>
            <w:r w:rsidRPr="009C4E8D">
              <w:rPr>
                <w:iCs/>
                <w:sz w:val="20"/>
                <w:szCs w:val="20"/>
              </w:rPr>
              <w:t>none</w:t>
            </w:r>
          </w:p>
        </w:tc>
        <w:tc>
          <w:tcPr>
            <w:tcW w:w="3366" w:type="pct"/>
          </w:tcPr>
          <w:p w14:paraId="2FC8E792" w14:textId="77777777" w:rsidR="00577A93" w:rsidRPr="009C4E8D" w:rsidRDefault="00577A93" w:rsidP="00577A93">
            <w:pPr>
              <w:spacing w:after="60"/>
              <w:rPr>
                <w:iCs/>
                <w:sz w:val="20"/>
                <w:szCs w:val="20"/>
              </w:rPr>
            </w:pPr>
            <w:r w:rsidRPr="009C4E8D">
              <w:rPr>
                <w:i/>
                <w:iCs/>
                <w:sz w:val="20"/>
                <w:szCs w:val="20"/>
              </w:rPr>
              <w:t>Day-Ahead Shift Factor of the power flow bus</w:t>
            </w:r>
            <w:r w:rsidRPr="009C4E8D">
              <w:rPr>
                <w:i/>
                <w:iCs/>
                <w:sz w:val="20"/>
                <w:szCs w:val="20"/>
              </w:rPr>
              <w:sym w:font="Symbol" w:char="F0BE"/>
            </w:r>
            <w:r w:rsidRPr="009C4E8D">
              <w:rPr>
                <w:iCs/>
                <w:sz w:val="20"/>
                <w:szCs w:val="20"/>
              </w:rPr>
              <w:t xml:space="preserve">The DAM Shift Factor of a power flow bus </w:t>
            </w:r>
            <w:r w:rsidRPr="009C4E8D">
              <w:rPr>
                <w:i/>
                <w:iCs/>
                <w:sz w:val="20"/>
                <w:szCs w:val="20"/>
              </w:rPr>
              <w:t>pb</w:t>
            </w:r>
            <w:r w:rsidRPr="009C4E8D">
              <w:rPr>
                <w:iCs/>
                <w:sz w:val="20"/>
                <w:szCs w:val="20"/>
              </w:rPr>
              <w:t xml:space="preserve"> </w:t>
            </w:r>
            <w:r w:rsidRPr="009C4E8D">
              <w:rPr>
                <w:sz w:val="20"/>
                <w:szCs w:val="20"/>
              </w:rPr>
              <w:t xml:space="preserve">that is a component of Hub Bus </w:t>
            </w:r>
            <w:r w:rsidRPr="009C4E8D">
              <w:rPr>
                <w:i/>
                <w:sz w:val="20"/>
                <w:szCs w:val="20"/>
              </w:rPr>
              <w:t>hb</w:t>
            </w:r>
            <w:r w:rsidRPr="009C4E8D">
              <w:rPr>
                <w:sz w:val="20"/>
                <w:szCs w:val="20"/>
              </w:rPr>
              <w:t xml:space="preserve"> </w:t>
            </w:r>
            <w:r w:rsidRPr="009C4E8D">
              <w:rPr>
                <w:iCs/>
                <w:sz w:val="20"/>
                <w:szCs w:val="20"/>
              </w:rPr>
              <w:t xml:space="preserve">for the constraint </w:t>
            </w:r>
            <w:r w:rsidRPr="009C4E8D">
              <w:rPr>
                <w:i/>
                <w:iCs/>
                <w:sz w:val="20"/>
                <w:szCs w:val="20"/>
              </w:rPr>
              <w:t>c</w:t>
            </w:r>
            <w:r w:rsidRPr="009C4E8D">
              <w:rPr>
                <w:iCs/>
                <w:sz w:val="20"/>
                <w:szCs w:val="20"/>
              </w:rPr>
              <w:t xml:space="preserve"> for the hour.</w:t>
            </w:r>
            <w:r w:rsidRPr="009C4E8D">
              <w:rPr>
                <w:i/>
                <w:iCs/>
                <w:sz w:val="20"/>
                <w:szCs w:val="20"/>
              </w:rPr>
              <w:t xml:space="preserve"> </w:t>
            </w:r>
          </w:p>
        </w:tc>
      </w:tr>
      <w:tr w:rsidR="00577A93" w:rsidRPr="009C4E8D" w14:paraId="44BCFDAA" w14:textId="77777777" w:rsidTr="00577A93">
        <w:tc>
          <w:tcPr>
            <w:tcW w:w="1152" w:type="pct"/>
          </w:tcPr>
          <w:p w14:paraId="4F7C913A" w14:textId="77777777" w:rsidR="00577A93" w:rsidRPr="009C4E8D" w:rsidRDefault="00577A93" w:rsidP="00577A93">
            <w:pPr>
              <w:spacing w:after="60"/>
              <w:rPr>
                <w:iCs/>
                <w:sz w:val="20"/>
                <w:szCs w:val="20"/>
              </w:rPr>
            </w:pPr>
            <w:r w:rsidRPr="009C4E8D">
              <w:rPr>
                <w:iCs/>
                <w:sz w:val="20"/>
                <w:szCs w:val="20"/>
              </w:rPr>
              <w:t xml:space="preserve">HUBDF </w:t>
            </w:r>
            <w:r w:rsidRPr="009C4E8D">
              <w:rPr>
                <w:i/>
                <w:iCs/>
                <w:sz w:val="20"/>
                <w:szCs w:val="20"/>
                <w:vertAlign w:val="subscript"/>
              </w:rPr>
              <w:t>hb,ERCOT345Bus,c</w:t>
            </w:r>
          </w:p>
        </w:tc>
        <w:tc>
          <w:tcPr>
            <w:tcW w:w="482" w:type="pct"/>
          </w:tcPr>
          <w:p w14:paraId="78DC45C5" w14:textId="77777777" w:rsidR="00577A93" w:rsidRPr="009C4E8D" w:rsidRDefault="00577A93" w:rsidP="00577A93">
            <w:pPr>
              <w:spacing w:after="60"/>
              <w:rPr>
                <w:iCs/>
                <w:sz w:val="20"/>
                <w:szCs w:val="20"/>
              </w:rPr>
            </w:pPr>
            <w:r w:rsidRPr="009C4E8D">
              <w:rPr>
                <w:iCs/>
                <w:sz w:val="20"/>
                <w:szCs w:val="20"/>
              </w:rPr>
              <w:t>none</w:t>
            </w:r>
          </w:p>
        </w:tc>
        <w:tc>
          <w:tcPr>
            <w:tcW w:w="3366" w:type="pct"/>
          </w:tcPr>
          <w:p w14:paraId="356D7F64" w14:textId="77777777" w:rsidR="00577A93" w:rsidRPr="009C4E8D" w:rsidRDefault="00577A93" w:rsidP="00577A93">
            <w:pPr>
              <w:spacing w:after="60"/>
              <w:rPr>
                <w:iCs/>
                <w:sz w:val="20"/>
                <w:szCs w:val="20"/>
              </w:rPr>
            </w:pPr>
            <w:r w:rsidRPr="009C4E8D">
              <w:rPr>
                <w:i/>
                <w:iCs/>
                <w:sz w:val="20"/>
                <w:szCs w:val="20"/>
              </w:rPr>
              <w:t>Hub Distribution Factor per Hub Bus in a constraint</w:t>
            </w:r>
            <w:r w:rsidRPr="009C4E8D">
              <w:rPr>
                <w:iCs/>
                <w:sz w:val="20"/>
                <w:szCs w:val="20"/>
              </w:rPr>
              <w:sym w:font="Symbol" w:char="F0BE"/>
            </w:r>
            <w:r w:rsidRPr="009C4E8D">
              <w:rPr>
                <w:iCs/>
                <w:sz w:val="20"/>
                <w:szCs w:val="20"/>
              </w:rPr>
              <w:t xml:space="preserve">The distribution factor of Hub Bus </w:t>
            </w:r>
            <w:r w:rsidRPr="009C4E8D">
              <w:rPr>
                <w:i/>
                <w:iCs/>
                <w:sz w:val="20"/>
                <w:szCs w:val="20"/>
              </w:rPr>
              <w:t>hb</w:t>
            </w:r>
            <w:r w:rsidRPr="009C4E8D">
              <w:rPr>
                <w:iCs/>
                <w:sz w:val="20"/>
                <w:szCs w:val="20"/>
              </w:rPr>
              <w:t xml:space="preserve"> for the constraint </w:t>
            </w:r>
            <w:r w:rsidRPr="009C4E8D">
              <w:rPr>
                <w:i/>
                <w:iCs/>
                <w:sz w:val="20"/>
                <w:szCs w:val="20"/>
              </w:rPr>
              <w:t>c</w:t>
            </w:r>
            <w:r w:rsidRPr="009C4E8D">
              <w:rPr>
                <w:iCs/>
                <w:sz w:val="20"/>
                <w:szCs w:val="20"/>
              </w:rPr>
              <w:t xml:space="preserve"> for the hour.  </w:t>
            </w:r>
          </w:p>
        </w:tc>
      </w:tr>
      <w:tr w:rsidR="00577A93" w:rsidRPr="009C4E8D" w14:paraId="176E81F2" w14:textId="77777777" w:rsidTr="00577A93">
        <w:tc>
          <w:tcPr>
            <w:tcW w:w="1152" w:type="pct"/>
          </w:tcPr>
          <w:p w14:paraId="215C3089" w14:textId="77777777" w:rsidR="00577A93" w:rsidRPr="009C4E8D" w:rsidRDefault="00577A93" w:rsidP="00577A93">
            <w:pPr>
              <w:spacing w:after="60"/>
              <w:rPr>
                <w:iCs/>
                <w:sz w:val="20"/>
                <w:szCs w:val="20"/>
              </w:rPr>
            </w:pPr>
            <w:r w:rsidRPr="009C4E8D">
              <w:rPr>
                <w:iCs/>
                <w:sz w:val="20"/>
                <w:szCs w:val="20"/>
              </w:rPr>
              <w:t xml:space="preserve">HBDF </w:t>
            </w:r>
            <w:r w:rsidRPr="009C4E8D">
              <w:rPr>
                <w:i/>
                <w:iCs/>
                <w:sz w:val="20"/>
                <w:szCs w:val="20"/>
                <w:vertAlign w:val="subscript"/>
              </w:rPr>
              <w:t>pb, hb, ERCOT345Bus,c</w:t>
            </w:r>
          </w:p>
        </w:tc>
        <w:tc>
          <w:tcPr>
            <w:tcW w:w="482" w:type="pct"/>
          </w:tcPr>
          <w:p w14:paraId="68BEC013" w14:textId="77777777" w:rsidR="00577A93" w:rsidRPr="009C4E8D" w:rsidRDefault="00577A93" w:rsidP="00577A93">
            <w:pPr>
              <w:spacing w:after="60"/>
              <w:rPr>
                <w:iCs/>
                <w:sz w:val="20"/>
                <w:szCs w:val="20"/>
              </w:rPr>
            </w:pPr>
            <w:r w:rsidRPr="009C4E8D">
              <w:rPr>
                <w:iCs/>
                <w:sz w:val="20"/>
                <w:szCs w:val="20"/>
              </w:rPr>
              <w:t>none</w:t>
            </w:r>
          </w:p>
        </w:tc>
        <w:tc>
          <w:tcPr>
            <w:tcW w:w="3366" w:type="pct"/>
          </w:tcPr>
          <w:p w14:paraId="78DB7D9A" w14:textId="77777777" w:rsidR="00577A93" w:rsidRPr="009C4E8D" w:rsidRDefault="00577A93" w:rsidP="00577A93">
            <w:pPr>
              <w:spacing w:after="60"/>
              <w:rPr>
                <w:szCs w:val="20"/>
              </w:rPr>
            </w:pPr>
            <w:r w:rsidRPr="009C4E8D">
              <w:rPr>
                <w:i/>
                <w:iCs/>
                <w:sz w:val="20"/>
                <w:szCs w:val="20"/>
              </w:rPr>
              <w:t>Hub Bus Distribution Factor per power flow bus of Hub Bus in a constraint</w:t>
            </w:r>
            <w:r w:rsidRPr="009C4E8D">
              <w:rPr>
                <w:szCs w:val="20"/>
              </w:rPr>
              <w:sym w:font="Symbol" w:char="F0BE"/>
            </w:r>
            <w:r w:rsidRPr="009C4E8D">
              <w:rPr>
                <w:iCs/>
                <w:sz w:val="20"/>
                <w:szCs w:val="20"/>
              </w:rPr>
              <w:t xml:space="preserve">The distribution factor of power flow bus </w:t>
            </w:r>
            <w:r w:rsidRPr="009C4E8D">
              <w:rPr>
                <w:i/>
                <w:iCs/>
                <w:sz w:val="20"/>
                <w:szCs w:val="20"/>
              </w:rPr>
              <w:t>pb</w:t>
            </w:r>
            <w:r w:rsidRPr="009C4E8D">
              <w:rPr>
                <w:iCs/>
                <w:sz w:val="20"/>
                <w:szCs w:val="20"/>
              </w:rPr>
              <w:t xml:space="preserve"> that is a component of Hub Bus </w:t>
            </w:r>
            <w:r w:rsidRPr="009C4E8D">
              <w:rPr>
                <w:i/>
                <w:iCs/>
                <w:sz w:val="20"/>
                <w:szCs w:val="20"/>
              </w:rPr>
              <w:t>hb</w:t>
            </w:r>
            <w:r w:rsidRPr="009C4E8D">
              <w:rPr>
                <w:iCs/>
                <w:sz w:val="20"/>
                <w:szCs w:val="20"/>
              </w:rPr>
              <w:t xml:space="preserve"> for the constraint </w:t>
            </w:r>
            <w:r w:rsidRPr="009C4E8D">
              <w:rPr>
                <w:i/>
                <w:iCs/>
                <w:sz w:val="20"/>
                <w:szCs w:val="20"/>
              </w:rPr>
              <w:t>c</w:t>
            </w:r>
            <w:r w:rsidRPr="009C4E8D">
              <w:rPr>
                <w:iCs/>
                <w:sz w:val="20"/>
                <w:szCs w:val="20"/>
              </w:rPr>
              <w:t xml:space="preserve"> for the hour.  </w:t>
            </w:r>
          </w:p>
        </w:tc>
      </w:tr>
      <w:tr w:rsidR="00577A93" w:rsidRPr="009C4E8D" w14:paraId="2924EC9E" w14:textId="77777777" w:rsidTr="00577A93">
        <w:tc>
          <w:tcPr>
            <w:tcW w:w="1152" w:type="pct"/>
          </w:tcPr>
          <w:p w14:paraId="057BE447" w14:textId="77777777" w:rsidR="00577A93" w:rsidRPr="009C4E8D" w:rsidRDefault="00577A93" w:rsidP="00577A93">
            <w:pPr>
              <w:spacing w:after="60"/>
              <w:rPr>
                <w:iCs/>
                <w:sz w:val="20"/>
                <w:szCs w:val="20"/>
              </w:rPr>
            </w:pPr>
            <w:r w:rsidRPr="009C4E8D">
              <w:rPr>
                <w:i/>
                <w:iCs/>
                <w:sz w:val="20"/>
                <w:szCs w:val="20"/>
              </w:rPr>
              <w:t>pb</w:t>
            </w:r>
          </w:p>
        </w:tc>
        <w:tc>
          <w:tcPr>
            <w:tcW w:w="482" w:type="pct"/>
          </w:tcPr>
          <w:p w14:paraId="7CF13694" w14:textId="77777777" w:rsidR="00577A93" w:rsidRPr="009C4E8D" w:rsidRDefault="00577A93" w:rsidP="00577A93">
            <w:pPr>
              <w:spacing w:after="60"/>
              <w:rPr>
                <w:iCs/>
                <w:sz w:val="20"/>
                <w:szCs w:val="20"/>
              </w:rPr>
            </w:pPr>
            <w:r w:rsidRPr="009C4E8D">
              <w:rPr>
                <w:iCs/>
                <w:sz w:val="20"/>
                <w:szCs w:val="20"/>
              </w:rPr>
              <w:t>none</w:t>
            </w:r>
          </w:p>
        </w:tc>
        <w:tc>
          <w:tcPr>
            <w:tcW w:w="3366" w:type="pct"/>
          </w:tcPr>
          <w:p w14:paraId="4CC7D436" w14:textId="77777777" w:rsidR="00577A93" w:rsidRPr="009C4E8D" w:rsidRDefault="00577A93" w:rsidP="00577A93">
            <w:pPr>
              <w:spacing w:after="60"/>
              <w:rPr>
                <w:iCs/>
                <w:sz w:val="20"/>
                <w:szCs w:val="20"/>
              </w:rPr>
            </w:pPr>
            <w:r w:rsidRPr="009C4E8D">
              <w:rPr>
                <w:iCs/>
                <w:sz w:val="20"/>
                <w:szCs w:val="20"/>
              </w:rPr>
              <w:t xml:space="preserve">An energized power flow bus that is a component of a Hub Bus for the constraint </w:t>
            </w:r>
            <w:r w:rsidRPr="009C4E8D">
              <w:rPr>
                <w:i/>
                <w:iCs/>
                <w:sz w:val="20"/>
                <w:szCs w:val="20"/>
              </w:rPr>
              <w:t>c</w:t>
            </w:r>
            <w:r w:rsidRPr="009C4E8D">
              <w:rPr>
                <w:iCs/>
                <w:sz w:val="20"/>
                <w:szCs w:val="20"/>
              </w:rPr>
              <w:t>.</w:t>
            </w:r>
          </w:p>
        </w:tc>
      </w:tr>
      <w:tr w:rsidR="00577A93" w:rsidRPr="009C4E8D" w14:paraId="693F80AC" w14:textId="77777777" w:rsidTr="00577A93">
        <w:tc>
          <w:tcPr>
            <w:tcW w:w="1152" w:type="pct"/>
          </w:tcPr>
          <w:p w14:paraId="08962A71" w14:textId="77777777" w:rsidR="00577A93" w:rsidRPr="009C4E8D" w:rsidRDefault="00577A93" w:rsidP="00577A93">
            <w:pPr>
              <w:spacing w:after="60"/>
              <w:rPr>
                <w:iCs/>
                <w:sz w:val="20"/>
                <w:szCs w:val="20"/>
              </w:rPr>
            </w:pPr>
            <w:r w:rsidRPr="009C4E8D">
              <w:rPr>
                <w:iCs/>
                <w:sz w:val="20"/>
                <w:szCs w:val="20"/>
              </w:rPr>
              <w:t xml:space="preserve">PB </w:t>
            </w:r>
            <w:r w:rsidRPr="009C4E8D">
              <w:rPr>
                <w:i/>
                <w:iCs/>
                <w:sz w:val="20"/>
                <w:szCs w:val="20"/>
                <w:vertAlign w:val="subscript"/>
              </w:rPr>
              <w:t>hb, ERCOT345Bus,c</w:t>
            </w:r>
          </w:p>
        </w:tc>
        <w:tc>
          <w:tcPr>
            <w:tcW w:w="482" w:type="pct"/>
          </w:tcPr>
          <w:p w14:paraId="03E6D7A5" w14:textId="77777777" w:rsidR="00577A93" w:rsidRPr="009C4E8D" w:rsidRDefault="00577A93" w:rsidP="00577A93">
            <w:pPr>
              <w:spacing w:after="60"/>
              <w:rPr>
                <w:iCs/>
                <w:sz w:val="20"/>
                <w:szCs w:val="20"/>
              </w:rPr>
            </w:pPr>
            <w:r w:rsidRPr="009C4E8D">
              <w:rPr>
                <w:iCs/>
                <w:sz w:val="20"/>
                <w:szCs w:val="20"/>
              </w:rPr>
              <w:t>none</w:t>
            </w:r>
          </w:p>
        </w:tc>
        <w:tc>
          <w:tcPr>
            <w:tcW w:w="3366" w:type="pct"/>
          </w:tcPr>
          <w:p w14:paraId="49EB76F5" w14:textId="77777777" w:rsidR="00577A93" w:rsidRPr="009C4E8D" w:rsidRDefault="00577A93" w:rsidP="00577A93">
            <w:pPr>
              <w:spacing w:after="60"/>
              <w:rPr>
                <w:iCs/>
                <w:sz w:val="20"/>
                <w:szCs w:val="20"/>
              </w:rPr>
            </w:pPr>
            <w:r w:rsidRPr="009C4E8D">
              <w:rPr>
                <w:iCs/>
                <w:sz w:val="20"/>
                <w:szCs w:val="20"/>
              </w:rPr>
              <w:t xml:space="preserve">The total number of energized power flow buses in Hub Bus </w:t>
            </w:r>
            <w:r w:rsidRPr="009C4E8D">
              <w:rPr>
                <w:i/>
                <w:iCs/>
                <w:sz w:val="20"/>
                <w:szCs w:val="20"/>
              </w:rPr>
              <w:t>hb</w:t>
            </w:r>
            <w:r w:rsidRPr="009C4E8D">
              <w:rPr>
                <w:iCs/>
                <w:sz w:val="20"/>
                <w:szCs w:val="20"/>
              </w:rPr>
              <w:t xml:space="preserve"> for the constraint </w:t>
            </w:r>
            <w:r w:rsidRPr="009C4E8D">
              <w:rPr>
                <w:i/>
                <w:iCs/>
                <w:sz w:val="20"/>
                <w:szCs w:val="20"/>
              </w:rPr>
              <w:t>c</w:t>
            </w:r>
            <w:r w:rsidRPr="009C4E8D">
              <w:rPr>
                <w:iCs/>
                <w:sz w:val="20"/>
                <w:szCs w:val="20"/>
              </w:rPr>
              <w:t>.</w:t>
            </w:r>
          </w:p>
        </w:tc>
      </w:tr>
      <w:tr w:rsidR="00577A93" w:rsidRPr="009C4E8D" w14:paraId="433EEEDD" w14:textId="77777777" w:rsidTr="00577A93">
        <w:tc>
          <w:tcPr>
            <w:tcW w:w="1152" w:type="pct"/>
          </w:tcPr>
          <w:p w14:paraId="4438475C" w14:textId="77777777" w:rsidR="00577A93" w:rsidRPr="009C4E8D" w:rsidRDefault="00577A93" w:rsidP="00577A93">
            <w:pPr>
              <w:spacing w:after="60"/>
              <w:rPr>
                <w:i/>
                <w:iCs/>
                <w:sz w:val="20"/>
                <w:szCs w:val="20"/>
                <w:vertAlign w:val="subscript"/>
              </w:rPr>
            </w:pPr>
            <w:r w:rsidRPr="009C4E8D">
              <w:rPr>
                <w:i/>
                <w:iCs/>
                <w:sz w:val="20"/>
                <w:szCs w:val="20"/>
              </w:rPr>
              <w:t>hb</w:t>
            </w:r>
          </w:p>
        </w:tc>
        <w:tc>
          <w:tcPr>
            <w:tcW w:w="482" w:type="pct"/>
          </w:tcPr>
          <w:p w14:paraId="3E167E72" w14:textId="77777777" w:rsidR="00577A93" w:rsidRPr="009C4E8D" w:rsidRDefault="00577A93" w:rsidP="00577A93">
            <w:pPr>
              <w:spacing w:after="60"/>
              <w:rPr>
                <w:iCs/>
                <w:sz w:val="20"/>
                <w:szCs w:val="20"/>
              </w:rPr>
            </w:pPr>
            <w:r w:rsidRPr="009C4E8D">
              <w:rPr>
                <w:iCs/>
                <w:sz w:val="20"/>
                <w:szCs w:val="20"/>
              </w:rPr>
              <w:t>none</w:t>
            </w:r>
          </w:p>
        </w:tc>
        <w:tc>
          <w:tcPr>
            <w:tcW w:w="3366" w:type="pct"/>
          </w:tcPr>
          <w:p w14:paraId="7FFDB613" w14:textId="77777777" w:rsidR="00577A93" w:rsidRPr="009C4E8D" w:rsidRDefault="00577A93" w:rsidP="00577A93">
            <w:pPr>
              <w:spacing w:after="60"/>
              <w:rPr>
                <w:iCs/>
                <w:sz w:val="20"/>
                <w:szCs w:val="20"/>
              </w:rPr>
            </w:pPr>
            <w:r w:rsidRPr="009C4E8D">
              <w:rPr>
                <w:iCs/>
                <w:sz w:val="20"/>
                <w:szCs w:val="20"/>
              </w:rPr>
              <w:t xml:space="preserve">A Hub Bus that is a component of the ERCOT Bus Average 345 kV Hub (ERCOT 345 Bus) with at least one energized power flow bus for the constraint </w:t>
            </w:r>
            <w:r w:rsidRPr="009C4E8D">
              <w:rPr>
                <w:i/>
                <w:iCs/>
                <w:sz w:val="20"/>
                <w:szCs w:val="20"/>
              </w:rPr>
              <w:t>c</w:t>
            </w:r>
            <w:r w:rsidRPr="009C4E8D">
              <w:rPr>
                <w:iCs/>
                <w:sz w:val="20"/>
                <w:szCs w:val="20"/>
              </w:rPr>
              <w:t xml:space="preserve">. The Hub “ERCOT 345 Bus” includes any Hub Bus defined in the Hub “North 345”, “South 345”, “Houston 345” and “West 345”. </w:t>
            </w:r>
          </w:p>
        </w:tc>
      </w:tr>
      <w:tr w:rsidR="00577A93" w:rsidRPr="009C4E8D" w14:paraId="7F37AE5A" w14:textId="77777777" w:rsidTr="00577A93">
        <w:tc>
          <w:tcPr>
            <w:tcW w:w="1152" w:type="pct"/>
          </w:tcPr>
          <w:p w14:paraId="605E66C8" w14:textId="77777777" w:rsidR="00577A93" w:rsidRPr="009C4E8D" w:rsidRDefault="00577A93" w:rsidP="00577A93">
            <w:pPr>
              <w:spacing w:after="60"/>
              <w:rPr>
                <w:iCs/>
                <w:sz w:val="20"/>
                <w:szCs w:val="20"/>
              </w:rPr>
            </w:pPr>
            <w:r w:rsidRPr="009C4E8D">
              <w:rPr>
                <w:iCs/>
                <w:sz w:val="20"/>
                <w:szCs w:val="20"/>
              </w:rPr>
              <w:t xml:space="preserve">HBBC </w:t>
            </w:r>
            <w:r w:rsidRPr="009C4E8D">
              <w:rPr>
                <w:i/>
                <w:iCs/>
                <w:sz w:val="20"/>
                <w:szCs w:val="20"/>
                <w:vertAlign w:val="subscript"/>
              </w:rPr>
              <w:t>ERCOT345Bus</w:t>
            </w:r>
          </w:p>
        </w:tc>
        <w:tc>
          <w:tcPr>
            <w:tcW w:w="482" w:type="pct"/>
          </w:tcPr>
          <w:p w14:paraId="2099DFF9" w14:textId="77777777" w:rsidR="00577A93" w:rsidRPr="009C4E8D" w:rsidRDefault="00577A93" w:rsidP="00577A93">
            <w:pPr>
              <w:spacing w:after="60"/>
              <w:rPr>
                <w:iCs/>
                <w:sz w:val="20"/>
                <w:szCs w:val="20"/>
              </w:rPr>
            </w:pPr>
            <w:r w:rsidRPr="009C4E8D">
              <w:rPr>
                <w:iCs/>
                <w:sz w:val="20"/>
                <w:szCs w:val="20"/>
              </w:rPr>
              <w:t>none</w:t>
            </w:r>
          </w:p>
        </w:tc>
        <w:tc>
          <w:tcPr>
            <w:tcW w:w="3366" w:type="pct"/>
          </w:tcPr>
          <w:p w14:paraId="4A321AB7" w14:textId="77777777" w:rsidR="00577A93" w:rsidRPr="009C4E8D" w:rsidRDefault="00577A93" w:rsidP="00577A93">
            <w:pPr>
              <w:spacing w:after="60"/>
              <w:rPr>
                <w:iCs/>
                <w:sz w:val="20"/>
                <w:szCs w:val="20"/>
              </w:rPr>
            </w:pPr>
            <w:r w:rsidRPr="009C4E8D">
              <w:rPr>
                <w:iCs/>
                <w:sz w:val="20"/>
                <w:szCs w:val="20"/>
              </w:rPr>
              <w:t>The total number of Hub Buses in the ERCOT Bus Average 345 kV Hub (ERCOT 345 Bus) with at least one energized component in each Hub Bus in base case. The Hub “ERCOT 345 Bus” includes any Hub Bus defined in the Hub “North 345”, “South 345”, “Houston 345” and “West 345”.</w:t>
            </w:r>
          </w:p>
        </w:tc>
      </w:tr>
      <w:tr w:rsidR="00577A93" w:rsidRPr="009C4E8D" w14:paraId="47F14D75" w14:textId="77777777" w:rsidTr="00577A93">
        <w:tc>
          <w:tcPr>
            <w:tcW w:w="1152" w:type="pct"/>
          </w:tcPr>
          <w:p w14:paraId="1628A4AA" w14:textId="77777777" w:rsidR="00577A93" w:rsidRPr="009C4E8D" w:rsidRDefault="00577A93" w:rsidP="00577A93">
            <w:pPr>
              <w:spacing w:after="60"/>
              <w:rPr>
                <w:iCs/>
                <w:sz w:val="20"/>
                <w:szCs w:val="20"/>
              </w:rPr>
            </w:pPr>
            <w:r w:rsidRPr="009C4E8D">
              <w:rPr>
                <w:iCs/>
                <w:sz w:val="20"/>
                <w:szCs w:val="20"/>
              </w:rPr>
              <w:t xml:space="preserve">HB </w:t>
            </w:r>
            <w:r w:rsidRPr="009C4E8D">
              <w:rPr>
                <w:i/>
                <w:iCs/>
                <w:sz w:val="20"/>
                <w:szCs w:val="20"/>
                <w:vertAlign w:val="subscript"/>
              </w:rPr>
              <w:t>ERCOT345Bus,c</w:t>
            </w:r>
          </w:p>
        </w:tc>
        <w:tc>
          <w:tcPr>
            <w:tcW w:w="482" w:type="pct"/>
          </w:tcPr>
          <w:p w14:paraId="3041CBE0" w14:textId="77777777" w:rsidR="00577A93" w:rsidRPr="009C4E8D" w:rsidRDefault="00577A93" w:rsidP="00577A93">
            <w:pPr>
              <w:spacing w:after="60"/>
              <w:rPr>
                <w:iCs/>
                <w:sz w:val="20"/>
                <w:szCs w:val="20"/>
              </w:rPr>
            </w:pPr>
            <w:r w:rsidRPr="009C4E8D">
              <w:rPr>
                <w:iCs/>
                <w:sz w:val="20"/>
                <w:szCs w:val="20"/>
              </w:rPr>
              <w:t>none</w:t>
            </w:r>
          </w:p>
        </w:tc>
        <w:tc>
          <w:tcPr>
            <w:tcW w:w="3366" w:type="pct"/>
          </w:tcPr>
          <w:p w14:paraId="67371A1A" w14:textId="77777777" w:rsidR="00577A93" w:rsidRPr="009C4E8D" w:rsidRDefault="00577A93" w:rsidP="00577A93">
            <w:pPr>
              <w:spacing w:after="60"/>
              <w:rPr>
                <w:iCs/>
                <w:sz w:val="20"/>
                <w:szCs w:val="20"/>
              </w:rPr>
            </w:pPr>
            <w:r w:rsidRPr="009C4E8D">
              <w:rPr>
                <w:iCs/>
                <w:sz w:val="20"/>
                <w:szCs w:val="20"/>
              </w:rPr>
              <w:t xml:space="preserve">The total number of Hub Buses in the ERCOT Bus Average 345 kV Hub (ERCOT 345 Bus) with at least one energized component in each Hub Bus for the constraint </w:t>
            </w:r>
            <w:r w:rsidRPr="009C4E8D">
              <w:rPr>
                <w:i/>
                <w:iCs/>
                <w:sz w:val="20"/>
                <w:szCs w:val="20"/>
              </w:rPr>
              <w:t>c</w:t>
            </w:r>
            <w:r w:rsidRPr="009C4E8D">
              <w:rPr>
                <w:iCs/>
                <w:sz w:val="20"/>
                <w:szCs w:val="20"/>
              </w:rPr>
              <w:t>. The Hub “ERCOT 345 Bus” includes any Hub Bus defined in the Hub “North 345”, “South 345”, “Houston 345” and “West 345”.</w:t>
            </w:r>
          </w:p>
        </w:tc>
      </w:tr>
      <w:tr w:rsidR="00577A93" w:rsidRPr="009C4E8D" w14:paraId="48EE3D0A" w14:textId="77777777" w:rsidTr="00577A93">
        <w:tc>
          <w:tcPr>
            <w:tcW w:w="1152" w:type="pct"/>
            <w:tcBorders>
              <w:top w:val="single" w:sz="4" w:space="0" w:color="auto"/>
              <w:left w:val="single" w:sz="4" w:space="0" w:color="auto"/>
              <w:bottom w:val="single" w:sz="4" w:space="0" w:color="auto"/>
              <w:right w:val="single" w:sz="4" w:space="0" w:color="auto"/>
            </w:tcBorders>
          </w:tcPr>
          <w:p w14:paraId="0F355E91" w14:textId="77777777" w:rsidR="00577A93" w:rsidRPr="009C4E8D" w:rsidRDefault="00577A93" w:rsidP="00577A93">
            <w:pPr>
              <w:spacing w:after="60"/>
              <w:rPr>
                <w:i/>
                <w:iCs/>
                <w:sz w:val="20"/>
                <w:szCs w:val="20"/>
              </w:rPr>
            </w:pPr>
            <w:r w:rsidRPr="009C4E8D">
              <w:rPr>
                <w:i/>
                <w:iCs/>
                <w:sz w:val="20"/>
                <w:szCs w:val="20"/>
              </w:rPr>
              <w:lastRenderedPageBreak/>
              <w:t>c</w:t>
            </w:r>
          </w:p>
        </w:tc>
        <w:tc>
          <w:tcPr>
            <w:tcW w:w="482" w:type="pct"/>
            <w:tcBorders>
              <w:top w:val="single" w:sz="4" w:space="0" w:color="auto"/>
              <w:left w:val="single" w:sz="4" w:space="0" w:color="auto"/>
              <w:bottom w:val="single" w:sz="4" w:space="0" w:color="auto"/>
              <w:right w:val="single" w:sz="4" w:space="0" w:color="auto"/>
            </w:tcBorders>
          </w:tcPr>
          <w:p w14:paraId="0D79AB15" w14:textId="77777777" w:rsidR="00577A93" w:rsidRPr="009C4E8D" w:rsidRDefault="00577A93" w:rsidP="00577A93">
            <w:pPr>
              <w:spacing w:after="60"/>
              <w:rPr>
                <w:iCs/>
                <w:sz w:val="20"/>
                <w:szCs w:val="20"/>
              </w:rPr>
            </w:pPr>
            <w:r w:rsidRPr="009C4E8D">
              <w:rPr>
                <w:iCs/>
                <w:sz w:val="20"/>
                <w:szCs w:val="20"/>
              </w:rPr>
              <w:t>none</w:t>
            </w:r>
          </w:p>
        </w:tc>
        <w:tc>
          <w:tcPr>
            <w:tcW w:w="3366" w:type="pct"/>
            <w:tcBorders>
              <w:top w:val="single" w:sz="4" w:space="0" w:color="auto"/>
              <w:left w:val="single" w:sz="4" w:space="0" w:color="auto"/>
              <w:bottom w:val="single" w:sz="4" w:space="0" w:color="auto"/>
              <w:right w:val="single" w:sz="4" w:space="0" w:color="auto"/>
            </w:tcBorders>
          </w:tcPr>
          <w:p w14:paraId="0FA50645" w14:textId="77777777" w:rsidR="00577A93" w:rsidRPr="009C4E8D" w:rsidRDefault="00577A93" w:rsidP="00577A93">
            <w:pPr>
              <w:spacing w:after="60"/>
              <w:rPr>
                <w:iCs/>
                <w:sz w:val="20"/>
                <w:szCs w:val="20"/>
              </w:rPr>
            </w:pPr>
            <w:r w:rsidRPr="009C4E8D">
              <w:rPr>
                <w:iCs/>
                <w:sz w:val="20"/>
                <w:szCs w:val="20"/>
              </w:rPr>
              <w:t>A DAM binding transmission constraint for the hour caused by either base case or a contingency.</w:t>
            </w:r>
          </w:p>
        </w:tc>
      </w:tr>
    </w:tbl>
    <w:p w14:paraId="76A87668" w14:textId="77777777" w:rsidR="00577A93" w:rsidRPr="009C4E8D" w:rsidRDefault="00577A93" w:rsidP="00577A93">
      <w:pPr>
        <w:spacing w:before="240"/>
        <w:ind w:left="720" w:hanging="720"/>
        <w:rPr>
          <w:iCs/>
          <w:szCs w:val="20"/>
        </w:rPr>
      </w:pPr>
      <w:r w:rsidRPr="009C4E8D" w:rsidDel="009544EE">
        <w:rPr>
          <w:iCs/>
          <w:szCs w:val="20"/>
        </w:rPr>
        <w:t xml:space="preserve"> </w:t>
      </w:r>
      <w:r w:rsidRPr="009C4E8D">
        <w:rPr>
          <w:iCs/>
          <w:szCs w:val="20"/>
        </w:rPr>
        <w:t>(4)</w:t>
      </w:r>
      <w:r w:rsidRPr="009C4E8D">
        <w:rPr>
          <w:iCs/>
          <w:szCs w:val="20"/>
        </w:rPr>
        <w:tab/>
        <w:t>The Real-Time Settlement Point Price of the Hub for a given 15-minute Settlement Interval is calculated as follows:</w:t>
      </w:r>
    </w:p>
    <w:p w14:paraId="37D36273" w14:textId="77777777" w:rsidR="00577A93" w:rsidRPr="009C4E8D" w:rsidRDefault="00577A93" w:rsidP="00577A93">
      <w:pPr>
        <w:tabs>
          <w:tab w:val="left" w:pos="2340"/>
          <w:tab w:val="left" w:pos="3420"/>
        </w:tabs>
        <w:spacing w:before="120" w:after="120"/>
        <w:ind w:left="3420" w:hanging="2700"/>
        <w:rPr>
          <w:b/>
          <w:bCs/>
        </w:rPr>
      </w:pPr>
      <w:r w:rsidRPr="009C4E8D">
        <w:rPr>
          <w:b/>
          <w:bCs/>
        </w:rPr>
        <w:t>RTSPP</w:t>
      </w:r>
      <w:r w:rsidRPr="009C4E8D">
        <w:rPr>
          <w:bCs/>
          <w:i/>
          <w:vertAlign w:val="subscript"/>
        </w:rPr>
        <w:t xml:space="preserve"> ERCOT345Bus</w:t>
      </w:r>
      <w:r w:rsidRPr="009C4E8D">
        <w:rPr>
          <w:b/>
          <w:bCs/>
        </w:rPr>
        <w:tab/>
        <w:t>=</w:t>
      </w:r>
      <w:r w:rsidRPr="009C4E8D">
        <w:rPr>
          <w:b/>
          <w:bCs/>
        </w:rPr>
        <w:tab/>
        <w:t xml:space="preserve">Max [-$251, (RTRSVPOR + RTRDP + </w:t>
      </w:r>
    </w:p>
    <w:p w14:paraId="4374BA8E" w14:textId="77777777" w:rsidR="00577A93" w:rsidRPr="009C4E8D" w:rsidRDefault="00577A93" w:rsidP="00577A93">
      <w:pPr>
        <w:tabs>
          <w:tab w:val="left" w:pos="2340"/>
          <w:tab w:val="left" w:pos="3420"/>
        </w:tabs>
        <w:spacing w:after="120"/>
        <w:ind w:left="3420" w:hanging="2700"/>
        <w:rPr>
          <w:b/>
          <w:bCs/>
        </w:rPr>
      </w:pPr>
      <w:r w:rsidRPr="009C4E8D">
        <w:rPr>
          <w:b/>
          <w:bCs/>
        </w:rPr>
        <w:tab/>
      </w:r>
      <w:r w:rsidRPr="009C4E8D">
        <w:rPr>
          <w:b/>
          <w:bCs/>
        </w:rPr>
        <w:tab/>
      </w:r>
      <w:r w:rsidRPr="009C4E8D">
        <w:rPr>
          <w:b/>
          <w:bCs/>
          <w:position w:val="-20"/>
        </w:rPr>
        <w:object w:dxaOrig="225" w:dyaOrig="420" w14:anchorId="751CAB71">
          <v:shape id="_x0000_i1037" type="#_x0000_t75" style="width:13.75pt;height:21.3pt" o:ole="">
            <v:imagedata r:id="rId20" o:title=""/>
          </v:shape>
          <o:OLEObject Type="Embed" ProgID="Equation.3" ShapeID="_x0000_i1037" DrawAspect="Content" ObjectID="_1635166542" r:id="rId21"/>
        </w:object>
      </w:r>
      <w:r w:rsidRPr="009C4E8D">
        <w:rPr>
          <w:b/>
          <w:bCs/>
        </w:rPr>
        <w:t xml:space="preserve">(HUBDF </w:t>
      </w:r>
      <w:r w:rsidRPr="009C4E8D">
        <w:rPr>
          <w:bCs/>
          <w:i/>
          <w:vertAlign w:val="subscript"/>
        </w:rPr>
        <w:t>hb, ERCOT345Bus</w:t>
      </w:r>
      <w:r w:rsidRPr="009C4E8D">
        <w:rPr>
          <w:bCs/>
        </w:rPr>
        <w:t xml:space="preserve"> </w:t>
      </w:r>
      <w:r w:rsidRPr="009C4E8D">
        <w:rPr>
          <w:b/>
          <w:bCs/>
        </w:rPr>
        <w:t>* (</w:t>
      </w:r>
      <w:r w:rsidRPr="009C4E8D">
        <w:rPr>
          <w:b/>
          <w:bCs/>
          <w:position w:val="-22"/>
        </w:rPr>
        <w:object w:dxaOrig="225" w:dyaOrig="450" w14:anchorId="67E9F6B9">
          <v:shape id="_x0000_i1038" type="#_x0000_t75" style="width:13.75pt;height:21.3pt" o:ole="">
            <v:imagedata r:id="rId22" o:title=""/>
          </v:shape>
          <o:OLEObject Type="Embed" ProgID="Equation.3" ShapeID="_x0000_i1038" DrawAspect="Content" ObjectID="_1635166543" r:id="rId23"/>
        </w:object>
      </w:r>
      <w:r w:rsidRPr="009C4E8D">
        <w:rPr>
          <w:b/>
          <w:bCs/>
        </w:rPr>
        <w:t xml:space="preserve">(RTHBP </w:t>
      </w:r>
      <w:r w:rsidRPr="009C4E8D">
        <w:rPr>
          <w:bCs/>
          <w:i/>
          <w:vertAlign w:val="subscript"/>
        </w:rPr>
        <w:t>hb, ERCOT345Bus, y</w:t>
      </w:r>
      <w:r w:rsidRPr="009C4E8D">
        <w:rPr>
          <w:bCs/>
        </w:rPr>
        <w:t xml:space="preserve"> </w:t>
      </w:r>
      <w:r w:rsidRPr="009C4E8D">
        <w:rPr>
          <w:b/>
          <w:bCs/>
        </w:rPr>
        <w:t xml:space="preserve">* TLMP </w:t>
      </w:r>
      <w:r w:rsidRPr="009C4E8D">
        <w:rPr>
          <w:bCs/>
          <w:i/>
          <w:vertAlign w:val="subscript"/>
        </w:rPr>
        <w:t>y</w:t>
      </w:r>
      <w:r w:rsidRPr="009C4E8D">
        <w:rPr>
          <w:b/>
          <w:bCs/>
        </w:rPr>
        <w:t xml:space="preserve">) </w:t>
      </w:r>
      <w:r w:rsidRPr="009C4E8D">
        <w:rPr>
          <w:b/>
          <w:bCs/>
          <w:sz w:val="32"/>
          <w:szCs w:val="32"/>
        </w:rPr>
        <w:t xml:space="preserve">/ </w:t>
      </w:r>
      <w:r w:rsidRPr="009C4E8D">
        <w:rPr>
          <w:b/>
          <w:bCs/>
        </w:rPr>
        <w:t>(</w:t>
      </w:r>
      <w:r w:rsidRPr="009C4E8D">
        <w:rPr>
          <w:b/>
          <w:bCs/>
          <w:position w:val="-22"/>
        </w:rPr>
        <w:object w:dxaOrig="225" w:dyaOrig="450" w14:anchorId="15AB0DF9">
          <v:shape id="_x0000_i1039" type="#_x0000_t75" style="width:13.75pt;height:21.3pt" o:ole="">
            <v:imagedata r:id="rId24" o:title=""/>
          </v:shape>
          <o:OLEObject Type="Embed" ProgID="Equation.3" ShapeID="_x0000_i1039" DrawAspect="Content" ObjectID="_1635166544" r:id="rId25"/>
        </w:object>
      </w:r>
      <w:r w:rsidRPr="009C4E8D">
        <w:rPr>
          <w:b/>
          <w:bCs/>
        </w:rPr>
        <w:t>TLMP</w:t>
      </w:r>
      <w:r w:rsidRPr="009C4E8D">
        <w:rPr>
          <w:bCs/>
        </w:rPr>
        <w:t xml:space="preserve"> </w:t>
      </w:r>
      <w:r w:rsidRPr="009C4E8D">
        <w:rPr>
          <w:bCs/>
          <w:i/>
          <w:vertAlign w:val="subscript"/>
        </w:rPr>
        <w:t>y</w:t>
      </w:r>
      <w:r w:rsidRPr="009C4E8D">
        <w:rPr>
          <w:b/>
          <w:bCs/>
        </w:rPr>
        <w:t>))))], if HB</w:t>
      </w:r>
      <w:r w:rsidRPr="009C4E8D">
        <w:rPr>
          <w:bCs/>
          <w:i/>
          <w:vertAlign w:val="subscript"/>
        </w:rPr>
        <w:t xml:space="preserve"> ERCOT345Bus</w:t>
      </w:r>
      <w:r w:rsidRPr="009C4E8D">
        <w:rPr>
          <w:bCs/>
        </w:rPr>
        <w:t xml:space="preserve"> </w:t>
      </w:r>
      <w:r w:rsidRPr="009C4E8D">
        <w:rPr>
          <w:b/>
          <w:bCs/>
        </w:rPr>
        <w:t>≠0</w:t>
      </w:r>
    </w:p>
    <w:p w14:paraId="7025BF30" w14:textId="77777777" w:rsidR="00577A93" w:rsidRPr="009C4E8D" w:rsidRDefault="00577A93" w:rsidP="00577A93">
      <w:pPr>
        <w:tabs>
          <w:tab w:val="left" w:pos="2340"/>
          <w:tab w:val="left" w:pos="3420"/>
        </w:tabs>
        <w:spacing w:after="240"/>
        <w:ind w:left="3420" w:hanging="2700"/>
        <w:rPr>
          <w:b/>
          <w:bCs/>
        </w:rPr>
      </w:pPr>
      <w:r w:rsidRPr="009C4E8D">
        <w:rPr>
          <w:b/>
          <w:bCs/>
        </w:rPr>
        <w:t xml:space="preserve">RTSPP </w:t>
      </w:r>
      <w:r w:rsidRPr="009C4E8D">
        <w:rPr>
          <w:bCs/>
          <w:i/>
          <w:vertAlign w:val="subscript"/>
        </w:rPr>
        <w:t>ERCOT345Bus</w:t>
      </w:r>
      <w:r w:rsidRPr="009C4E8D">
        <w:rPr>
          <w:b/>
          <w:bCs/>
        </w:rPr>
        <w:tab/>
        <w:t>=</w:t>
      </w:r>
      <w:r w:rsidRPr="009C4E8D">
        <w:rPr>
          <w:b/>
          <w:bCs/>
        </w:rPr>
        <w:tab/>
        <w:t>0, if HB</w:t>
      </w:r>
      <w:r w:rsidRPr="009C4E8D">
        <w:rPr>
          <w:b/>
          <w:bCs/>
          <w:vertAlign w:val="subscript"/>
        </w:rPr>
        <w:t xml:space="preserve"> </w:t>
      </w:r>
      <w:r w:rsidRPr="009C4E8D">
        <w:rPr>
          <w:bCs/>
          <w:i/>
          <w:vertAlign w:val="subscript"/>
        </w:rPr>
        <w:t>ERCOT345Bus</w:t>
      </w:r>
      <w:r w:rsidRPr="009C4E8D">
        <w:rPr>
          <w:bCs/>
        </w:rPr>
        <w:t xml:space="preserve"> </w:t>
      </w:r>
      <w:r w:rsidRPr="009C4E8D">
        <w:rPr>
          <w:b/>
          <w:bCs/>
        </w:rPr>
        <w:t>=0</w:t>
      </w:r>
    </w:p>
    <w:p w14:paraId="732479F6" w14:textId="77777777" w:rsidR="00577A93" w:rsidRPr="009C4E8D" w:rsidRDefault="00577A93" w:rsidP="00577A93">
      <w:pPr>
        <w:spacing w:after="240"/>
        <w:rPr>
          <w:iCs/>
          <w:szCs w:val="20"/>
        </w:rPr>
      </w:pPr>
      <w:r w:rsidRPr="009C4E8D">
        <w:rPr>
          <w:iCs/>
          <w:szCs w:val="20"/>
        </w:rPr>
        <w:t>Where:</w:t>
      </w:r>
    </w:p>
    <w:p w14:paraId="5967D75D" w14:textId="77777777" w:rsidR="00577A93" w:rsidRPr="009C4E8D" w:rsidRDefault="00577A93" w:rsidP="00577A93">
      <w:pPr>
        <w:spacing w:after="240"/>
        <w:ind w:left="2880" w:hanging="2160"/>
        <w:rPr>
          <w:szCs w:val="20"/>
        </w:rPr>
      </w:pPr>
      <w:r w:rsidRPr="009C4E8D">
        <w:rPr>
          <w:szCs w:val="20"/>
        </w:rPr>
        <w:t xml:space="preserve">RTRSVPOR </w:t>
      </w:r>
      <w:r w:rsidRPr="009C4E8D">
        <w:rPr>
          <w:szCs w:val="20"/>
        </w:rPr>
        <w:tab/>
        <w:t>=</w:t>
      </w:r>
      <w:r w:rsidRPr="009C4E8D">
        <w:rPr>
          <w:szCs w:val="20"/>
        </w:rPr>
        <w:tab/>
      </w:r>
      <w:r w:rsidRPr="009C4E8D">
        <w:rPr>
          <w:position w:val="-22"/>
          <w:szCs w:val="20"/>
        </w:rPr>
        <w:object w:dxaOrig="225" w:dyaOrig="465" w14:anchorId="5E43B91C">
          <v:shape id="_x0000_i1040" type="#_x0000_t75" style="width:13.75pt;height:21.3pt" o:ole="">
            <v:imagedata r:id="rId26" o:title=""/>
          </v:shape>
          <o:OLEObject Type="Embed" ProgID="Equation.3" ShapeID="_x0000_i1040" DrawAspect="Content" ObjectID="_1635166545" r:id="rId27"/>
        </w:object>
      </w:r>
      <w:r w:rsidRPr="009C4E8D">
        <w:rPr>
          <w:szCs w:val="20"/>
        </w:rPr>
        <w:t xml:space="preserve">(RNWF </w:t>
      </w:r>
      <w:r w:rsidRPr="009C4E8D">
        <w:rPr>
          <w:i/>
          <w:iCs/>
          <w:szCs w:val="20"/>
          <w:vertAlign w:val="subscript"/>
        </w:rPr>
        <w:t xml:space="preserve">y </w:t>
      </w:r>
      <w:r w:rsidRPr="009C4E8D">
        <w:rPr>
          <w:szCs w:val="20"/>
        </w:rPr>
        <w:t>* RTORPA</w:t>
      </w:r>
      <w:r w:rsidRPr="009C4E8D">
        <w:rPr>
          <w:i/>
          <w:iCs/>
          <w:szCs w:val="20"/>
          <w:vertAlign w:val="subscript"/>
        </w:rPr>
        <w:t xml:space="preserve"> y</w:t>
      </w:r>
      <w:r w:rsidRPr="009C4E8D">
        <w:rPr>
          <w:szCs w:val="20"/>
        </w:rPr>
        <w:t>)</w:t>
      </w:r>
    </w:p>
    <w:p w14:paraId="7FBDF481" w14:textId="77777777" w:rsidR="00577A93" w:rsidRPr="009C4E8D" w:rsidRDefault="00577A93" w:rsidP="00577A93">
      <w:pPr>
        <w:spacing w:after="240"/>
        <w:ind w:left="2880" w:hanging="2160"/>
        <w:rPr>
          <w:szCs w:val="20"/>
        </w:rPr>
      </w:pPr>
      <w:r w:rsidRPr="009C4E8D">
        <w:rPr>
          <w:szCs w:val="20"/>
        </w:rPr>
        <w:t xml:space="preserve">RTRDP                      </w:t>
      </w:r>
      <w:r w:rsidRPr="009C4E8D">
        <w:rPr>
          <w:szCs w:val="20"/>
        </w:rPr>
        <w:tab/>
        <w:t xml:space="preserve"> =           </w:t>
      </w:r>
      <w:r w:rsidRPr="009C4E8D">
        <w:rPr>
          <w:position w:val="-22"/>
          <w:szCs w:val="20"/>
        </w:rPr>
        <w:object w:dxaOrig="225" w:dyaOrig="465" w14:anchorId="67215517">
          <v:shape id="_x0000_i1041" type="#_x0000_t75" style="width:13.75pt;height:21.3pt" o:ole="">
            <v:imagedata r:id="rId26" o:title=""/>
          </v:shape>
          <o:OLEObject Type="Embed" ProgID="Equation.3" ShapeID="_x0000_i1041" DrawAspect="Content" ObjectID="_1635166546" r:id="rId28"/>
        </w:object>
      </w:r>
      <w:r w:rsidRPr="009C4E8D">
        <w:rPr>
          <w:szCs w:val="20"/>
        </w:rPr>
        <w:t xml:space="preserve">(RNWF </w:t>
      </w:r>
      <w:r w:rsidRPr="009C4E8D">
        <w:rPr>
          <w:i/>
          <w:szCs w:val="20"/>
          <w:vertAlign w:val="subscript"/>
        </w:rPr>
        <w:t>y</w:t>
      </w:r>
      <w:r w:rsidRPr="009C4E8D">
        <w:rPr>
          <w:szCs w:val="20"/>
        </w:rPr>
        <w:t xml:space="preserve"> * RTORDPA </w:t>
      </w:r>
      <w:r w:rsidRPr="009C4E8D">
        <w:rPr>
          <w:i/>
          <w:szCs w:val="20"/>
          <w:vertAlign w:val="subscript"/>
        </w:rPr>
        <w:t>y</w:t>
      </w:r>
      <w:r w:rsidRPr="009C4E8D">
        <w:rPr>
          <w:szCs w:val="20"/>
        </w:rPr>
        <w:t>)</w:t>
      </w:r>
    </w:p>
    <w:p w14:paraId="355A0461" w14:textId="77777777" w:rsidR="00577A93" w:rsidRPr="009C4E8D" w:rsidRDefault="00577A93" w:rsidP="00577A93">
      <w:pPr>
        <w:tabs>
          <w:tab w:val="left" w:pos="2340"/>
          <w:tab w:val="left" w:pos="3420"/>
        </w:tabs>
        <w:spacing w:after="240"/>
        <w:ind w:left="4147" w:hanging="3427"/>
        <w:rPr>
          <w:bCs/>
        </w:rPr>
      </w:pPr>
      <w:r w:rsidRPr="009C4E8D">
        <w:rPr>
          <w:bCs/>
        </w:rPr>
        <w:t xml:space="preserve">RNWF </w:t>
      </w:r>
      <w:r w:rsidRPr="009C4E8D">
        <w:rPr>
          <w:bCs/>
          <w:i/>
          <w:vertAlign w:val="subscript"/>
        </w:rPr>
        <w:t>y</w:t>
      </w:r>
      <w:r w:rsidRPr="009C4E8D">
        <w:rPr>
          <w:bCs/>
          <w:i/>
          <w:vertAlign w:val="subscript"/>
        </w:rPr>
        <w:tab/>
      </w:r>
      <w:r w:rsidRPr="009C4E8D">
        <w:rPr>
          <w:bCs/>
          <w:i/>
          <w:vertAlign w:val="subscript"/>
        </w:rPr>
        <w:tab/>
      </w:r>
      <w:r w:rsidRPr="009C4E8D">
        <w:rPr>
          <w:bCs/>
        </w:rPr>
        <w:t>=</w:t>
      </w:r>
      <w:r w:rsidRPr="009C4E8D">
        <w:rPr>
          <w:bCs/>
        </w:rPr>
        <w:tab/>
        <w:t xml:space="preserve">TLMP </w:t>
      </w:r>
      <w:r w:rsidRPr="009C4E8D">
        <w:rPr>
          <w:bCs/>
          <w:i/>
          <w:vertAlign w:val="subscript"/>
        </w:rPr>
        <w:t>y</w:t>
      </w:r>
      <w:r w:rsidRPr="009C4E8D">
        <w:rPr>
          <w:bCs/>
        </w:rPr>
        <w:t xml:space="preserve"> </w:t>
      </w:r>
      <w:r w:rsidRPr="009C4E8D">
        <w:rPr>
          <w:bCs/>
          <w:color w:val="000000"/>
          <w:sz w:val="32"/>
          <w:szCs w:val="32"/>
        </w:rPr>
        <w:t>/</w:t>
      </w:r>
      <w:r w:rsidRPr="009C4E8D">
        <w:rPr>
          <w:bCs/>
          <w:color w:val="000000"/>
        </w:rPr>
        <w:t xml:space="preserve"> </w:t>
      </w:r>
      <w:r w:rsidRPr="009C4E8D">
        <w:rPr>
          <w:bCs/>
          <w:position w:val="-22"/>
        </w:rPr>
        <w:object w:dxaOrig="225" w:dyaOrig="465" w14:anchorId="04CA3F1B">
          <v:shape id="_x0000_i1042" type="#_x0000_t75" style="width:13.75pt;height:21.3pt" o:ole="">
            <v:imagedata r:id="rId26" o:title=""/>
          </v:shape>
          <o:OLEObject Type="Embed" ProgID="Equation.3" ShapeID="_x0000_i1042" DrawAspect="Content" ObjectID="_1635166547" r:id="rId29"/>
        </w:object>
      </w:r>
      <w:r w:rsidRPr="009C4E8D">
        <w:rPr>
          <w:bCs/>
        </w:rPr>
        <w:t xml:space="preserve">TLMP </w:t>
      </w:r>
      <w:r w:rsidRPr="009C4E8D">
        <w:rPr>
          <w:bCs/>
          <w:i/>
          <w:vertAlign w:val="subscript"/>
        </w:rPr>
        <w:t>y</w:t>
      </w:r>
    </w:p>
    <w:p w14:paraId="5966DF78" w14:textId="77777777" w:rsidR="00577A93" w:rsidRPr="009C4E8D" w:rsidRDefault="00577A93" w:rsidP="00577A93">
      <w:pPr>
        <w:tabs>
          <w:tab w:val="left" w:pos="2340"/>
          <w:tab w:val="left" w:pos="3420"/>
        </w:tabs>
        <w:spacing w:after="240"/>
        <w:ind w:left="4147" w:hanging="3427"/>
        <w:rPr>
          <w:bCs/>
        </w:rPr>
      </w:pPr>
      <w:r w:rsidRPr="009C4E8D">
        <w:rPr>
          <w:bCs/>
        </w:rPr>
        <w:t xml:space="preserve">RTHBP </w:t>
      </w:r>
      <w:r w:rsidRPr="009C4E8D">
        <w:rPr>
          <w:bCs/>
          <w:i/>
          <w:vertAlign w:val="subscript"/>
        </w:rPr>
        <w:t>hb, ERCOT345Bus, y</w:t>
      </w:r>
      <w:r w:rsidRPr="009C4E8D">
        <w:rPr>
          <w:bCs/>
        </w:rPr>
        <w:tab/>
        <w:t>=</w:t>
      </w:r>
      <w:r w:rsidRPr="009C4E8D">
        <w:rPr>
          <w:bCs/>
        </w:rPr>
        <w:tab/>
      </w:r>
      <w:r w:rsidRPr="009C4E8D">
        <w:rPr>
          <w:bCs/>
          <w:position w:val="-20"/>
        </w:rPr>
        <w:object w:dxaOrig="225" w:dyaOrig="420" w14:anchorId="5DE3A9ED">
          <v:shape id="_x0000_i1043" type="#_x0000_t75" style="width:13.75pt;height:21.3pt" o:ole="">
            <v:imagedata r:id="rId30" o:title=""/>
          </v:shape>
          <o:OLEObject Type="Embed" ProgID="Equation.3" ShapeID="_x0000_i1043" DrawAspect="Content" ObjectID="_1635166548" r:id="rId31"/>
        </w:object>
      </w:r>
      <w:r w:rsidRPr="009C4E8D">
        <w:rPr>
          <w:bCs/>
        </w:rPr>
        <w:t xml:space="preserve">(HBDF </w:t>
      </w:r>
      <w:r w:rsidRPr="009C4E8D">
        <w:rPr>
          <w:bCs/>
          <w:i/>
          <w:vertAlign w:val="subscript"/>
        </w:rPr>
        <w:t>b, hb, ERCOT345Bus</w:t>
      </w:r>
      <w:r w:rsidRPr="009C4E8D">
        <w:rPr>
          <w:bCs/>
        </w:rPr>
        <w:t xml:space="preserve"> * RTLMP </w:t>
      </w:r>
      <w:r w:rsidRPr="009C4E8D">
        <w:rPr>
          <w:bCs/>
          <w:i/>
          <w:vertAlign w:val="subscript"/>
        </w:rPr>
        <w:t>b, hb, ERCOT345Bus, y</w:t>
      </w:r>
      <w:r w:rsidRPr="009C4E8D">
        <w:rPr>
          <w:bCs/>
        </w:rPr>
        <w:t>)</w:t>
      </w:r>
    </w:p>
    <w:p w14:paraId="5A97DD74" w14:textId="77777777" w:rsidR="00577A93" w:rsidRPr="009C4E8D" w:rsidRDefault="00577A93" w:rsidP="00577A93">
      <w:pPr>
        <w:tabs>
          <w:tab w:val="left" w:pos="2340"/>
          <w:tab w:val="left" w:pos="3420"/>
        </w:tabs>
        <w:spacing w:after="240"/>
        <w:ind w:left="4147" w:hanging="3427"/>
        <w:rPr>
          <w:bCs/>
        </w:rPr>
      </w:pPr>
      <w:r w:rsidRPr="009C4E8D">
        <w:rPr>
          <w:bCs/>
        </w:rPr>
        <w:t xml:space="preserve">HUBDF </w:t>
      </w:r>
      <w:r w:rsidRPr="009C4E8D">
        <w:rPr>
          <w:bCs/>
          <w:i/>
          <w:vertAlign w:val="subscript"/>
        </w:rPr>
        <w:t>hb, ERCOT345Bus</w:t>
      </w:r>
      <w:r w:rsidRPr="009C4E8D">
        <w:rPr>
          <w:bCs/>
        </w:rPr>
        <w:tab/>
        <w:t>=</w:t>
      </w:r>
      <w:r w:rsidRPr="009C4E8D">
        <w:rPr>
          <w:bCs/>
        </w:rPr>
        <w:tab/>
        <w:t xml:space="preserve">1 </w:t>
      </w:r>
      <w:r w:rsidRPr="009C4E8D">
        <w:rPr>
          <w:b/>
          <w:bCs/>
          <w:sz w:val="32"/>
          <w:szCs w:val="32"/>
        </w:rPr>
        <w:t xml:space="preserve">/ </w:t>
      </w:r>
      <w:r w:rsidRPr="009C4E8D">
        <w:rPr>
          <w:bCs/>
        </w:rPr>
        <w:t>(HB</w:t>
      </w:r>
      <w:r w:rsidRPr="009C4E8D">
        <w:rPr>
          <w:bCs/>
          <w:vertAlign w:val="subscript"/>
        </w:rPr>
        <w:t xml:space="preserve"> </w:t>
      </w:r>
      <w:r w:rsidRPr="009C4E8D">
        <w:rPr>
          <w:bCs/>
          <w:i/>
          <w:vertAlign w:val="subscript"/>
        </w:rPr>
        <w:t>North345</w:t>
      </w:r>
      <w:r w:rsidRPr="009C4E8D">
        <w:rPr>
          <w:bCs/>
          <w:i/>
        </w:rPr>
        <w:t xml:space="preserve"> </w:t>
      </w:r>
      <w:r w:rsidRPr="009C4E8D">
        <w:rPr>
          <w:bCs/>
        </w:rPr>
        <w:t>+ HB</w:t>
      </w:r>
      <w:r w:rsidRPr="009C4E8D">
        <w:rPr>
          <w:bCs/>
          <w:vertAlign w:val="subscript"/>
        </w:rPr>
        <w:t xml:space="preserve"> </w:t>
      </w:r>
      <w:r w:rsidRPr="009C4E8D">
        <w:rPr>
          <w:bCs/>
          <w:i/>
          <w:vertAlign w:val="subscript"/>
        </w:rPr>
        <w:t>South345</w:t>
      </w:r>
      <w:r w:rsidRPr="009C4E8D">
        <w:rPr>
          <w:bCs/>
        </w:rPr>
        <w:t xml:space="preserve"> + HB</w:t>
      </w:r>
      <w:r w:rsidRPr="009C4E8D">
        <w:rPr>
          <w:bCs/>
          <w:vertAlign w:val="subscript"/>
        </w:rPr>
        <w:t xml:space="preserve"> </w:t>
      </w:r>
      <w:r w:rsidRPr="009C4E8D">
        <w:rPr>
          <w:bCs/>
          <w:i/>
          <w:vertAlign w:val="subscript"/>
        </w:rPr>
        <w:t>Houston345</w:t>
      </w:r>
      <w:r w:rsidRPr="009C4E8D">
        <w:rPr>
          <w:bCs/>
        </w:rPr>
        <w:t xml:space="preserve"> + HB</w:t>
      </w:r>
      <w:r w:rsidRPr="009C4E8D">
        <w:rPr>
          <w:bCs/>
          <w:vertAlign w:val="subscript"/>
        </w:rPr>
        <w:t xml:space="preserve"> </w:t>
      </w:r>
      <w:r w:rsidRPr="009C4E8D">
        <w:rPr>
          <w:bCs/>
          <w:i/>
          <w:vertAlign w:val="subscript"/>
        </w:rPr>
        <w:t>West345</w:t>
      </w:r>
      <w:r w:rsidRPr="009C4E8D">
        <w:rPr>
          <w:bCs/>
        </w:rPr>
        <w:t>)</w:t>
      </w:r>
    </w:p>
    <w:p w14:paraId="0F178356" w14:textId="77777777" w:rsidR="00577A93" w:rsidRPr="009C4E8D" w:rsidRDefault="00577A93" w:rsidP="00577A93">
      <w:pPr>
        <w:ind w:firstLine="720"/>
        <w:rPr>
          <w:szCs w:val="20"/>
        </w:rPr>
      </w:pPr>
      <w:r w:rsidRPr="009C4E8D">
        <w:rPr>
          <w:szCs w:val="20"/>
        </w:rPr>
        <w:t xml:space="preserve">If Electrical Bus </w:t>
      </w:r>
      <w:r w:rsidRPr="009C4E8D">
        <w:rPr>
          <w:i/>
          <w:szCs w:val="20"/>
        </w:rPr>
        <w:t>b</w:t>
      </w:r>
      <w:r w:rsidRPr="009C4E8D">
        <w:rPr>
          <w:szCs w:val="20"/>
        </w:rPr>
        <w:t xml:space="preserve"> is a component of “North 345”</w:t>
      </w:r>
    </w:p>
    <w:p w14:paraId="141625B4" w14:textId="77777777" w:rsidR="00577A93" w:rsidRPr="009C4E8D" w:rsidRDefault="00577A93" w:rsidP="00577A93">
      <w:pPr>
        <w:rPr>
          <w:szCs w:val="20"/>
        </w:rPr>
      </w:pPr>
      <w:r w:rsidRPr="009C4E8D">
        <w:rPr>
          <w:szCs w:val="20"/>
        </w:rPr>
        <w:tab/>
      </w:r>
      <w:r w:rsidRPr="009C4E8D">
        <w:rPr>
          <w:szCs w:val="20"/>
        </w:rPr>
        <w:tab/>
        <w:t xml:space="preserve">HBDF </w:t>
      </w:r>
      <w:r w:rsidRPr="009C4E8D">
        <w:rPr>
          <w:i/>
          <w:szCs w:val="20"/>
          <w:vertAlign w:val="subscript"/>
        </w:rPr>
        <w:t>b, hb, ERCOT345Bus</w:t>
      </w:r>
      <w:r w:rsidRPr="009C4E8D">
        <w:rPr>
          <w:szCs w:val="20"/>
        </w:rPr>
        <w:tab/>
        <w:t>=</w:t>
      </w:r>
      <w:r w:rsidRPr="009C4E8D">
        <w:rPr>
          <w:szCs w:val="20"/>
        </w:rPr>
        <w:tab/>
        <w:t>IF(B</w:t>
      </w:r>
      <w:r w:rsidRPr="009C4E8D">
        <w:rPr>
          <w:i/>
          <w:szCs w:val="20"/>
          <w:vertAlign w:val="subscript"/>
        </w:rPr>
        <w:t xml:space="preserve"> hb, North345</w:t>
      </w:r>
      <w:r w:rsidRPr="009C4E8D">
        <w:rPr>
          <w:szCs w:val="20"/>
        </w:rPr>
        <w:t>=0, 0, 1</w:t>
      </w:r>
      <w:r w:rsidRPr="009C4E8D">
        <w:rPr>
          <w:b/>
          <w:sz w:val="32"/>
          <w:szCs w:val="32"/>
        </w:rPr>
        <w:t xml:space="preserve"> / </w:t>
      </w:r>
      <w:r w:rsidRPr="009C4E8D">
        <w:rPr>
          <w:szCs w:val="20"/>
        </w:rPr>
        <w:t xml:space="preserve">B </w:t>
      </w:r>
      <w:r w:rsidRPr="009C4E8D">
        <w:rPr>
          <w:i/>
          <w:szCs w:val="20"/>
          <w:vertAlign w:val="subscript"/>
        </w:rPr>
        <w:t>hb, North345</w:t>
      </w:r>
      <w:r w:rsidRPr="009C4E8D">
        <w:rPr>
          <w:szCs w:val="20"/>
        </w:rPr>
        <w:t>)</w:t>
      </w:r>
    </w:p>
    <w:p w14:paraId="30B12B5B" w14:textId="77777777" w:rsidR="00577A93" w:rsidRPr="009C4E8D" w:rsidRDefault="00577A93" w:rsidP="00577A93">
      <w:pPr>
        <w:ind w:firstLine="720"/>
        <w:rPr>
          <w:szCs w:val="20"/>
        </w:rPr>
      </w:pPr>
      <w:r w:rsidRPr="009C4E8D">
        <w:rPr>
          <w:szCs w:val="20"/>
        </w:rPr>
        <w:t>Otherwise</w:t>
      </w:r>
    </w:p>
    <w:p w14:paraId="17D9080B" w14:textId="77777777" w:rsidR="00577A93" w:rsidRPr="009C4E8D" w:rsidRDefault="00577A93" w:rsidP="00577A93">
      <w:pPr>
        <w:rPr>
          <w:szCs w:val="20"/>
        </w:rPr>
      </w:pPr>
      <w:r w:rsidRPr="009C4E8D">
        <w:rPr>
          <w:szCs w:val="20"/>
        </w:rPr>
        <w:tab/>
      </w:r>
      <w:r w:rsidRPr="009C4E8D">
        <w:rPr>
          <w:szCs w:val="20"/>
        </w:rPr>
        <w:tab/>
        <w:t xml:space="preserve">If Electrical Bus </w:t>
      </w:r>
      <w:r w:rsidRPr="009C4E8D">
        <w:rPr>
          <w:i/>
          <w:szCs w:val="20"/>
        </w:rPr>
        <w:t>b</w:t>
      </w:r>
      <w:r w:rsidRPr="009C4E8D">
        <w:rPr>
          <w:szCs w:val="20"/>
        </w:rPr>
        <w:t xml:space="preserve"> is a component of “South 345”</w:t>
      </w:r>
    </w:p>
    <w:p w14:paraId="7C165A7F" w14:textId="77777777" w:rsidR="00577A93" w:rsidRPr="009C4E8D" w:rsidRDefault="00577A93" w:rsidP="00577A93">
      <w:pPr>
        <w:rPr>
          <w:szCs w:val="20"/>
        </w:rPr>
      </w:pPr>
      <w:r w:rsidRPr="009C4E8D">
        <w:rPr>
          <w:szCs w:val="20"/>
        </w:rPr>
        <w:tab/>
      </w:r>
      <w:r w:rsidRPr="009C4E8D">
        <w:rPr>
          <w:szCs w:val="20"/>
        </w:rPr>
        <w:tab/>
      </w:r>
      <w:r w:rsidRPr="009C4E8D">
        <w:rPr>
          <w:szCs w:val="20"/>
        </w:rPr>
        <w:tab/>
        <w:t xml:space="preserve">HBDF </w:t>
      </w:r>
      <w:r w:rsidRPr="009C4E8D">
        <w:rPr>
          <w:i/>
          <w:szCs w:val="20"/>
          <w:vertAlign w:val="subscript"/>
        </w:rPr>
        <w:t>b, hb, ERCOT345Bus</w:t>
      </w:r>
      <w:r w:rsidRPr="009C4E8D">
        <w:rPr>
          <w:szCs w:val="20"/>
        </w:rPr>
        <w:tab/>
        <w:t>=</w:t>
      </w:r>
      <w:r w:rsidRPr="009C4E8D">
        <w:rPr>
          <w:szCs w:val="20"/>
        </w:rPr>
        <w:tab/>
        <w:t>IF(B</w:t>
      </w:r>
      <w:r w:rsidRPr="009C4E8D">
        <w:rPr>
          <w:i/>
          <w:szCs w:val="20"/>
          <w:vertAlign w:val="subscript"/>
        </w:rPr>
        <w:t xml:space="preserve"> hb, South345</w:t>
      </w:r>
      <w:r w:rsidRPr="009C4E8D">
        <w:rPr>
          <w:szCs w:val="20"/>
        </w:rPr>
        <w:t>=0, 0, 1</w:t>
      </w:r>
      <w:r w:rsidRPr="009C4E8D">
        <w:rPr>
          <w:b/>
          <w:sz w:val="32"/>
          <w:szCs w:val="32"/>
        </w:rPr>
        <w:t xml:space="preserve"> /</w:t>
      </w:r>
      <w:r w:rsidRPr="009C4E8D">
        <w:rPr>
          <w:szCs w:val="20"/>
        </w:rPr>
        <w:t xml:space="preserve"> B </w:t>
      </w:r>
      <w:r w:rsidRPr="009C4E8D">
        <w:rPr>
          <w:i/>
          <w:szCs w:val="20"/>
          <w:vertAlign w:val="subscript"/>
        </w:rPr>
        <w:t>hb, South345</w:t>
      </w:r>
      <w:r w:rsidRPr="009C4E8D">
        <w:rPr>
          <w:szCs w:val="20"/>
        </w:rPr>
        <w:t>)</w:t>
      </w:r>
    </w:p>
    <w:p w14:paraId="009AA570" w14:textId="77777777" w:rsidR="00577A93" w:rsidRPr="009C4E8D" w:rsidRDefault="00577A93" w:rsidP="00577A93">
      <w:pPr>
        <w:ind w:left="720" w:firstLine="720"/>
        <w:rPr>
          <w:szCs w:val="20"/>
        </w:rPr>
      </w:pPr>
      <w:r w:rsidRPr="009C4E8D">
        <w:rPr>
          <w:szCs w:val="20"/>
        </w:rPr>
        <w:t>Otherwise</w:t>
      </w:r>
    </w:p>
    <w:p w14:paraId="47C9715C" w14:textId="77777777" w:rsidR="00577A93" w:rsidRPr="009C4E8D" w:rsidRDefault="00577A93" w:rsidP="00577A93">
      <w:pPr>
        <w:rPr>
          <w:szCs w:val="20"/>
        </w:rPr>
      </w:pPr>
      <w:r w:rsidRPr="009C4E8D">
        <w:rPr>
          <w:szCs w:val="20"/>
        </w:rPr>
        <w:tab/>
      </w:r>
      <w:r w:rsidRPr="009C4E8D">
        <w:rPr>
          <w:szCs w:val="20"/>
        </w:rPr>
        <w:tab/>
      </w:r>
      <w:r w:rsidRPr="009C4E8D">
        <w:rPr>
          <w:szCs w:val="20"/>
        </w:rPr>
        <w:tab/>
        <w:t xml:space="preserve">If Electrical Bus </w:t>
      </w:r>
      <w:r w:rsidRPr="009C4E8D">
        <w:rPr>
          <w:i/>
          <w:szCs w:val="20"/>
        </w:rPr>
        <w:t>b</w:t>
      </w:r>
      <w:r w:rsidRPr="009C4E8D">
        <w:rPr>
          <w:szCs w:val="20"/>
        </w:rPr>
        <w:t xml:space="preserve"> is a component of “Houston 345”</w:t>
      </w:r>
    </w:p>
    <w:p w14:paraId="160EAEB1" w14:textId="77777777" w:rsidR="00577A93" w:rsidRPr="009C4E8D" w:rsidRDefault="00577A93" w:rsidP="00577A93">
      <w:pPr>
        <w:rPr>
          <w:szCs w:val="20"/>
        </w:rPr>
      </w:pPr>
      <w:r w:rsidRPr="009C4E8D">
        <w:rPr>
          <w:szCs w:val="20"/>
        </w:rPr>
        <w:tab/>
      </w:r>
      <w:r w:rsidRPr="009C4E8D">
        <w:rPr>
          <w:szCs w:val="20"/>
        </w:rPr>
        <w:tab/>
      </w:r>
      <w:r w:rsidRPr="009C4E8D">
        <w:rPr>
          <w:szCs w:val="20"/>
        </w:rPr>
        <w:tab/>
      </w:r>
      <w:r w:rsidRPr="009C4E8D">
        <w:rPr>
          <w:szCs w:val="20"/>
        </w:rPr>
        <w:tab/>
        <w:t xml:space="preserve">HBDF </w:t>
      </w:r>
      <w:r w:rsidRPr="009C4E8D">
        <w:rPr>
          <w:i/>
          <w:szCs w:val="20"/>
          <w:vertAlign w:val="subscript"/>
        </w:rPr>
        <w:t>b, hb, ERCOT345Bus</w:t>
      </w:r>
      <w:r w:rsidRPr="009C4E8D">
        <w:rPr>
          <w:szCs w:val="20"/>
        </w:rPr>
        <w:tab/>
        <w:t>=</w:t>
      </w:r>
      <w:r w:rsidRPr="009C4E8D">
        <w:rPr>
          <w:szCs w:val="20"/>
        </w:rPr>
        <w:tab/>
        <w:t>IF(B</w:t>
      </w:r>
      <w:r w:rsidRPr="009C4E8D">
        <w:rPr>
          <w:i/>
          <w:szCs w:val="20"/>
          <w:vertAlign w:val="subscript"/>
        </w:rPr>
        <w:t xml:space="preserve"> hb, Houston345</w:t>
      </w:r>
      <w:r w:rsidRPr="009C4E8D">
        <w:rPr>
          <w:szCs w:val="20"/>
        </w:rPr>
        <w:t>=0, 0, 1</w:t>
      </w:r>
      <w:r w:rsidRPr="009C4E8D">
        <w:rPr>
          <w:b/>
          <w:sz w:val="32"/>
          <w:szCs w:val="32"/>
        </w:rPr>
        <w:t xml:space="preserve"> / </w:t>
      </w:r>
      <w:r w:rsidRPr="009C4E8D">
        <w:rPr>
          <w:szCs w:val="20"/>
        </w:rPr>
        <w:t xml:space="preserve">B </w:t>
      </w:r>
      <w:r w:rsidRPr="009C4E8D">
        <w:rPr>
          <w:i/>
          <w:szCs w:val="20"/>
          <w:vertAlign w:val="subscript"/>
        </w:rPr>
        <w:t>hb, Houston345</w:t>
      </w:r>
      <w:r w:rsidRPr="009C4E8D">
        <w:rPr>
          <w:szCs w:val="20"/>
        </w:rPr>
        <w:t>)</w:t>
      </w:r>
    </w:p>
    <w:p w14:paraId="4C507A31" w14:textId="77777777" w:rsidR="00577A93" w:rsidRPr="009C4E8D" w:rsidRDefault="00577A93" w:rsidP="00577A93">
      <w:pPr>
        <w:ind w:left="1440" w:firstLine="720"/>
        <w:rPr>
          <w:szCs w:val="20"/>
        </w:rPr>
      </w:pPr>
      <w:r w:rsidRPr="009C4E8D">
        <w:rPr>
          <w:szCs w:val="20"/>
        </w:rPr>
        <w:t>Otherwise</w:t>
      </w:r>
    </w:p>
    <w:p w14:paraId="466C84FD" w14:textId="77777777" w:rsidR="00577A93" w:rsidRPr="009C4E8D" w:rsidRDefault="00577A93" w:rsidP="00577A93">
      <w:pPr>
        <w:rPr>
          <w:szCs w:val="20"/>
        </w:rPr>
      </w:pPr>
      <w:r w:rsidRPr="009C4E8D">
        <w:rPr>
          <w:szCs w:val="20"/>
        </w:rPr>
        <w:tab/>
      </w:r>
      <w:r w:rsidRPr="009C4E8D">
        <w:rPr>
          <w:szCs w:val="20"/>
        </w:rPr>
        <w:tab/>
      </w:r>
      <w:r w:rsidRPr="009C4E8D">
        <w:rPr>
          <w:szCs w:val="20"/>
        </w:rPr>
        <w:tab/>
      </w:r>
      <w:r w:rsidRPr="009C4E8D">
        <w:rPr>
          <w:szCs w:val="20"/>
        </w:rPr>
        <w:tab/>
        <w:t xml:space="preserve">HBDF </w:t>
      </w:r>
      <w:r w:rsidRPr="009C4E8D">
        <w:rPr>
          <w:i/>
          <w:szCs w:val="20"/>
          <w:vertAlign w:val="subscript"/>
        </w:rPr>
        <w:t>b, hb, ERCOT345Bus</w:t>
      </w:r>
      <w:r w:rsidRPr="009C4E8D">
        <w:rPr>
          <w:szCs w:val="20"/>
        </w:rPr>
        <w:tab/>
        <w:t>=</w:t>
      </w:r>
      <w:r w:rsidRPr="009C4E8D">
        <w:rPr>
          <w:szCs w:val="20"/>
        </w:rPr>
        <w:tab/>
        <w:t>IF(B</w:t>
      </w:r>
      <w:r w:rsidRPr="009C4E8D">
        <w:rPr>
          <w:i/>
          <w:szCs w:val="20"/>
          <w:vertAlign w:val="subscript"/>
        </w:rPr>
        <w:t xml:space="preserve"> hb, West345</w:t>
      </w:r>
      <w:r w:rsidRPr="009C4E8D">
        <w:rPr>
          <w:szCs w:val="20"/>
        </w:rPr>
        <w:t xml:space="preserve">=0, 0, 1 </w:t>
      </w:r>
      <w:r w:rsidRPr="009C4E8D">
        <w:rPr>
          <w:b/>
          <w:sz w:val="32"/>
          <w:szCs w:val="32"/>
        </w:rPr>
        <w:t>/</w:t>
      </w:r>
      <w:r w:rsidRPr="009C4E8D">
        <w:rPr>
          <w:szCs w:val="20"/>
        </w:rPr>
        <w:t xml:space="preserve"> B </w:t>
      </w:r>
      <w:r w:rsidRPr="009C4E8D">
        <w:rPr>
          <w:i/>
          <w:szCs w:val="20"/>
          <w:vertAlign w:val="subscript"/>
        </w:rPr>
        <w:t>hb, West345</w:t>
      </w:r>
      <w:r w:rsidRPr="009C4E8D">
        <w:rPr>
          <w:szCs w:val="20"/>
        </w:rPr>
        <w:t>)</w:t>
      </w:r>
    </w:p>
    <w:p w14:paraId="4C36B9EC" w14:textId="77777777" w:rsidR="00577A93" w:rsidRPr="009C4E8D" w:rsidRDefault="00577A93" w:rsidP="00577A93">
      <w:pPr>
        <w:rPr>
          <w:szCs w:val="20"/>
        </w:rPr>
      </w:pPr>
    </w:p>
    <w:p w14:paraId="6A876EAB" w14:textId="77777777" w:rsidR="00577A93" w:rsidRPr="009C4E8D" w:rsidRDefault="00577A93" w:rsidP="00577A93">
      <w:pPr>
        <w:rPr>
          <w:szCs w:val="20"/>
        </w:rPr>
      </w:pPr>
      <w:r w:rsidRPr="009C4E8D">
        <w:rPr>
          <w:szCs w:val="20"/>
        </w:rP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577A93" w:rsidRPr="009C4E8D" w14:paraId="730AA60A" w14:textId="77777777" w:rsidTr="00577A93">
        <w:trPr>
          <w:tblHeader/>
        </w:trPr>
        <w:tc>
          <w:tcPr>
            <w:tcW w:w="1188" w:type="pct"/>
          </w:tcPr>
          <w:p w14:paraId="68AD9173" w14:textId="77777777" w:rsidR="00577A93" w:rsidRPr="009C4E8D" w:rsidRDefault="00577A93" w:rsidP="00577A93">
            <w:pPr>
              <w:spacing w:after="120"/>
              <w:rPr>
                <w:b/>
                <w:iCs/>
                <w:sz w:val="20"/>
                <w:szCs w:val="20"/>
              </w:rPr>
            </w:pPr>
            <w:r w:rsidRPr="009C4E8D">
              <w:rPr>
                <w:b/>
                <w:iCs/>
                <w:sz w:val="20"/>
                <w:szCs w:val="20"/>
              </w:rPr>
              <w:t>Variable</w:t>
            </w:r>
          </w:p>
        </w:tc>
        <w:tc>
          <w:tcPr>
            <w:tcW w:w="456" w:type="pct"/>
          </w:tcPr>
          <w:p w14:paraId="65B1E83A" w14:textId="77777777" w:rsidR="00577A93" w:rsidRPr="009C4E8D" w:rsidRDefault="00577A93" w:rsidP="00577A93">
            <w:pPr>
              <w:spacing w:after="120"/>
              <w:rPr>
                <w:b/>
                <w:iCs/>
                <w:sz w:val="20"/>
                <w:szCs w:val="20"/>
              </w:rPr>
            </w:pPr>
            <w:r w:rsidRPr="009C4E8D">
              <w:rPr>
                <w:b/>
                <w:iCs/>
                <w:sz w:val="20"/>
                <w:szCs w:val="20"/>
              </w:rPr>
              <w:t>Unit</w:t>
            </w:r>
          </w:p>
        </w:tc>
        <w:tc>
          <w:tcPr>
            <w:tcW w:w="3356" w:type="pct"/>
          </w:tcPr>
          <w:p w14:paraId="7526F825" w14:textId="77777777" w:rsidR="00577A93" w:rsidRPr="009C4E8D" w:rsidRDefault="00577A93" w:rsidP="00577A93">
            <w:pPr>
              <w:spacing w:after="120"/>
              <w:rPr>
                <w:b/>
                <w:iCs/>
                <w:sz w:val="20"/>
                <w:szCs w:val="20"/>
              </w:rPr>
            </w:pPr>
            <w:r w:rsidRPr="009C4E8D">
              <w:rPr>
                <w:b/>
                <w:iCs/>
                <w:sz w:val="20"/>
                <w:szCs w:val="20"/>
              </w:rPr>
              <w:t>Description</w:t>
            </w:r>
          </w:p>
        </w:tc>
      </w:tr>
      <w:tr w:rsidR="00577A93" w:rsidRPr="009C4E8D" w14:paraId="58ABD12D" w14:textId="77777777" w:rsidTr="00577A93">
        <w:tc>
          <w:tcPr>
            <w:tcW w:w="1188" w:type="pct"/>
          </w:tcPr>
          <w:p w14:paraId="7A90BE8C" w14:textId="77777777" w:rsidR="00577A93" w:rsidRPr="009C4E8D" w:rsidRDefault="00577A93" w:rsidP="00577A93">
            <w:pPr>
              <w:spacing w:after="60"/>
              <w:rPr>
                <w:iCs/>
                <w:sz w:val="20"/>
                <w:szCs w:val="20"/>
              </w:rPr>
            </w:pPr>
            <w:r w:rsidRPr="009C4E8D">
              <w:rPr>
                <w:iCs/>
                <w:sz w:val="20"/>
                <w:szCs w:val="20"/>
              </w:rPr>
              <w:t>RTSPP</w:t>
            </w:r>
            <w:r w:rsidRPr="009C4E8D">
              <w:rPr>
                <w:i/>
                <w:iCs/>
                <w:sz w:val="20"/>
                <w:szCs w:val="20"/>
                <w:vertAlign w:val="subscript"/>
              </w:rPr>
              <w:t xml:space="preserve"> ERCOT345Bus</w:t>
            </w:r>
          </w:p>
        </w:tc>
        <w:tc>
          <w:tcPr>
            <w:tcW w:w="456" w:type="pct"/>
          </w:tcPr>
          <w:p w14:paraId="1DEAF6E0" w14:textId="77777777" w:rsidR="00577A93" w:rsidRPr="009C4E8D" w:rsidRDefault="00577A93" w:rsidP="00577A93">
            <w:pPr>
              <w:spacing w:after="60"/>
              <w:rPr>
                <w:iCs/>
                <w:sz w:val="20"/>
                <w:szCs w:val="20"/>
              </w:rPr>
            </w:pPr>
            <w:r w:rsidRPr="009C4E8D">
              <w:rPr>
                <w:iCs/>
                <w:sz w:val="20"/>
                <w:szCs w:val="20"/>
              </w:rPr>
              <w:t>$/MWh</w:t>
            </w:r>
          </w:p>
        </w:tc>
        <w:tc>
          <w:tcPr>
            <w:tcW w:w="3356" w:type="pct"/>
          </w:tcPr>
          <w:p w14:paraId="5A0DA625" w14:textId="77777777" w:rsidR="00577A93" w:rsidRPr="009C4E8D" w:rsidRDefault="00577A93" w:rsidP="00577A93">
            <w:pPr>
              <w:spacing w:after="60"/>
              <w:rPr>
                <w:iCs/>
                <w:sz w:val="20"/>
                <w:szCs w:val="20"/>
              </w:rPr>
            </w:pPr>
            <w:r w:rsidRPr="009C4E8D">
              <w:rPr>
                <w:i/>
                <w:iCs/>
                <w:sz w:val="20"/>
                <w:szCs w:val="20"/>
              </w:rPr>
              <w:t>Real-Time Settlement Point Price</w:t>
            </w:r>
            <w:r w:rsidRPr="009C4E8D">
              <w:rPr>
                <w:iCs/>
                <w:sz w:val="20"/>
                <w:szCs w:val="20"/>
              </w:rPr>
              <w:sym w:font="Symbol" w:char="F0BE"/>
            </w:r>
            <w:r w:rsidRPr="009C4E8D">
              <w:rPr>
                <w:iCs/>
                <w:sz w:val="20"/>
                <w:szCs w:val="20"/>
              </w:rPr>
              <w:t>The Real-Time Settlement Point Price at the Hub, for the 15-minute Settlement Interval.</w:t>
            </w:r>
          </w:p>
        </w:tc>
      </w:tr>
      <w:tr w:rsidR="00577A93" w:rsidRPr="009C4E8D" w14:paraId="3B5350B5" w14:textId="77777777" w:rsidTr="00577A93">
        <w:tc>
          <w:tcPr>
            <w:tcW w:w="1188" w:type="pct"/>
          </w:tcPr>
          <w:p w14:paraId="52848F3A" w14:textId="77777777" w:rsidR="00577A93" w:rsidRPr="009C4E8D" w:rsidRDefault="00577A93" w:rsidP="00577A93">
            <w:pPr>
              <w:spacing w:after="60"/>
              <w:rPr>
                <w:iCs/>
                <w:sz w:val="20"/>
                <w:szCs w:val="20"/>
              </w:rPr>
            </w:pPr>
            <w:r w:rsidRPr="009C4E8D">
              <w:rPr>
                <w:iCs/>
                <w:sz w:val="20"/>
                <w:szCs w:val="20"/>
              </w:rPr>
              <w:lastRenderedPageBreak/>
              <w:t>RTRSVPOR</w:t>
            </w:r>
          </w:p>
        </w:tc>
        <w:tc>
          <w:tcPr>
            <w:tcW w:w="456" w:type="pct"/>
          </w:tcPr>
          <w:p w14:paraId="427782C8" w14:textId="77777777" w:rsidR="00577A93" w:rsidRPr="009C4E8D" w:rsidRDefault="00577A93" w:rsidP="00577A93">
            <w:pPr>
              <w:spacing w:after="60"/>
              <w:rPr>
                <w:iCs/>
                <w:sz w:val="20"/>
                <w:szCs w:val="20"/>
              </w:rPr>
            </w:pPr>
            <w:r w:rsidRPr="009C4E8D">
              <w:rPr>
                <w:iCs/>
                <w:sz w:val="20"/>
                <w:szCs w:val="20"/>
              </w:rPr>
              <w:t>$/MWh</w:t>
            </w:r>
          </w:p>
        </w:tc>
        <w:tc>
          <w:tcPr>
            <w:tcW w:w="3356" w:type="pct"/>
          </w:tcPr>
          <w:p w14:paraId="7DE0FCE8" w14:textId="77777777" w:rsidR="00577A93" w:rsidRPr="009C4E8D" w:rsidRDefault="00577A93" w:rsidP="00577A93">
            <w:pPr>
              <w:spacing w:after="60"/>
              <w:rPr>
                <w:i/>
                <w:iCs/>
                <w:sz w:val="20"/>
                <w:szCs w:val="20"/>
              </w:rPr>
            </w:pPr>
            <w:r w:rsidRPr="009C4E8D">
              <w:rPr>
                <w:i/>
                <w:iCs/>
                <w:sz w:val="20"/>
                <w:szCs w:val="20"/>
              </w:rPr>
              <w:t>Real-Time Reserve Price for On-Line Reserves</w:t>
            </w:r>
            <w:r w:rsidRPr="009C4E8D">
              <w:rPr>
                <w:iCs/>
                <w:sz w:val="20"/>
                <w:szCs w:val="20"/>
              </w:rPr>
              <w:sym w:font="Symbol" w:char="F0BE"/>
            </w:r>
            <w:r w:rsidRPr="009C4E8D">
              <w:rPr>
                <w:iCs/>
                <w:sz w:val="20"/>
                <w:szCs w:val="20"/>
              </w:rPr>
              <w:t>The Real-Time Reserve Price for On-Line Reserves for the 15-minute Settlement Interval.</w:t>
            </w:r>
          </w:p>
        </w:tc>
      </w:tr>
      <w:tr w:rsidR="00577A93" w:rsidRPr="009C4E8D" w14:paraId="1CB60E72" w14:textId="77777777" w:rsidTr="00577A93">
        <w:tc>
          <w:tcPr>
            <w:tcW w:w="1188" w:type="pct"/>
          </w:tcPr>
          <w:p w14:paraId="064C167C" w14:textId="77777777" w:rsidR="00577A93" w:rsidRPr="009C4E8D" w:rsidRDefault="00577A93" w:rsidP="00577A93">
            <w:pPr>
              <w:spacing w:after="60"/>
              <w:rPr>
                <w:iCs/>
                <w:sz w:val="20"/>
                <w:szCs w:val="20"/>
              </w:rPr>
            </w:pPr>
            <w:r w:rsidRPr="009C4E8D">
              <w:rPr>
                <w:iCs/>
                <w:sz w:val="20"/>
                <w:szCs w:val="20"/>
              </w:rPr>
              <w:t>RTORPA</w:t>
            </w:r>
            <w:r w:rsidRPr="009C4E8D">
              <w:rPr>
                <w:iCs/>
                <w:sz w:val="20"/>
                <w:szCs w:val="20"/>
                <w:vertAlign w:val="subscript"/>
              </w:rPr>
              <w:t xml:space="preserve"> </w:t>
            </w:r>
            <w:r w:rsidRPr="009C4E8D">
              <w:rPr>
                <w:i/>
                <w:iCs/>
                <w:sz w:val="20"/>
                <w:szCs w:val="20"/>
                <w:vertAlign w:val="subscript"/>
              </w:rPr>
              <w:t>y</w:t>
            </w:r>
          </w:p>
        </w:tc>
        <w:tc>
          <w:tcPr>
            <w:tcW w:w="456" w:type="pct"/>
          </w:tcPr>
          <w:p w14:paraId="300747A6" w14:textId="77777777" w:rsidR="00577A93" w:rsidRPr="009C4E8D" w:rsidRDefault="00577A93" w:rsidP="00577A93">
            <w:pPr>
              <w:spacing w:after="60"/>
              <w:rPr>
                <w:iCs/>
                <w:sz w:val="20"/>
                <w:szCs w:val="20"/>
              </w:rPr>
            </w:pPr>
            <w:r w:rsidRPr="009C4E8D">
              <w:rPr>
                <w:iCs/>
                <w:sz w:val="20"/>
                <w:szCs w:val="20"/>
              </w:rPr>
              <w:t>$/MWh</w:t>
            </w:r>
          </w:p>
        </w:tc>
        <w:tc>
          <w:tcPr>
            <w:tcW w:w="3356" w:type="pct"/>
          </w:tcPr>
          <w:p w14:paraId="2254726A" w14:textId="77777777" w:rsidR="00577A93" w:rsidRPr="009C4E8D" w:rsidRDefault="00577A93" w:rsidP="00577A93">
            <w:pPr>
              <w:spacing w:after="60"/>
              <w:rPr>
                <w:i/>
                <w:iCs/>
                <w:sz w:val="20"/>
                <w:szCs w:val="20"/>
              </w:rPr>
            </w:pPr>
            <w:r w:rsidRPr="009C4E8D">
              <w:rPr>
                <w:i/>
                <w:iCs/>
                <w:sz w:val="20"/>
                <w:szCs w:val="20"/>
              </w:rPr>
              <w:t>Real-Time On-Line Reserve Price Adder per interval</w:t>
            </w:r>
            <w:r w:rsidRPr="009C4E8D">
              <w:rPr>
                <w:iCs/>
                <w:sz w:val="20"/>
                <w:szCs w:val="20"/>
              </w:rPr>
              <w:sym w:font="Symbol" w:char="F0BE"/>
            </w:r>
            <w:r w:rsidRPr="009C4E8D">
              <w:rPr>
                <w:iCs/>
                <w:sz w:val="20"/>
                <w:szCs w:val="20"/>
              </w:rPr>
              <w:t xml:space="preserve">The Real-Time On-Line Reserve Price Adder for the SCED interval </w:t>
            </w:r>
            <w:r w:rsidRPr="009C4E8D">
              <w:rPr>
                <w:i/>
                <w:iCs/>
                <w:sz w:val="20"/>
                <w:szCs w:val="20"/>
              </w:rPr>
              <w:t>y</w:t>
            </w:r>
            <w:r w:rsidRPr="009C4E8D">
              <w:rPr>
                <w:iCs/>
                <w:sz w:val="20"/>
                <w:szCs w:val="20"/>
              </w:rPr>
              <w:t>.</w:t>
            </w:r>
          </w:p>
        </w:tc>
      </w:tr>
      <w:tr w:rsidR="00577A93" w:rsidRPr="009C4E8D" w14:paraId="67AB0DA5" w14:textId="77777777" w:rsidTr="00577A93">
        <w:tc>
          <w:tcPr>
            <w:tcW w:w="1188" w:type="pct"/>
          </w:tcPr>
          <w:p w14:paraId="0F54FF43" w14:textId="77777777" w:rsidR="00577A93" w:rsidRPr="009C4E8D" w:rsidRDefault="00577A93" w:rsidP="00577A93">
            <w:pPr>
              <w:spacing w:after="60"/>
              <w:rPr>
                <w:iCs/>
                <w:sz w:val="20"/>
                <w:szCs w:val="20"/>
              </w:rPr>
            </w:pPr>
            <w:r w:rsidRPr="009C4E8D">
              <w:rPr>
                <w:iCs/>
                <w:sz w:val="20"/>
                <w:szCs w:val="20"/>
              </w:rPr>
              <w:t>RTRDP</w:t>
            </w:r>
          </w:p>
        </w:tc>
        <w:tc>
          <w:tcPr>
            <w:tcW w:w="456" w:type="pct"/>
          </w:tcPr>
          <w:p w14:paraId="4AD16AA1" w14:textId="77777777" w:rsidR="00577A93" w:rsidRPr="009C4E8D" w:rsidRDefault="00577A93" w:rsidP="00577A93">
            <w:pPr>
              <w:spacing w:after="60"/>
              <w:rPr>
                <w:iCs/>
                <w:sz w:val="20"/>
                <w:szCs w:val="20"/>
              </w:rPr>
            </w:pPr>
            <w:r w:rsidRPr="009C4E8D">
              <w:rPr>
                <w:iCs/>
                <w:sz w:val="20"/>
                <w:szCs w:val="20"/>
              </w:rPr>
              <w:t>$/MWh</w:t>
            </w:r>
          </w:p>
        </w:tc>
        <w:tc>
          <w:tcPr>
            <w:tcW w:w="3356" w:type="pct"/>
          </w:tcPr>
          <w:p w14:paraId="5EF492A8" w14:textId="77777777" w:rsidR="00577A93" w:rsidRPr="009C4E8D" w:rsidRDefault="00577A93" w:rsidP="00577A93">
            <w:pPr>
              <w:spacing w:after="60"/>
              <w:rPr>
                <w:i/>
                <w:iCs/>
                <w:sz w:val="20"/>
                <w:szCs w:val="20"/>
              </w:rPr>
            </w:pPr>
            <w:r w:rsidRPr="009C4E8D">
              <w:rPr>
                <w:i/>
                <w:iCs/>
                <w:sz w:val="20"/>
                <w:szCs w:val="20"/>
              </w:rPr>
              <w:t>Real-Time On-Line Reliability Deployment Price</w:t>
            </w:r>
            <w:r w:rsidRPr="009C4E8D">
              <w:rPr>
                <w:iCs/>
                <w:sz w:val="20"/>
                <w:szCs w:val="20"/>
              </w:rPr>
              <w:sym w:font="Symbol" w:char="F0BE"/>
            </w:r>
            <w:r w:rsidRPr="009C4E8D">
              <w:rPr>
                <w:iCs/>
                <w:sz w:val="20"/>
                <w:szCs w:val="20"/>
              </w:rPr>
              <w:t xml:space="preserve">The Real-Time price for the 15-minute Settlement Interval, reflecting the impact of reliability deployments on energy prices that are calculated from the Real-Time On-Line Reliability Deployment Price Adder. </w:t>
            </w:r>
            <w:r w:rsidRPr="009C4E8D">
              <w:rPr>
                <w:i/>
                <w:iCs/>
                <w:sz w:val="20"/>
                <w:szCs w:val="20"/>
              </w:rPr>
              <w:t xml:space="preserve"> </w:t>
            </w:r>
          </w:p>
        </w:tc>
      </w:tr>
      <w:tr w:rsidR="00577A93" w:rsidRPr="009C4E8D" w14:paraId="6D22A0F6" w14:textId="77777777" w:rsidTr="00577A93">
        <w:tc>
          <w:tcPr>
            <w:tcW w:w="1188" w:type="pct"/>
          </w:tcPr>
          <w:p w14:paraId="2837723F" w14:textId="77777777" w:rsidR="00577A93" w:rsidRPr="009C4E8D" w:rsidRDefault="00577A93" w:rsidP="00577A93">
            <w:pPr>
              <w:spacing w:after="60"/>
              <w:rPr>
                <w:iCs/>
                <w:sz w:val="20"/>
                <w:szCs w:val="20"/>
              </w:rPr>
            </w:pPr>
            <w:r w:rsidRPr="009C4E8D">
              <w:rPr>
                <w:iCs/>
                <w:sz w:val="20"/>
                <w:szCs w:val="20"/>
              </w:rPr>
              <w:t xml:space="preserve">RTORDPA </w:t>
            </w:r>
            <w:r w:rsidRPr="009C4E8D">
              <w:rPr>
                <w:i/>
                <w:iCs/>
                <w:sz w:val="20"/>
                <w:szCs w:val="20"/>
                <w:vertAlign w:val="subscript"/>
              </w:rPr>
              <w:t>y</w:t>
            </w:r>
          </w:p>
        </w:tc>
        <w:tc>
          <w:tcPr>
            <w:tcW w:w="456" w:type="pct"/>
          </w:tcPr>
          <w:p w14:paraId="7226A5AA" w14:textId="77777777" w:rsidR="00577A93" w:rsidRPr="009C4E8D" w:rsidRDefault="00577A93" w:rsidP="00577A93">
            <w:pPr>
              <w:spacing w:after="60"/>
              <w:rPr>
                <w:iCs/>
                <w:sz w:val="20"/>
                <w:szCs w:val="20"/>
              </w:rPr>
            </w:pPr>
            <w:r w:rsidRPr="009C4E8D">
              <w:rPr>
                <w:iCs/>
                <w:sz w:val="20"/>
                <w:szCs w:val="20"/>
              </w:rPr>
              <w:t>$/MWh</w:t>
            </w:r>
          </w:p>
        </w:tc>
        <w:tc>
          <w:tcPr>
            <w:tcW w:w="3356" w:type="pct"/>
          </w:tcPr>
          <w:p w14:paraId="4FAE4F3C" w14:textId="77777777" w:rsidR="00577A93" w:rsidRPr="009C4E8D" w:rsidRDefault="00577A93" w:rsidP="00577A93">
            <w:pPr>
              <w:spacing w:after="60"/>
              <w:rPr>
                <w:i/>
                <w:iCs/>
                <w:sz w:val="20"/>
                <w:szCs w:val="20"/>
              </w:rPr>
            </w:pPr>
            <w:r w:rsidRPr="009C4E8D">
              <w:rPr>
                <w:i/>
                <w:iCs/>
                <w:sz w:val="20"/>
                <w:szCs w:val="20"/>
              </w:rPr>
              <w:t>Real-Time On-Line Reliability Deployment Price Adder</w:t>
            </w:r>
            <w:r w:rsidRPr="009C4E8D">
              <w:rPr>
                <w:iCs/>
                <w:sz w:val="20"/>
                <w:szCs w:val="20"/>
              </w:rPr>
              <w:sym w:font="Symbol" w:char="F0BE"/>
            </w:r>
            <w:r w:rsidRPr="009C4E8D">
              <w:rPr>
                <w:iCs/>
                <w:sz w:val="20"/>
                <w:szCs w:val="20"/>
              </w:rPr>
              <w:t>The Real-Time price adder that captures the impact of reliability deployments on energy prices for the SCED interval</w:t>
            </w:r>
            <w:r w:rsidRPr="009C4E8D">
              <w:rPr>
                <w:i/>
                <w:iCs/>
                <w:sz w:val="20"/>
                <w:szCs w:val="20"/>
              </w:rPr>
              <w:t xml:space="preserve"> y. </w:t>
            </w:r>
          </w:p>
        </w:tc>
      </w:tr>
      <w:tr w:rsidR="00577A93" w:rsidRPr="009C4E8D" w14:paraId="4469C6BC" w14:textId="77777777" w:rsidTr="00577A93">
        <w:tc>
          <w:tcPr>
            <w:tcW w:w="1188" w:type="pct"/>
          </w:tcPr>
          <w:p w14:paraId="6485FA58" w14:textId="77777777" w:rsidR="00577A93" w:rsidRPr="009C4E8D" w:rsidRDefault="00577A93" w:rsidP="00577A93">
            <w:pPr>
              <w:spacing w:after="60"/>
              <w:rPr>
                <w:iCs/>
                <w:sz w:val="20"/>
                <w:szCs w:val="20"/>
              </w:rPr>
            </w:pPr>
            <w:r w:rsidRPr="009C4E8D">
              <w:rPr>
                <w:iCs/>
                <w:sz w:val="20"/>
                <w:szCs w:val="20"/>
              </w:rPr>
              <w:t xml:space="preserve">RNWF </w:t>
            </w:r>
            <w:r w:rsidRPr="009C4E8D">
              <w:rPr>
                <w:i/>
                <w:iCs/>
                <w:sz w:val="20"/>
                <w:szCs w:val="20"/>
                <w:vertAlign w:val="subscript"/>
              </w:rPr>
              <w:t>y</w:t>
            </w:r>
          </w:p>
        </w:tc>
        <w:tc>
          <w:tcPr>
            <w:tcW w:w="456" w:type="pct"/>
          </w:tcPr>
          <w:p w14:paraId="02E20147" w14:textId="77777777" w:rsidR="00577A93" w:rsidRPr="009C4E8D" w:rsidRDefault="00577A93" w:rsidP="00577A93">
            <w:pPr>
              <w:spacing w:after="60"/>
              <w:rPr>
                <w:iCs/>
                <w:sz w:val="20"/>
                <w:szCs w:val="20"/>
              </w:rPr>
            </w:pPr>
            <w:r w:rsidRPr="009C4E8D">
              <w:rPr>
                <w:iCs/>
                <w:sz w:val="20"/>
                <w:szCs w:val="20"/>
              </w:rPr>
              <w:t>none</w:t>
            </w:r>
          </w:p>
        </w:tc>
        <w:tc>
          <w:tcPr>
            <w:tcW w:w="3356" w:type="pct"/>
          </w:tcPr>
          <w:p w14:paraId="3357A536" w14:textId="77777777" w:rsidR="00577A93" w:rsidRPr="009C4E8D" w:rsidRDefault="00577A93" w:rsidP="00577A93">
            <w:pPr>
              <w:spacing w:after="60"/>
              <w:rPr>
                <w:i/>
                <w:iCs/>
                <w:sz w:val="20"/>
                <w:szCs w:val="20"/>
              </w:rPr>
            </w:pPr>
            <w:r w:rsidRPr="009C4E8D">
              <w:rPr>
                <w:i/>
                <w:iCs/>
                <w:sz w:val="20"/>
                <w:szCs w:val="20"/>
              </w:rPr>
              <w:t>Resource Node Weighting Factor per interval</w:t>
            </w:r>
            <w:r w:rsidRPr="009C4E8D">
              <w:rPr>
                <w:iCs/>
                <w:sz w:val="20"/>
                <w:szCs w:val="20"/>
              </w:rPr>
              <w:sym w:font="Symbol" w:char="F0BE"/>
            </w:r>
            <w:r w:rsidRPr="009C4E8D">
              <w:rPr>
                <w:iCs/>
                <w:sz w:val="20"/>
                <w:szCs w:val="20"/>
              </w:rPr>
              <w:t xml:space="preserve">The weight used in the Resource Node Settlement Point Price calculation for the portion of the SCED interval </w:t>
            </w:r>
            <w:r w:rsidRPr="009C4E8D">
              <w:rPr>
                <w:i/>
                <w:iCs/>
                <w:sz w:val="20"/>
                <w:szCs w:val="20"/>
              </w:rPr>
              <w:t>y</w:t>
            </w:r>
            <w:r w:rsidRPr="009C4E8D">
              <w:rPr>
                <w:iCs/>
                <w:sz w:val="20"/>
                <w:szCs w:val="20"/>
              </w:rPr>
              <w:t xml:space="preserve"> within the Settlement Interval.</w:t>
            </w:r>
          </w:p>
        </w:tc>
      </w:tr>
      <w:tr w:rsidR="00577A93" w:rsidRPr="009C4E8D" w14:paraId="76102AEF" w14:textId="77777777" w:rsidTr="00577A93">
        <w:tc>
          <w:tcPr>
            <w:tcW w:w="1188" w:type="pct"/>
          </w:tcPr>
          <w:p w14:paraId="28F9FB08" w14:textId="77777777" w:rsidR="00577A93" w:rsidRPr="009C4E8D" w:rsidRDefault="00577A93" w:rsidP="00577A93">
            <w:pPr>
              <w:spacing w:after="60"/>
              <w:rPr>
                <w:iCs/>
                <w:sz w:val="20"/>
                <w:szCs w:val="20"/>
              </w:rPr>
            </w:pPr>
            <w:r w:rsidRPr="009C4E8D">
              <w:rPr>
                <w:iCs/>
                <w:sz w:val="20"/>
                <w:szCs w:val="20"/>
              </w:rPr>
              <w:t xml:space="preserve">RTHBP </w:t>
            </w:r>
            <w:r w:rsidRPr="009C4E8D">
              <w:rPr>
                <w:i/>
                <w:iCs/>
                <w:sz w:val="20"/>
                <w:szCs w:val="20"/>
                <w:vertAlign w:val="subscript"/>
              </w:rPr>
              <w:t>hb, ERCOT345Bus, y</w:t>
            </w:r>
          </w:p>
        </w:tc>
        <w:tc>
          <w:tcPr>
            <w:tcW w:w="456" w:type="pct"/>
          </w:tcPr>
          <w:p w14:paraId="1920287E" w14:textId="77777777" w:rsidR="00577A93" w:rsidRPr="009C4E8D" w:rsidRDefault="00577A93" w:rsidP="00577A93">
            <w:pPr>
              <w:spacing w:after="60"/>
              <w:rPr>
                <w:iCs/>
                <w:sz w:val="20"/>
                <w:szCs w:val="20"/>
              </w:rPr>
            </w:pPr>
            <w:r w:rsidRPr="009C4E8D">
              <w:rPr>
                <w:iCs/>
                <w:sz w:val="20"/>
                <w:szCs w:val="20"/>
              </w:rPr>
              <w:t>$/MWh</w:t>
            </w:r>
          </w:p>
        </w:tc>
        <w:tc>
          <w:tcPr>
            <w:tcW w:w="3356" w:type="pct"/>
          </w:tcPr>
          <w:p w14:paraId="01BE214D" w14:textId="77777777" w:rsidR="00577A93" w:rsidRPr="009C4E8D" w:rsidRDefault="00577A93" w:rsidP="00577A93">
            <w:pPr>
              <w:spacing w:after="60"/>
              <w:rPr>
                <w:i/>
                <w:iCs/>
                <w:sz w:val="20"/>
                <w:szCs w:val="20"/>
              </w:rPr>
            </w:pPr>
            <w:r w:rsidRPr="009C4E8D">
              <w:rPr>
                <w:i/>
                <w:iCs/>
                <w:sz w:val="20"/>
                <w:szCs w:val="20"/>
              </w:rPr>
              <w:t>Real-Time Hub Bus Price at Hub Bus per SCED interval</w:t>
            </w:r>
            <w:r w:rsidRPr="009C4E8D">
              <w:rPr>
                <w:iCs/>
                <w:sz w:val="20"/>
                <w:szCs w:val="20"/>
              </w:rPr>
              <w:sym w:font="Symbol" w:char="F0BE"/>
            </w:r>
            <w:r w:rsidRPr="009C4E8D">
              <w:rPr>
                <w:iCs/>
                <w:sz w:val="20"/>
                <w:szCs w:val="20"/>
              </w:rPr>
              <w:t xml:space="preserve">The Real-Time energy price at Hub Bus </w:t>
            </w:r>
            <w:r w:rsidRPr="009C4E8D">
              <w:rPr>
                <w:i/>
                <w:iCs/>
                <w:sz w:val="20"/>
                <w:szCs w:val="20"/>
              </w:rPr>
              <w:t>hb</w:t>
            </w:r>
            <w:r w:rsidRPr="009C4E8D">
              <w:rPr>
                <w:iCs/>
                <w:sz w:val="20"/>
                <w:szCs w:val="20"/>
              </w:rPr>
              <w:t xml:space="preserve"> for the SCED interval </w:t>
            </w:r>
            <w:r w:rsidRPr="009C4E8D">
              <w:rPr>
                <w:i/>
                <w:iCs/>
                <w:sz w:val="20"/>
                <w:szCs w:val="20"/>
              </w:rPr>
              <w:t>y</w:t>
            </w:r>
            <w:r w:rsidRPr="009C4E8D">
              <w:rPr>
                <w:iCs/>
                <w:sz w:val="20"/>
                <w:szCs w:val="20"/>
              </w:rPr>
              <w:t>.</w:t>
            </w:r>
          </w:p>
        </w:tc>
      </w:tr>
      <w:tr w:rsidR="00577A93" w:rsidRPr="009C4E8D" w14:paraId="3D5B22A3" w14:textId="77777777" w:rsidTr="00577A93">
        <w:tc>
          <w:tcPr>
            <w:tcW w:w="1188" w:type="pct"/>
          </w:tcPr>
          <w:p w14:paraId="654C1A38" w14:textId="77777777" w:rsidR="00577A93" w:rsidRPr="009C4E8D" w:rsidRDefault="00577A93" w:rsidP="00577A93">
            <w:pPr>
              <w:spacing w:after="60"/>
              <w:rPr>
                <w:iCs/>
                <w:sz w:val="20"/>
                <w:szCs w:val="20"/>
              </w:rPr>
            </w:pPr>
            <w:r w:rsidRPr="009C4E8D">
              <w:rPr>
                <w:iCs/>
                <w:sz w:val="20"/>
                <w:szCs w:val="20"/>
              </w:rPr>
              <w:t xml:space="preserve">RTLMP </w:t>
            </w:r>
            <w:r w:rsidRPr="009C4E8D">
              <w:rPr>
                <w:i/>
                <w:iCs/>
                <w:sz w:val="20"/>
                <w:szCs w:val="20"/>
                <w:vertAlign w:val="subscript"/>
              </w:rPr>
              <w:t>b, hb, ERCOT345Bus, y</w:t>
            </w:r>
          </w:p>
        </w:tc>
        <w:tc>
          <w:tcPr>
            <w:tcW w:w="456" w:type="pct"/>
          </w:tcPr>
          <w:p w14:paraId="3396CFCE" w14:textId="77777777" w:rsidR="00577A93" w:rsidRPr="009C4E8D" w:rsidRDefault="00577A93" w:rsidP="00577A93">
            <w:pPr>
              <w:spacing w:after="60"/>
              <w:rPr>
                <w:iCs/>
                <w:sz w:val="20"/>
                <w:szCs w:val="20"/>
              </w:rPr>
            </w:pPr>
            <w:r w:rsidRPr="009C4E8D">
              <w:rPr>
                <w:iCs/>
                <w:sz w:val="20"/>
                <w:szCs w:val="20"/>
              </w:rPr>
              <w:t>$/MWh</w:t>
            </w:r>
          </w:p>
        </w:tc>
        <w:tc>
          <w:tcPr>
            <w:tcW w:w="3356" w:type="pct"/>
          </w:tcPr>
          <w:p w14:paraId="3BAED62C" w14:textId="77777777" w:rsidR="00577A93" w:rsidRPr="009C4E8D" w:rsidRDefault="00577A93" w:rsidP="00577A93">
            <w:pPr>
              <w:spacing w:after="60"/>
              <w:rPr>
                <w:iCs/>
                <w:sz w:val="20"/>
                <w:szCs w:val="20"/>
              </w:rPr>
            </w:pPr>
            <w:r w:rsidRPr="009C4E8D">
              <w:rPr>
                <w:i/>
                <w:iCs/>
                <w:sz w:val="20"/>
                <w:szCs w:val="20"/>
              </w:rPr>
              <w:t>Real-Time Locational Marginal Price at Electrical Bus of Hub Bus per interval</w:t>
            </w:r>
            <w:r w:rsidRPr="009C4E8D">
              <w:rPr>
                <w:iCs/>
                <w:sz w:val="20"/>
                <w:szCs w:val="20"/>
              </w:rPr>
              <w:sym w:font="Symbol" w:char="F0BE"/>
            </w:r>
            <w:r w:rsidRPr="009C4E8D">
              <w:rPr>
                <w:iCs/>
                <w:sz w:val="20"/>
                <w:szCs w:val="20"/>
              </w:rPr>
              <w:t xml:space="preserve">The Real-Time LMP at Electrical Bus </w:t>
            </w:r>
            <w:r w:rsidRPr="009C4E8D">
              <w:rPr>
                <w:i/>
                <w:iCs/>
                <w:sz w:val="20"/>
                <w:szCs w:val="20"/>
              </w:rPr>
              <w:t>b</w:t>
            </w:r>
            <w:r w:rsidRPr="009C4E8D">
              <w:rPr>
                <w:iCs/>
                <w:sz w:val="20"/>
                <w:szCs w:val="20"/>
              </w:rPr>
              <w:t xml:space="preserve"> that is a component of Hub Bus </w:t>
            </w:r>
            <w:r w:rsidRPr="009C4E8D">
              <w:rPr>
                <w:i/>
                <w:iCs/>
                <w:sz w:val="20"/>
                <w:szCs w:val="20"/>
              </w:rPr>
              <w:t>hb</w:t>
            </w:r>
            <w:r w:rsidRPr="009C4E8D">
              <w:rPr>
                <w:iCs/>
                <w:sz w:val="20"/>
                <w:szCs w:val="20"/>
              </w:rPr>
              <w:t xml:space="preserve">, for the SCED interval </w:t>
            </w:r>
            <w:r w:rsidRPr="009C4E8D">
              <w:rPr>
                <w:i/>
                <w:iCs/>
                <w:sz w:val="20"/>
                <w:szCs w:val="20"/>
              </w:rPr>
              <w:t>y</w:t>
            </w:r>
            <w:r w:rsidRPr="009C4E8D">
              <w:rPr>
                <w:iCs/>
                <w:sz w:val="20"/>
                <w:szCs w:val="20"/>
              </w:rPr>
              <w:t>.</w:t>
            </w:r>
          </w:p>
        </w:tc>
      </w:tr>
      <w:tr w:rsidR="00577A93" w:rsidRPr="009C4E8D" w14:paraId="05530DE4" w14:textId="77777777" w:rsidTr="00577A93">
        <w:tc>
          <w:tcPr>
            <w:tcW w:w="1188" w:type="pct"/>
          </w:tcPr>
          <w:p w14:paraId="6C4C9A15" w14:textId="77777777" w:rsidR="00577A93" w:rsidRPr="009C4E8D" w:rsidRDefault="00577A93" w:rsidP="00577A93">
            <w:pPr>
              <w:spacing w:after="60"/>
              <w:rPr>
                <w:iCs/>
                <w:sz w:val="20"/>
                <w:szCs w:val="20"/>
              </w:rPr>
            </w:pPr>
            <w:r w:rsidRPr="009C4E8D">
              <w:rPr>
                <w:iCs/>
                <w:sz w:val="20"/>
                <w:szCs w:val="20"/>
              </w:rPr>
              <w:t xml:space="preserve">TLMP </w:t>
            </w:r>
            <w:r w:rsidRPr="009C4E8D">
              <w:rPr>
                <w:i/>
                <w:iCs/>
                <w:sz w:val="20"/>
                <w:szCs w:val="20"/>
                <w:vertAlign w:val="subscript"/>
              </w:rPr>
              <w:t>y</w:t>
            </w:r>
          </w:p>
        </w:tc>
        <w:tc>
          <w:tcPr>
            <w:tcW w:w="456" w:type="pct"/>
          </w:tcPr>
          <w:p w14:paraId="51C013C9" w14:textId="77777777" w:rsidR="00577A93" w:rsidRPr="009C4E8D" w:rsidRDefault="00577A93" w:rsidP="00577A93">
            <w:pPr>
              <w:spacing w:after="60"/>
              <w:rPr>
                <w:sz w:val="20"/>
                <w:szCs w:val="20"/>
              </w:rPr>
            </w:pPr>
            <w:r w:rsidRPr="009C4E8D">
              <w:rPr>
                <w:iCs/>
                <w:sz w:val="20"/>
                <w:szCs w:val="20"/>
              </w:rPr>
              <w:t>second</w:t>
            </w:r>
          </w:p>
        </w:tc>
        <w:tc>
          <w:tcPr>
            <w:tcW w:w="3356" w:type="pct"/>
          </w:tcPr>
          <w:p w14:paraId="50C3DF1C" w14:textId="77777777" w:rsidR="00577A93" w:rsidRPr="009C4E8D" w:rsidRDefault="00577A93" w:rsidP="00577A93">
            <w:pPr>
              <w:spacing w:after="60"/>
              <w:rPr>
                <w:iCs/>
                <w:sz w:val="20"/>
                <w:szCs w:val="20"/>
              </w:rPr>
            </w:pPr>
            <w:r w:rsidRPr="009C4E8D">
              <w:rPr>
                <w:i/>
                <w:sz w:val="20"/>
                <w:szCs w:val="20"/>
              </w:rPr>
              <w:t>Duration of SCED interval per interval</w:t>
            </w:r>
            <w:r w:rsidRPr="009C4E8D">
              <w:rPr>
                <w:iCs/>
                <w:sz w:val="20"/>
                <w:szCs w:val="20"/>
              </w:rPr>
              <w:sym w:font="Symbol" w:char="F0BE"/>
            </w:r>
            <w:r w:rsidRPr="009C4E8D">
              <w:rPr>
                <w:iCs/>
                <w:sz w:val="20"/>
                <w:szCs w:val="20"/>
              </w:rPr>
              <w:t xml:space="preserve">The duration of the portion of the SCED interval </w:t>
            </w:r>
            <w:r w:rsidRPr="009C4E8D">
              <w:rPr>
                <w:i/>
                <w:sz w:val="20"/>
                <w:szCs w:val="20"/>
              </w:rPr>
              <w:t>y</w:t>
            </w:r>
            <w:r w:rsidRPr="009C4E8D">
              <w:rPr>
                <w:sz w:val="20"/>
                <w:szCs w:val="20"/>
              </w:rPr>
              <w:t xml:space="preserve"> within the 15-minute Settlement Interval.</w:t>
            </w:r>
          </w:p>
        </w:tc>
      </w:tr>
      <w:tr w:rsidR="00577A93" w:rsidRPr="009C4E8D" w14:paraId="2AA1269D" w14:textId="77777777" w:rsidTr="00577A93">
        <w:tc>
          <w:tcPr>
            <w:tcW w:w="1188" w:type="pct"/>
          </w:tcPr>
          <w:p w14:paraId="5E4899B3" w14:textId="77777777" w:rsidR="00577A93" w:rsidRPr="009C4E8D" w:rsidRDefault="00577A93" w:rsidP="00577A93">
            <w:pPr>
              <w:spacing w:after="60"/>
              <w:rPr>
                <w:iCs/>
                <w:sz w:val="20"/>
                <w:szCs w:val="20"/>
              </w:rPr>
            </w:pPr>
            <w:r w:rsidRPr="009C4E8D">
              <w:rPr>
                <w:iCs/>
                <w:sz w:val="20"/>
                <w:szCs w:val="20"/>
              </w:rPr>
              <w:t xml:space="preserve">HUBDF </w:t>
            </w:r>
            <w:r w:rsidRPr="009C4E8D">
              <w:rPr>
                <w:i/>
                <w:iCs/>
                <w:sz w:val="20"/>
                <w:szCs w:val="20"/>
                <w:vertAlign w:val="subscript"/>
              </w:rPr>
              <w:t>hb, ERCOT345Bus</w:t>
            </w:r>
          </w:p>
        </w:tc>
        <w:tc>
          <w:tcPr>
            <w:tcW w:w="456" w:type="pct"/>
          </w:tcPr>
          <w:p w14:paraId="223D58DF" w14:textId="77777777" w:rsidR="00577A93" w:rsidRPr="009C4E8D" w:rsidRDefault="00577A93" w:rsidP="00577A93">
            <w:pPr>
              <w:spacing w:after="60"/>
              <w:rPr>
                <w:iCs/>
                <w:sz w:val="20"/>
                <w:szCs w:val="20"/>
              </w:rPr>
            </w:pPr>
            <w:r w:rsidRPr="009C4E8D">
              <w:rPr>
                <w:iCs/>
                <w:sz w:val="20"/>
                <w:szCs w:val="20"/>
              </w:rPr>
              <w:t>none</w:t>
            </w:r>
          </w:p>
        </w:tc>
        <w:tc>
          <w:tcPr>
            <w:tcW w:w="3356" w:type="pct"/>
          </w:tcPr>
          <w:p w14:paraId="26872B9E" w14:textId="77777777" w:rsidR="00577A93" w:rsidRPr="009C4E8D" w:rsidRDefault="00577A93" w:rsidP="00577A93">
            <w:pPr>
              <w:spacing w:after="60"/>
              <w:rPr>
                <w:iCs/>
                <w:sz w:val="20"/>
                <w:szCs w:val="20"/>
              </w:rPr>
            </w:pPr>
            <w:r w:rsidRPr="009C4E8D">
              <w:rPr>
                <w:i/>
                <w:iCs/>
                <w:sz w:val="20"/>
                <w:szCs w:val="20"/>
              </w:rPr>
              <w:t>Hub Distribution Factor per Hub Bus</w:t>
            </w:r>
            <w:r w:rsidRPr="009C4E8D">
              <w:rPr>
                <w:iCs/>
                <w:sz w:val="20"/>
                <w:szCs w:val="20"/>
              </w:rPr>
              <w:sym w:font="Symbol" w:char="F0BE"/>
            </w:r>
            <w:r w:rsidRPr="009C4E8D">
              <w:rPr>
                <w:iCs/>
                <w:sz w:val="20"/>
                <w:szCs w:val="20"/>
              </w:rPr>
              <w:t xml:space="preserve">The distribution factor of Hub Bus </w:t>
            </w:r>
            <w:r w:rsidRPr="009C4E8D">
              <w:rPr>
                <w:i/>
                <w:iCs/>
                <w:sz w:val="20"/>
                <w:szCs w:val="20"/>
              </w:rPr>
              <w:t>hb</w:t>
            </w:r>
            <w:r w:rsidRPr="009C4E8D">
              <w:rPr>
                <w:iCs/>
                <w:sz w:val="20"/>
                <w:szCs w:val="20"/>
              </w:rPr>
              <w:t xml:space="preserve">.  </w:t>
            </w:r>
          </w:p>
        </w:tc>
      </w:tr>
      <w:tr w:rsidR="00577A93" w:rsidRPr="009C4E8D" w14:paraId="038B5D5A" w14:textId="77777777" w:rsidTr="00577A93">
        <w:tc>
          <w:tcPr>
            <w:tcW w:w="1188" w:type="pct"/>
          </w:tcPr>
          <w:p w14:paraId="03532330" w14:textId="77777777" w:rsidR="00577A93" w:rsidRPr="009C4E8D" w:rsidRDefault="00577A93" w:rsidP="00577A93">
            <w:pPr>
              <w:spacing w:after="60"/>
              <w:rPr>
                <w:iCs/>
                <w:sz w:val="20"/>
                <w:szCs w:val="20"/>
              </w:rPr>
            </w:pPr>
            <w:r w:rsidRPr="009C4E8D">
              <w:rPr>
                <w:iCs/>
                <w:sz w:val="20"/>
                <w:szCs w:val="20"/>
              </w:rPr>
              <w:t xml:space="preserve">HBDF </w:t>
            </w:r>
            <w:r w:rsidRPr="009C4E8D">
              <w:rPr>
                <w:i/>
                <w:iCs/>
                <w:sz w:val="20"/>
                <w:szCs w:val="20"/>
                <w:vertAlign w:val="subscript"/>
              </w:rPr>
              <w:t>b, hb, ERCOT345Bus</w:t>
            </w:r>
          </w:p>
        </w:tc>
        <w:tc>
          <w:tcPr>
            <w:tcW w:w="456" w:type="pct"/>
          </w:tcPr>
          <w:p w14:paraId="2779AD39" w14:textId="77777777" w:rsidR="00577A93" w:rsidRPr="009C4E8D" w:rsidRDefault="00577A93" w:rsidP="00577A93">
            <w:pPr>
              <w:spacing w:after="60"/>
              <w:rPr>
                <w:iCs/>
                <w:sz w:val="20"/>
                <w:szCs w:val="20"/>
              </w:rPr>
            </w:pPr>
            <w:r w:rsidRPr="009C4E8D">
              <w:rPr>
                <w:iCs/>
                <w:sz w:val="20"/>
                <w:szCs w:val="20"/>
              </w:rPr>
              <w:t>none</w:t>
            </w:r>
          </w:p>
        </w:tc>
        <w:tc>
          <w:tcPr>
            <w:tcW w:w="3356" w:type="pct"/>
          </w:tcPr>
          <w:p w14:paraId="01F733D0" w14:textId="77777777" w:rsidR="00577A93" w:rsidRPr="009C4E8D" w:rsidRDefault="00577A93" w:rsidP="00577A93">
            <w:pPr>
              <w:spacing w:after="60"/>
              <w:rPr>
                <w:iCs/>
                <w:sz w:val="20"/>
                <w:szCs w:val="20"/>
              </w:rPr>
            </w:pPr>
            <w:r w:rsidRPr="009C4E8D">
              <w:rPr>
                <w:i/>
                <w:iCs/>
                <w:sz w:val="20"/>
                <w:szCs w:val="20"/>
              </w:rPr>
              <w:t>Hub Bus Distribution Factor per Electrical Bus of Hub Bus</w:t>
            </w:r>
            <w:r w:rsidRPr="009C4E8D">
              <w:rPr>
                <w:iCs/>
                <w:sz w:val="20"/>
                <w:szCs w:val="20"/>
              </w:rPr>
              <w:sym w:font="Symbol" w:char="F0BE"/>
            </w:r>
            <w:r w:rsidRPr="009C4E8D">
              <w:rPr>
                <w:iCs/>
                <w:sz w:val="20"/>
                <w:szCs w:val="20"/>
              </w:rPr>
              <w:t xml:space="preserve">The distribution factor of Electrical Bus </w:t>
            </w:r>
            <w:r w:rsidRPr="009C4E8D">
              <w:rPr>
                <w:i/>
                <w:iCs/>
                <w:sz w:val="20"/>
                <w:szCs w:val="20"/>
              </w:rPr>
              <w:t>b</w:t>
            </w:r>
            <w:r w:rsidRPr="009C4E8D">
              <w:rPr>
                <w:iCs/>
                <w:sz w:val="20"/>
                <w:szCs w:val="20"/>
              </w:rPr>
              <w:t xml:space="preserve"> that is a component of Hub Bus </w:t>
            </w:r>
            <w:r w:rsidRPr="009C4E8D">
              <w:rPr>
                <w:i/>
                <w:iCs/>
                <w:sz w:val="20"/>
                <w:szCs w:val="20"/>
              </w:rPr>
              <w:t>hb</w:t>
            </w:r>
            <w:r w:rsidRPr="009C4E8D">
              <w:rPr>
                <w:iCs/>
                <w:sz w:val="20"/>
                <w:szCs w:val="20"/>
              </w:rPr>
              <w:t xml:space="preserve">.  </w:t>
            </w:r>
          </w:p>
        </w:tc>
      </w:tr>
      <w:tr w:rsidR="00577A93" w:rsidRPr="009C4E8D" w14:paraId="01379735" w14:textId="77777777" w:rsidTr="00577A93">
        <w:tc>
          <w:tcPr>
            <w:tcW w:w="1188" w:type="pct"/>
          </w:tcPr>
          <w:p w14:paraId="1488EE50" w14:textId="77777777" w:rsidR="00577A93" w:rsidRPr="009C4E8D" w:rsidRDefault="00577A93" w:rsidP="00577A93">
            <w:pPr>
              <w:spacing w:after="60"/>
              <w:rPr>
                <w:i/>
                <w:iCs/>
                <w:sz w:val="20"/>
                <w:szCs w:val="20"/>
              </w:rPr>
            </w:pPr>
            <w:r w:rsidRPr="009C4E8D">
              <w:rPr>
                <w:i/>
                <w:iCs/>
                <w:sz w:val="20"/>
                <w:szCs w:val="20"/>
              </w:rPr>
              <w:t>y</w:t>
            </w:r>
          </w:p>
        </w:tc>
        <w:tc>
          <w:tcPr>
            <w:tcW w:w="456" w:type="pct"/>
          </w:tcPr>
          <w:p w14:paraId="642B2866" w14:textId="77777777" w:rsidR="00577A93" w:rsidRPr="009C4E8D" w:rsidRDefault="00577A93" w:rsidP="00577A93">
            <w:pPr>
              <w:spacing w:after="60"/>
              <w:rPr>
                <w:iCs/>
                <w:sz w:val="20"/>
                <w:szCs w:val="20"/>
              </w:rPr>
            </w:pPr>
            <w:r w:rsidRPr="009C4E8D">
              <w:rPr>
                <w:iCs/>
                <w:sz w:val="20"/>
                <w:szCs w:val="20"/>
              </w:rPr>
              <w:t>none</w:t>
            </w:r>
          </w:p>
        </w:tc>
        <w:tc>
          <w:tcPr>
            <w:tcW w:w="3356" w:type="pct"/>
          </w:tcPr>
          <w:p w14:paraId="66B9CE98" w14:textId="77777777" w:rsidR="00577A93" w:rsidRPr="009C4E8D" w:rsidRDefault="00577A93" w:rsidP="00577A93">
            <w:pPr>
              <w:spacing w:after="60"/>
              <w:rPr>
                <w:iCs/>
                <w:sz w:val="20"/>
                <w:szCs w:val="20"/>
              </w:rPr>
            </w:pPr>
            <w:r w:rsidRPr="009C4E8D">
              <w:rPr>
                <w:iCs/>
                <w:sz w:val="20"/>
                <w:szCs w:val="20"/>
              </w:rPr>
              <w:t>A SCED interval in the 15-minute Settlement Interval.  The summation is over the total number of SCED runs that cover the 15-minute Settlement Interval.</w:t>
            </w:r>
          </w:p>
        </w:tc>
      </w:tr>
      <w:tr w:rsidR="00577A93" w:rsidRPr="009C4E8D" w14:paraId="5E244074" w14:textId="77777777" w:rsidTr="00577A93">
        <w:tc>
          <w:tcPr>
            <w:tcW w:w="1188" w:type="pct"/>
          </w:tcPr>
          <w:p w14:paraId="4CB074A4" w14:textId="77777777" w:rsidR="00577A93" w:rsidRPr="009C4E8D" w:rsidRDefault="00577A93" w:rsidP="00577A93">
            <w:pPr>
              <w:spacing w:after="60"/>
              <w:rPr>
                <w:i/>
                <w:iCs/>
                <w:sz w:val="20"/>
                <w:szCs w:val="20"/>
              </w:rPr>
            </w:pPr>
            <w:r w:rsidRPr="009C4E8D">
              <w:rPr>
                <w:i/>
                <w:iCs/>
                <w:sz w:val="20"/>
                <w:szCs w:val="20"/>
              </w:rPr>
              <w:t>b</w:t>
            </w:r>
          </w:p>
        </w:tc>
        <w:tc>
          <w:tcPr>
            <w:tcW w:w="456" w:type="pct"/>
          </w:tcPr>
          <w:p w14:paraId="28778DC0" w14:textId="77777777" w:rsidR="00577A93" w:rsidRPr="009C4E8D" w:rsidRDefault="00577A93" w:rsidP="00577A93">
            <w:pPr>
              <w:spacing w:after="60"/>
              <w:rPr>
                <w:iCs/>
                <w:sz w:val="20"/>
                <w:szCs w:val="20"/>
              </w:rPr>
            </w:pPr>
            <w:r w:rsidRPr="009C4E8D">
              <w:rPr>
                <w:iCs/>
                <w:sz w:val="20"/>
                <w:szCs w:val="20"/>
              </w:rPr>
              <w:t>none</w:t>
            </w:r>
          </w:p>
        </w:tc>
        <w:tc>
          <w:tcPr>
            <w:tcW w:w="3356" w:type="pct"/>
          </w:tcPr>
          <w:p w14:paraId="0D85B959" w14:textId="77777777" w:rsidR="00577A93" w:rsidRPr="009C4E8D" w:rsidRDefault="00577A93" w:rsidP="00577A93">
            <w:pPr>
              <w:spacing w:after="60"/>
              <w:rPr>
                <w:iCs/>
                <w:sz w:val="20"/>
                <w:szCs w:val="20"/>
              </w:rPr>
            </w:pPr>
            <w:r w:rsidRPr="009C4E8D">
              <w:rPr>
                <w:iCs/>
                <w:sz w:val="20"/>
                <w:szCs w:val="20"/>
              </w:rPr>
              <w:t>An energized Electrical Bus that is a component of a Hub Bus.</w:t>
            </w:r>
          </w:p>
        </w:tc>
      </w:tr>
      <w:tr w:rsidR="00577A93" w:rsidRPr="009C4E8D" w14:paraId="4C6360D0" w14:textId="77777777" w:rsidTr="00577A93">
        <w:tc>
          <w:tcPr>
            <w:tcW w:w="1188" w:type="pct"/>
          </w:tcPr>
          <w:p w14:paraId="2FC99A07" w14:textId="77777777" w:rsidR="00577A93" w:rsidRPr="009C4E8D" w:rsidRDefault="00577A93" w:rsidP="00577A93">
            <w:pPr>
              <w:spacing w:after="60"/>
              <w:rPr>
                <w:iCs/>
                <w:sz w:val="20"/>
                <w:szCs w:val="20"/>
              </w:rPr>
            </w:pPr>
            <w:r w:rsidRPr="009C4E8D">
              <w:rPr>
                <w:iCs/>
                <w:sz w:val="20"/>
                <w:szCs w:val="20"/>
              </w:rPr>
              <w:t xml:space="preserve">B </w:t>
            </w:r>
            <w:r w:rsidRPr="009C4E8D">
              <w:rPr>
                <w:i/>
                <w:iCs/>
                <w:sz w:val="20"/>
                <w:szCs w:val="20"/>
                <w:vertAlign w:val="subscript"/>
              </w:rPr>
              <w:t>hb, North345</w:t>
            </w:r>
          </w:p>
        </w:tc>
        <w:tc>
          <w:tcPr>
            <w:tcW w:w="456" w:type="pct"/>
          </w:tcPr>
          <w:p w14:paraId="6426C9FE" w14:textId="77777777" w:rsidR="00577A93" w:rsidRPr="009C4E8D" w:rsidRDefault="00577A93" w:rsidP="00577A93">
            <w:pPr>
              <w:spacing w:after="60"/>
              <w:rPr>
                <w:iCs/>
                <w:sz w:val="20"/>
                <w:szCs w:val="20"/>
              </w:rPr>
            </w:pPr>
            <w:r w:rsidRPr="009C4E8D">
              <w:rPr>
                <w:iCs/>
                <w:sz w:val="20"/>
                <w:szCs w:val="20"/>
              </w:rPr>
              <w:t>none</w:t>
            </w:r>
          </w:p>
        </w:tc>
        <w:tc>
          <w:tcPr>
            <w:tcW w:w="3356" w:type="pct"/>
          </w:tcPr>
          <w:p w14:paraId="3F20121B" w14:textId="77777777" w:rsidR="00577A93" w:rsidRPr="009C4E8D" w:rsidRDefault="00577A93" w:rsidP="00577A93">
            <w:pPr>
              <w:spacing w:after="60"/>
              <w:rPr>
                <w:iCs/>
                <w:sz w:val="20"/>
                <w:szCs w:val="20"/>
              </w:rPr>
            </w:pPr>
            <w:r w:rsidRPr="009C4E8D">
              <w:rPr>
                <w:iCs/>
                <w:sz w:val="20"/>
                <w:szCs w:val="20"/>
              </w:rPr>
              <w:t xml:space="preserve">The total number of energized Electrical Buses in Hub Bus </w:t>
            </w:r>
            <w:r w:rsidRPr="009C4E8D">
              <w:rPr>
                <w:i/>
                <w:iCs/>
                <w:sz w:val="20"/>
                <w:szCs w:val="20"/>
              </w:rPr>
              <w:t>hb</w:t>
            </w:r>
            <w:r w:rsidRPr="009C4E8D">
              <w:rPr>
                <w:iCs/>
                <w:sz w:val="20"/>
                <w:szCs w:val="20"/>
              </w:rPr>
              <w:t xml:space="preserve"> that is a component of “North 345.”</w:t>
            </w:r>
          </w:p>
        </w:tc>
      </w:tr>
      <w:tr w:rsidR="00577A93" w:rsidRPr="009C4E8D" w14:paraId="36C7AC50" w14:textId="77777777" w:rsidTr="00577A93">
        <w:tc>
          <w:tcPr>
            <w:tcW w:w="1188" w:type="pct"/>
          </w:tcPr>
          <w:p w14:paraId="1B85DE96" w14:textId="77777777" w:rsidR="00577A93" w:rsidRPr="009C4E8D" w:rsidRDefault="00577A93" w:rsidP="00577A93">
            <w:pPr>
              <w:spacing w:after="60"/>
              <w:rPr>
                <w:iCs/>
                <w:sz w:val="20"/>
                <w:szCs w:val="20"/>
              </w:rPr>
            </w:pPr>
            <w:r w:rsidRPr="009C4E8D">
              <w:rPr>
                <w:iCs/>
                <w:sz w:val="20"/>
                <w:szCs w:val="20"/>
              </w:rPr>
              <w:t xml:space="preserve">B </w:t>
            </w:r>
            <w:r w:rsidRPr="009C4E8D">
              <w:rPr>
                <w:i/>
                <w:iCs/>
                <w:sz w:val="20"/>
                <w:szCs w:val="20"/>
                <w:vertAlign w:val="subscript"/>
              </w:rPr>
              <w:t>hb, South345</w:t>
            </w:r>
          </w:p>
        </w:tc>
        <w:tc>
          <w:tcPr>
            <w:tcW w:w="456" w:type="pct"/>
          </w:tcPr>
          <w:p w14:paraId="79B8DDDB" w14:textId="77777777" w:rsidR="00577A93" w:rsidRPr="009C4E8D" w:rsidRDefault="00577A93" w:rsidP="00577A93">
            <w:pPr>
              <w:spacing w:after="60"/>
              <w:rPr>
                <w:iCs/>
                <w:sz w:val="20"/>
                <w:szCs w:val="20"/>
              </w:rPr>
            </w:pPr>
            <w:r w:rsidRPr="009C4E8D">
              <w:rPr>
                <w:iCs/>
                <w:sz w:val="20"/>
                <w:szCs w:val="20"/>
              </w:rPr>
              <w:t>none</w:t>
            </w:r>
          </w:p>
        </w:tc>
        <w:tc>
          <w:tcPr>
            <w:tcW w:w="3356" w:type="pct"/>
          </w:tcPr>
          <w:p w14:paraId="442411B2" w14:textId="77777777" w:rsidR="00577A93" w:rsidRPr="009C4E8D" w:rsidRDefault="00577A93" w:rsidP="00577A93">
            <w:pPr>
              <w:spacing w:after="60"/>
              <w:rPr>
                <w:iCs/>
                <w:sz w:val="20"/>
                <w:szCs w:val="20"/>
              </w:rPr>
            </w:pPr>
            <w:r w:rsidRPr="009C4E8D">
              <w:rPr>
                <w:iCs/>
                <w:sz w:val="20"/>
                <w:szCs w:val="20"/>
              </w:rPr>
              <w:t xml:space="preserve">The total number of energized Electrical Buses in Hub Bus </w:t>
            </w:r>
            <w:r w:rsidRPr="009C4E8D">
              <w:rPr>
                <w:i/>
                <w:iCs/>
                <w:sz w:val="20"/>
                <w:szCs w:val="20"/>
              </w:rPr>
              <w:t>hb</w:t>
            </w:r>
            <w:r w:rsidRPr="009C4E8D">
              <w:rPr>
                <w:iCs/>
                <w:sz w:val="20"/>
                <w:szCs w:val="20"/>
              </w:rPr>
              <w:t xml:space="preserve"> that is a component of “South 345.”</w:t>
            </w:r>
          </w:p>
        </w:tc>
      </w:tr>
      <w:tr w:rsidR="00577A93" w:rsidRPr="009C4E8D" w14:paraId="7EE5FE96" w14:textId="77777777" w:rsidTr="00577A93">
        <w:tc>
          <w:tcPr>
            <w:tcW w:w="1188" w:type="pct"/>
          </w:tcPr>
          <w:p w14:paraId="252A39F4" w14:textId="77777777" w:rsidR="00577A93" w:rsidRPr="009C4E8D" w:rsidRDefault="00577A93" w:rsidP="00577A93">
            <w:pPr>
              <w:spacing w:after="60"/>
              <w:rPr>
                <w:iCs/>
                <w:sz w:val="20"/>
                <w:szCs w:val="20"/>
              </w:rPr>
            </w:pPr>
            <w:r w:rsidRPr="009C4E8D">
              <w:rPr>
                <w:iCs/>
                <w:sz w:val="20"/>
                <w:szCs w:val="20"/>
              </w:rPr>
              <w:t xml:space="preserve">B </w:t>
            </w:r>
            <w:r w:rsidRPr="009C4E8D">
              <w:rPr>
                <w:i/>
                <w:iCs/>
                <w:sz w:val="20"/>
                <w:szCs w:val="20"/>
                <w:vertAlign w:val="subscript"/>
              </w:rPr>
              <w:t>hb, Houston345</w:t>
            </w:r>
          </w:p>
        </w:tc>
        <w:tc>
          <w:tcPr>
            <w:tcW w:w="456" w:type="pct"/>
          </w:tcPr>
          <w:p w14:paraId="5FFE04A7" w14:textId="77777777" w:rsidR="00577A93" w:rsidRPr="009C4E8D" w:rsidRDefault="00577A93" w:rsidP="00577A93">
            <w:pPr>
              <w:spacing w:after="60"/>
              <w:rPr>
                <w:iCs/>
                <w:sz w:val="20"/>
                <w:szCs w:val="20"/>
              </w:rPr>
            </w:pPr>
            <w:r w:rsidRPr="009C4E8D">
              <w:rPr>
                <w:iCs/>
                <w:sz w:val="20"/>
                <w:szCs w:val="20"/>
              </w:rPr>
              <w:t>none</w:t>
            </w:r>
          </w:p>
        </w:tc>
        <w:tc>
          <w:tcPr>
            <w:tcW w:w="3356" w:type="pct"/>
          </w:tcPr>
          <w:p w14:paraId="2F0571A8" w14:textId="77777777" w:rsidR="00577A93" w:rsidRPr="009C4E8D" w:rsidRDefault="00577A93" w:rsidP="00577A93">
            <w:pPr>
              <w:spacing w:after="60"/>
              <w:rPr>
                <w:iCs/>
                <w:sz w:val="20"/>
                <w:szCs w:val="20"/>
              </w:rPr>
            </w:pPr>
            <w:r w:rsidRPr="009C4E8D">
              <w:rPr>
                <w:iCs/>
                <w:sz w:val="20"/>
                <w:szCs w:val="20"/>
              </w:rPr>
              <w:t xml:space="preserve">The total number of energized Electrical Buses in Hub Bus </w:t>
            </w:r>
            <w:r w:rsidRPr="009C4E8D">
              <w:rPr>
                <w:i/>
                <w:iCs/>
                <w:sz w:val="20"/>
                <w:szCs w:val="20"/>
              </w:rPr>
              <w:t>hb</w:t>
            </w:r>
            <w:r w:rsidRPr="009C4E8D">
              <w:rPr>
                <w:iCs/>
                <w:sz w:val="20"/>
                <w:szCs w:val="20"/>
              </w:rPr>
              <w:t xml:space="preserve"> that is a component of “Houston 345.”</w:t>
            </w:r>
          </w:p>
        </w:tc>
      </w:tr>
      <w:tr w:rsidR="00577A93" w:rsidRPr="009C4E8D" w14:paraId="21A727BF" w14:textId="77777777" w:rsidTr="00577A93">
        <w:tc>
          <w:tcPr>
            <w:tcW w:w="1188" w:type="pct"/>
          </w:tcPr>
          <w:p w14:paraId="5864C869" w14:textId="77777777" w:rsidR="00577A93" w:rsidRPr="009C4E8D" w:rsidRDefault="00577A93" w:rsidP="00577A93">
            <w:pPr>
              <w:spacing w:after="60"/>
              <w:rPr>
                <w:iCs/>
                <w:sz w:val="20"/>
                <w:szCs w:val="20"/>
              </w:rPr>
            </w:pPr>
            <w:r w:rsidRPr="009C4E8D">
              <w:rPr>
                <w:iCs/>
                <w:sz w:val="20"/>
                <w:szCs w:val="20"/>
              </w:rPr>
              <w:t xml:space="preserve">B </w:t>
            </w:r>
            <w:r w:rsidRPr="009C4E8D">
              <w:rPr>
                <w:i/>
                <w:iCs/>
                <w:sz w:val="20"/>
                <w:szCs w:val="20"/>
                <w:vertAlign w:val="subscript"/>
              </w:rPr>
              <w:t>hb, West345</w:t>
            </w:r>
          </w:p>
        </w:tc>
        <w:tc>
          <w:tcPr>
            <w:tcW w:w="456" w:type="pct"/>
          </w:tcPr>
          <w:p w14:paraId="2D69512B" w14:textId="77777777" w:rsidR="00577A93" w:rsidRPr="009C4E8D" w:rsidRDefault="00577A93" w:rsidP="00577A93">
            <w:pPr>
              <w:spacing w:after="60"/>
              <w:rPr>
                <w:iCs/>
                <w:sz w:val="20"/>
                <w:szCs w:val="20"/>
              </w:rPr>
            </w:pPr>
            <w:r w:rsidRPr="009C4E8D">
              <w:rPr>
                <w:iCs/>
                <w:sz w:val="20"/>
                <w:szCs w:val="20"/>
              </w:rPr>
              <w:t>none</w:t>
            </w:r>
          </w:p>
        </w:tc>
        <w:tc>
          <w:tcPr>
            <w:tcW w:w="3356" w:type="pct"/>
          </w:tcPr>
          <w:p w14:paraId="3C5B9D1D" w14:textId="77777777" w:rsidR="00577A93" w:rsidRPr="009C4E8D" w:rsidRDefault="00577A93" w:rsidP="00577A93">
            <w:pPr>
              <w:spacing w:after="60"/>
              <w:rPr>
                <w:iCs/>
                <w:sz w:val="20"/>
                <w:szCs w:val="20"/>
              </w:rPr>
            </w:pPr>
            <w:r w:rsidRPr="009C4E8D">
              <w:rPr>
                <w:iCs/>
                <w:sz w:val="20"/>
                <w:szCs w:val="20"/>
              </w:rPr>
              <w:t xml:space="preserve">The total number of energized Electrical Buses in Hub Bus </w:t>
            </w:r>
            <w:r w:rsidRPr="009C4E8D">
              <w:rPr>
                <w:i/>
                <w:iCs/>
                <w:sz w:val="20"/>
                <w:szCs w:val="20"/>
              </w:rPr>
              <w:t>hb</w:t>
            </w:r>
            <w:r w:rsidRPr="009C4E8D">
              <w:rPr>
                <w:iCs/>
                <w:sz w:val="20"/>
                <w:szCs w:val="20"/>
              </w:rPr>
              <w:t xml:space="preserve"> that is a component of “West 345.”</w:t>
            </w:r>
          </w:p>
        </w:tc>
      </w:tr>
      <w:tr w:rsidR="00577A93" w:rsidRPr="009C4E8D" w14:paraId="3622FD66" w14:textId="77777777" w:rsidTr="00577A93">
        <w:tc>
          <w:tcPr>
            <w:tcW w:w="1188" w:type="pct"/>
          </w:tcPr>
          <w:p w14:paraId="24AC856F" w14:textId="77777777" w:rsidR="00577A93" w:rsidRPr="009C4E8D" w:rsidRDefault="00577A93" w:rsidP="00577A93">
            <w:pPr>
              <w:spacing w:after="60"/>
              <w:rPr>
                <w:i/>
                <w:iCs/>
                <w:sz w:val="20"/>
                <w:szCs w:val="20"/>
              </w:rPr>
            </w:pPr>
            <w:r w:rsidRPr="009C4E8D">
              <w:rPr>
                <w:i/>
                <w:iCs/>
                <w:sz w:val="20"/>
                <w:szCs w:val="20"/>
              </w:rPr>
              <w:t>hb</w:t>
            </w:r>
          </w:p>
        </w:tc>
        <w:tc>
          <w:tcPr>
            <w:tcW w:w="456" w:type="pct"/>
          </w:tcPr>
          <w:p w14:paraId="0987ABE6" w14:textId="77777777" w:rsidR="00577A93" w:rsidRPr="009C4E8D" w:rsidRDefault="00577A93" w:rsidP="00577A93">
            <w:pPr>
              <w:spacing w:after="60"/>
              <w:rPr>
                <w:iCs/>
                <w:sz w:val="20"/>
                <w:szCs w:val="20"/>
              </w:rPr>
            </w:pPr>
            <w:r w:rsidRPr="009C4E8D">
              <w:rPr>
                <w:iCs/>
                <w:sz w:val="20"/>
                <w:szCs w:val="20"/>
              </w:rPr>
              <w:t>none</w:t>
            </w:r>
          </w:p>
        </w:tc>
        <w:tc>
          <w:tcPr>
            <w:tcW w:w="3356" w:type="pct"/>
          </w:tcPr>
          <w:p w14:paraId="34DA4F5A" w14:textId="77777777" w:rsidR="00577A93" w:rsidRPr="009C4E8D" w:rsidRDefault="00577A93" w:rsidP="00577A93">
            <w:pPr>
              <w:spacing w:after="60"/>
              <w:rPr>
                <w:iCs/>
                <w:sz w:val="20"/>
                <w:szCs w:val="20"/>
              </w:rPr>
            </w:pPr>
            <w:r w:rsidRPr="009C4E8D">
              <w:rPr>
                <w:iCs/>
                <w:sz w:val="20"/>
                <w:szCs w:val="20"/>
              </w:rPr>
              <w:t>A Hub Bus that is a component of the Hub.</w:t>
            </w:r>
          </w:p>
        </w:tc>
      </w:tr>
      <w:tr w:rsidR="00577A93" w:rsidRPr="009C4E8D" w14:paraId="079FCCA5" w14:textId="77777777" w:rsidTr="00577A93">
        <w:tc>
          <w:tcPr>
            <w:tcW w:w="1188" w:type="pct"/>
          </w:tcPr>
          <w:p w14:paraId="775FF364" w14:textId="77777777" w:rsidR="00577A93" w:rsidRPr="009C4E8D" w:rsidRDefault="00577A93" w:rsidP="00577A93">
            <w:pPr>
              <w:spacing w:after="60"/>
              <w:rPr>
                <w:iCs/>
                <w:sz w:val="20"/>
                <w:szCs w:val="20"/>
              </w:rPr>
            </w:pPr>
            <w:r w:rsidRPr="009C4E8D">
              <w:rPr>
                <w:iCs/>
                <w:sz w:val="20"/>
                <w:szCs w:val="20"/>
              </w:rPr>
              <w:t>HB</w:t>
            </w:r>
            <w:r w:rsidRPr="009C4E8D">
              <w:rPr>
                <w:iCs/>
                <w:sz w:val="20"/>
                <w:szCs w:val="20"/>
                <w:vertAlign w:val="subscript"/>
              </w:rPr>
              <w:t xml:space="preserve"> </w:t>
            </w:r>
            <w:r w:rsidRPr="009C4E8D">
              <w:rPr>
                <w:i/>
                <w:iCs/>
                <w:sz w:val="20"/>
                <w:szCs w:val="20"/>
                <w:vertAlign w:val="subscript"/>
              </w:rPr>
              <w:t>North345</w:t>
            </w:r>
          </w:p>
        </w:tc>
        <w:tc>
          <w:tcPr>
            <w:tcW w:w="456" w:type="pct"/>
          </w:tcPr>
          <w:p w14:paraId="37092C27" w14:textId="77777777" w:rsidR="00577A93" w:rsidRPr="009C4E8D" w:rsidRDefault="00577A93" w:rsidP="00577A93">
            <w:pPr>
              <w:spacing w:after="60"/>
              <w:rPr>
                <w:iCs/>
                <w:sz w:val="20"/>
                <w:szCs w:val="20"/>
              </w:rPr>
            </w:pPr>
            <w:r w:rsidRPr="009C4E8D">
              <w:rPr>
                <w:iCs/>
                <w:sz w:val="20"/>
                <w:szCs w:val="20"/>
              </w:rPr>
              <w:t>none</w:t>
            </w:r>
          </w:p>
        </w:tc>
        <w:tc>
          <w:tcPr>
            <w:tcW w:w="3356" w:type="pct"/>
          </w:tcPr>
          <w:p w14:paraId="75EFB280" w14:textId="77777777" w:rsidR="00577A93" w:rsidRPr="009C4E8D" w:rsidRDefault="00577A93" w:rsidP="00577A93">
            <w:pPr>
              <w:spacing w:after="60"/>
              <w:rPr>
                <w:iCs/>
                <w:sz w:val="20"/>
                <w:szCs w:val="20"/>
              </w:rPr>
            </w:pPr>
            <w:r w:rsidRPr="009C4E8D">
              <w:rPr>
                <w:iCs/>
                <w:sz w:val="20"/>
                <w:szCs w:val="20"/>
              </w:rPr>
              <w:t>The total number of Hub Buses in “North 345.”</w:t>
            </w:r>
          </w:p>
        </w:tc>
      </w:tr>
      <w:tr w:rsidR="00577A93" w:rsidRPr="009C4E8D" w14:paraId="55F5D3A6" w14:textId="77777777" w:rsidTr="00577A93">
        <w:tc>
          <w:tcPr>
            <w:tcW w:w="1188" w:type="pct"/>
          </w:tcPr>
          <w:p w14:paraId="187A7809" w14:textId="77777777" w:rsidR="00577A93" w:rsidRPr="009C4E8D" w:rsidRDefault="00577A93" w:rsidP="00577A93">
            <w:pPr>
              <w:spacing w:after="60"/>
              <w:rPr>
                <w:iCs/>
                <w:sz w:val="20"/>
                <w:szCs w:val="20"/>
              </w:rPr>
            </w:pPr>
            <w:r w:rsidRPr="009C4E8D">
              <w:rPr>
                <w:iCs/>
                <w:sz w:val="20"/>
                <w:szCs w:val="20"/>
              </w:rPr>
              <w:t>HB</w:t>
            </w:r>
            <w:r w:rsidRPr="009C4E8D">
              <w:rPr>
                <w:iCs/>
                <w:sz w:val="20"/>
                <w:szCs w:val="20"/>
                <w:vertAlign w:val="subscript"/>
              </w:rPr>
              <w:t xml:space="preserve"> </w:t>
            </w:r>
            <w:r w:rsidRPr="009C4E8D">
              <w:rPr>
                <w:i/>
                <w:iCs/>
                <w:sz w:val="20"/>
                <w:szCs w:val="20"/>
                <w:vertAlign w:val="subscript"/>
              </w:rPr>
              <w:t>South345</w:t>
            </w:r>
          </w:p>
        </w:tc>
        <w:tc>
          <w:tcPr>
            <w:tcW w:w="456" w:type="pct"/>
          </w:tcPr>
          <w:p w14:paraId="2D5BBD8C" w14:textId="77777777" w:rsidR="00577A93" w:rsidRPr="009C4E8D" w:rsidRDefault="00577A93" w:rsidP="00577A93">
            <w:pPr>
              <w:spacing w:after="60"/>
              <w:rPr>
                <w:iCs/>
                <w:sz w:val="20"/>
                <w:szCs w:val="20"/>
              </w:rPr>
            </w:pPr>
            <w:r w:rsidRPr="009C4E8D">
              <w:rPr>
                <w:iCs/>
                <w:sz w:val="20"/>
                <w:szCs w:val="20"/>
              </w:rPr>
              <w:t>none</w:t>
            </w:r>
          </w:p>
        </w:tc>
        <w:tc>
          <w:tcPr>
            <w:tcW w:w="3356" w:type="pct"/>
          </w:tcPr>
          <w:p w14:paraId="33837A41" w14:textId="77777777" w:rsidR="00577A93" w:rsidRPr="009C4E8D" w:rsidRDefault="00577A93" w:rsidP="00577A93">
            <w:pPr>
              <w:spacing w:after="60"/>
              <w:rPr>
                <w:iCs/>
                <w:sz w:val="20"/>
                <w:szCs w:val="20"/>
              </w:rPr>
            </w:pPr>
            <w:r w:rsidRPr="009C4E8D">
              <w:rPr>
                <w:iCs/>
                <w:sz w:val="20"/>
                <w:szCs w:val="20"/>
              </w:rPr>
              <w:t>The total number of Hub Buses in “South 345.”</w:t>
            </w:r>
          </w:p>
        </w:tc>
      </w:tr>
      <w:tr w:rsidR="00577A93" w:rsidRPr="009C4E8D" w14:paraId="7EB0C218" w14:textId="77777777" w:rsidTr="00577A93">
        <w:tc>
          <w:tcPr>
            <w:tcW w:w="1188" w:type="pct"/>
          </w:tcPr>
          <w:p w14:paraId="52C55E72" w14:textId="77777777" w:rsidR="00577A93" w:rsidRPr="009C4E8D" w:rsidRDefault="00577A93" w:rsidP="00577A93">
            <w:pPr>
              <w:spacing w:after="60"/>
              <w:rPr>
                <w:iCs/>
                <w:sz w:val="20"/>
                <w:szCs w:val="20"/>
              </w:rPr>
            </w:pPr>
            <w:r w:rsidRPr="009C4E8D">
              <w:rPr>
                <w:iCs/>
                <w:sz w:val="20"/>
                <w:szCs w:val="20"/>
              </w:rPr>
              <w:t>HB</w:t>
            </w:r>
            <w:r w:rsidRPr="009C4E8D">
              <w:rPr>
                <w:iCs/>
                <w:sz w:val="20"/>
                <w:szCs w:val="20"/>
                <w:vertAlign w:val="subscript"/>
              </w:rPr>
              <w:t xml:space="preserve"> </w:t>
            </w:r>
            <w:r w:rsidRPr="009C4E8D">
              <w:rPr>
                <w:i/>
                <w:iCs/>
                <w:sz w:val="20"/>
                <w:szCs w:val="20"/>
                <w:vertAlign w:val="subscript"/>
              </w:rPr>
              <w:t>Houston345</w:t>
            </w:r>
          </w:p>
        </w:tc>
        <w:tc>
          <w:tcPr>
            <w:tcW w:w="456" w:type="pct"/>
          </w:tcPr>
          <w:p w14:paraId="78C51EC4" w14:textId="77777777" w:rsidR="00577A93" w:rsidRPr="009C4E8D" w:rsidRDefault="00577A93" w:rsidP="00577A93">
            <w:pPr>
              <w:spacing w:after="60"/>
              <w:rPr>
                <w:iCs/>
                <w:sz w:val="20"/>
                <w:szCs w:val="20"/>
              </w:rPr>
            </w:pPr>
            <w:r w:rsidRPr="009C4E8D">
              <w:rPr>
                <w:iCs/>
                <w:sz w:val="20"/>
                <w:szCs w:val="20"/>
              </w:rPr>
              <w:t>none</w:t>
            </w:r>
          </w:p>
        </w:tc>
        <w:tc>
          <w:tcPr>
            <w:tcW w:w="3356" w:type="pct"/>
          </w:tcPr>
          <w:p w14:paraId="3D3A3FDC" w14:textId="77777777" w:rsidR="00577A93" w:rsidRPr="009C4E8D" w:rsidRDefault="00577A93" w:rsidP="00577A93">
            <w:pPr>
              <w:spacing w:after="60"/>
              <w:rPr>
                <w:iCs/>
                <w:sz w:val="20"/>
                <w:szCs w:val="20"/>
              </w:rPr>
            </w:pPr>
            <w:r w:rsidRPr="009C4E8D">
              <w:rPr>
                <w:iCs/>
                <w:sz w:val="20"/>
                <w:szCs w:val="20"/>
              </w:rPr>
              <w:t>The total number of Hub Buses in “Houston 345.”</w:t>
            </w:r>
          </w:p>
        </w:tc>
      </w:tr>
      <w:tr w:rsidR="00577A93" w:rsidRPr="009C4E8D" w14:paraId="05081695" w14:textId="77777777" w:rsidTr="00577A93">
        <w:tc>
          <w:tcPr>
            <w:tcW w:w="1188" w:type="pct"/>
          </w:tcPr>
          <w:p w14:paraId="5E13177D" w14:textId="77777777" w:rsidR="00577A93" w:rsidRPr="009C4E8D" w:rsidRDefault="00577A93" w:rsidP="00577A93">
            <w:pPr>
              <w:spacing w:after="60"/>
              <w:rPr>
                <w:iCs/>
                <w:sz w:val="20"/>
                <w:szCs w:val="20"/>
              </w:rPr>
            </w:pPr>
            <w:r w:rsidRPr="009C4E8D">
              <w:rPr>
                <w:iCs/>
                <w:sz w:val="20"/>
                <w:szCs w:val="20"/>
              </w:rPr>
              <w:t>HB</w:t>
            </w:r>
            <w:r w:rsidRPr="009C4E8D">
              <w:rPr>
                <w:iCs/>
                <w:sz w:val="20"/>
                <w:szCs w:val="20"/>
                <w:vertAlign w:val="subscript"/>
              </w:rPr>
              <w:t xml:space="preserve"> </w:t>
            </w:r>
            <w:r w:rsidRPr="009C4E8D">
              <w:rPr>
                <w:i/>
                <w:iCs/>
                <w:sz w:val="20"/>
                <w:szCs w:val="20"/>
                <w:vertAlign w:val="subscript"/>
              </w:rPr>
              <w:t>West345</w:t>
            </w:r>
          </w:p>
        </w:tc>
        <w:tc>
          <w:tcPr>
            <w:tcW w:w="456" w:type="pct"/>
          </w:tcPr>
          <w:p w14:paraId="1D791185" w14:textId="77777777" w:rsidR="00577A93" w:rsidRPr="009C4E8D" w:rsidRDefault="00577A93" w:rsidP="00577A93">
            <w:pPr>
              <w:spacing w:after="60"/>
              <w:rPr>
                <w:iCs/>
                <w:sz w:val="20"/>
                <w:szCs w:val="20"/>
              </w:rPr>
            </w:pPr>
            <w:r w:rsidRPr="009C4E8D">
              <w:rPr>
                <w:iCs/>
                <w:sz w:val="20"/>
                <w:szCs w:val="20"/>
              </w:rPr>
              <w:t>none</w:t>
            </w:r>
          </w:p>
        </w:tc>
        <w:tc>
          <w:tcPr>
            <w:tcW w:w="3356" w:type="pct"/>
          </w:tcPr>
          <w:p w14:paraId="48A1DF80" w14:textId="77777777" w:rsidR="00577A93" w:rsidRPr="009C4E8D" w:rsidRDefault="00577A93" w:rsidP="00577A93">
            <w:pPr>
              <w:spacing w:after="60"/>
              <w:rPr>
                <w:iCs/>
                <w:sz w:val="20"/>
                <w:szCs w:val="20"/>
              </w:rPr>
            </w:pPr>
            <w:r w:rsidRPr="009C4E8D">
              <w:rPr>
                <w:iCs/>
                <w:sz w:val="20"/>
                <w:szCs w:val="20"/>
              </w:rPr>
              <w:t>The total number of Hub Buses in “West 345.”</w:t>
            </w:r>
          </w:p>
        </w:tc>
      </w:tr>
    </w:tbl>
    <w:p w14:paraId="36221D3E" w14:textId="77777777" w:rsidR="009C4E8D" w:rsidRDefault="009C4E8D" w:rsidP="00577A93">
      <w:pPr>
        <w:keepNext/>
        <w:widowControl w:val="0"/>
        <w:tabs>
          <w:tab w:val="left" w:pos="1260"/>
        </w:tabs>
        <w:snapToGrid w:val="0"/>
        <w:spacing w:before="480" w:after="240"/>
        <w:outlineLvl w:val="3"/>
      </w:pPr>
    </w:p>
    <w:sectPr w:rsidR="009C4E8D">
      <w:headerReference w:type="default" r:id="rId32"/>
      <w:footerReference w:type="even" r:id="rId33"/>
      <w:footerReference w:type="default" r:id="rId34"/>
      <w:footerReference w:type="first" r:id="rId3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516E11" w14:textId="77777777" w:rsidR="00577A93" w:rsidRDefault="00577A93">
      <w:r>
        <w:separator/>
      </w:r>
    </w:p>
  </w:endnote>
  <w:endnote w:type="continuationSeparator" w:id="0">
    <w:p w14:paraId="51EE2929" w14:textId="77777777" w:rsidR="00577A93" w:rsidRDefault="00577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69F6C5" w14:textId="77777777" w:rsidR="00577A93" w:rsidRPr="00412DCA" w:rsidRDefault="00577A9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4DFABB" w14:textId="000FB4A1" w:rsidR="00577A93" w:rsidRDefault="00577A93">
    <w:pPr>
      <w:pStyle w:val="Footer"/>
      <w:tabs>
        <w:tab w:val="clear" w:pos="4320"/>
        <w:tab w:val="clear" w:pos="8640"/>
        <w:tab w:val="right" w:pos="9360"/>
      </w:tabs>
      <w:rPr>
        <w:rFonts w:ascii="Arial" w:hAnsi="Arial" w:cs="Arial"/>
        <w:sz w:val="18"/>
      </w:rPr>
    </w:pPr>
    <w:r>
      <w:rPr>
        <w:rFonts w:ascii="Arial" w:hAnsi="Arial" w:cs="Arial"/>
        <w:sz w:val="18"/>
      </w:rPr>
      <w:t>941NPRR-12 PRS Report 111319</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714C99">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714C99">
      <w:rPr>
        <w:rFonts w:ascii="Arial" w:hAnsi="Arial" w:cs="Arial"/>
        <w:noProof/>
        <w:sz w:val="18"/>
      </w:rPr>
      <w:t>14</w:t>
    </w:r>
    <w:r w:rsidRPr="00412DCA">
      <w:rPr>
        <w:rFonts w:ascii="Arial" w:hAnsi="Arial" w:cs="Arial"/>
        <w:sz w:val="18"/>
      </w:rPr>
      <w:fldChar w:fldCharType="end"/>
    </w:r>
  </w:p>
  <w:p w14:paraId="3C988929" w14:textId="77777777" w:rsidR="00577A93" w:rsidRPr="00412DCA" w:rsidRDefault="00577A93">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9D1E99" w14:textId="77777777" w:rsidR="00577A93" w:rsidRPr="00412DCA" w:rsidRDefault="00577A9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43A20A" w14:textId="77777777" w:rsidR="00577A93" w:rsidRDefault="00577A93">
      <w:r>
        <w:separator/>
      </w:r>
    </w:p>
  </w:footnote>
  <w:footnote w:type="continuationSeparator" w:id="0">
    <w:p w14:paraId="3D89E03F" w14:textId="77777777" w:rsidR="00577A93" w:rsidRDefault="00577A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9C19C2" w14:textId="6B92C1C5" w:rsidR="00577A93" w:rsidRDefault="00577A93" w:rsidP="00D2203A">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2"/>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 w:numId="21">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C Energy">
    <w15:presenceInfo w15:providerId="None" w15:userId="DC Energy"/>
  </w15:person>
  <w15:person w15:author="ERCOT 102819">
    <w15:presenceInfo w15:providerId="None" w15:userId="ERCOT 1028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12EE5"/>
    <w:rsid w:val="000167E7"/>
    <w:rsid w:val="000239A4"/>
    <w:rsid w:val="00044716"/>
    <w:rsid w:val="00047D9B"/>
    <w:rsid w:val="00060A5A"/>
    <w:rsid w:val="00064B44"/>
    <w:rsid w:val="00067FE2"/>
    <w:rsid w:val="00071B1A"/>
    <w:rsid w:val="00071E81"/>
    <w:rsid w:val="00074B11"/>
    <w:rsid w:val="0007682E"/>
    <w:rsid w:val="00083DD5"/>
    <w:rsid w:val="0008777C"/>
    <w:rsid w:val="00090D22"/>
    <w:rsid w:val="000A6E7A"/>
    <w:rsid w:val="000D1AEB"/>
    <w:rsid w:val="000D3E64"/>
    <w:rsid w:val="000E51B4"/>
    <w:rsid w:val="000F13C5"/>
    <w:rsid w:val="00105A36"/>
    <w:rsid w:val="001117D4"/>
    <w:rsid w:val="00117B1A"/>
    <w:rsid w:val="00117B83"/>
    <w:rsid w:val="001220A1"/>
    <w:rsid w:val="001313B4"/>
    <w:rsid w:val="0014546D"/>
    <w:rsid w:val="001500D9"/>
    <w:rsid w:val="00156DB7"/>
    <w:rsid w:val="00157228"/>
    <w:rsid w:val="00157B45"/>
    <w:rsid w:val="00160C3C"/>
    <w:rsid w:val="0017783C"/>
    <w:rsid w:val="00183484"/>
    <w:rsid w:val="00191B1F"/>
    <w:rsid w:val="0019314C"/>
    <w:rsid w:val="001A091B"/>
    <w:rsid w:val="001B31AC"/>
    <w:rsid w:val="001C21E4"/>
    <w:rsid w:val="001F38F0"/>
    <w:rsid w:val="001F592A"/>
    <w:rsid w:val="00225C28"/>
    <w:rsid w:val="00231F4E"/>
    <w:rsid w:val="00237430"/>
    <w:rsid w:val="00241EC7"/>
    <w:rsid w:val="00274428"/>
    <w:rsid w:val="00276A99"/>
    <w:rsid w:val="00281605"/>
    <w:rsid w:val="00286AD9"/>
    <w:rsid w:val="002966F3"/>
    <w:rsid w:val="002B229C"/>
    <w:rsid w:val="002B69F3"/>
    <w:rsid w:val="002B763A"/>
    <w:rsid w:val="002C64CF"/>
    <w:rsid w:val="002D382A"/>
    <w:rsid w:val="002F1EDD"/>
    <w:rsid w:val="003013F2"/>
    <w:rsid w:val="0030232A"/>
    <w:rsid w:val="0030694A"/>
    <w:rsid w:val="003069F4"/>
    <w:rsid w:val="00322A0C"/>
    <w:rsid w:val="00334A8C"/>
    <w:rsid w:val="00360920"/>
    <w:rsid w:val="00381012"/>
    <w:rsid w:val="00384709"/>
    <w:rsid w:val="00384953"/>
    <w:rsid w:val="00386C35"/>
    <w:rsid w:val="003A3D77"/>
    <w:rsid w:val="003A718F"/>
    <w:rsid w:val="003B5AED"/>
    <w:rsid w:val="003C6B7B"/>
    <w:rsid w:val="003C7B5E"/>
    <w:rsid w:val="003D2C5B"/>
    <w:rsid w:val="003F4155"/>
    <w:rsid w:val="003F516F"/>
    <w:rsid w:val="003F7929"/>
    <w:rsid w:val="004135BD"/>
    <w:rsid w:val="00417A66"/>
    <w:rsid w:val="004302A4"/>
    <w:rsid w:val="00431176"/>
    <w:rsid w:val="004463BA"/>
    <w:rsid w:val="004571F1"/>
    <w:rsid w:val="00470B14"/>
    <w:rsid w:val="00481D10"/>
    <w:rsid w:val="004822D4"/>
    <w:rsid w:val="0049290B"/>
    <w:rsid w:val="004A4451"/>
    <w:rsid w:val="004D3958"/>
    <w:rsid w:val="004E0EAA"/>
    <w:rsid w:val="004E7FF0"/>
    <w:rsid w:val="004F3A07"/>
    <w:rsid w:val="005008DF"/>
    <w:rsid w:val="005045D0"/>
    <w:rsid w:val="00515D6A"/>
    <w:rsid w:val="00530679"/>
    <w:rsid w:val="00532C66"/>
    <w:rsid w:val="00534C6C"/>
    <w:rsid w:val="00554154"/>
    <w:rsid w:val="005739DD"/>
    <w:rsid w:val="00577A93"/>
    <w:rsid w:val="005841C0"/>
    <w:rsid w:val="0059260F"/>
    <w:rsid w:val="005936B9"/>
    <w:rsid w:val="005B437A"/>
    <w:rsid w:val="005B7937"/>
    <w:rsid w:val="005C431D"/>
    <w:rsid w:val="005C71E8"/>
    <w:rsid w:val="005D237A"/>
    <w:rsid w:val="005D4993"/>
    <w:rsid w:val="005D7AE8"/>
    <w:rsid w:val="005E5074"/>
    <w:rsid w:val="00612E4F"/>
    <w:rsid w:val="00615D5E"/>
    <w:rsid w:val="00622E99"/>
    <w:rsid w:val="00625E5D"/>
    <w:rsid w:val="00627F56"/>
    <w:rsid w:val="00633D04"/>
    <w:rsid w:val="00636C9C"/>
    <w:rsid w:val="0066370F"/>
    <w:rsid w:val="00687F40"/>
    <w:rsid w:val="00695D27"/>
    <w:rsid w:val="006A0784"/>
    <w:rsid w:val="006A628C"/>
    <w:rsid w:val="006A697B"/>
    <w:rsid w:val="006B4DDE"/>
    <w:rsid w:val="006B70D7"/>
    <w:rsid w:val="006D46AF"/>
    <w:rsid w:val="006D7CE6"/>
    <w:rsid w:val="006F3DE6"/>
    <w:rsid w:val="00704E61"/>
    <w:rsid w:val="00714C99"/>
    <w:rsid w:val="00742ADD"/>
    <w:rsid w:val="00743968"/>
    <w:rsid w:val="00767539"/>
    <w:rsid w:val="0077159B"/>
    <w:rsid w:val="00771CEA"/>
    <w:rsid w:val="007775A5"/>
    <w:rsid w:val="00782E82"/>
    <w:rsid w:val="00785415"/>
    <w:rsid w:val="00791CB9"/>
    <w:rsid w:val="00793130"/>
    <w:rsid w:val="0079454C"/>
    <w:rsid w:val="007A2FA7"/>
    <w:rsid w:val="007A3042"/>
    <w:rsid w:val="007B3233"/>
    <w:rsid w:val="007B5A42"/>
    <w:rsid w:val="007B6853"/>
    <w:rsid w:val="007C199B"/>
    <w:rsid w:val="007C39B1"/>
    <w:rsid w:val="007D3073"/>
    <w:rsid w:val="007D64B9"/>
    <w:rsid w:val="007D72D4"/>
    <w:rsid w:val="007E0452"/>
    <w:rsid w:val="007E4823"/>
    <w:rsid w:val="008070C0"/>
    <w:rsid w:val="00811C12"/>
    <w:rsid w:val="00814876"/>
    <w:rsid w:val="00845218"/>
    <w:rsid w:val="00845778"/>
    <w:rsid w:val="00887E28"/>
    <w:rsid w:val="00890C77"/>
    <w:rsid w:val="008A3CE5"/>
    <w:rsid w:val="008B5533"/>
    <w:rsid w:val="008B65F1"/>
    <w:rsid w:val="008D5C3A"/>
    <w:rsid w:val="008E21E5"/>
    <w:rsid w:val="008E6DA2"/>
    <w:rsid w:val="008F144D"/>
    <w:rsid w:val="00907322"/>
    <w:rsid w:val="00907B1E"/>
    <w:rsid w:val="00943AFD"/>
    <w:rsid w:val="009539B8"/>
    <w:rsid w:val="00963A51"/>
    <w:rsid w:val="00963AA4"/>
    <w:rsid w:val="00964154"/>
    <w:rsid w:val="00983B6E"/>
    <w:rsid w:val="00987FBE"/>
    <w:rsid w:val="009936F8"/>
    <w:rsid w:val="00997761"/>
    <w:rsid w:val="009A3772"/>
    <w:rsid w:val="009C4E8D"/>
    <w:rsid w:val="009D17F0"/>
    <w:rsid w:val="009D1913"/>
    <w:rsid w:val="00A42796"/>
    <w:rsid w:val="00A5311D"/>
    <w:rsid w:val="00A55C5A"/>
    <w:rsid w:val="00A66C72"/>
    <w:rsid w:val="00A74A5C"/>
    <w:rsid w:val="00AB643E"/>
    <w:rsid w:val="00AD3B58"/>
    <w:rsid w:val="00AF56C6"/>
    <w:rsid w:val="00B01946"/>
    <w:rsid w:val="00B032E8"/>
    <w:rsid w:val="00B076FC"/>
    <w:rsid w:val="00B25673"/>
    <w:rsid w:val="00B57F96"/>
    <w:rsid w:val="00B67892"/>
    <w:rsid w:val="00B74056"/>
    <w:rsid w:val="00B94512"/>
    <w:rsid w:val="00B95EC8"/>
    <w:rsid w:val="00B9689F"/>
    <w:rsid w:val="00BA4D33"/>
    <w:rsid w:val="00BA6E0A"/>
    <w:rsid w:val="00BC2D06"/>
    <w:rsid w:val="00C02EC2"/>
    <w:rsid w:val="00C03663"/>
    <w:rsid w:val="00C25FD3"/>
    <w:rsid w:val="00C3721A"/>
    <w:rsid w:val="00C74352"/>
    <w:rsid w:val="00C744EB"/>
    <w:rsid w:val="00C75AEA"/>
    <w:rsid w:val="00C773B1"/>
    <w:rsid w:val="00C90702"/>
    <w:rsid w:val="00C917FF"/>
    <w:rsid w:val="00C9766A"/>
    <w:rsid w:val="00CB79C0"/>
    <w:rsid w:val="00CC4C17"/>
    <w:rsid w:val="00CC4F39"/>
    <w:rsid w:val="00CD544C"/>
    <w:rsid w:val="00CF4256"/>
    <w:rsid w:val="00D04FE8"/>
    <w:rsid w:val="00D176CF"/>
    <w:rsid w:val="00D2203A"/>
    <w:rsid w:val="00D271E3"/>
    <w:rsid w:val="00D2784F"/>
    <w:rsid w:val="00D47A80"/>
    <w:rsid w:val="00D75023"/>
    <w:rsid w:val="00D85807"/>
    <w:rsid w:val="00D87349"/>
    <w:rsid w:val="00D91EE9"/>
    <w:rsid w:val="00D92480"/>
    <w:rsid w:val="00D97220"/>
    <w:rsid w:val="00DC629B"/>
    <w:rsid w:val="00E1302D"/>
    <w:rsid w:val="00E14D47"/>
    <w:rsid w:val="00E1641C"/>
    <w:rsid w:val="00E2262A"/>
    <w:rsid w:val="00E26708"/>
    <w:rsid w:val="00E34958"/>
    <w:rsid w:val="00E37AB0"/>
    <w:rsid w:val="00E60337"/>
    <w:rsid w:val="00E71C39"/>
    <w:rsid w:val="00E746BB"/>
    <w:rsid w:val="00E7796A"/>
    <w:rsid w:val="00EA56E6"/>
    <w:rsid w:val="00EC335F"/>
    <w:rsid w:val="00EC48FB"/>
    <w:rsid w:val="00EE7387"/>
    <w:rsid w:val="00EF232A"/>
    <w:rsid w:val="00EF4446"/>
    <w:rsid w:val="00EF638F"/>
    <w:rsid w:val="00EF6CD5"/>
    <w:rsid w:val="00F03572"/>
    <w:rsid w:val="00F05A69"/>
    <w:rsid w:val="00F10D4C"/>
    <w:rsid w:val="00F2523A"/>
    <w:rsid w:val="00F43FFD"/>
    <w:rsid w:val="00F44236"/>
    <w:rsid w:val="00F52517"/>
    <w:rsid w:val="00F669AB"/>
    <w:rsid w:val="00F7298F"/>
    <w:rsid w:val="00F927C6"/>
    <w:rsid w:val="00FA57B2"/>
    <w:rsid w:val="00FB509B"/>
    <w:rsid w:val="00FC28BB"/>
    <w:rsid w:val="00FC3D4B"/>
    <w:rsid w:val="00FC6312"/>
    <w:rsid w:val="00FD09FF"/>
    <w:rsid w:val="00FD3505"/>
    <w:rsid w:val="00FD3F46"/>
    <w:rsid w:val="00FE36E3"/>
    <w:rsid w:val="00FE6B01"/>
    <w:rsid w:val="00FE7DA7"/>
    <w:rsid w:val="00FF04CE"/>
    <w:rsid w:val="00FF3D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14:docId w14:val="351C70DE"/>
  <w15:chartTrackingRefBased/>
  <w15:docId w15:val="{707C2CFC-7F9B-4031-8433-2C9F1DA01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NumberedChar1">
    <w:name w:val="Body Text Numbered Char1"/>
    <w:link w:val="BodyTextNumbered"/>
    <w:rsid w:val="005D7AE8"/>
    <w:rPr>
      <w:iCs/>
      <w:sz w:val="24"/>
    </w:rPr>
  </w:style>
  <w:style w:type="paragraph" w:customStyle="1" w:styleId="BodyTextNumbered">
    <w:name w:val="Body Text Numbered"/>
    <w:basedOn w:val="BodyText"/>
    <w:link w:val="BodyTextNumberedChar1"/>
    <w:rsid w:val="005D7AE8"/>
    <w:pPr>
      <w:ind w:left="720" w:hanging="720"/>
    </w:pPr>
    <w:rPr>
      <w:iCs/>
      <w:szCs w:val="20"/>
    </w:rPr>
  </w:style>
  <w:style w:type="character" w:customStyle="1" w:styleId="H4Char">
    <w:name w:val="H4 Char"/>
    <w:link w:val="H4"/>
    <w:rsid w:val="005D7AE8"/>
    <w:rPr>
      <w:b/>
      <w:bCs/>
      <w:snapToGrid w:val="0"/>
      <w:sz w:val="24"/>
    </w:rPr>
  </w:style>
  <w:style w:type="character" w:customStyle="1" w:styleId="FormulaBoldChar">
    <w:name w:val="Formula Bold Char"/>
    <w:link w:val="FormulaBold"/>
    <w:rsid w:val="005D7AE8"/>
    <w:rPr>
      <w:b/>
      <w:bCs/>
      <w:sz w:val="24"/>
      <w:szCs w:val="24"/>
    </w:rPr>
  </w:style>
  <w:style w:type="character" w:customStyle="1" w:styleId="FormulaChar">
    <w:name w:val="Formula Char"/>
    <w:link w:val="Formula"/>
    <w:rsid w:val="005D7AE8"/>
    <w:rPr>
      <w:bCs/>
      <w:sz w:val="24"/>
      <w:szCs w:val="24"/>
    </w:rPr>
  </w:style>
  <w:style w:type="character" w:customStyle="1" w:styleId="HeaderChar">
    <w:name w:val="Header Char"/>
    <w:link w:val="Header"/>
    <w:rsid w:val="00FE7DA7"/>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628721">
      <w:bodyDiv w:val="1"/>
      <w:marLeft w:val="0"/>
      <w:marRight w:val="0"/>
      <w:marTop w:val="0"/>
      <w:marBottom w:val="0"/>
      <w:divBdr>
        <w:top w:val="none" w:sz="0" w:space="0" w:color="auto"/>
        <w:left w:val="none" w:sz="0" w:space="0" w:color="auto"/>
        <w:bottom w:val="none" w:sz="0" w:space="0" w:color="auto"/>
        <w:right w:val="none" w:sz="0" w:space="0" w:color="auto"/>
      </w:divBdr>
    </w:div>
    <w:div w:id="146629653">
      <w:bodyDiv w:val="1"/>
      <w:marLeft w:val="0"/>
      <w:marRight w:val="0"/>
      <w:marTop w:val="0"/>
      <w:marBottom w:val="0"/>
      <w:divBdr>
        <w:top w:val="none" w:sz="0" w:space="0" w:color="auto"/>
        <w:left w:val="none" w:sz="0" w:space="0" w:color="auto"/>
        <w:bottom w:val="none" w:sz="0" w:space="0" w:color="auto"/>
        <w:right w:val="none" w:sz="0" w:space="0" w:color="auto"/>
      </w:divBdr>
    </w:div>
    <w:div w:id="22822869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48795100">
      <w:bodyDiv w:val="1"/>
      <w:marLeft w:val="0"/>
      <w:marRight w:val="0"/>
      <w:marTop w:val="0"/>
      <w:marBottom w:val="0"/>
      <w:divBdr>
        <w:top w:val="none" w:sz="0" w:space="0" w:color="auto"/>
        <w:left w:val="none" w:sz="0" w:space="0" w:color="auto"/>
        <w:bottom w:val="none" w:sz="0" w:space="0" w:color="auto"/>
        <w:right w:val="none" w:sz="0" w:space="0" w:color="auto"/>
      </w:divBdr>
    </w:div>
    <w:div w:id="434984350">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95755989">
      <w:bodyDiv w:val="1"/>
      <w:marLeft w:val="0"/>
      <w:marRight w:val="0"/>
      <w:marTop w:val="0"/>
      <w:marBottom w:val="0"/>
      <w:divBdr>
        <w:top w:val="none" w:sz="0" w:space="0" w:color="auto"/>
        <w:left w:val="none" w:sz="0" w:space="0" w:color="auto"/>
        <w:bottom w:val="none" w:sz="0" w:space="0" w:color="auto"/>
        <w:right w:val="none" w:sz="0" w:space="0" w:color="auto"/>
      </w:divBdr>
    </w:div>
    <w:div w:id="971861405">
      <w:bodyDiv w:val="1"/>
      <w:marLeft w:val="0"/>
      <w:marRight w:val="0"/>
      <w:marTop w:val="0"/>
      <w:marBottom w:val="0"/>
      <w:divBdr>
        <w:top w:val="none" w:sz="0" w:space="0" w:color="auto"/>
        <w:left w:val="none" w:sz="0" w:space="0" w:color="auto"/>
        <w:bottom w:val="none" w:sz="0" w:space="0" w:color="auto"/>
        <w:right w:val="none" w:sz="0" w:space="0" w:color="auto"/>
      </w:divBdr>
    </w:div>
    <w:div w:id="1358893084">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25996087">
      <w:bodyDiv w:val="1"/>
      <w:marLeft w:val="0"/>
      <w:marRight w:val="0"/>
      <w:marTop w:val="0"/>
      <w:marBottom w:val="0"/>
      <w:divBdr>
        <w:top w:val="none" w:sz="0" w:space="0" w:color="auto"/>
        <w:left w:val="none" w:sz="0" w:space="0" w:color="auto"/>
        <w:bottom w:val="none" w:sz="0" w:space="0" w:color="auto"/>
        <w:right w:val="none" w:sz="0" w:space="0" w:color="auto"/>
      </w:divBdr>
    </w:div>
    <w:div w:id="2095469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41" TargetMode="External"/><Relationship Id="rId13" Type="http://schemas.openxmlformats.org/officeDocument/2006/relationships/image" Target="media/image2.wmf"/><Relationship Id="rId18" Type="http://schemas.openxmlformats.org/officeDocument/2006/relationships/hyperlink" Target="mailto:milberg@dc-energy.com" TargetMode="External"/><Relationship Id="rId26" Type="http://schemas.openxmlformats.org/officeDocument/2006/relationships/image" Target="media/image6.wmf"/><Relationship Id="rId3" Type="http://schemas.openxmlformats.org/officeDocument/2006/relationships/styles" Target="styles.xml"/><Relationship Id="rId21" Type="http://schemas.openxmlformats.org/officeDocument/2006/relationships/oleObject" Target="embeddings/oleObject1.bin"/><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6.xml"/><Relationship Id="rId25" Type="http://schemas.openxmlformats.org/officeDocument/2006/relationships/oleObject" Target="embeddings/oleObject3.bin"/><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image" Target="media/image3.wmf"/><Relationship Id="rId29"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image" Target="media/image5.wmf"/><Relationship Id="rId32" Type="http://schemas.openxmlformats.org/officeDocument/2006/relationships/header" Target="header1.xml"/><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oleObject" Target="embeddings/oleObject2.bin"/><Relationship Id="rId28" Type="http://schemas.openxmlformats.org/officeDocument/2006/relationships/oleObject" Target="embeddings/oleObject5.bin"/><Relationship Id="rId36"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31" Type="http://schemas.openxmlformats.org/officeDocument/2006/relationships/oleObject" Target="embeddings/oleObject7.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oleObject" Target="embeddings/oleObject4.bin"/><Relationship Id="rId30" Type="http://schemas.openxmlformats.org/officeDocument/2006/relationships/image" Target="media/image7.wmf"/><Relationship Id="rId35"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8B804C-4809-4D58-B1DC-C62E53BAA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3964</Words>
  <Characters>22597</Characters>
  <Application>Microsoft Office Word</Application>
  <DocSecurity>4</DocSecurity>
  <Lines>188</Lines>
  <Paragraphs>53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26508</CharactersWithSpaces>
  <SharedDoc>false</SharedDoc>
  <HLinks>
    <vt:vector size="18" baseType="variant">
      <vt:variant>
        <vt:i4>4128837</vt:i4>
      </vt:variant>
      <vt:variant>
        <vt:i4>24</vt:i4>
      </vt:variant>
      <vt:variant>
        <vt:i4>0</vt:i4>
      </vt:variant>
      <vt:variant>
        <vt:i4>5</vt:i4>
      </vt:variant>
      <vt:variant>
        <vt:lpwstr>mailto:cory.phillips@ercot.com</vt:lpwstr>
      </vt:variant>
      <vt:variant>
        <vt:lpwstr/>
      </vt:variant>
      <vt:variant>
        <vt:i4>4390966</vt:i4>
      </vt:variant>
      <vt:variant>
        <vt:i4>21</vt:i4>
      </vt:variant>
      <vt:variant>
        <vt:i4>0</vt:i4>
      </vt:variant>
      <vt:variant>
        <vt:i4>5</vt:i4>
      </vt:variant>
      <vt:variant>
        <vt:lpwstr>mailto:milberg@dc-energy.com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2019-04-17T17:23:00Z</cp:lastPrinted>
  <dcterms:created xsi:type="dcterms:W3CDTF">2019-11-13T22:09:00Z</dcterms:created>
  <dcterms:modified xsi:type="dcterms:W3CDTF">2019-11-13T22:09:00Z</dcterms:modified>
</cp:coreProperties>
</file>