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1DCC0" w14:textId="77777777" w:rsidR="00C22738" w:rsidRDefault="00C22738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DRAFT</w:t>
      </w:r>
    </w:p>
    <w:p w14:paraId="09DDE4DD" w14:textId="5F5E93FB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7EF56AF8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503403">
        <w:rPr>
          <w:rFonts w:ascii="Times New Roman" w:hAnsi="Times New Roman" w:cs="Times New Roman"/>
          <w:b/>
        </w:rPr>
        <w:t>September 4,</w:t>
      </w:r>
      <w:r w:rsidR="00DF5766">
        <w:rPr>
          <w:rFonts w:ascii="Times New Roman" w:hAnsi="Times New Roman" w:cs="Times New Roman"/>
          <w:b/>
        </w:rPr>
        <w:t xml:space="preserve">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503403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2AF0F6BA" w:rsidR="00810AEE" w:rsidRPr="001E02FB" w:rsidRDefault="00403706" w:rsidP="0040370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1E02FB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3D8C67C6" w:rsidR="00810AEE" w:rsidRPr="001E02FB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503403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1E02FB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1E02FB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503403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67EA2" w:rsidRPr="00503403" w14:paraId="4FB69C71" w14:textId="77777777" w:rsidTr="00931647">
        <w:tc>
          <w:tcPr>
            <w:tcW w:w="2635" w:type="dxa"/>
            <w:vAlign w:val="bottom"/>
          </w:tcPr>
          <w:p w14:paraId="234D35D0" w14:textId="2B9C8DEB" w:rsidR="00D67EA2" w:rsidRPr="00D67EA2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00" w:type="dxa"/>
            <w:vAlign w:val="bottom"/>
          </w:tcPr>
          <w:p w14:paraId="64163E62" w14:textId="410A47C7" w:rsidR="00D67EA2" w:rsidRPr="00D67EA2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EDF Energy Services </w:t>
            </w:r>
          </w:p>
        </w:tc>
        <w:tc>
          <w:tcPr>
            <w:tcW w:w="3780" w:type="dxa"/>
            <w:vAlign w:val="bottom"/>
          </w:tcPr>
          <w:p w14:paraId="44641CED" w14:textId="77777777" w:rsidR="00D67EA2" w:rsidRPr="00503403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37709" w:rsidRPr="00503403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D67EA2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D67EA2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503403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503403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D67EA2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D67EA2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50340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503403" w14:paraId="02451294" w14:textId="77777777" w:rsidTr="00931647">
        <w:tc>
          <w:tcPr>
            <w:tcW w:w="2635" w:type="dxa"/>
            <w:vAlign w:val="bottom"/>
          </w:tcPr>
          <w:p w14:paraId="1057D079" w14:textId="68B7A19D" w:rsidR="005F2165" w:rsidRPr="00D67EA2" w:rsidRDefault="00F4504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Claiborn</w:t>
            </w:r>
            <w:r w:rsidR="005F2165" w:rsidRPr="00D67EA2">
              <w:rPr>
                <w:rFonts w:ascii="Times New Roman" w:eastAsia="Times New Roman" w:hAnsi="Times New Roman" w:cs="Times New Roman"/>
              </w:rPr>
              <w:t>-Pinto, Shawnee</w:t>
            </w:r>
          </w:p>
        </w:tc>
        <w:tc>
          <w:tcPr>
            <w:tcW w:w="3600" w:type="dxa"/>
            <w:vAlign w:val="bottom"/>
          </w:tcPr>
          <w:p w14:paraId="13E56510" w14:textId="56A7927A" w:rsidR="005F2165" w:rsidRPr="00D67EA2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262C5A4" w14:textId="77777777" w:rsidR="005F2165" w:rsidRPr="00503403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503403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D67EA2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D67EA2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503403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503403" w14:paraId="0A6180AF" w14:textId="77777777" w:rsidTr="00931647">
        <w:tc>
          <w:tcPr>
            <w:tcW w:w="2635" w:type="dxa"/>
            <w:vAlign w:val="bottom"/>
          </w:tcPr>
          <w:p w14:paraId="44611FF8" w14:textId="5FB9710D" w:rsidR="004D726D" w:rsidRPr="00D67EA2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5D143F4A" w14:textId="1B5FB13A" w:rsidR="004D726D" w:rsidRPr="00D67EA2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CCCDDAF" w14:textId="77777777" w:rsidR="004D726D" w:rsidRPr="00503403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503403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1E02FB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1E02FB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503403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503403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1E02FB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1E02FB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1DBEE9EF" w:rsidR="00E05C7A" w:rsidRPr="001E02FB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F5BE4" w:rsidRPr="00503403" w14:paraId="066B36D9" w14:textId="77777777" w:rsidTr="00931647">
        <w:tc>
          <w:tcPr>
            <w:tcW w:w="2635" w:type="dxa"/>
            <w:vAlign w:val="bottom"/>
          </w:tcPr>
          <w:p w14:paraId="09AF95EB" w14:textId="5A23C96B" w:rsidR="00BF5BE4" w:rsidRPr="003A2F3B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301703E8" w14:textId="35E86C3C" w:rsidR="00BF5BE4" w:rsidRPr="003A2F3B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Calpine Corporation</w:t>
            </w:r>
          </w:p>
        </w:tc>
        <w:tc>
          <w:tcPr>
            <w:tcW w:w="3780" w:type="dxa"/>
            <w:vAlign w:val="bottom"/>
          </w:tcPr>
          <w:p w14:paraId="7DFDA335" w14:textId="308D0B65" w:rsidR="00BF5BE4" w:rsidRPr="00503403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Alt. Rep. for Brandon Whittle</w:t>
            </w:r>
          </w:p>
        </w:tc>
      </w:tr>
      <w:tr w:rsidR="00773D67" w:rsidRPr="00503403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3A2F3B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2F3B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3A2F3B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2F3B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503403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67EA2" w:rsidRPr="00503403" w14:paraId="4E6E189B" w14:textId="77777777" w:rsidTr="00931647">
        <w:tc>
          <w:tcPr>
            <w:tcW w:w="2635" w:type="dxa"/>
            <w:vAlign w:val="bottom"/>
          </w:tcPr>
          <w:p w14:paraId="1A4BBC81" w14:textId="70B2D3A3" w:rsidR="00D67EA2" w:rsidRPr="003A2F3B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Jolly, Emily</w:t>
            </w:r>
          </w:p>
        </w:tc>
        <w:tc>
          <w:tcPr>
            <w:tcW w:w="3600" w:type="dxa"/>
            <w:vAlign w:val="bottom"/>
          </w:tcPr>
          <w:p w14:paraId="668B5829" w14:textId="176E128C" w:rsidR="00D67EA2" w:rsidRPr="003A2F3B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0AC1F8AF" w14:textId="74CA41EC" w:rsidR="00D67EA2" w:rsidRPr="00503403" w:rsidRDefault="00D67E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8F1C84" w:rsidRPr="00503403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D67EA2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D67EA2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67EA2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503403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5BE4" w:rsidRPr="00503403" w14:paraId="56EAE7F3" w14:textId="77777777" w:rsidTr="00931647">
        <w:tc>
          <w:tcPr>
            <w:tcW w:w="2635" w:type="dxa"/>
            <w:vAlign w:val="bottom"/>
          </w:tcPr>
          <w:p w14:paraId="55E58CCF" w14:textId="4F9F085B" w:rsidR="00BF5BE4" w:rsidRPr="00BF5BE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257C47A" w14:textId="2310637A" w:rsidR="00BF5BE4" w:rsidRPr="00BF5BE4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5C197002" w14:textId="77777777" w:rsidR="00BF5BE4" w:rsidRPr="00503403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503403" w14:paraId="0FA4F897" w14:textId="77777777" w:rsidTr="00931647">
        <w:tc>
          <w:tcPr>
            <w:tcW w:w="2635" w:type="dxa"/>
            <w:vAlign w:val="bottom"/>
          </w:tcPr>
          <w:p w14:paraId="46447388" w14:textId="1D2668FD" w:rsidR="004D726D" w:rsidRPr="001E02FB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B10FEA6" w14:textId="551E3FC0" w:rsidR="004D726D" w:rsidRPr="001E02FB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660602C4" w14:textId="77777777" w:rsidR="004D726D" w:rsidRPr="00503403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503403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BF5BE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BF5BE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8DA8CF" w:rsidR="00573554" w:rsidRPr="00503403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20AE2" w:rsidRPr="00503403" w14:paraId="0FC4282A" w14:textId="77777777" w:rsidTr="00931647">
        <w:tc>
          <w:tcPr>
            <w:tcW w:w="2635" w:type="dxa"/>
            <w:vAlign w:val="bottom"/>
          </w:tcPr>
          <w:p w14:paraId="6CFEAD76" w14:textId="73458CB0" w:rsidR="00D20AE2" w:rsidRPr="00D20AE2" w:rsidRDefault="00D20AE2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00" w:type="dxa"/>
            <w:vAlign w:val="bottom"/>
          </w:tcPr>
          <w:p w14:paraId="015173EB" w14:textId="4E3331B0" w:rsidR="00D20AE2" w:rsidRPr="00D20AE2" w:rsidRDefault="00D20AE2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2CD8AF27" w14:textId="1D0604D5" w:rsidR="00D20AE2" w:rsidRPr="00D20AE2" w:rsidRDefault="00D20AE2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Alt. Rep. for Joe Dan Wilson</w:t>
            </w:r>
          </w:p>
        </w:tc>
      </w:tr>
      <w:tr w:rsidR="00F77327" w:rsidRPr="00503403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1E02FB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1E02FB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67838220" w:rsidR="00F77327" w:rsidRPr="00503403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03706" w:rsidRPr="00503403" w14:paraId="38A918F1" w14:textId="77777777" w:rsidTr="00931647">
        <w:tc>
          <w:tcPr>
            <w:tcW w:w="2635" w:type="dxa"/>
            <w:vAlign w:val="bottom"/>
          </w:tcPr>
          <w:p w14:paraId="26422EC6" w14:textId="6959DDF9" w:rsidR="00403706" w:rsidRPr="00D20AE2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00" w:type="dxa"/>
            <w:vAlign w:val="bottom"/>
          </w:tcPr>
          <w:p w14:paraId="54093972" w14:textId="37A57731" w:rsidR="00403706" w:rsidRPr="00D20AE2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0EDAA40" w14:textId="61DA758E" w:rsidR="00403706" w:rsidRPr="00D20AE2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0AE2">
              <w:rPr>
                <w:rFonts w:ascii="Times New Roman" w:eastAsia="Times New Roman" w:hAnsi="Times New Roman" w:cs="Times New Roman"/>
              </w:rPr>
              <w:t>Alt. Rep. for Erika Bierschbach</w:t>
            </w:r>
          </w:p>
        </w:tc>
      </w:tr>
      <w:tr w:rsidR="001E02FB" w:rsidRPr="00503403" w14:paraId="3DAC15E0" w14:textId="77777777" w:rsidTr="00931647">
        <w:tc>
          <w:tcPr>
            <w:tcW w:w="2635" w:type="dxa"/>
            <w:vAlign w:val="bottom"/>
          </w:tcPr>
          <w:p w14:paraId="534E5D78" w14:textId="01D60721" w:rsidR="001E02FB" w:rsidRPr="00D20AE2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0064A614" w14:textId="0ADC393C" w:rsidR="001E02FB" w:rsidRPr="00D20AE2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30440CCE" w14:textId="77777777" w:rsidR="001E02FB" w:rsidRPr="00D20AE2" w:rsidRDefault="001E02F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A741D" w:rsidRPr="00503403" w14:paraId="65C7FDA2" w14:textId="77777777" w:rsidTr="00931647">
        <w:tc>
          <w:tcPr>
            <w:tcW w:w="2635" w:type="dxa"/>
            <w:vAlign w:val="bottom"/>
          </w:tcPr>
          <w:p w14:paraId="5C112022" w14:textId="526860F7" w:rsidR="002A741D" w:rsidRPr="001E02FB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80AA321" w14:textId="095CC31E" w:rsidR="002A741D" w:rsidRPr="001E02FB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E02FB"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780" w:type="dxa"/>
            <w:vAlign w:val="bottom"/>
          </w:tcPr>
          <w:p w14:paraId="6B20D63E" w14:textId="77777777" w:rsidR="002A741D" w:rsidRPr="00503403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F5BE4" w:rsidRPr="00503403" w14:paraId="0BF084E0" w14:textId="77777777" w:rsidTr="00931647">
        <w:tc>
          <w:tcPr>
            <w:tcW w:w="2635" w:type="dxa"/>
            <w:vAlign w:val="bottom"/>
          </w:tcPr>
          <w:p w14:paraId="3FC8EEF7" w14:textId="2526316F" w:rsidR="00BF5BE4" w:rsidRPr="003A2F3B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1A843D65" w14:textId="454341AC" w:rsidR="00BF5BE4" w:rsidRPr="003A2F3B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33FFFD" w14:textId="403B2EDD" w:rsidR="00BF5BE4" w:rsidRPr="00503403" w:rsidRDefault="00BF5BE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5BE4">
              <w:rPr>
                <w:rFonts w:ascii="Times New Roman" w:eastAsia="Times New Roman" w:hAnsi="Times New Roman" w:cs="Times New Roman"/>
              </w:rPr>
              <w:t>Alt. Rep. for Clif Lange</w:t>
            </w:r>
          </w:p>
        </w:tc>
      </w:tr>
      <w:tr w:rsidR="00D870A9" w:rsidRPr="00503403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3A2F3B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2F3B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3A2F3B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2F3B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503403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503403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C80F2F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0F2F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C80F2F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0F2F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41A5A936" w:rsidR="00A173BA" w:rsidRPr="00503403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29E58B3A" w14:textId="77777777" w:rsidR="004D726D" w:rsidRPr="00503403" w:rsidRDefault="004D726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5102771" w14:textId="09724350" w:rsidR="002A741D" w:rsidRPr="00BF5BE4" w:rsidRDefault="002A741D" w:rsidP="002A741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BE4">
        <w:rPr>
          <w:rFonts w:ascii="Times New Roman" w:eastAsia="Times New Roman" w:hAnsi="Times New Roman" w:cs="Times New Roman"/>
        </w:rPr>
        <w:t>The following prox</w:t>
      </w:r>
      <w:r w:rsidR="00D20AE2" w:rsidRPr="00BF5BE4">
        <w:rPr>
          <w:rFonts w:ascii="Times New Roman" w:eastAsia="Times New Roman" w:hAnsi="Times New Roman" w:cs="Times New Roman"/>
        </w:rPr>
        <w:t>ies were ass</w:t>
      </w:r>
      <w:r w:rsidRPr="00BF5BE4">
        <w:rPr>
          <w:rFonts w:ascii="Times New Roman" w:eastAsia="Times New Roman" w:hAnsi="Times New Roman" w:cs="Times New Roman"/>
        </w:rPr>
        <w:t>igned:</w:t>
      </w:r>
    </w:p>
    <w:p w14:paraId="0AF41555" w14:textId="50E308F6" w:rsidR="00D20AE2" w:rsidRPr="00BF5BE4" w:rsidRDefault="00D20AE2" w:rsidP="002A741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F5BE4">
        <w:rPr>
          <w:rFonts w:ascii="Times New Roman" w:hAnsi="Times New Roman"/>
          <w:sz w:val="22"/>
          <w:szCs w:val="22"/>
        </w:rPr>
        <w:t>Russell Franklin to Ken Lindberg</w:t>
      </w:r>
    </w:p>
    <w:p w14:paraId="46B61224" w14:textId="50C2E3E0" w:rsidR="002A741D" w:rsidRPr="00BF5BE4" w:rsidRDefault="00BF5BE4" w:rsidP="001E02F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F5BE4">
        <w:rPr>
          <w:rFonts w:ascii="Times New Roman" w:hAnsi="Times New Roman"/>
          <w:sz w:val="22"/>
          <w:szCs w:val="22"/>
        </w:rPr>
        <w:t>Jamie Mauldin to Shawnee Claiborn-Pinto</w:t>
      </w:r>
    </w:p>
    <w:p w14:paraId="5FACD95F" w14:textId="051BF8EB" w:rsidR="00BF5BE4" w:rsidRPr="00BF5BE4" w:rsidRDefault="00BF5BE4" w:rsidP="001E02F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BF5BE4">
        <w:rPr>
          <w:rFonts w:ascii="Times New Roman" w:hAnsi="Times New Roman"/>
          <w:sz w:val="22"/>
          <w:szCs w:val="22"/>
        </w:rPr>
        <w:t>Ty Parker to Sandy Morris</w:t>
      </w:r>
    </w:p>
    <w:p w14:paraId="51E2CA6A" w14:textId="77777777" w:rsidR="002A741D" w:rsidRPr="0096257C" w:rsidRDefault="002A741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96257C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96257C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C455B7" w:rsidRPr="00503403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D85610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D856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D85610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6257C" w:rsidRPr="00503403" w14:paraId="2CFA0C3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E598489" w14:textId="0FB46CF6" w:rsidR="0096257C" w:rsidRPr="0096257C" w:rsidRDefault="0096257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5B3E6365" w14:textId="17C4C2F5" w:rsidR="0096257C" w:rsidRPr="0096257C" w:rsidRDefault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0377FB8D" w14:textId="77777777" w:rsidR="0096257C" w:rsidRPr="00503403" w:rsidRDefault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D5261" w:rsidRPr="00503403" w14:paraId="6A60B60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823FE39" w14:textId="1B3421C2" w:rsidR="00FD5261" w:rsidRPr="0096257C" w:rsidRDefault="00FD526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Baldwin, Stephanie</w:t>
            </w:r>
          </w:p>
        </w:tc>
        <w:tc>
          <w:tcPr>
            <w:tcW w:w="3672" w:type="dxa"/>
            <w:vAlign w:val="bottom"/>
          </w:tcPr>
          <w:p w14:paraId="07DCAB13" w14:textId="39FFC294" w:rsidR="00FD5261" w:rsidRPr="0096257C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Softsmiths</w:t>
            </w:r>
          </w:p>
        </w:tc>
        <w:tc>
          <w:tcPr>
            <w:tcW w:w="3168" w:type="dxa"/>
            <w:vAlign w:val="bottom"/>
          </w:tcPr>
          <w:p w14:paraId="379BADA0" w14:textId="17BA2E9B" w:rsidR="00FD5261" w:rsidRPr="0050340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7CD2D4D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2A5F86" w14:textId="2CD5E84E" w:rsidR="003E10E4" w:rsidRPr="00447618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Beck, Betsy</w:t>
            </w:r>
          </w:p>
        </w:tc>
        <w:tc>
          <w:tcPr>
            <w:tcW w:w="3672" w:type="dxa"/>
            <w:vAlign w:val="bottom"/>
          </w:tcPr>
          <w:p w14:paraId="2B9F641C" w14:textId="253DD0C1" w:rsidR="003E10E4" w:rsidRPr="00447618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Enel</w:t>
            </w:r>
          </w:p>
        </w:tc>
        <w:tc>
          <w:tcPr>
            <w:tcW w:w="3168" w:type="dxa"/>
            <w:vAlign w:val="bottom"/>
          </w:tcPr>
          <w:p w14:paraId="1CD04424" w14:textId="4F7E3C7A" w:rsidR="003E10E4" w:rsidRPr="00447618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D7CD5" w:rsidRPr="00503403" w14:paraId="40BE10A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2C473E" w14:textId="2635E44B" w:rsidR="00ED7CD5" w:rsidRPr="00447618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55B601DE" w14:textId="7C83DB59" w:rsidR="00ED7CD5" w:rsidRPr="00447618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7294AA" w14:textId="55FE63F6" w:rsidR="00ED7CD5" w:rsidRPr="00447618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72BE" w:rsidRPr="00503403" w14:paraId="1FB95B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A3DB2D" w14:textId="1C7B593F" w:rsidR="001F72BE" w:rsidRPr="00D85610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E1C5725" w14:textId="14A081B2" w:rsidR="001F72BE" w:rsidRPr="00D85610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4047DB6B" w14:textId="6C9C4348" w:rsidR="001F72BE" w:rsidRPr="00D85610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63C18" w:rsidRPr="00503403" w14:paraId="7BBCF747" w14:textId="77777777" w:rsidTr="001E02FB">
        <w:trPr>
          <w:trHeight w:val="80"/>
        </w:trPr>
        <w:tc>
          <w:tcPr>
            <w:tcW w:w="2628" w:type="dxa"/>
          </w:tcPr>
          <w:p w14:paraId="5D2192F9" w14:textId="5ACF7F46" w:rsidR="00563C18" w:rsidRPr="00503403" w:rsidRDefault="00563C18" w:rsidP="00563C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1077D">
              <w:rPr>
                <w:rFonts w:ascii="Times New Roman" w:hAnsi="Times New Roman" w:cs="Times New Roman"/>
              </w:rPr>
              <w:t>Bohan</w:t>
            </w:r>
            <w:r>
              <w:rPr>
                <w:rFonts w:ascii="Times New Roman" w:hAnsi="Times New Roman" w:cs="Times New Roman"/>
              </w:rPr>
              <w:t>, Michael</w:t>
            </w:r>
          </w:p>
        </w:tc>
        <w:tc>
          <w:tcPr>
            <w:tcW w:w="3672" w:type="dxa"/>
          </w:tcPr>
          <w:p w14:paraId="6C105350" w14:textId="6D55F675" w:rsidR="00563C18" w:rsidRPr="00503403" w:rsidRDefault="00563C18" w:rsidP="0032261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Tenaska</w:t>
            </w:r>
            <w:r w:rsidR="0032261E">
              <w:rPr>
                <w:rFonts w:ascii="Times New Roman" w:hAnsi="Times New Roman" w:cs="Times New Roman"/>
              </w:rPr>
              <w:t xml:space="preserve"> </w:t>
            </w:r>
            <w:r w:rsidR="0032261E" w:rsidRPr="0032261E">
              <w:rPr>
                <w:rFonts w:ascii="Times New Roman" w:hAnsi="Times New Roman" w:cs="Times New Roman"/>
              </w:rPr>
              <w:t>Power Services</w:t>
            </w:r>
          </w:p>
        </w:tc>
        <w:tc>
          <w:tcPr>
            <w:tcW w:w="3168" w:type="dxa"/>
          </w:tcPr>
          <w:p w14:paraId="495923BD" w14:textId="5380DF4C" w:rsidR="00563C18" w:rsidRPr="00503403" w:rsidRDefault="00563C18" w:rsidP="00563C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904F2" w:rsidRPr="00503403" w14:paraId="6AE8217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4EA133" w14:textId="6657F17F" w:rsidR="009904F2" w:rsidRPr="00447618" w:rsidRDefault="009904F2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078B25EE" w14:textId="56D890B1" w:rsidR="009904F2" w:rsidRPr="00447618" w:rsidRDefault="009904F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03ACD71" w14:textId="4D33C44C" w:rsidR="009904F2" w:rsidRPr="00447618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503403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96257C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96257C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681BC897" w14:textId="2AFF1AF7" w:rsidR="00876FBF" w:rsidRPr="00503403" w:rsidRDefault="00876FB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6257C" w:rsidRPr="00503403" w14:paraId="7049EE3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B922F0B" w14:textId="61D201DF" w:rsidR="0096257C" w:rsidRPr="0096257C" w:rsidRDefault="0096257C" w:rsidP="00DA1B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Chhajed</w:t>
            </w:r>
            <w:r w:rsidR="00DA1B63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Pushkar</w:t>
            </w:r>
          </w:p>
        </w:tc>
        <w:tc>
          <w:tcPr>
            <w:tcW w:w="3672" w:type="dxa"/>
            <w:vAlign w:val="bottom"/>
          </w:tcPr>
          <w:p w14:paraId="6223A0D8" w14:textId="4E53A738" w:rsidR="0096257C" w:rsidRPr="0096257C" w:rsidRDefault="0096257C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0BDE7562" w14:textId="77777777" w:rsidR="0096257C" w:rsidRPr="00503403" w:rsidRDefault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5610" w:rsidRPr="00503403" w14:paraId="38D1C3D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3A27BBD" w14:textId="6252C102" w:rsidR="00D85610" w:rsidRPr="0096257C" w:rsidRDefault="00D85610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Chittyreddy, Jyothi</w:t>
            </w:r>
          </w:p>
        </w:tc>
        <w:tc>
          <w:tcPr>
            <w:tcW w:w="3672" w:type="dxa"/>
            <w:vAlign w:val="bottom"/>
          </w:tcPr>
          <w:p w14:paraId="4B71CE29" w14:textId="1BC34285" w:rsidR="00D85610" w:rsidRDefault="00D85610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7FEE631" w14:textId="2CDBA529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F2608" w:rsidRPr="00503403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96257C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lastRenderedPageBreak/>
              <w:t>Cochran,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96257C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503403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D5261" w:rsidRPr="00503403" w14:paraId="020FD3F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D540599" w14:textId="34432A48" w:rsidR="00FD5261" w:rsidRPr="0096257C" w:rsidRDefault="00FD526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72" w:type="dxa"/>
            <w:vAlign w:val="bottom"/>
          </w:tcPr>
          <w:p w14:paraId="7B67A5FB" w14:textId="0FB9E28E" w:rsidR="00FD5261" w:rsidRPr="0096257C" w:rsidRDefault="00FD5261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257817F" w14:textId="77777777" w:rsidR="00FD5261" w:rsidRPr="0050340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5610" w:rsidRPr="00503403" w14:paraId="349A711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42D314F" w14:textId="781DE834" w:rsidR="00D85610" w:rsidRPr="00C7701A" w:rsidRDefault="00D85610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Crouch, Rebekah</w:t>
            </w:r>
          </w:p>
        </w:tc>
        <w:tc>
          <w:tcPr>
            <w:tcW w:w="3672" w:type="dxa"/>
            <w:vAlign w:val="bottom"/>
          </w:tcPr>
          <w:p w14:paraId="44C9810F" w14:textId="2E620A84" w:rsidR="00D85610" w:rsidRPr="00C7701A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016902BB" w14:textId="023A3051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16B" w:rsidRPr="00503403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C7701A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C7701A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503403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503403" w14:paraId="62A9792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83850F" w14:textId="0152BC97" w:rsidR="00447618" w:rsidRPr="00C7701A" w:rsidRDefault="0044761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Dawar, Vikas</w:t>
            </w:r>
          </w:p>
        </w:tc>
        <w:tc>
          <w:tcPr>
            <w:tcW w:w="3672" w:type="dxa"/>
            <w:vAlign w:val="bottom"/>
          </w:tcPr>
          <w:p w14:paraId="7594870F" w14:textId="5E19AFFD" w:rsidR="00447618" w:rsidRPr="00C7701A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E0E38E4" w14:textId="1A81738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56A5A" w:rsidRPr="00503403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447618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447618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50340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503403" w14:paraId="0FD2F30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A435185" w14:textId="223560DF" w:rsidR="00447618" w:rsidRPr="00447618" w:rsidRDefault="00447618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3672" w:type="dxa"/>
            <w:vAlign w:val="bottom"/>
          </w:tcPr>
          <w:p w14:paraId="039B490E" w14:textId="74D20587" w:rsidR="00447618" w:rsidRPr="00447618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74E3EFA" w14:textId="382B06ED" w:rsidR="00447618" w:rsidRPr="00D8561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2B60EA4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D0C48CF" w14:textId="46932BB4" w:rsidR="00447618" w:rsidRPr="00447618" w:rsidRDefault="00447618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English, Barksdale</w:t>
            </w:r>
          </w:p>
        </w:tc>
        <w:tc>
          <w:tcPr>
            <w:tcW w:w="3672" w:type="dxa"/>
            <w:vAlign w:val="bottom"/>
          </w:tcPr>
          <w:p w14:paraId="7B51F38E" w14:textId="17007DFF" w:rsidR="00447618" w:rsidRPr="00447618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1F97DEF" w14:textId="08EE5ECE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503403" w14:paraId="1729EC8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4D86136" w14:textId="3E62D174" w:rsidR="002002E3" w:rsidRPr="00D85610" w:rsidRDefault="002002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1C160D0A" w14:textId="700A18A5" w:rsidR="002002E3" w:rsidRPr="00D85610" w:rsidRDefault="002002E3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14FF09DC" w14:textId="4E60530C" w:rsidR="002002E3" w:rsidRPr="00D85610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0599" w:rsidRPr="00503403" w14:paraId="6C1ED7A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239C4D6" w14:textId="6D95080D" w:rsidR="00C90599" w:rsidRPr="00C7701A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Gregg, Michele</w:t>
            </w:r>
          </w:p>
        </w:tc>
        <w:tc>
          <w:tcPr>
            <w:tcW w:w="3672" w:type="dxa"/>
            <w:vAlign w:val="bottom"/>
          </w:tcPr>
          <w:p w14:paraId="1D40FAB8" w14:textId="66104853" w:rsidR="00C90599" w:rsidRPr="00C7701A" w:rsidRDefault="006A08DB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168" w:type="dxa"/>
            <w:vAlign w:val="bottom"/>
          </w:tcPr>
          <w:p w14:paraId="60DF286D" w14:textId="7960C43A" w:rsidR="00C90599" w:rsidRPr="00503403" w:rsidRDefault="00C9059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503403" w14:paraId="6459295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DFE39D" w14:textId="132B62CD" w:rsidR="005F2165" w:rsidRPr="00447618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Hasan, Prusha</w:t>
            </w:r>
          </w:p>
        </w:tc>
        <w:tc>
          <w:tcPr>
            <w:tcW w:w="3672" w:type="dxa"/>
            <w:vAlign w:val="bottom"/>
          </w:tcPr>
          <w:p w14:paraId="4C2BF0D3" w14:textId="7956CE2C" w:rsidR="005F2165" w:rsidRPr="00447618" w:rsidRDefault="0044761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Advanced Energy</w:t>
            </w:r>
          </w:p>
        </w:tc>
        <w:tc>
          <w:tcPr>
            <w:tcW w:w="3168" w:type="dxa"/>
            <w:vAlign w:val="bottom"/>
          </w:tcPr>
          <w:p w14:paraId="4CC2B2FB" w14:textId="123068CC" w:rsidR="005F2165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5E907531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1C0698ED" w14:textId="265C57E6" w:rsidR="00447618" w:rsidRPr="0096257C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Hastings, David</w:t>
            </w:r>
          </w:p>
        </w:tc>
        <w:tc>
          <w:tcPr>
            <w:tcW w:w="3672" w:type="dxa"/>
            <w:vAlign w:val="bottom"/>
          </w:tcPr>
          <w:p w14:paraId="442587A0" w14:textId="3FA4ECD8" w:rsidR="00447618" w:rsidRPr="0096257C" w:rsidRDefault="0044761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MICS</w:t>
            </w:r>
          </w:p>
        </w:tc>
        <w:tc>
          <w:tcPr>
            <w:tcW w:w="3168" w:type="dxa"/>
            <w:vAlign w:val="bottom"/>
          </w:tcPr>
          <w:p w14:paraId="6ED0E28F" w14:textId="351EEF97" w:rsidR="00447618" w:rsidRPr="00503403" w:rsidRDefault="00447618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503403" w14:paraId="56DCC490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67586A88" w14:textId="488B5A9D" w:rsidR="004D726D" w:rsidRPr="0096257C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72" w:type="dxa"/>
            <w:vAlign w:val="bottom"/>
          </w:tcPr>
          <w:p w14:paraId="45FBC6B0" w14:textId="252026CF" w:rsidR="004D726D" w:rsidRPr="0096257C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Engie</w:t>
            </w:r>
          </w:p>
        </w:tc>
        <w:tc>
          <w:tcPr>
            <w:tcW w:w="3168" w:type="dxa"/>
            <w:vAlign w:val="bottom"/>
          </w:tcPr>
          <w:p w14:paraId="67021B43" w14:textId="77777777" w:rsidR="004D726D" w:rsidRPr="00503403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503403" w14:paraId="19AE875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63B9FBB" w14:textId="6CDBAF92" w:rsidR="004D726D" w:rsidRPr="0096257C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386B737E" w14:textId="42EB748B" w:rsidR="004D726D" w:rsidRPr="0096257C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0D3A8936" w14:textId="77777777" w:rsidR="004D726D" w:rsidRPr="00503403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7701A" w:rsidRPr="00503403" w14:paraId="1F69FAB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180924A" w14:textId="3FC4C195" w:rsidR="00C7701A" w:rsidRPr="00C7701A" w:rsidRDefault="00C770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4C790F8D" w14:textId="7A434F4F" w:rsidR="00C7701A" w:rsidRPr="00C7701A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5B5678ED" w14:textId="77777777" w:rsidR="00C7701A" w:rsidRPr="00503403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01A2A0A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9837E3D" w14:textId="6D12087C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48EACD9" w14:textId="67DC7FB8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4089CDA2" w14:textId="111CADA8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2DFF0FC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8EB9C12" w14:textId="0834A1B2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Loving, Alicia</w:t>
            </w:r>
          </w:p>
        </w:tc>
        <w:tc>
          <w:tcPr>
            <w:tcW w:w="3672" w:type="dxa"/>
            <w:vAlign w:val="bottom"/>
          </w:tcPr>
          <w:p w14:paraId="11CF3310" w14:textId="662BD472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4761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4E69C17" w14:textId="3A820EC1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503403" w14:paraId="2F26F72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F49197B" w14:textId="2F2FCEB0" w:rsidR="00AC006A" w:rsidRPr="0096257C" w:rsidRDefault="00AC006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McCamant, Frank</w:t>
            </w:r>
          </w:p>
        </w:tc>
        <w:tc>
          <w:tcPr>
            <w:tcW w:w="3672" w:type="dxa"/>
            <w:vAlign w:val="bottom"/>
          </w:tcPr>
          <w:p w14:paraId="22634373" w14:textId="5818FE9E" w:rsidR="00AC006A" w:rsidRPr="0096257C" w:rsidRDefault="00AC006A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 Consulting</w:t>
            </w:r>
          </w:p>
        </w:tc>
        <w:tc>
          <w:tcPr>
            <w:tcW w:w="3168" w:type="dxa"/>
            <w:vAlign w:val="bottom"/>
          </w:tcPr>
          <w:p w14:paraId="551F5C5B" w14:textId="51ECD494" w:rsidR="00AC006A" w:rsidRPr="00503403" w:rsidRDefault="00AC006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0EDF5A0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29FF8F8" w14:textId="298C7FC7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3672" w:type="dxa"/>
            <w:vAlign w:val="bottom"/>
          </w:tcPr>
          <w:p w14:paraId="0E1F235B" w14:textId="0E0EBD9A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96257C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168" w:type="dxa"/>
            <w:vAlign w:val="bottom"/>
          </w:tcPr>
          <w:p w14:paraId="5B9C1BB2" w14:textId="77777777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6257C" w:rsidRPr="00503403" w14:paraId="20BFD45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0CDED66" w14:textId="5EAED0E7" w:rsidR="0096257C" w:rsidRPr="0096257C" w:rsidRDefault="0096257C" w:rsidP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Mirdham, David</w:t>
            </w:r>
          </w:p>
        </w:tc>
        <w:tc>
          <w:tcPr>
            <w:tcW w:w="3672" w:type="dxa"/>
            <w:vAlign w:val="bottom"/>
          </w:tcPr>
          <w:p w14:paraId="071945B7" w14:textId="73910595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96257C">
              <w:rPr>
                <w:rFonts w:ascii="Times New Roman" w:hAnsi="Times New Roman" w:cs="Times New Roman"/>
              </w:rPr>
              <w:t>EDPR</w:t>
            </w:r>
          </w:p>
        </w:tc>
        <w:tc>
          <w:tcPr>
            <w:tcW w:w="3168" w:type="dxa"/>
            <w:vAlign w:val="bottom"/>
          </w:tcPr>
          <w:p w14:paraId="6F9420EB" w14:textId="77777777" w:rsidR="0096257C" w:rsidRPr="00503403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6257C" w:rsidRPr="00503403" w14:paraId="7D6D995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AE0BD02" w14:textId="55735398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72" w:type="dxa"/>
            <w:vAlign w:val="bottom"/>
          </w:tcPr>
          <w:p w14:paraId="4ABFEFDC" w14:textId="445ACD9A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96257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061A7C2" w14:textId="77777777" w:rsidR="0096257C" w:rsidRPr="00503403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16B7D52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748469C" w14:textId="1C6B70C6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Oltmanns, Steve</w:t>
            </w:r>
          </w:p>
        </w:tc>
        <w:tc>
          <w:tcPr>
            <w:tcW w:w="3672" w:type="dxa"/>
            <w:vAlign w:val="bottom"/>
          </w:tcPr>
          <w:p w14:paraId="1AC98F90" w14:textId="60D2226F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47618"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3168" w:type="dxa"/>
            <w:vAlign w:val="bottom"/>
          </w:tcPr>
          <w:p w14:paraId="41954654" w14:textId="787FF99A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503403" w14:paraId="0FE11E0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D9A220D" w14:textId="18B5AF03" w:rsidR="00D85610" w:rsidRPr="00447618" w:rsidRDefault="00D85610" w:rsidP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Pelletier, Eveline</w:t>
            </w:r>
          </w:p>
        </w:tc>
        <w:tc>
          <w:tcPr>
            <w:tcW w:w="3672" w:type="dxa"/>
            <w:vAlign w:val="bottom"/>
          </w:tcPr>
          <w:p w14:paraId="1D1941EA" w14:textId="35FBF142" w:rsidR="00D85610" w:rsidRPr="0044761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47618">
              <w:rPr>
                <w:rFonts w:ascii="Times New Roman" w:hAnsi="Times New Roman" w:cs="Times New Roman"/>
              </w:rPr>
              <w:t>Hydro-Quebec</w:t>
            </w:r>
          </w:p>
        </w:tc>
        <w:tc>
          <w:tcPr>
            <w:tcW w:w="3168" w:type="dxa"/>
            <w:vAlign w:val="bottom"/>
          </w:tcPr>
          <w:p w14:paraId="6D0264C7" w14:textId="1DB8204F" w:rsidR="00D85610" w:rsidRPr="0050340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564F53D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8E873FD" w14:textId="65B7DD61" w:rsidR="00447618" w:rsidRPr="00447618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Penney, David</w:t>
            </w:r>
          </w:p>
        </w:tc>
        <w:tc>
          <w:tcPr>
            <w:tcW w:w="3672" w:type="dxa"/>
            <w:vAlign w:val="bottom"/>
          </w:tcPr>
          <w:p w14:paraId="78B6826E" w14:textId="59B4B657" w:rsidR="00447618" w:rsidRPr="00447618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47618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0CB6A7C8" w14:textId="04C41B39" w:rsidR="00447618" w:rsidRPr="0050340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96257C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35067EB4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503403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138F6689" w:rsidR="003E10E4" w:rsidRPr="00D85610" w:rsidRDefault="002002E3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3E10E4" w:rsidRPr="00C7701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3E10E4" w:rsidRPr="00C7701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5EE31EFC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6257C" w:rsidRPr="00503403" w14:paraId="72DB4BF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C40D888" w14:textId="61FDDBFB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72" w:type="dxa"/>
            <w:vAlign w:val="bottom"/>
          </w:tcPr>
          <w:p w14:paraId="5EBFD855" w14:textId="62ED19CD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00DB29B2" w14:textId="77777777" w:rsidR="0096257C" w:rsidRPr="00503403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7701A" w:rsidRPr="00503403" w14:paraId="4BAAC04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C9798F3" w14:textId="557D5624" w:rsidR="00C7701A" w:rsidRPr="00C7701A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72" w:type="dxa"/>
            <w:vAlign w:val="bottom"/>
          </w:tcPr>
          <w:p w14:paraId="7ED3548D" w14:textId="445E86A8" w:rsidR="00C7701A" w:rsidRPr="00C7701A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168" w:type="dxa"/>
            <w:vAlign w:val="bottom"/>
          </w:tcPr>
          <w:p w14:paraId="0C5FA0DC" w14:textId="77777777" w:rsidR="00C7701A" w:rsidRPr="00503403" w:rsidRDefault="00C7701A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E10E4" w:rsidRPr="00C7701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E10E4" w:rsidRPr="00C7701A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7701A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85610" w:rsidRPr="00503403" w14:paraId="6E48F1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0A56DB8" w14:textId="3BD82290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Singer, Chad</w:t>
            </w:r>
          </w:p>
        </w:tc>
        <w:tc>
          <w:tcPr>
            <w:tcW w:w="3672" w:type="dxa"/>
            <w:vAlign w:val="bottom"/>
          </w:tcPr>
          <w:p w14:paraId="556F0203" w14:textId="6DB2CD8B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Trane</w:t>
            </w:r>
          </w:p>
        </w:tc>
        <w:tc>
          <w:tcPr>
            <w:tcW w:w="3168" w:type="dxa"/>
            <w:vAlign w:val="bottom"/>
          </w:tcPr>
          <w:p w14:paraId="1EAD0296" w14:textId="7F844886" w:rsidR="00D85610" w:rsidRPr="00503403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81F84" w:rsidRPr="00503403" w14:paraId="1F2ED6C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FF859A4" w14:textId="717807FA" w:rsidR="00B81F84" w:rsidRPr="0096257C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2593E3E9" w14:textId="786B8F97" w:rsidR="00B81F84" w:rsidRPr="0096257C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359B3AE3" w14:textId="77777777" w:rsidR="00B81F84" w:rsidRPr="00503403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5610" w:rsidRPr="00503403" w14:paraId="54CAF88B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B66104" w14:textId="0BE57FB4" w:rsidR="00D85610" w:rsidRPr="0044761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672" w:type="dxa"/>
            <w:vAlign w:val="bottom"/>
          </w:tcPr>
          <w:p w14:paraId="75B4BB74" w14:textId="652FB101" w:rsidR="00D85610" w:rsidRPr="00447618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Southern Company</w:t>
            </w:r>
          </w:p>
        </w:tc>
        <w:tc>
          <w:tcPr>
            <w:tcW w:w="3168" w:type="dxa"/>
            <w:vAlign w:val="bottom"/>
          </w:tcPr>
          <w:p w14:paraId="31884BA6" w14:textId="4AC325BC" w:rsidR="00D85610" w:rsidRPr="0050340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00C773D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3E6FF7" w14:textId="03966AAD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Smith, Chris</w:t>
            </w:r>
          </w:p>
        </w:tc>
        <w:tc>
          <w:tcPr>
            <w:tcW w:w="3672" w:type="dxa"/>
            <w:vAlign w:val="bottom"/>
          </w:tcPr>
          <w:p w14:paraId="175A09FC" w14:textId="2767B9E3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43DC550" w14:textId="5152FB67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61E3026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66E51" w14:textId="0D8FAF66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Smyth, Scott</w:t>
            </w:r>
          </w:p>
        </w:tc>
        <w:tc>
          <w:tcPr>
            <w:tcW w:w="3672" w:type="dxa"/>
            <w:vAlign w:val="bottom"/>
          </w:tcPr>
          <w:p w14:paraId="5B02FD74" w14:textId="5C48A63B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DTRG Law</w:t>
            </w:r>
          </w:p>
        </w:tc>
        <w:tc>
          <w:tcPr>
            <w:tcW w:w="3168" w:type="dxa"/>
            <w:vAlign w:val="bottom"/>
          </w:tcPr>
          <w:p w14:paraId="1CC237CA" w14:textId="6A1E1EE4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0632EFB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C7A1D5B" w14:textId="1747DDD3" w:rsidR="00447618" w:rsidRPr="00142C7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Staples, Boone</w:t>
            </w:r>
          </w:p>
        </w:tc>
        <w:tc>
          <w:tcPr>
            <w:tcW w:w="3672" w:type="dxa"/>
            <w:vAlign w:val="bottom"/>
          </w:tcPr>
          <w:p w14:paraId="03C4FCD6" w14:textId="3B15B368" w:rsidR="00447618" w:rsidRPr="00142C7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372449E0" w14:textId="4A9068C2" w:rsidR="00447618" w:rsidRPr="0050340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1927AE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052A192" w14:textId="14843D0A" w:rsidR="00447618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72" w:type="dxa"/>
            <w:vAlign w:val="bottom"/>
          </w:tcPr>
          <w:p w14:paraId="5D0D5540" w14:textId="14F9A1AE" w:rsidR="00447618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E.ON</w:t>
            </w:r>
          </w:p>
        </w:tc>
        <w:tc>
          <w:tcPr>
            <w:tcW w:w="3168" w:type="dxa"/>
            <w:vAlign w:val="bottom"/>
          </w:tcPr>
          <w:p w14:paraId="638C51B6" w14:textId="47BC4FFA" w:rsidR="00447618" w:rsidRPr="00D85610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23EA71D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71B49C2" w14:textId="37CB97DE" w:rsidR="00447618" w:rsidRPr="00142C7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Thayil, Thomson</w:t>
            </w:r>
          </w:p>
        </w:tc>
        <w:tc>
          <w:tcPr>
            <w:tcW w:w="3672" w:type="dxa"/>
            <w:vAlign w:val="bottom"/>
          </w:tcPr>
          <w:p w14:paraId="6CE9998D" w14:textId="188E0208" w:rsidR="00447618" w:rsidRPr="00142C7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Power Costs</w:t>
            </w:r>
          </w:p>
        </w:tc>
        <w:tc>
          <w:tcPr>
            <w:tcW w:w="3168" w:type="dxa"/>
            <w:vAlign w:val="bottom"/>
          </w:tcPr>
          <w:p w14:paraId="58B49CA6" w14:textId="1AF0B357" w:rsidR="00447618" w:rsidRPr="00503403" w:rsidRDefault="0044761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5290B5B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0C829" w14:textId="1497020C" w:rsidR="003E10E4" w:rsidRPr="00142C7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42C73">
              <w:rPr>
                <w:rFonts w:ascii="Times New Roman" w:eastAsia="Times New Roman" w:hAnsi="Times New Roman" w:cs="Times New Roman"/>
              </w:rPr>
              <w:t>Tierney-Lloyd, Mona</w:t>
            </w:r>
          </w:p>
        </w:tc>
        <w:tc>
          <w:tcPr>
            <w:tcW w:w="3672" w:type="dxa"/>
            <w:vAlign w:val="bottom"/>
          </w:tcPr>
          <w:p w14:paraId="024BA5EA" w14:textId="44DBD9E4" w:rsidR="003E10E4" w:rsidRPr="00142C7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42C73">
              <w:rPr>
                <w:rFonts w:ascii="Times New Roman" w:eastAsia="Times New Roman" w:hAnsi="Times New Roman" w:cs="Times New Roman"/>
              </w:rPr>
              <w:t>Enel X</w:t>
            </w:r>
          </w:p>
        </w:tc>
        <w:tc>
          <w:tcPr>
            <w:tcW w:w="3168" w:type="dxa"/>
            <w:vAlign w:val="bottom"/>
          </w:tcPr>
          <w:p w14:paraId="2B28AD65" w14:textId="77777777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6257C" w:rsidRPr="00503403" w14:paraId="50DA5A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B28B646" w14:textId="4C89DFED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Tran, Diana</w:t>
            </w:r>
          </w:p>
        </w:tc>
        <w:tc>
          <w:tcPr>
            <w:tcW w:w="3672" w:type="dxa"/>
            <w:vAlign w:val="bottom"/>
          </w:tcPr>
          <w:p w14:paraId="33E55786" w14:textId="60605732" w:rsidR="0096257C" w:rsidRPr="0096257C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005B7D16" w14:textId="77777777" w:rsidR="0096257C" w:rsidRPr="00503403" w:rsidRDefault="0096257C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503403" w14:paraId="0B270BF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8BBED68" w14:textId="74026A14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3C8F92BC" w14:textId="1BAC6453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6AFD1BF9" w14:textId="3F917CB9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503403" w14:paraId="2622C01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E3EF016" w14:textId="2610EFF4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Van Booven, Ashley</w:t>
            </w:r>
          </w:p>
        </w:tc>
        <w:tc>
          <w:tcPr>
            <w:tcW w:w="3672" w:type="dxa"/>
            <w:vAlign w:val="bottom"/>
          </w:tcPr>
          <w:p w14:paraId="5F8D547B" w14:textId="0290F745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168" w:type="dxa"/>
            <w:vAlign w:val="bottom"/>
          </w:tcPr>
          <w:p w14:paraId="4BEEE061" w14:textId="0E3124D5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32C004C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EC4B04" w14:textId="0B852E8D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54068EA0" w14:textId="5BB9180C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1A9A767B" w14:textId="2E53B0F9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503403" w14:paraId="7FA6DC1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22410CA" w14:textId="0DB3695A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0CA4D4DA" w14:textId="36DD49B5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 Global</w:t>
            </w:r>
          </w:p>
        </w:tc>
        <w:tc>
          <w:tcPr>
            <w:tcW w:w="3168" w:type="dxa"/>
            <w:vAlign w:val="bottom"/>
          </w:tcPr>
          <w:p w14:paraId="2A865CE7" w14:textId="62617E71" w:rsidR="00D85610" w:rsidRPr="00D85610" w:rsidRDefault="00D85610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3E10E4" w:rsidRPr="00D85610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E10E4" w:rsidRPr="00503403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48DD20C" w:rsidR="003E10E4" w:rsidRPr="0096257C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3E10E4" w:rsidRPr="0050340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447618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3E10E4" w:rsidRPr="00447618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246FEB34" w:rsidR="00D4147C" w:rsidRPr="00447618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ab/>
      </w:r>
      <w:bookmarkStart w:id="0" w:name="_GoBack"/>
      <w:bookmarkEnd w:id="0"/>
    </w:p>
    <w:p w14:paraId="3C420F9B" w14:textId="77777777" w:rsidR="0058708E" w:rsidRPr="0096257C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96257C">
        <w:rPr>
          <w:rFonts w:ascii="Times New Roman" w:eastAsia="Times New Roman" w:hAnsi="Times New Roman" w:cs="Times New Roman"/>
          <w:i/>
        </w:rPr>
        <w:lastRenderedPageBreak/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503403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96257C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96257C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96257C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72BE" w:rsidRPr="00503403" w14:paraId="699DE9F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162464" w14:textId="3A2642B2" w:rsidR="001F72BE" w:rsidRPr="00D85610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637EE9F1" w14:textId="77777777" w:rsidR="001F72BE" w:rsidRPr="00D85610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6E1A5AF" w14:textId="02B5A6C4" w:rsidR="001F72BE" w:rsidRPr="00D85610" w:rsidRDefault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  <w:r w:rsidR="00052A1A" w:rsidRPr="00D8561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B212E" w:rsidRPr="00503403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447618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447618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447618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412C3BC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B91BD55" w14:textId="1A2F511D" w:rsidR="00447618" w:rsidRPr="00503403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21196EA0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7B5B6A1" w14:textId="2447852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503403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503403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50340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50340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503403" w14:paraId="25C4B979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AB64BB0" w14:textId="7401B59B" w:rsidR="00447618" w:rsidRPr="00503403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Deller, Art</w:t>
            </w:r>
          </w:p>
        </w:tc>
        <w:tc>
          <w:tcPr>
            <w:tcW w:w="3582" w:type="dxa"/>
            <w:vAlign w:val="bottom"/>
          </w:tcPr>
          <w:p w14:paraId="6E8282D0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FE16AA3" w14:textId="00A0EEB4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503403" w14:paraId="7E32B87A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D182E0C" w14:textId="6BEC4E6D" w:rsidR="00AC006A" w:rsidRPr="00447618" w:rsidRDefault="00AC006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582" w:type="dxa"/>
            <w:vAlign w:val="bottom"/>
          </w:tcPr>
          <w:p w14:paraId="33AB614B" w14:textId="77777777" w:rsidR="00AC006A" w:rsidRPr="00503403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0C05968" w14:textId="638989EE" w:rsidR="00AC006A" w:rsidRPr="00D85610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503403" w14:paraId="31BE3BE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CDB0928" w14:textId="2C4E3DF3" w:rsidR="00D85610" w:rsidRPr="00C565BA" w:rsidRDefault="00D856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Gilbertson, Jeff</w:t>
            </w:r>
          </w:p>
        </w:tc>
        <w:tc>
          <w:tcPr>
            <w:tcW w:w="3582" w:type="dxa"/>
            <w:vAlign w:val="bottom"/>
          </w:tcPr>
          <w:p w14:paraId="09FB2C23" w14:textId="77777777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3D8DDB6" w14:textId="50AB6686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503403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447618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44761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447618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904F2" w:rsidRPr="00503403" w14:paraId="5BC142E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6DA457B" w14:textId="202F8775" w:rsidR="009904F2" w:rsidRPr="00447618" w:rsidRDefault="009904F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4EA834A8" w14:textId="77777777" w:rsidR="009904F2" w:rsidRPr="00447618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F8FAFB" w14:textId="5A6C658D" w:rsidR="009904F2" w:rsidRPr="00447618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503403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D85610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D8561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D85610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0623BCC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237C51" w14:textId="395BFEA3" w:rsidR="00447618" w:rsidRPr="00447618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29651076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353AF6" w14:textId="19448FFB" w:rsidR="00447618" w:rsidRPr="00D8561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503403" w14:paraId="211CE54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50CF19" w14:textId="21499404" w:rsidR="00AC006A" w:rsidRPr="00447618" w:rsidRDefault="00AC006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Huang, Fred</w:t>
            </w:r>
          </w:p>
        </w:tc>
        <w:tc>
          <w:tcPr>
            <w:tcW w:w="3582" w:type="dxa"/>
            <w:vAlign w:val="bottom"/>
          </w:tcPr>
          <w:p w14:paraId="1E25AAF4" w14:textId="77777777" w:rsidR="00AC006A" w:rsidRPr="00503403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61C2750" w14:textId="1EC00FBB" w:rsidR="00AC006A" w:rsidRPr="00D85610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85610" w:rsidRPr="00503403" w14:paraId="2B9AF19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FFC0AB" w14:textId="4956E8CB" w:rsidR="00D85610" w:rsidRPr="00447618" w:rsidRDefault="00D856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582" w:type="dxa"/>
            <w:vAlign w:val="bottom"/>
          </w:tcPr>
          <w:p w14:paraId="638F4E1D" w14:textId="77777777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B4A141" w14:textId="262D9395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7618" w:rsidRPr="00503403" w14:paraId="5836150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2AEBF0" w14:textId="6E098887" w:rsidR="00447618" w:rsidRPr="00D85610" w:rsidRDefault="00447618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582" w:type="dxa"/>
            <w:vAlign w:val="bottom"/>
          </w:tcPr>
          <w:p w14:paraId="37AA0F5C" w14:textId="77777777" w:rsidR="00447618" w:rsidRPr="00D8561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21C069B" w14:textId="7EC79C46" w:rsidR="00447618" w:rsidRPr="00D85610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250ED" w:rsidRPr="00503403" w14:paraId="32F075A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E84820" w14:textId="56B3C1C2" w:rsidR="00A250ED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5723C9CB" w14:textId="77777777" w:rsidR="00A250ED" w:rsidRPr="00D85610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301463E" w14:textId="77777777" w:rsidR="00A250ED" w:rsidRPr="00D85610" w:rsidRDefault="00A250ED" w:rsidP="00A250ED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0D440C" w:rsidRPr="00503403" w14:paraId="4E9816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5F96E4" w14:textId="3BB72568" w:rsidR="000D440C" w:rsidRPr="00D85610" w:rsidRDefault="000D440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32C9A91" w14:textId="77777777" w:rsidR="000D440C" w:rsidRPr="00D85610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32A2B0" w14:textId="7C22C86A" w:rsidR="000D440C" w:rsidRPr="00D85610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565BA" w:rsidRPr="00503403" w14:paraId="7C87A8C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D81E13" w14:textId="539C154B" w:rsidR="00C565BA" w:rsidRPr="00D85610" w:rsidRDefault="00C565BA" w:rsidP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 xml:space="preserve">Kang, Sun Wook </w:t>
            </w:r>
          </w:p>
        </w:tc>
        <w:tc>
          <w:tcPr>
            <w:tcW w:w="3582" w:type="dxa"/>
            <w:vAlign w:val="bottom"/>
          </w:tcPr>
          <w:p w14:paraId="250692C0" w14:textId="77777777" w:rsidR="00C565BA" w:rsidRPr="00D85610" w:rsidRDefault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8388D0C" w14:textId="77777777" w:rsidR="00C565BA" w:rsidRPr="00D85610" w:rsidRDefault="00C565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D5261" w:rsidRPr="00503403" w14:paraId="7F7EE61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C8AC90" w14:textId="424E062D" w:rsidR="00FD5261" w:rsidRPr="00503403" w:rsidRDefault="00FD5261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50ED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769101D3" w14:textId="77777777" w:rsidR="00FD5261" w:rsidRPr="0050340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40002F9" w14:textId="77777777" w:rsidR="00FD5261" w:rsidRPr="0050340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503403" w14:paraId="7662F11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F69D986" w14:textId="19208612" w:rsidR="00447618" w:rsidRPr="00503403" w:rsidRDefault="00447618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7ACAC517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FF7F446" w14:textId="0FC4301E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F33C9" w:rsidRPr="00503403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503403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50340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50340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47618" w:rsidRPr="00503403" w14:paraId="61991BF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D4D59E6" w14:textId="5C880727" w:rsidR="00447618" w:rsidRPr="00503403" w:rsidRDefault="00447618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Matevosjana, Julia</w:t>
            </w:r>
          </w:p>
        </w:tc>
        <w:tc>
          <w:tcPr>
            <w:tcW w:w="3582" w:type="dxa"/>
            <w:vAlign w:val="bottom"/>
          </w:tcPr>
          <w:p w14:paraId="1B7EBBAD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7F29DB5" w14:textId="69873D4E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08503A1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EAD5128" w14:textId="08D14998" w:rsidR="003E10E4" w:rsidRPr="00503403" w:rsidRDefault="003E10E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4A0F4392" w14:textId="77777777" w:rsidR="003E10E4" w:rsidRPr="0050340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6A0224A" w14:textId="570480FC" w:rsidR="003E10E4" w:rsidRPr="00503403" w:rsidRDefault="00C80F2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311D0" w:rsidRPr="00503403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503403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50340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50340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503403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503403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50340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C2A286" w14:textId="66A00208" w:rsidR="00B62870" w:rsidRPr="0050340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503403" w14:paraId="39795B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2ADB08" w14:textId="0A6CE02C" w:rsidR="002A741D" w:rsidRPr="0096257C" w:rsidRDefault="002A741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Ögelman, Kenan</w:t>
            </w:r>
          </w:p>
        </w:tc>
        <w:tc>
          <w:tcPr>
            <w:tcW w:w="3582" w:type="dxa"/>
            <w:vAlign w:val="bottom"/>
          </w:tcPr>
          <w:p w14:paraId="62216E30" w14:textId="77777777" w:rsidR="002A741D" w:rsidRPr="0050340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78D0EB1" w14:textId="77777777" w:rsidR="002A741D" w:rsidRPr="0050340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5610" w:rsidRPr="00503403" w14:paraId="3E8A887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F7F8DAE" w14:textId="45B32431" w:rsidR="00D85610" w:rsidRDefault="00D8561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Papudesi, Spoorthy</w:t>
            </w:r>
          </w:p>
        </w:tc>
        <w:tc>
          <w:tcPr>
            <w:tcW w:w="3582" w:type="dxa"/>
            <w:vAlign w:val="bottom"/>
          </w:tcPr>
          <w:p w14:paraId="1B6B1977" w14:textId="77777777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6BCA81E" w14:textId="04803CA7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6257C" w:rsidRPr="00503403" w14:paraId="4747B29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5ABA874" w14:textId="0AF66EA3" w:rsidR="0096257C" w:rsidRPr="0096257C" w:rsidRDefault="0096257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582" w:type="dxa"/>
            <w:vAlign w:val="bottom"/>
          </w:tcPr>
          <w:p w14:paraId="156A4D20" w14:textId="77777777" w:rsidR="0096257C" w:rsidRPr="00503403" w:rsidRDefault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1D7614" w14:textId="77777777" w:rsidR="0096257C" w:rsidRPr="00503403" w:rsidRDefault="009625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03403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96257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50340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503403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72BE" w:rsidRPr="00503403" w14:paraId="696C3AD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C9FCD9" w14:textId="36D20D5B" w:rsidR="001F72BE" w:rsidRPr="00D85610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BF5EE30" w14:textId="77777777" w:rsidR="001F72BE" w:rsidRPr="00D85610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BFB414" w14:textId="682536B1" w:rsidR="001F72BE" w:rsidRPr="00D85610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503403" w14:paraId="43B5E6E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B2E77C" w14:textId="029B1102" w:rsidR="00AC006A" w:rsidRPr="00D85610" w:rsidRDefault="00AC006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136742BC" w14:textId="77777777" w:rsidR="00AC006A" w:rsidRPr="00D85610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B77F318" w14:textId="11E81E12" w:rsidR="00AC006A" w:rsidRPr="00D85610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503403" w14:paraId="5A88FF8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CE50BA8" w14:textId="648C3135" w:rsidR="00FD5261" w:rsidRPr="00D85610" w:rsidRDefault="00FD5261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29FD1EC0" w14:textId="77777777" w:rsidR="00FD5261" w:rsidRPr="00D85610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E9162D2" w14:textId="77777777" w:rsidR="00FD5261" w:rsidRPr="00D85610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5610" w:rsidRPr="00503403" w14:paraId="4838BD1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7321384" w14:textId="59372091" w:rsidR="00D85610" w:rsidRPr="00D85610" w:rsidRDefault="00D85610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Sanchez, Daniel</w:t>
            </w:r>
          </w:p>
        </w:tc>
        <w:tc>
          <w:tcPr>
            <w:tcW w:w="3582" w:type="dxa"/>
            <w:vAlign w:val="bottom"/>
          </w:tcPr>
          <w:p w14:paraId="0723A199" w14:textId="77777777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CFB1A9C" w14:textId="32E92EF9" w:rsidR="00D85610" w:rsidRPr="00503403" w:rsidRDefault="00D856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741D" w:rsidRPr="00503403" w14:paraId="65CBDC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0C23A" w14:textId="2150EACA" w:rsidR="002A741D" w:rsidRPr="00447618" w:rsidRDefault="002A741D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2057FA1F" w14:textId="77777777" w:rsidR="002A741D" w:rsidRPr="00447618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A2342F0" w14:textId="55C9BCC2" w:rsidR="002A741D" w:rsidRPr="00447618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503403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503403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6257C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503403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25CF384F" w:rsidR="003A08BA" w:rsidRPr="00503403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0340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47618" w:rsidRPr="00503403" w14:paraId="448053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B81DE7" w14:textId="47B58E90" w:rsidR="00447618" w:rsidRPr="00C7701A" w:rsidRDefault="004476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05602C12" w14:textId="7777777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5875979" w14:textId="1B2B07E7" w:rsidR="00447618" w:rsidRPr="00503403" w:rsidRDefault="004476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7701A" w:rsidRPr="00503403" w14:paraId="4FA9378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FDF2D93" w14:textId="51C26B42" w:rsidR="00C7701A" w:rsidRPr="00447618" w:rsidRDefault="00C770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4FE41D78" w14:textId="77777777" w:rsidR="00C7701A" w:rsidRPr="00447618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D4B5FDA" w14:textId="77777777" w:rsidR="00C7701A" w:rsidRPr="00447618" w:rsidRDefault="00C770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56A5A" w:rsidRPr="00503403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447618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447618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49FEC45" w14:textId="40348EA3" w:rsidR="00256A5A" w:rsidRPr="00447618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503403" w14:paraId="389D290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725892B" w14:textId="6C94E349" w:rsidR="003E10E4" w:rsidRPr="00447618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660C0897" w14:textId="77777777" w:rsidR="003E10E4" w:rsidRPr="00447618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6B27E1D" w14:textId="705E8C5D" w:rsidR="003E10E4" w:rsidRPr="00447618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476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503403" w14:paraId="625551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A3F790F" w14:textId="376A0C07" w:rsidR="004D726D" w:rsidRPr="00503403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80F2F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582" w:type="dxa"/>
            <w:vAlign w:val="bottom"/>
          </w:tcPr>
          <w:p w14:paraId="1013E528" w14:textId="77777777" w:rsidR="004D726D" w:rsidRPr="00503403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4AE58D" w14:textId="77777777" w:rsidR="004D726D" w:rsidRPr="00503403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55215" w:rsidRPr="00503403" w14:paraId="4CD5826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E7B4818" w14:textId="35F93F1A" w:rsidR="00755215" w:rsidRPr="00D85610" w:rsidRDefault="0075521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7A898B58" w14:textId="77777777" w:rsidR="00755215" w:rsidRPr="00D85610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9B3ABE1" w14:textId="35F6A86E" w:rsidR="00755215" w:rsidRPr="00D85610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006A" w:rsidRPr="00503403" w14:paraId="08F5F3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A46D18" w14:textId="6F8F816D" w:rsidR="00AC006A" w:rsidRPr="00503403" w:rsidRDefault="00AC006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C006A"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4AFA3AD6" w14:textId="77777777" w:rsidR="00AC006A" w:rsidRPr="00503403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CB00D2A" w14:textId="6F6518DF" w:rsidR="00AC006A" w:rsidRPr="00503403" w:rsidRDefault="00AC006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8561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F1A0424" w14:textId="77777777" w:rsidR="00953B6F" w:rsidRPr="00503403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503403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503403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503403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503403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503403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503403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03403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503403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 xml:space="preserve">David Kee </w:t>
      </w:r>
      <w:r w:rsidR="006F3BD4" w:rsidRPr="00503403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54765ACC" w14:textId="5A745A1F" w:rsidR="00EB6CF3" w:rsidRPr="00503403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03403">
        <w:rPr>
          <w:rFonts w:ascii="Times New Roman" w:hAnsi="Times New Roman" w:cs="Times New Roman"/>
          <w:u w:val="single"/>
        </w:rPr>
        <w:lastRenderedPageBreak/>
        <w:t>A</w:t>
      </w:r>
      <w:r w:rsidR="00EB6CF3" w:rsidRPr="00503403">
        <w:rPr>
          <w:rFonts w:ascii="Times New Roman" w:hAnsi="Times New Roman" w:cs="Times New Roman"/>
          <w:u w:val="single"/>
        </w:rPr>
        <w:t>genda Review</w:t>
      </w:r>
    </w:p>
    <w:p w14:paraId="59C31F47" w14:textId="5A84AFA4" w:rsidR="004B217E" w:rsidRPr="00503403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>Mr. Kee reviewed items scheduled for a vote and noted changes to the order items would be taken up.</w:t>
      </w:r>
    </w:p>
    <w:p w14:paraId="4A56F053" w14:textId="77777777" w:rsidR="00AA3851" w:rsidRPr="00503403" w:rsidRDefault="00AA3851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12A1FC" w14:textId="77777777" w:rsidR="00FA1EEE" w:rsidRPr="00503403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77777777" w:rsidR="00A329BF" w:rsidRPr="00503403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503403">
        <w:rPr>
          <w:rFonts w:ascii="Times New Roman" w:hAnsi="Times New Roman" w:cs="Times New Roman"/>
          <w:u w:val="single"/>
        </w:rPr>
        <w:t>Approval of WMS Meeting Minutes</w:t>
      </w:r>
      <w:r w:rsidR="00A329BF" w:rsidRPr="00503403">
        <w:rPr>
          <w:rFonts w:ascii="Times New Roman" w:hAnsi="Times New Roman" w:cs="Times New Roman"/>
          <w:u w:val="single"/>
        </w:rPr>
        <w:t xml:space="preserve"> </w:t>
      </w:r>
      <w:r w:rsidR="00A329BF" w:rsidRPr="00503403">
        <w:rPr>
          <w:rFonts w:ascii="Times New Roman" w:hAnsi="Times New Roman"/>
          <w:u w:val="single"/>
        </w:rPr>
        <w:t>(see Key Documents)</w:t>
      </w:r>
      <w:r w:rsidR="00A329BF" w:rsidRPr="00503403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47F199E8" w:rsidR="00AD1C96" w:rsidRPr="00342C3F" w:rsidRDefault="00503403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342C3F">
        <w:rPr>
          <w:rFonts w:ascii="Times New Roman" w:hAnsi="Times New Roman" w:cs="Times New Roman"/>
          <w:i/>
        </w:rPr>
        <w:t xml:space="preserve">August 7, </w:t>
      </w:r>
      <w:r w:rsidR="00BE0F32" w:rsidRPr="00342C3F">
        <w:rPr>
          <w:rFonts w:ascii="Times New Roman" w:hAnsi="Times New Roman" w:cs="Times New Roman"/>
          <w:i/>
        </w:rPr>
        <w:t>2019</w:t>
      </w:r>
    </w:p>
    <w:p w14:paraId="066C1F3B" w14:textId="1D4BB86E" w:rsidR="00342C3F" w:rsidRPr="00342C3F" w:rsidRDefault="00503403" w:rsidP="00342C3F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342C3F">
        <w:rPr>
          <w:rFonts w:ascii="Times New Roman" w:eastAsia="Times New Roman" w:hAnsi="Times New Roman" w:cs="Times New Roman"/>
          <w:b/>
        </w:rPr>
        <w:t xml:space="preserve">Bill Barnes </w:t>
      </w:r>
      <w:r w:rsidR="00D46DB5" w:rsidRPr="00342C3F">
        <w:rPr>
          <w:rFonts w:ascii="Times New Roman" w:eastAsia="Times New Roman" w:hAnsi="Times New Roman" w:cs="Times New Roman"/>
          <w:b/>
        </w:rPr>
        <w:t>moved t</w:t>
      </w:r>
      <w:r w:rsidR="00A67C12" w:rsidRPr="00342C3F">
        <w:rPr>
          <w:rFonts w:ascii="Times New Roman" w:eastAsia="Times New Roman" w:hAnsi="Times New Roman" w:cs="Times New Roman"/>
          <w:b/>
        </w:rPr>
        <w:t xml:space="preserve">o approve the </w:t>
      </w:r>
      <w:r w:rsidRPr="00342C3F">
        <w:rPr>
          <w:rFonts w:ascii="Times New Roman" w:eastAsia="Times New Roman" w:hAnsi="Times New Roman" w:cs="Times New Roman"/>
          <w:b/>
        </w:rPr>
        <w:t xml:space="preserve">August 7, </w:t>
      </w:r>
      <w:r w:rsidR="00D2780C" w:rsidRPr="00342C3F">
        <w:rPr>
          <w:rFonts w:ascii="Times New Roman" w:eastAsia="Times New Roman" w:hAnsi="Times New Roman" w:cs="Times New Roman"/>
          <w:b/>
        </w:rPr>
        <w:t xml:space="preserve">2019 </w:t>
      </w:r>
      <w:r w:rsidR="00A67C12" w:rsidRPr="00342C3F">
        <w:rPr>
          <w:rFonts w:ascii="Times New Roman" w:eastAsia="Times New Roman" w:hAnsi="Times New Roman" w:cs="Times New Roman"/>
          <w:b/>
        </w:rPr>
        <w:t xml:space="preserve">WMS meeting minutes as submitted.  </w:t>
      </w:r>
      <w:r w:rsidRPr="00342C3F">
        <w:rPr>
          <w:rFonts w:ascii="Times New Roman" w:eastAsia="Times New Roman" w:hAnsi="Times New Roman" w:cs="Times New Roman"/>
          <w:b/>
        </w:rPr>
        <w:t xml:space="preserve">Shawnee Claiborn-Pinto </w:t>
      </w:r>
      <w:r w:rsidR="00246189" w:rsidRPr="00342C3F">
        <w:rPr>
          <w:rFonts w:ascii="Times New Roman" w:eastAsia="Times New Roman" w:hAnsi="Times New Roman" w:cs="Times New Roman"/>
          <w:b/>
        </w:rPr>
        <w:t xml:space="preserve">seconded the </w:t>
      </w:r>
      <w:r w:rsidR="00A67C12" w:rsidRPr="00342C3F">
        <w:rPr>
          <w:rFonts w:ascii="Times New Roman" w:eastAsia="Times New Roman" w:hAnsi="Times New Roman" w:cs="Times New Roman"/>
          <w:b/>
        </w:rPr>
        <w:t xml:space="preserve">motion.  The motion carried </w:t>
      </w:r>
      <w:r w:rsidR="00342C3F" w:rsidRPr="00342C3F">
        <w:rPr>
          <w:rFonts w:ascii="Times New Roman" w:eastAsia="Times New Roman" w:hAnsi="Times New Roman" w:cs="Times New Roman"/>
          <w:b/>
        </w:rPr>
        <w:t xml:space="preserve">unanimously.  </w:t>
      </w:r>
    </w:p>
    <w:p w14:paraId="38E4CBE7" w14:textId="77777777" w:rsidR="00E0282B" w:rsidRPr="00503403" w:rsidRDefault="00E0282B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01BBEEB" w14:textId="77777777" w:rsidR="00560CD1" w:rsidRPr="00503403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EB3C28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EB3C28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EB3C28">
        <w:rPr>
          <w:rFonts w:ascii="Times New Roman" w:hAnsi="Times New Roman" w:cs="Times New Roman"/>
          <w:u w:val="single"/>
        </w:rPr>
        <w:t xml:space="preserve"> </w:t>
      </w:r>
    </w:p>
    <w:p w14:paraId="3A28D2FF" w14:textId="5C8BE369" w:rsidR="00503403" w:rsidRPr="00503403" w:rsidRDefault="00503403" w:rsidP="00503403">
      <w:pPr>
        <w:pStyle w:val="NoSpacing"/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 xml:space="preserve">Mr. </w:t>
      </w:r>
      <w:r>
        <w:rPr>
          <w:rFonts w:ascii="Times New Roman" w:hAnsi="Times New Roman" w:cs="Times New Roman"/>
        </w:rPr>
        <w:t>Kee n</w:t>
      </w:r>
      <w:r w:rsidRPr="00503403">
        <w:rPr>
          <w:rFonts w:ascii="Times New Roman" w:hAnsi="Times New Roman" w:cs="Times New Roman"/>
        </w:rPr>
        <w:t xml:space="preserve">oted that TAC did not meet in August of 2019, and that the motion to endorse Real-Time Co-Optimization (RTC) Key Principle 1.4, Subsection 2(a)-(d): System Inputs into Real-Time Co-Optimization, Key Principle 1.5, Subsections 7-13: Process for Deploying Ancillary Services, and Key Principle 3, Subsections 10-12:  Reliability Unit Commitment (RUC) carried via email vote. </w:t>
      </w:r>
    </w:p>
    <w:p w14:paraId="5C364D30" w14:textId="77777777" w:rsidR="00503403" w:rsidRPr="00503403" w:rsidRDefault="00503403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E84847" w14:textId="77777777" w:rsidR="008C3A39" w:rsidRPr="00503403" w:rsidRDefault="008C3A39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68AEB776" w:rsidR="00E90491" w:rsidRDefault="00BC00C0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9000C">
        <w:rPr>
          <w:rFonts w:ascii="Times New Roman" w:hAnsi="Times New Roman" w:cs="Times New Roman"/>
          <w:u w:val="single"/>
        </w:rPr>
        <w:t>ER</w:t>
      </w:r>
      <w:r w:rsidR="00CF783E" w:rsidRPr="0069000C">
        <w:rPr>
          <w:rFonts w:ascii="Times New Roman" w:hAnsi="Times New Roman" w:cs="Times New Roman"/>
          <w:u w:val="single"/>
        </w:rPr>
        <w:t>COT Operations and Market Item</w:t>
      </w:r>
      <w:r w:rsidR="00BA2246" w:rsidRPr="0069000C">
        <w:rPr>
          <w:rFonts w:ascii="Times New Roman" w:hAnsi="Times New Roman" w:cs="Times New Roman"/>
          <w:u w:val="single"/>
        </w:rPr>
        <w:t xml:space="preserve">s (See Key Documents) </w:t>
      </w:r>
      <w:r w:rsidR="00CF783E" w:rsidRPr="0069000C">
        <w:rPr>
          <w:rFonts w:ascii="Times New Roman" w:hAnsi="Times New Roman" w:cs="Times New Roman"/>
          <w:u w:val="single"/>
        </w:rPr>
        <w:t xml:space="preserve"> </w:t>
      </w:r>
    </w:p>
    <w:p w14:paraId="342B075C" w14:textId="3A06CBC7" w:rsidR="00680788" w:rsidRDefault="00680788" w:rsidP="00485B6F">
      <w:pPr>
        <w:pStyle w:val="NoSpacing"/>
        <w:jc w:val="both"/>
        <w:rPr>
          <w:rFonts w:ascii="Times New Roman" w:hAnsi="Times New Roman" w:cs="Times New Roman"/>
        </w:rPr>
      </w:pPr>
      <w:r w:rsidRPr="00680788">
        <w:rPr>
          <w:rFonts w:ascii="Times New Roman" w:hAnsi="Times New Roman" w:cs="Times New Roman"/>
          <w:i/>
        </w:rPr>
        <w:t>External Telemetry &amp; Price Corrections</w:t>
      </w:r>
    </w:p>
    <w:p w14:paraId="00E4F9C5" w14:textId="5B3D3AEE" w:rsidR="00992651" w:rsidRPr="00992651" w:rsidRDefault="00B910C6" w:rsidP="00A741F4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B910C6">
        <w:rPr>
          <w:rFonts w:ascii="Times New Roman" w:eastAsia="Times New Roman" w:hAnsi="Times New Roman" w:cs="Times New Roman"/>
        </w:rPr>
        <w:t>Kenan</w:t>
      </w:r>
      <w:r>
        <w:rPr>
          <w:rFonts w:ascii="Times New Roman" w:eastAsia="Times New Roman" w:hAnsi="Times New Roman" w:cs="Times New Roman"/>
        </w:rPr>
        <w:t xml:space="preserve"> </w:t>
      </w:r>
      <w:r w:rsidRPr="0096257C">
        <w:rPr>
          <w:rFonts w:ascii="Times New Roman" w:eastAsia="Times New Roman" w:hAnsi="Times New Roman" w:cs="Times New Roman"/>
        </w:rPr>
        <w:t>Öge</w:t>
      </w:r>
      <w:r>
        <w:rPr>
          <w:rFonts w:ascii="Times New Roman" w:eastAsia="Times New Roman" w:hAnsi="Times New Roman" w:cs="Times New Roman"/>
        </w:rPr>
        <w:t xml:space="preserve">lman summarized the August 7, 2019 WMS discussion regarding the </w:t>
      </w:r>
      <w:r w:rsidRPr="00B910C6">
        <w:rPr>
          <w:rFonts w:ascii="Times New Roman" w:eastAsia="Times New Roman" w:hAnsi="Times New Roman" w:cs="Times New Roman"/>
        </w:rPr>
        <w:t>May 30th Market Pricing Event</w:t>
      </w:r>
      <w:r>
        <w:rPr>
          <w:rFonts w:ascii="Times New Roman" w:eastAsia="Times New Roman" w:hAnsi="Times New Roman" w:cs="Times New Roman"/>
        </w:rPr>
        <w:t xml:space="preserve"> and requested WMS direction on </w:t>
      </w:r>
      <w:r w:rsidR="007F5768">
        <w:rPr>
          <w:rFonts w:ascii="Times New Roman" w:eastAsia="Times New Roman" w:hAnsi="Times New Roman" w:cs="Times New Roman"/>
        </w:rPr>
        <w:t xml:space="preserve">ERCOT telemetry validation rules, </w:t>
      </w:r>
      <w:r w:rsidRPr="00B910C6">
        <w:rPr>
          <w:rFonts w:ascii="Times New Roman" w:eastAsia="Times New Roman" w:hAnsi="Times New Roman" w:cs="Times New Roman"/>
        </w:rPr>
        <w:t>communication to the market when ERCOT</w:t>
      </w:r>
      <w:r w:rsidR="00992651">
        <w:rPr>
          <w:rFonts w:ascii="Times New Roman" w:eastAsia="Times New Roman" w:hAnsi="Times New Roman" w:cs="Times New Roman"/>
        </w:rPr>
        <w:t xml:space="preserve"> does not do a price correction, and potential changes to the price correction methodology</w:t>
      </w:r>
      <w:r w:rsidR="007F5768">
        <w:rPr>
          <w:rFonts w:ascii="Times New Roman" w:eastAsia="Times New Roman" w:hAnsi="Times New Roman" w:cs="Times New Roman"/>
        </w:rPr>
        <w:t xml:space="preserve"> for external errors</w:t>
      </w:r>
      <w:r w:rsidR="00992651">
        <w:rPr>
          <w:rFonts w:ascii="Times New Roman" w:eastAsia="Times New Roman" w:hAnsi="Times New Roman" w:cs="Times New Roman"/>
        </w:rPr>
        <w:t xml:space="preserve">.  Market Participants requested </w:t>
      </w:r>
      <w:r w:rsidR="00222AF1">
        <w:rPr>
          <w:rFonts w:ascii="Times New Roman" w:eastAsia="Times New Roman" w:hAnsi="Times New Roman" w:cs="Times New Roman"/>
        </w:rPr>
        <w:t xml:space="preserve">Wholesale Market Working Group (WMWG) </w:t>
      </w:r>
      <w:r w:rsidR="00992651">
        <w:rPr>
          <w:rFonts w:ascii="Times New Roman" w:eastAsia="Times New Roman" w:hAnsi="Times New Roman" w:cs="Times New Roman"/>
        </w:rPr>
        <w:t xml:space="preserve">review the issues.  Mr. Kee encouraged WMWG leadership to review the telemetry issues with the </w:t>
      </w:r>
      <w:r w:rsidR="00992651" w:rsidRPr="00992651">
        <w:rPr>
          <w:rFonts w:ascii="Times New Roman" w:eastAsia="Times New Roman" w:hAnsi="Times New Roman" w:cs="Times New Roman"/>
        </w:rPr>
        <w:t xml:space="preserve">Reliability and Operations Subcommittee (ROS) Working Groups.  </w:t>
      </w:r>
    </w:p>
    <w:p w14:paraId="456EE28C" w14:textId="77777777" w:rsidR="00992651" w:rsidRDefault="00992651" w:rsidP="00A741F4">
      <w:pPr>
        <w:pStyle w:val="NoSpacing"/>
        <w:jc w:val="both"/>
        <w:rPr>
          <w:rFonts w:ascii="Arial" w:hAnsi="Arial" w:cs="Arial"/>
          <w:sz w:val="21"/>
          <w:szCs w:val="21"/>
        </w:rPr>
      </w:pPr>
    </w:p>
    <w:p w14:paraId="2C6FA73A" w14:textId="77777777" w:rsidR="00A741F4" w:rsidRPr="00680788" w:rsidRDefault="00A741F4" w:rsidP="00485B6F">
      <w:pPr>
        <w:pStyle w:val="NoSpacing"/>
        <w:jc w:val="both"/>
        <w:rPr>
          <w:rFonts w:ascii="Times New Roman" w:hAnsi="Times New Roman" w:cs="Times New Roman"/>
          <w:i/>
        </w:rPr>
      </w:pPr>
    </w:p>
    <w:p w14:paraId="7918C4C9" w14:textId="22DFE46F" w:rsidR="00987AD4" w:rsidRPr="00E06A44" w:rsidRDefault="00680788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6A44">
        <w:rPr>
          <w:rFonts w:ascii="Times New Roman" w:hAnsi="Times New Roman" w:cs="Times New Roman"/>
          <w:u w:val="single"/>
        </w:rPr>
        <w:t>Southern Cross Transmission Directive 4, Outage Coordination (see Key Documents)</w:t>
      </w:r>
    </w:p>
    <w:p w14:paraId="5E4E53BE" w14:textId="570AB2D9" w:rsidR="00E06A44" w:rsidRPr="00E06A44" w:rsidRDefault="00F759C9" w:rsidP="00485B6F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E06A44">
        <w:rPr>
          <w:rFonts w:ascii="Times New Roman" w:eastAsia="Times New Roman" w:hAnsi="Times New Roman" w:cs="Times New Roman"/>
        </w:rPr>
        <w:t>Matt Mereness reviewed the Determination Summary for Southern Cross Transmission Directive</w:t>
      </w:r>
      <w:r w:rsidRPr="00E63310">
        <w:rPr>
          <w:rFonts w:ascii="Times New Roman" w:eastAsia="Times New Roman" w:hAnsi="Times New Roman" w:cs="Times New Roman"/>
        </w:rPr>
        <w:t xml:space="preserve"> </w:t>
      </w:r>
      <w:r w:rsidR="00FE10C5" w:rsidRPr="00E63310">
        <w:rPr>
          <w:rFonts w:ascii="Times New Roman" w:eastAsia="Times New Roman" w:hAnsi="Times New Roman" w:cs="Times New Roman"/>
        </w:rPr>
        <w:t xml:space="preserve"> </w:t>
      </w:r>
      <w:r w:rsidRPr="00E63310">
        <w:rPr>
          <w:rFonts w:ascii="Times New Roman" w:eastAsia="Times New Roman" w:hAnsi="Times New Roman" w:cs="Times New Roman"/>
        </w:rPr>
        <w:t>4, Outage Coordination</w:t>
      </w:r>
      <w:r w:rsidR="00E63310" w:rsidRPr="00E63310">
        <w:rPr>
          <w:rFonts w:ascii="Times New Roman" w:eastAsia="Times New Roman" w:hAnsi="Times New Roman" w:cs="Times New Roman"/>
        </w:rPr>
        <w:t xml:space="preserve">, </w:t>
      </w:r>
      <w:r w:rsidRPr="00E63310">
        <w:rPr>
          <w:rFonts w:ascii="Times New Roman" w:eastAsia="Times New Roman" w:hAnsi="Times New Roman" w:cs="Times New Roman"/>
        </w:rPr>
        <w:t>summarized discussion at the August 8, 2019 ROS meeting</w:t>
      </w:r>
      <w:r w:rsidR="00E63310" w:rsidRPr="00E63310">
        <w:rPr>
          <w:rFonts w:ascii="Times New Roman" w:eastAsia="Times New Roman" w:hAnsi="Times New Roman" w:cs="Times New Roman"/>
        </w:rPr>
        <w:t xml:space="preserve">, noted the </w:t>
      </w:r>
      <w:r w:rsidRPr="00E63310">
        <w:rPr>
          <w:rFonts w:ascii="Times New Roman" w:eastAsia="Times New Roman" w:hAnsi="Times New Roman" w:cs="Times New Roman"/>
        </w:rPr>
        <w:t>ROS endorsement</w:t>
      </w:r>
      <w:r w:rsidR="00E63310" w:rsidRPr="00E63310">
        <w:rPr>
          <w:rFonts w:ascii="Times New Roman" w:eastAsia="Times New Roman" w:hAnsi="Times New Roman" w:cs="Times New Roman"/>
        </w:rPr>
        <w:t xml:space="preserve">, and requested WMS remove this item from the </w:t>
      </w:r>
      <w:r w:rsidR="00E06A44">
        <w:rPr>
          <w:rFonts w:ascii="Times New Roman" w:eastAsia="Times New Roman" w:hAnsi="Times New Roman" w:cs="Times New Roman"/>
        </w:rPr>
        <w:t xml:space="preserve">Open Action Items list.  </w:t>
      </w:r>
      <w:r w:rsidR="00E63310" w:rsidRPr="00E63310">
        <w:rPr>
          <w:rFonts w:ascii="Times New Roman" w:eastAsia="Times New Roman" w:hAnsi="Times New Roman" w:cs="Times New Roman"/>
        </w:rPr>
        <w:t>S</w:t>
      </w:r>
      <w:r w:rsidR="00FE10C5" w:rsidRPr="00E63310">
        <w:rPr>
          <w:rFonts w:ascii="Times New Roman" w:eastAsia="Times New Roman" w:hAnsi="Times New Roman" w:cs="Times New Roman"/>
        </w:rPr>
        <w:t xml:space="preserve">ome Market Participants expressed concern </w:t>
      </w:r>
      <w:r w:rsidR="00E63310">
        <w:rPr>
          <w:rFonts w:ascii="Times New Roman" w:eastAsia="Times New Roman" w:hAnsi="Times New Roman" w:cs="Times New Roman"/>
        </w:rPr>
        <w:t xml:space="preserve">for advancing </w:t>
      </w:r>
      <w:r w:rsidR="00E06A44">
        <w:rPr>
          <w:rFonts w:ascii="Times New Roman" w:eastAsia="Times New Roman" w:hAnsi="Times New Roman" w:cs="Times New Roman"/>
        </w:rPr>
        <w:t xml:space="preserve">the directive without </w:t>
      </w:r>
      <w:r w:rsidR="00805EFD">
        <w:rPr>
          <w:rFonts w:ascii="Times New Roman" w:eastAsia="Times New Roman" w:hAnsi="Times New Roman" w:cs="Times New Roman"/>
        </w:rPr>
        <w:t xml:space="preserve">the </w:t>
      </w:r>
      <w:r w:rsidR="00E06A44" w:rsidRPr="00E06A44">
        <w:rPr>
          <w:rFonts w:ascii="Times New Roman" w:eastAsia="Times New Roman" w:hAnsi="Times New Roman" w:cs="Times New Roman"/>
        </w:rPr>
        <w:t xml:space="preserve">Congestion Management Working Group (CMWG) </w:t>
      </w:r>
      <w:r w:rsidR="00E63310">
        <w:rPr>
          <w:rFonts w:ascii="Times New Roman" w:eastAsia="Times New Roman" w:hAnsi="Times New Roman" w:cs="Times New Roman"/>
        </w:rPr>
        <w:t xml:space="preserve">review </w:t>
      </w:r>
      <w:r w:rsidR="00E06A44">
        <w:rPr>
          <w:rFonts w:ascii="Times New Roman" w:eastAsia="Times New Roman" w:hAnsi="Times New Roman" w:cs="Times New Roman"/>
        </w:rPr>
        <w:t xml:space="preserve">of </w:t>
      </w:r>
      <w:r w:rsidR="00805EFD">
        <w:rPr>
          <w:rFonts w:ascii="Times New Roman" w:eastAsia="Times New Roman" w:hAnsi="Times New Roman" w:cs="Times New Roman"/>
        </w:rPr>
        <w:t xml:space="preserve">the </w:t>
      </w:r>
      <w:r w:rsidR="00222AF1">
        <w:rPr>
          <w:rFonts w:ascii="Times New Roman" w:eastAsia="Times New Roman" w:hAnsi="Times New Roman" w:cs="Times New Roman"/>
        </w:rPr>
        <w:t xml:space="preserve">Outage </w:t>
      </w:r>
      <w:r w:rsidR="00E63310">
        <w:rPr>
          <w:rFonts w:ascii="Times New Roman" w:eastAsia="Times New Roman" w:hAnsi="Times New Roman" w:cs="Times New Roman"/>
        </w:rPr>
        <w:t xml:space="preserve">coordination methodology.  </w:t>
      </w:r>
      <w:r w:rsidR="00FE10C5" w:rsidRPr="00E63310">
        <w:rPr>
          <w:rFonts w:ascii="Times New Roman" w:eastAsia="Times New Roman" w:hAnsi="Times New Roman" w:cs="Times New Roman"/>
        </w:rPr>
        <w:t>Mark Bruce stated that Southern Cross Transmission supports the ERCOT Determination Summary and the effort to be responsive to Public Utility Commission</w:t>
      </w:r>
      <w:r w:rsidR="00FE10C5" w:rsidRPr="00E06A44">
        <w:rPr>
          <w:rFonts w:ascii="Times New Roman" w:eastAsia="Times New Roman" w:hAnsi="Times New Roman" w:cs="Times New Roman"/>
        </w:rPr>
        <w:t xml:space="preserve"> of Texas (PUCT) requests in a timely manner</w:t>
      </w:r>
      <w:r w:rsidR="009663E5" w:rsidRPr="00E06A44">
        <w:rPr>
          <w:rFonts w:ascii="Times New Roman" w:eastAsia="Times New Roman" w:hAnsi="Times New Roman" w:cs="Times New Roman"/>
        </w:rPr>
        <w:t xml:space="preserve">.   Market Participants and ERCOT Staff </w:t>
      </w:r>
      <w:r w:rsidR="00E06A44" w:rsidRPr="00E06A44">
        <w:rPr>
          <w:rFonts w:ascii="Times New Roman" w:eastAsia="Times New Roman" w:hAnsi="Times New Roman" w:cs="Times New Roman"/>
        </w:rPr>
        <w:t xml:space="preserve">discussed the intent of </w:t>
      </w:r>
      <w:r w:rsidR="009663E5" w:rsidRPr="00E06A44">
        <w:rPr>
          <w:rFonts w:ascii="Times New Roman" w:eastAsia="Times New Roman" w:hAnsi="Times New Roman" w:cs="Times New Roman"/>
        </w:rPr>
        <w:t xml:space="preserve">Southern Cross Directive 7, </w:t>
      </w:r>
      <w:r w:rsidR="00E06A44">
        <w:rPr>
          <w:rFonts w:ascii="Times New Roman" w:eastAsia="Times New Roman" w:hAnsi="Times New Roman" w:cs="Times New Roman"/>
        </w:rPr>
        <w:t xml:space="preserve">Congestion Management.  </w:t>
      </w:r>
      <w:r w:rsidR="009663E5" w:rsidRPr="00E06A44">
        <w:rPr>
          <w:rFonts w:ascii="Times New Roman" w:eastAsia="Times New Roman" w:hAnsi="Times New Roman" w:cs="Times New Roman"/>
        </w:rPr>
        <w:t xml:space="preserve">Mr. Kee removed Directive 4, Outage Coordination from the </w:t>
      </w:r>
      <w:r w:rsidR="00E06A44" w:rsidRPr="00E06A44">
        <w:rPr>
          <w:rFonts w:ascii="Times New Roman" w:eastAsia="Times New Roman" w:hAnsi="Times New Roman" w:cs="Times New Roman"/>
        </w:rPr>
        <w:t xml:space="preserve">Open Action Items list.  </w:t>
      </w:r>
    </w:p>
    <w:p w14:paraId="6C78D65F" w14:textId="77777777" w:rsidR="00680788" w:rsidRDefault="00680788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A4A8ACA" w14:textId="77777777" w:rsidR="00E22306" w:rsidRDefault="00E22306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23FC2E3" w14:textId="77777777" w:rsidR="00680788" w:rsidRDefault="00680788" w:rsidP="0068078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5483B">
        <w:rPr>
          <w:rFonts w:ascii="Times New Roman" w:hAnsi="Times New Roman" w:cs="Times New Roman"/>
          <w:u w:val="single"/>
        </w:rPr>
        <w:t>Energy Storage Workshop</w:t>
      </w:r>
      <w:r w:rsidRPr="00680788">
        <w:rPr>
          <w:rFonts w:ascii="Times New Roman" w:hAnsi="Times New Roman" w:cs="Times New Roman"/>
          <w:u w:val="single"/>
        </w:rPr>
        <w:t xml:space="preserve"> </w:t>
      </w:r>
    </w:p>
    <w:p w14:paraId="251C7666" w14:textId="202DDE21" w:rsidR="00C964FF" w:rsidRPr="0055483B" w:rsidRDefault="00C964FF" w:rsidP="0055483B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55483B">
        <w:rPr>
          <w:rFonts w:ascii="Times New Roman" w:eastAsia="Times New Roman" w:hAnsi="Times New Roman" w:cs="Times New Roman"/>
        </w:rPr>
        <w:t xml:space="preserve">ERCOT Staff summarized the energy storage integration issues and provided updates on assignments to ROS and WMS.  </w:t>
      </w:r>
    </w:p>
    <w:p w14:paraId="27A4F995" w14:textId="77777777" w:rsidR="0055483B" w:rsidRDefault="0055483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</w:p>
    <w:p w14:paraId="7F078764" w14:textId="77777777" w:rsidR="0055483B" w:rsidRDefault="0055483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</w:p>
    <w:p w14:paraId="61E6AB53" w14:textId="69478A08" w:rsidR="00BA2246" w:rsidRPr="00BC025C" w:rsidRDefault="00FB78F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  <w:r w:rsidRPr="00BC025C">
        <w:rPr>
          <w:rFonts w:ascii="Times New Roman" w:hAnsi="Times New Roman" w:cs="Times New Roman"/>
          <w:u w:val="single"/>
        </w:rPr>
        <w:t xml:space="preserve">New Protocol Revision Subcommittee (PRS) </w:t>
      </w:r>
      <w:r w:rsidR="00CA187E" w:rsidRPr="00BC025C">
        <w:rPr>
          <w:rFonts w:ascii="Times New Roman" w:hAnsi="Times New Roman" w:cs="Times New Roman"/>
          <w:u w:val="single"/>
        </w:rPr>
        <w:t xml:space="preserve">Referrals </w:t>
      </w:r>
    </w:p>
    <w:p w14:paraId="7C0A5599" w14:textId="145DB4ED" w:rsidR="00BA2246" w:rsidRPr="00BC025C" w:rsidRDefault="00BC025C" w:rsidP="00BA2246">
      <w:pPr>
        <w:pStyle w:val="NoSpacing"/>
        <w:jc w:val="both"/>
        <w:rPr>
          <w:rFonts w:ascii="Times New Roman" w:hAnsi="Times New Roman" w:cs="Times New Roman"/>
          <w:i/>
        </w:rPr>
      </w:pPr>
      <w:r w:rsidRPr="00BC025C">
        <w:rPr>
          <w:rFonts w:ascii="Times New Roman" w:hAnsi="Times New Roman" w:cs="Times New Roman"/>
          <w:bCs/>
          <w:i/>
        </w:rPr>
        <w:t>N</w:t>
      </w:r>
      <w:r w:rsidR="00D46720">
        <w:rPr>
          <w:rFonts w:ascii="Times New Roman" w:hAnsi="Times New Roman" w:cs="Times New Roman"/>
          <w:bCs/>
          <w:i/>
        </w:rPr>
        <w:t>odal Protocol Revision Request (N</w:t>
      </w:r>
      <w:r w:rsidRPr="00BC025C">
        <w:rPr>
          <w:rFonts w:ascii="Times New Roman" w:hAnsi="Times New Roman" w:cs="Times New Roman"/>
          <w:bCs/>
          <w:i/>
        </w:rPr>
        <w:t>PRR</w:t>
      </w:r>
      <w:r w:rsidR="00D46720">
        <w:rPr>
          <w:rFonts w:ascii="Times New Roman" w:hAnsi="Times New Roman" w:cs="Times New Roman"/>
          <w:bCs/>
          <w:i/>
        </w:rPr>
        <w:t xml:space="preserve">) </w:t>
      </w:r>
      <w:r w:rsidRPr="00BC025C">
        <w:rPr>
          <w:rFonts w:ascii="Times New Roman" w:hAnsi="Times New Roman" w:cs="Times New Roman"/>
          <w:bCs/>
          <w:i/>
        </w:rPr>
        <w:t>963, Creation of Generation and Controllable Load Resource Group (GCLR Group)</w:t>
      </w:r>
    </w:p>
    <w:p w14:paraId="1340241D" w14:textId="3026F3FC" w:rsidR="00563C18" w:rsidRDefault="00563C18" w:rsidP="0058678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Michael Bohan </w:t>
      </w:r>
      <w:r w:rsidR="00F07938">
        <w:rPr>
          <w:rFonts w:ascii="Times New Roman" w:hAnsi="Times New Roman" w:cs="Times New Roman"/>
        </w:rPr>
        <w:t>summarized NPRR963</w:t>
      </w:r>
      <w:r w:rsidR="009442E8">
        <w:rPr>
          <w:rFonts w:ascii="Times New Roman" w:hAnsi="Times New Roman" w:cs="Times New Roman"/>
        </w:rPr>
        <w:t xml:space="preserve">, </w:t>
      </w:r>
      <w:r w:rsidR="00F07938">
        <w:rPr>
          <w:rFonts w:ascii="Times New Roman" w:hAnsi="Times New Roman" w:cs="Times New Roman"/>
        </w:rPr>
        <w:t>stated that the current market design limits full participation for energy storage Resources</w:t>
      </w:r>
      <w:r w:rsidR="009442E8">
        <w:rPr>
          <w:rFonts w:ascii="Times New Roman" w:hAnsi="Times New Roman" w:cs="Times New Roman"/>
        </w:rPr>
        <w:t>, and noted t</w:t>
      </w:r>
      <w:r w:rsidR="00F07938">
        <w:rPr>
          <w:rFonts w:ascii="Times New Roman" w:hAnsi="Times New Roman" w:cs="Times New Roman"/>
        </w:rPr>
        <w:t>hat NPRR963 is the first step in developing an interim solution until R</w:t>
      </w:r>
      <w:r w:rsidR="00DA1B63">
        <w:rPr>
          <w:rFonts w:ascii="Times New Roman" w:hAnsi="Times New Roman" w:cs="Times New Roman"/>
        </w:rPr>
        <w:t xml:space="preserve">TC </w:t>
      </w:r>
      <w:r w:rsidR="00F07938">
        <w:rPr>
          <w:rFonts w:ascii="Times New Roman" w:hAnsi="Times New Roman" w:cs="Times New Roman"/>
        </w:rPr>
        <w:t>is implemented</w:t>
      </w:r>
      <w:r w:rsidR="006B7AC4">
        <w:rPr>
          <w:rFonts w:ascii="Times New Roman" w:hAnsi="Times New Roman" w:cs="Times New Roman"/>
        </w:rPr>
        <w:t xml:space="preserve">. </w:t>
      </w:r>
      <w:r w:rsidR="009442E8">
        <w:rPr>
          <w:rFonts w:ascii="Times New Roman" w:hAnsi="Times New Roman" w:cs="Times New Roman"/>
        </w:rPr>
        <w:t xml:space="preserve"> Market Participants requested review of the issues by WMWG.  </w:t>
      </w:r>
    </w:p>
    <w:p w14:paraId="3845776A" w14:textId="77777777" w:rsidR="009442E8" w:rsidRDefault="009442E8" w:rsidP="0058678A">
      <w:pPr>
        <w:pStyle w:val="NoSpacing"/>
        <w:jc w:val="both"/>
        <w:rPr>
          <w:rFonts w:ascii="Times New Roman" w:hAnsi="Times New Roman" w:cs="Times New Roman"/>
        </w:rPr>
      </w:pPr>
    </w:p>
    <w:p w14:paraId="3A05460F" w14:textId="7D8C1884" w:rsidR="009442E8" w:rsidRPr="001078DC" w:rsidRDefault="009442E8" w:rsidP="009442E8">
      <w:pPr>
        <w:pStyle w:val="NoSpacing"/>
        <w:jc w:val="both"/>
        <w:rPr>
          <w:rFonts w:ascii="Times New Roman" w:hAnsi="Times New Roman" w:cs="Times New Roman"/>
          <w:b/>
        </w:rPr>
      </w:pPr>
      <w:r w:rsidRPr="009442E8">
        <w:rPr>
          <w:rFonts w:ascii="Times New Roman" w:hAnsi="Times New Roman" w:cs="Times New Roman"/>
          <w:b/>
        </w:rPr>
        <w:t xml:space="preserve">Clayton Greer moved to request PRS continue to table NPRR963 to allow for further review at WMWG.  Marty Downey seconded the motion.  </w:t>
      </w:r>
      <w:r w:rsidRPr="001078DC">
        <w:rPr>
          <w:rFonts w:ascii="Times New Roman" w:hAnsi="Times New Roman" w:cs="Times New Roman"/>
          <w:b/>
        </w:rPr>
        <w:t>The motion carried unanimously.</w:t>
      </w:r>
    </w:p>
    <w:p w14:paraId="1BD44127" w14:textId="77777777" w:rsidR="00F07938" w:rsidRPr="00563C18" w:rsidRDefault="00F07938" w:rsidP="0058678A">
      <w:pPr>
        <w:pStyle w:val="NoSpacing"/>
        <w:jc w:val="both"/>
        <w:rPr>
          <w:rFonts w:ascii="Times New Roman" w:hAnsi="Times New Roman" w:cs="Times New Roman"/>
        </w:rPr>
      </w:pPr>
    </w:p>
    <w:p w14:paraId="2ABB8DE0" w14:textId="10CA9780" w:rsidR="00284FEC" w:rsidRDefault="00BC025C" w:rsidP="0058678A">
      <w:pPr>
        <w:pStyle w:val="NoSpacing"/>
        <w:jc w:val="both"/>
        <w:rPr>
          <w:rFonts w:ascii="Times New Roman" w:hAnsi="Times New Roman" w:cs="Times New Roman"/>
          <w:i/>
        </w:rPr>
      </w:pPr>
      <w:r w:rsidRPr="00BC025C">
        <w:rPr>
          <w:rFonts w:ascii="Times New Roman" w:hAnsi="Times New Roman" w:cs="Times New Roman"/>
          <w:i/>
        </w:rPr>
        <w:t>NPRR964, Improvement of RMR Process and Removal of Synchronous Condenser Unit and Agreement</w:t>
      </w:r>
    </w:p>
    <w:p w14:paraId="380C633A" w14:textId="415A00AC" w:rsidR="00BC025C" w:rsidRPr="00A20C32" w:rsidRDefault="00113A00" w:rsidP="0058678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reviewed NPRR964.  Market Participants </w:t>
      </w:r>
      <w:r w:rsidR="00DA03EB">
        <w:rPr>
          <w:rFonts w:ascii="Times New Roman" w:hAnsi="Times New Roman" w:cs="Times New Roman"/>
        </w:rPr>
        <w:t xml:space="preserve">discussed potential compensation concerns and conflicting language in the </w:t>
      </w:r>
      <w:r w:rsidRPr="00DA03EB">
        <w:rPr>
          <w:rFonts w:ascii="Times New Roman" w:hAnsi="Times New Roman" w:cs="Times New Roman"/>
        </w:rPr>
        <w:t>Synchronous Condenser Agreement and the Relia</w:t>
      </w:r>
      <w:r w:rsidR="00DA03EB" w:rsidRPr="00DA03EB">
        <w:rPr>
          <w:rFonts w:ascii="Times New Roman" w:hAnsi="Times New Roman" w:cs="Times New Roman"/>
        </w:rPr>
        <w:t xml:space="preserve">bility-Must Run (RMR) Agreement, and requested </w:t>
      </w:r>
      <w:r w:rsidR="00DA03EB">
        <w:rPr>
          <w:rFonts w:ascii="Times New Roman" w:hAnsi="Times New Roman" w:cs="Times New Roman"/>
        </w:rPr>
        <w:t xml:space="preserve">additional </w:t>
      </w:r>
      <w:r w:rsidR="00DA03EB" w:rsidRPr="00DA03EB">
        <w:rPr>
          <w:rFonts w:ascii="Times New Roman" w:hAnsi="Times New Roman" w:cs="Times New Roman"/>
        </w:rPr>
        <w:t xml:space="preserve">review of the issues by the Resource Cost Working Group (RCWG).  </w:t>
      </w:r>
    </w:p>
    <w:p w14:paraId="4E4783C8" w14:textId="77777777" w:rsidR="00BC025C" w:rsidRPr="00DA03EB" w:rsidRDefault="00BC025C" w:rsidP="0058678A">
      <w:pPr>
        <w:pStyle w:val="NoSpacing"/>
        <w:jc w:val="both"/>
        <w:rPr>
          <w:rFonts w:ascii="Times New Roman" w:hAnsi="Times New Roman" w:cs="Times New Roman"/>
        </w:rPr>
      </w:pPr>
    </w:p>
    <w:p w14:paraId="7008996C" w14:textId="5E904F49" w:rsidR="00DA03EB" w:rsidRPr="001078DC" w:rsidRDefault="00DA03EB" w:rsidP="00DA03EB">
      <w:pPr>
        <w:pStyle w:val="NoSpacing"/>
        <w:jc w:val="both"/>
        <w:rPr>
          <w:rFonts w:ascii="Times New Roman" w:hAnsi="Times New Roman" w:cs="Times New Roman"/>
          <w:b/>
        </w:rPr>
      </w:pPr>
      <w:r w:rsidRPr="00DA03EB">
        <w:rPr>
          <w:rFonts w:ascii="Times New Roman" w:hAnsi="Times New Roman" w:cs="Times New Roman"/>
          <w:b/>
        </w:rPr>
        <w:t xml:space="preserve">Mr. Greer moved </w:t>
      </w:r>
      <w:r w:rsidR="00C565BA" w:rsidRPr="00DA03EB">
        <w:rPr>
          <w:rFonts w:ascii="Times New Roman" w:hAnsi="Times New Roman" w:cs="Times New Roman"/>
          <w:b/>
        </w:rPr>
        <w:t xml:space="preserve">to request PRS continue to table NPRR964 to allow for further review by the </w:t>
      </w:r>
      <w:r w:rsidRPr="00DA03EB">
        <w:rPr>
          <w:rFonts w:ascii="Times New Roman" w:hAnsi="Times New Roman" w:cs="Times New Roman"/>
          <w:b/>
        </w:rPr>
        <w:t xml:space="preserve">RCWG.  </w:t>
      </w:r>
      <w:r w:rsidR="00433243">
        <w:rPr>
          <w:rFonts w:ascii="Times New Roman" w:hAnsi="Times New Roman" w:cs="Times New Roman"/>
          <w:b/>
        </w:rPr>
        <w:t xml:space="preserve">Ian </w:t>
      </w:r>
      <w:r w:rsidRPr="00DA03EB">
        <w:rPr>
          <w:rFonts w:ascii="Times New Roman" w:hAnsi="Times New Roman" w:cs="Times New Roman"/>
          <w:b/>
        </w:rPr>
        <w:t xml:space="preserve">Haley </w:t>
      </w:r>
      <w:r w:rsidRPr="009442E8">
        <w:rPr>
          <w:rFonts w:ascii="Times New Roman" w:hAnsi="Times New Roman" w:cs="Times New Roman"/>
          <w:b/>
        </w:rPr>
        <w:t xml:space="preserve">seconded the motion.  </w:t>
      </w:r>
      <w:r w:rsidRPr="001078DC">
        <w:rPr>
          <w:rFonts w:ascii="Times New Roman" w:hAnsi="Times New Roman" w:cs="Times New Roman"/>
          <w:b/>
        </w:rPr>
        <w:t>The motion carried unanimously.</w:t>
      </w:r>
    </w:p>
    <w:p w14:paraId="3C2CB467" w14:textId="5220A896" w:rsidR="00C565BA" w:rsidRDefault="00C565BA" w:rsidP="0058678A">
      <w:pPr>
        <w:pStyle w:val="NoSpacing"/>
        <w:jc w:val="both"/>
        <w:rPr>
          <w:rFonts w:ascii="Times New Roman" w:hAnsi="Times New Roman" w:cs="Times New Roman"/>
          <w:i/>
        </w:rPr>
      </w:pPr>
    </w:p>
    <w:p w14:paraId="60C9E395" w14:textId="77777777" w:rsidR="00C565BA" w:rsidRPr="00BC025C" w:rsidRDefault="00C565BA" w:rsidP="0058678A">
      <w:pPr>
        <w:pStyle w:val="NoSpacing"/>
        <w:jc w:val="both"/>
        <w:rPr>
          <w:rFonts w:ascii="Times New Roman" w:hAnsi="Times New Roman" w:cs="Times New Roman"/>
          <w:i/>
        </w:rPr>
      </w:pPr>
    </w:p>
    <w:p w14:paraId="1B7EADE5" w14:textId="6084448B" w:rsidR="00404B93" w:rsidRPr="008F7D4E" w:rsidRDefault="00404B93" w:rsidP="000A33D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F7D4E">
        <w:rPr>
          <w:rFonts w:ascii="Times New Roman" w:hAnsi="Times New Roman" w:cs="Times New Roman"/>
          <w:u w:val="single"/>
        </w:rPr>
        <w:t>WMS Revision Requests</w:t>
      </w:r>
    </w:p>
    <w:p w14:paraId="1196D764" w14:textId="0EF70B44" w:rsidR="00BA2246" w:rsidRPr="001078DC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1078DC">
        <w:rPr>
          <w:rFonts w:ascii="Times New Roman" w:hAnsi="Times New Roman" w:cs="Times New Roman"/>
          <w:i/>
          <w:iCs/>
        </w:rPr>
        <w:t>Impact Analysis Review</w:t>
      </w:r>
    </w:p>
    <w:p w14:paraId="1FED06A8" w14:textId="77777777" w:rsidR="008F7D4E" w:rsidRPr="001078DC" w:rsidRDefault="008F7D4E" w:rsidP="008F7D4E">
      <w:pPr>
        <w:pStyle w:val="NoSpacing"/>
        <w:jc w:val="both"/>
        <w:rPr>
          <w:rFonts w:ascii="Times New Roman" w:hAnsi="Times New Roman" w:cs="Times New Roman"/>
          <w:i/>
        </w:rPr>
      </w:pPr>
      <w:r w:rsidRPr="001078DC">
        <w:rPr>
          <w:rFonts w:ascii="Times New Roman" w:hAnsi="Times New Roman" w:cs="Times New Roman"/>
          <w:i/>
        </w:rPr>
        <w:t>Verifiable Cost Manual Revision Request (VCMRR) 024, Allocation of Auxiliary Equipment Power Costs in Variable O&amp;M</w:t>
      </w:r>
    </w:p>
    <w:p w14:paraId="07F6E1D3" w14:textId="7C18CD7E" w:rsidR="00C964FF" w:rsidRPr="001078DC" w:rsidRDefault="00433243" w:rsidP="001078DC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1078DC" w:rsidRPr="001078DC">
        <w:rPr>
          <w:rFonts w:ascii="Times New Roman" w:hAnsi="Times New Roman" w:cs="Times New Roman"/>
          <w:b/>
        </w:rPr>
        <w:t xml:space="preserve">Haley </w:t>
      </w:r>
      <w:r w:rsidR="00C964FF" w:rsidRPr="001078DC">
        <w:rPr>
          <w:rFonts w:ascii="Times New Roman" w:hAnsi="Times New Roman" w:cs="Times New Roman"/>
          <w:b/>
        </w:rPr>
        <w:t xml:space="preserve">moved to endorse and forward to TAC the </w:t>
      </w:r>
      <w:r w:rsidR="001078DC" w:rsidRPr="001078DC">
        <w:rPr>
          <w:rFonts w:ascii="Times New Roman" w:hAnsi="Times New Roman" w:cs="Times New Roman"/>
          <w:b/>
        </w:rPr>
        <w:t xml:space="preserve">8/7/19 WMS Report and the Impact Analysis for VCMRR024.  </w:t>
      </w:r>
      <w:r w:rsidR="00DA1B63">
        <w:rPr>
          <w:rFonts w:ascii="Times New Roman" w:hAnsi="Times New Roman" w:cs="Times New Roman"/>
          <w:b/>
        </w:rPr>
        <w:t xml:space="preserve">Mr. </w:t>
      </w:r>
      <w:r w:rsidR="001078DC" w:rsidRPr="001078DC">
        <w:rPr>
          <w:rFonts w:ascii="Times New Roman" w:hAnsi="Times New Roman" w:cs="Times New Roman"/>
          <w:b/>
        </w:rPr>
        <w:t xml:space="preserve">Greer </w:t>
      </w:r>
      <w:r w:rsidR="00C964FF" w:rsidRPr="001078DC">
        <w:rPr>
          <w:rFonts w:ascii="Times New Roman" w:hAnsi="Times New Roman" w:cs="Times New Roman"/>
          <w:b/>
        </w:rPr>
        <w:t>seconded the motion.  The motion carried unanimously.</w:t>
      </w:r>
    </w:p>
    <w:p w14:paraId="25422097" w14:textId="77777777" w:rsidR="00C964FF" w:rsidRPr="001078DC" w:rsidRDefault="00C964FF" w:rsidP="001078DC">
      <w:pPr>
        <w:pStyle w:val="NoSpacing"/>
        <w:jc w:val="both"/>
        <w:rPr>
          <w:rFonts w:ascii="Times New Roman" w:hAnsi="Times New Roman" w:cs="Times New Roman"/>
          <w:b/>
        </w:rPr>
      </w:pPr>
    </w:p>
    <w:p w14:paraId="24FC2814" w14:textId="77777777" w:rsidR="00F023B4" w:rsidRPr="00503403" w:rsidRDefault="00F023B4" w:rsidP="007133A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F328172" w14:textId="73F14AAE" w:rsidR="00E61049" w:rsidRPr="008F7D4E" w:rsidRDefault="007F5768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W</w:t>
      </w:r>
      <w:r w:rsidR="00A37192" w:rsidRPr="008F7D4E">
        <w:rPr>
          <w:rFonts w:ascii="Times New Roman" w:hAnsi="Times New Roman" w:cs="Times New Roman"/>
          <w:u w:val="single"/>
        </w:rPr>
        <w:t>MWG</w:t>
      </w:r>
      <w:r w:rsidR="0027099C" w:rsidRPr="008F7D4E">
        <w:rPr>
          <w:rFonts w:ascii="Times New Roman" w:hAnsi="Times New Roman" w:cs="Times New Roman"/>
          <w:u w:val="single"/>
        </w:rPr>
        <w:t xml:space="preserve"> (</w:t>
      </w:r>
      <w:r w:rsidR="00E076A1" w:rsidRPr="008F7D4E">
        <w:rPr>
          <w:rFonts w:ascii="Times New Roman" w:hAnsi="Times New Roman" w:cs="Times New Roman"/>
          <w:u w:val="single"/>
        </w:rPr>
        <w:t>see Key Documents)</w:t>
      </w:r>
    </w:p>
    <w:p w14:paraId="59A3035F" w14:textId="584E375B" w:rsidR="000050B6" w:rsidRPr="007D2E74" w:rsidRDefault="00BE51E7" w:rsidP="007D2E74">
      <w:pPr>
        <w:pStyle w:val="NoSpacing"/>
        <w:jc w:val="both"/>
        <w:rPr>
          <w:rFonts w:ascii="Times New Roman" w:hAnsi="Times New Roman" w:cs="Times New Roman"/>
        </w:rPr>
      </w:pPr>
      <w:r w:rsidRPr="007D2E74">
        <w:rPr>
          <w:rFonts w:ascii="Times New Roman" w:hAnsi="Times New Roman" w:cs="Times New Roman"/>
        </w:rPr>
        <w:t xml:space="preserve">David </w:t>
      </w:r>
      <w:r w:rsidR="003F1008" w:rsidRPr="007D2E74">
        <w:rPr>
          <w:rFonts w:ascii="Times New Roman" w:hAnsi="Times New Roman" w:cs="Times New Roman"/>
        </w:rPr>
        <w:t>D</w:t>
      </w:r>
      <w:r w:rsidR="00C5094E" w:rsidRPr="007D2E74">
        <w:rPr>
          <w:rFonts w:ascii="Times New Roman" w:hAnsi="Times New Roman" w:cs="Times New Roman"/>
        </w:rPr>
        <w:t xml:space="preserve">etelich </w:t>
      </w:r>
      <w:r w:rsidR="000A33DF" w:rsidRPr="007D2E74">
        <w:rPr>
          <w:rFonts w:ascii="Times New Roman" w:hAnsi="Times New Roman" w:cs="Times New Roman"/>
        </w:rPr>
        <w:t xml:space="preserve">summarized recent </w:t>
      </w:r>
      <w:r w:rsidR="007742D5" w:rsidRPr="007D2E74">
        <w:rPr>
          <w:rFonts w:ascii="Times New Roman" w:hAnsi="Times New Roman" w:cs="Times New Roman"/>
        </w:rPr>
        <w:t xml:space="preserve">WMWG </w:t>
      </w:r>
      <w:r w:rsidR="000A33DF" w:rsidRPr="007D2E74">
        <w:rPr>
          <w:rFonts w:ascii="Times New Roman" w:hAnsi="Times New Roman" w:cs="Times New Roman"/>
        </w:rPr>
        <w:t>activities</w:t>
      </w:r>
      <w:r w:rsidR="00C35899" w:rsidRPr="007D2E74">
        <w:rPr>
          <w:rFonts w:ascii="Times New Roman" w:hAnsi="Times New Roman" w:cs="Times New Roman"/>
        </w:rPr>
        <w:t xml:space="preserve">.  </w:t>
      </w:r>
    </w:p>
    <w:p w14:paraId="31DF743B" w14:textId="77777777" w:rsidR="0058678A" w:rsidRDefault="0058678A" w:rsidP="00845E9B">
      <w:pPr>
        <w:pStyle w:val="NoSpacing"/>
        <w:jc w:val="both"/>
        <w:rPr>
          <w:rFonts w:ascii="Times New Roman" w:hAnsi="Times New Roman" w:cs="Times New Roman"/>
          <w:b/>
        </w:rPr>
      </w:pPr>
    </w:p>
    <w:p w14:paraId="5DECCEE4" w14:textId="77777777" w:rsidR="00C565BA" w:rsidRDefault="00C565BA" w:rsidP="00845E9B">
      <w:pPr>
        <w:pStyle w:val="NoSpacing"/>
        <w:jc w:val="both"/>
        <w:rPr>
          <w:rFonts w:ascii="Times New Roman" w:hAnsi="Times New Roman" w:cs="Times New Roman"/>
          <w:b/>
        </w:rPr>
      </w:pPr>
    </w:p>
    <w:p w14:paraId="40D1B24E" w14:textId="77777777" w:rsidR="00EF51BD" w:rsidRPr="008F7D4E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F7D4E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86E7ED4" w14:textId="4B82C188" w:rsidR="007C419E" w:rsidRPr="008F7D4E" w:rsidRDefault="0000329A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8F7D4E">
        <w:rPr>
          <w:rFonts w:ascii="Times New Roman" w:hAnsi="Times New Roman" w:cs="Times New Roman"/>
          <w:i/>
        </w:rPr>
        <w:t>N</w:t>
      </w:r>
      <w:r w:rsidR="000C6001" w:rsidRPr="008F7D4E">
        <w:rPr>
          <w:rFonts w:ascii="Times New Roman" w:hAnsi="Times New Roman" w:cs="Times New Roman"/>
          <w:i/>
        </w:rPr>
        <w:t>PRR</w:t>
      </w:r>
      <w:r w:rsidR="007C419E" w:rsidRPr="008F7D4E">
        <w:rPr>
          <w:rFonts w:ascii="Times New Roman" w:hAnsi="Times New Roman" w:cs="Times New Roman"/>
          <w:i/>
        </w:rPr>
        <w:t>838, Updated O&amp;M Cost for RMR Resources</w:t>
      </w:r>
    </w:p>
    <w:p w14:paraId="75BE0033" w14:textId="368555D7" w:rsidR="000642A7" w:rsidRPr="008F7D4E" w:rsidRDefault="000642A7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8F7D4E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342F6FEF" w14:textId="57A1D35A" w:rsidR="00A37192" w:rsidRPr="008F7D4E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8F7D4E">
        <w:rPr>
          <w:rFonts w:ascii="Times New Roman" w:hAnsi="Times New Roman" w:cs="Times New Roman"/>
          <w:i/>
        </w:rPr>
        <w:t>NPRR938, Distribution Voltage Level Block Load (BLT) Compensation</w:t>
      </w:r>
    </w:p>
    <w:p w14:paraId="6CA95E44" w14:textId="101E4484" w:rsidR="00A37192" w:rsidRPr="008F7D4E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8F7D4E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6A2CEFA0" w14:textId="525FD739" w:rsidR="00E61049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8F7D4E">
        <w:rPr>
          <w:rFonts w:ascii="Times New Roman" w:hAnsi="Times New Roman" w:cs="Times New Roman"/>
        </w:rPr>
        <w:t>WMS took no action on th</w:t>
      </w:r>
      <w:r w:rsidR="001819F1" w:rsidRPr="008F7D4E">
        <w:rPr>
          <w:rFonts w:ascii="Times New Roman" w:hAnsi="Times New Roman" w:cs="Times New Roman"/>
        </w:rPr>
        <w:t>ese items.</w:t>
      </w:r>
      <w:r w:rsidRPr="008F7D4E">
        <w:rPr>
          <w:rFonts w:ascii="Times New Roman" w:hAnsi="Times New Roman" w:cs="Times New Roman"/>
        </w:rPr>
        <w:t xml:space="preserve">  </w:t>
      </w:r>
    </w:p>
    <w:p w14:paraId="38553C7A" w14:textId="77777777" w:rsidR="007C37D7" w:rsidRDefault="007C37D7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38FDEB2A" w14:textId="003371BE" w:rsidR="007C37D7" w:rsidRPr="004C6E97" w:rsidRDefault="007C37D7" w:rsidP="003D1B17">
      <w:pPr>
        <w:pStyle w:val="NoSpacing"/>
        <w:jc w:val="both"/>
        <w:rPr>
          <w:rFonts w:ascii="Times New Roman" w:hAnsi="Times New Roman" w:cs="Times New Roman"/>
        </w:rPr>
      </w:pPr>
      <w:r w:rsidRPr="004C6E97">
        <w:rPr>
          <w:rFonts w:ascii="Times New Roman" w:hAnsi="Times New Roman" w:cs="Times New Roman"/>
          <w:i/>
        </w:rPr>
        <w:t>NPRR903, Day-Ahead Market Timing Deviations</w:t>
      </w:r>
    </w:p>
    <w:p w14:paraId="4FFF6C33" w14:textId="6ACBCFCE" w:rsidR="0016548B" w:rsidRPr="004C6E97" w:rsidRDefault="004903F7" w:rsidP="0016548B">
      <w:pPr>
        <w:pStyle w:val="NoSpacing"/>
        <w:jc w:val="both"/>
        <w:rPr>
          <w:rFonts w:ascii="Times New Roman" w:hAnsi="Times New Roman" w:cs="Times New Roman"/>
        </w:rPr>
      </w:pPr>
      <w:r w:rsidRPr="004C6E97">
        <w:rPr>
          <w:rFonts w:ascii="Times New Roman" w:hAnsi="Times New Roman" w:cs="Times New Roman"/>
        </w:rPr>
        <w:t xml:space="preserve">ERCOT Staff summarized NPRR903 and the 3/4/2019 ERCOT comments, and stated </w:t>
      </w:r>
      <w:r w:rsidR="00E2570E">
        <w:rPr>
          <w:rFonts w:ascii="Times New Roman" w:hAnsi="Times New Roman" w:cs="Times New Roman"/>
        </w:rPr>
        <w:t>forthcoming c</w:t>
      </w:r>
      <w:r w:rsidRPr="004C6E97">
        <w:rPr>
          <w:rFonts w:ascii="Times New Roman" w:hAnsi="Times New Roman" w:cs="Times New Roman"/>
        </w:rPr>
        <w:t>larifications w</w:t>
      </w:r>
      <w:r w:rsidR="00E2570E">
        <w:rPr>
          <w:rFonts w:ascii="Times New Roman" w:hAnsi="Times New Roman" w:cs="Times New Roman"/>
        </w:rPr>
        <w:t xml:space="preserve">ill </w:t>
      </w:r>
      <w:r w:rsidRPr="004C6E97">
        <w:rPr>
          <w:rFonts w:ascii="Times New Roman" w:hAnsi="Times New Roman" w:cs="Times New Roman"/>
        </w:rPr>
        <w:t>request PRS consideration at the September 12, 2019 PRS meeting.  Market Participants</w:t>
      </w:r>
      <w:r w:rsidR="004C6E97" w:rsidRPr="004C6E97">
        <w:rPr>
          <w:rFonts w:ascii="Times New Roman" w:hAnsi="Times New Roman" w:cs="Times New Roman"/>
        </w:rPr>
        <w:t xml:space="preserve"> opposed to NPRR903 </w:t>
      </w:r>
      <w:r w:rsidRPr="004C6E97">
        <w:rPr>
          <w:rFonts w:ascii="Times New Roman" w:hAnsi="Times New Roman" w:cs="Times New Roman"/>
        </w:rPr>
        <w:t xml:space="preserve">expressed concern </w:t>
      </w:r>
      <w:r w:rsidR="004C6E97" w:rsidRPr="004C6E97">
        <w:rPr>
          <w:rFonts w:ascii="Times New Roman" w:hAnsi="Times New Roman" w:cs="Times New Roman"/>
        </w:rPr>
        <w:t xml:space="preserve">for stakeholders harmed by an ERCOT action to clear the </w:t>
      </w:r>
      <w:r w:rsidR="00E2570E">
        <w:rPr>
          <w:rFonts w:ascii="Times New Roman" w:hAnsi="Times New Roman" w:cs="Times New Roman"/>
        </w:rPr>
        <w:t>Day-Ahead Market (DAM)</w:t>
      </w:r>
      <w:r w:rsidR="004C6E97" w:rsidRPr="004C6E97">
        <w:rPr>
          <w:rFonts w:ascii="Times New Roman" w:hAnsi="Times New Roman" w:cs="Times New Roman"/>
        </w:rPr>
        <w:t xml:space="preserve"> and the difficulty in obtaining </w:t>
      </w:r>
      <w:r w:rsidRPr="004C6E97">
        <w:rPr>
          <w:rFonts w:ascii="Times New Roman" w:hAnsi="Times New Roman" w:cs="Times New Roman"/>
        </w:rPr>
        <w:t>redress through ERCOT’s Alternative Dispute Resolution (ADR) Procedure and/or from the PUCT</w:t>
      </w:r>
      <w:r w:rsidR="00433243">
        <w:rPr>
          <w:rFonts w:ascii="Times New Roman" w:hAnsi="Times New Roman" w:cs="Times New Roman"/>
        </w:rPr>
        <w:t xml:space="preserve">, </w:t>
      </w:r>
      <w:r w:rsidR="004C6E97" w:rsidRPr="004C6E97">
        <w:rPr>
          <w:rFonts w:ascii="Times New Roman" w:hAnsi="Times New Roman" w:cs="Times New Roman"/>
        </w:rPr>
        <w:t xml:space="preserve">and offered to develop additional </w:t>
      </w:r>
      <w:r w:rsidR="00E2570E" w:rsidRPr="004C6E97">
        <w:rPr>
          <w:rFonts w:ascii="Times New Roman" w:hAnsi="Times New Roman" w:cs="Times New Roman"/>
        </w:rPr>
        <w:t>clarifications</w:t>
      </w:r>
      <w:r w:rsidRPr="004C6E97">
        <w:rPr>
          <w:rFonts w:ascii="Times New Roman" w:hAnsi="Times New Roman" w:cs="Times New Roman"/>
        </w:rPr>
        <w:t>.</w:t>
      </w:r>
      <w:r w:rsidR="004C6E97" w:rsidRPr="004C6E97">
        <w:rPr>
          <w:rFonts w:ascii="Times New Roman" w:hAnsi="Times New Roman" w:cs="Times New Roman"/>
        </w:rPr>
        <w:t xml:space="preserve">  </w:t>
      </w:r>
      <w:r w:rsidR="006B7AC4">
        <w:rPr>
          <w:rFonts w:ascii="Times New Roman" w:hAnsi="Times New Roman" w:cs="Times New Roman"/>
        </w:rPr>
        <w:t xml:space="preserve">WMS </w:t>
      </w:r>
      <w:r w:rsidR="004C6E97" w:rsidRPr="004C6E97">
        <w:rPr>
          <w:rFonts w:ascii="Times New Roman" w:hAnsi="Times New Roman" w:cs="Times New Roman"/>
        </w:rPr>
        <w:t>took no action on this item.</w:t>
      </w:r>
      <w:r w:rsidR="004C6E97">
        <w:rPr>
          <w:rFonts w:ascii="Times New Roman" w:hAnsi="Times New Roman" w:cs="Times New Roman"/>
        </w:rPr>
        <w:t xml:space="preserve"> </w:t>
      </w:r>
    </w:p>
    <w:p w14:paraId="4CB9D93A" w14:textId="77777777" w:rsidR="00206848" w:rsidRPr="00503403" w:rsidRDefault="00206848" w:rsidP="001654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C8BB411" w14:textId="77777777" w:rsidR="00A03A61" w:rsidRDefault="00A03A61" w:rsidP="000642A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EB3BACF" w14:textId="27F02625" w:rsidR="000642A7" w:rsidRPr="00877FEC" w:rsidRDefault="000642A7" w:rsidP="000642A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7FEC">
        <w:rPr>
          <w:rFonts w:ascii="Times New Roman" w:hAnsi="Times New Roman" w:cs="Times New Roman"/>
          <w:u w:val="single"/>
        </w:rPr>
        <w:t xml:space="preserve">Market Credit Working Group </w:t>
      </w:r>
      <w:r w:rsidR="00C40B85" w:rsidRPr="00877FEC">
        <w:rPr>
          <w:rFonts w:ascii="Times New Roman" w:hAnsi="Times New Roman" w:cs="Times New Roman"/>
          <w:u w:val="single"/>
        </w:rPr>
        <w:t xml:space="preserve">(MCWG) </w:t>
      </w:r>
      <w:r w:rsidRPr="00877FEC">
        <w:rPr>
          <w:rFonts w:ascii="Times New Roman" w:hAnsi="Times New Roman" w:cs="Times New Roman"/>
          <w:u w:val="single"/>
        </w:rPr>
        <w:t>(see Key Documents)</w:t>
      </w:r>
    </w:p>
    <w:p w14:paraId="3012826C" w14:textId="391AC6E2" w:rsidR="000642A7" w:rsidRDefault="000642A7" w:rsidP="000642A7">
      <w:pPr>
        <w:pStyle w:val="NoSpacing"/>
        <w:jc w:val="both"/>
        <w:rPr>
          <w:rFonts w:ascii="Times New Roman" w:hAnsi="Times New Roman" w:cs="Times New Roman"/>
        </w:rPr>
      </w:pPr>
      <w:r w:rsidRPr="00877FEC">
        <w:rPr>
          <w:rFonts w:ascii="Times New Roman" w:hAnsi="Times New Roman" w:cs="Times New Roman"/>
        </w:rPr>
        <w:t>Mr.</w:t>
      </w:r>
      <w:r w:rsidR="00285666" w:rsidRPr="00877FEC">
        <w:rPr>
          <w:rFonts w:ascii="Times New Roman" w:hAnsi="Times New Roman" w:cs="Times New Roman"/>
        </w:rPr>
        <w:t xml:space="preserve"> Barnes reviewed MCWG </w:t>
      </w:r>
      <w:r w:rsidR="00877FEC" w:rsidRPr="00877FEC">
        <w:rPr>
          <w:rFonts w:ascii="Times New Roman" w:hAnsi="Times New Roman" w:cs="Times New Roman"/>
        </w:rPr>
        <w:t xml:space="preserve">activities. </w:t>
      </w:r>
    </w:p>
    <w:p w14:paraId="187CAD2E" w14:textId="77777777" w:rsidR="00DA1B63" w:rsidRDefault="00DA1B63" w:rsidP="000642A7">
      <w:pPr>
        <w:pStyle w:val="NoSpacing"/>
        <w:jc w:val="both"/>
        <w:rPr>
          <w:rFonts w:ascii="Times New Roman" w:hAnsi="Times New Roman" w:cs="Times New Roman"/>
        </w:rPr>
      </w:pPr>
    </w:p>
    <w:p w14:paraId="020C8C64" w14:textId="77777777" w:rsidR="00DA1B63" w:rsidRPr="00877FEC" w:rsidRDefault="00DA1B63" w:rsidP="000642A7">
      <w:pPr>
        <w:pStyle w:val="NoSpacing"/>
        <w:jc w:val="both"/>
        <w:rPr>
          <w:rFonts w:ascii="Times New Roman" w:hAnsi="Times New Roman" w:cs="Times New Roman"/>
        </w:rPr>
      </w:pPr>
    </w:p>
    <w:p w14:paraId="27EFF185" w14:textId="77777777" w:rsidR="006B7AC4" w:rsidRDefault="006B7AC4" w:rsidP="005D105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3C1E4F7" w14:textId="5170800D" w:rsidR="007E2E1D" w:rsidRPr="004A7295" w:rsidRDefault="007E2E1D" w:rsidP="005D105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A7295">
        <w:rPr>
          <w:rFonts w:ascii="Times New Roman" w:hAnsi="Times New Roman" w:cs="Times New Roman"/>
          <w:u w:val="single"/>
        </w:rPr>
        <w:lastRenderedPageBreak/>
        <w:t>Supply Analysis Working Group (SAWG)</w:t>
      </w:r>
      <w:r w:rsidR="00B81F84" w:rsidRPr="004A7295">
        <w:rPr>
          <w:rFonts w:ascii="Times New Roman" w:hAnsi="Times New Roman" w:cs="Times New Roman"/>
          <w:u w:val="single"/>
        </w:rPr>
        <w:t xml:space="preserve"> (see Key Documents)</w:t>
      </w:r>
    </w:p>
    <w:p w14:paraId="57473B44" w14:textId="3B115382" w:rsidR="004A7295" w:rsidRPr="004A7295" w:rsidRDefault="0012391C" w:rsidP="005D1058">
      <w:pPr>
        <w:pStyle w:val="NoSpacing"/>
        <w:jc w:val="both"/>
        <w:rPr>
          <w:rFonts w:ascii="Times New Roman" w:hAnsi="Times New Roman" w:cs="Times New Roman"/>
        </w:rPr>
      </w:pPr>
      <w:r w:rsidRPr="004A7295">
        <w:rPr>
          <w:rFonts w:ascii="Times New Roman" w:hAnsi="Times New Roman" w:cs="Times New Roman"/>
        </w:rPr>
        <w:t xml:space="preserve">Caitlin Smith reviewed recent SAWG </w:t>
      </w:r>
      <w:r w:rsidR="003577EB">
        <w:rPr>
          <w:rFonts w:ascii="Times New Roman" w:hAnsi="Times New Roman" w:cs="Times New Roman"/>
        </w:rPr>
        <w:t xml:space="preserve">activities and </w:t>
      </w:r>
      <w:r w:rsidR="004A7295">
        <w:rPr>
          <w:rFonts w:ascii="Times New Roman" w:hAnsi="Times New Roman" w:cs="Times New Roman"/>
        </w:rPr>
        <w:t xml:space="preserve">summarized discussions on </w:t>
      </w:r>
      <w:r w:rsidR="003577EB">
        <w:rPr>
          <w:rFonts w:ascii="Times New Roman" w:hAnsi="Times New Roman" w:cs="Times New Roman"/>
        </w:rPr>
        <w:t xml:space="preserve">updates to the </w:t>
      </w:r>
      <w:r w:rsidR="004A7295" w:rsidRPr="004A7295">
        <w:rPr>
          <w:rFonts w:ascii="Times New Roman" w:hAnsi="Times New Roman" w:cs="Times New Roman"/>
        </w:rPr>
        <w:t>Cost of New Entry (CONE) Study Methodology</w:t>
      </w:r>
      <w:r w:rsidR="004A7295">
        <w:rPr>
          <w:rFonts w:ascii="Times New Roman" w:hAnsi="Times New Roman" w:cs="Times New Roman"/>
        </w:rPr>
        <w:t xml:space="preserve">.  </w:t>
      </w:r>
      <w:r w:rsidR="00546610">
        <w:rPr>
          <w:rFonts w:ascii="Times New Roman" w:hAnsi="Times New Roman" w:cs="Times New Roman"/>
        </w:rPr>
        <w:t xml:space="preserve">Market Participants and ERCOT Staff discussed the timeline in implementing the proposed CONE methodology and impacts to the Peaker Net Margin (PNM) threshold.  Ms. Smith stated that the </w:t>
      </w:r>
      <w:r w:rsidR="002F59A3">
        <w:rPr>
          <w:rFonts w:ascii="Times New Roman" w:hAnsi="Times New Roman" w:cs="Times New Roman"/>
        </w:rPr>
        <w:t>SAWG</w:t>
      </w:r>
      <w:r w:rsidR="00546610">
        <w:rPr>
          <w:rFonts w:ascii="Times New Roman" w:hAnsi="Times New Roman" w:cs="Times New Roman"/>
        </w:rPr>
        <w:t xml:space="preserve"> Scope and CONE Study Methodology would be </w:t>
      </w:r>
      <w:r w:rsidR="00C25C18">
        <w:rPr>
          <w:rFonts w:ascii="Times New Roman" w:hAnsi="Times New Roman" w:cs="Times New Roman"/>
        </w:rPr>
        <w:t xml:space="preserve">offered for </w:t>
      </w:r>
      <w:r w:rsidR="00546610">
        <w:rPr>
          <w:rFonts w:ascii="Times New Roman" w:hAnsi="Times New Roman" w:cs="Times New Roman"/>
        </w:rPr>
        <w:t>consider</w:t>
      </w:r>
      <w:r w:rsidR="00C25C18">
        <w:rPr>
          <w:rFonts w:ascii="Times New Roman" w:hAnsi="Times New Roman" w:cs="Times New Roman"/>
        </w:rPr>
        <w:t xml:space="preserve">ation </w:t>
      </w:r>
      <w:r w:rsidR="00546610">
        <w:rPr>
          <w:rFonts w:ascii="Times New Roman" w:hAnsi="Times New Roman" w:cs="Times New Roman"/>
        </w:rPr>
        <w:t xml:space="preserve">at the October 2, 2019 WMS meeting.  </w:t>
      </w:r>
    </w:p>
    <w:p w14:paraId="01503179" w14:textId="77777777" w:rsidR="004A7295" w:rsidRDefault="004A7295" w:rsidP="005D105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4BBA3A5" w14:textId="77777777" w:rsidR="007E2E1D" w:rsidRPr="00503403" w:rsidRDefault="007E2E1D" w:rsidP="00D4476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0F6ACBE" w14:textId="3E6C8FC9" w:rsidR="004A7DAE" w:rsidRDefault="00503403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03403">
        <w:rPr>
          <w:rFonts w:ascii="Times New Roman" w:hAnsi="Times New Roman" w:cs="Times New Roman"/>
          <w:u w:val="single"/>
        </w:rPr>
        <w:t>D</w:t>
      </w:r>
      <w:r w:rsidR="00142C73">
        <w:rPr>
          <w:rFonts w:ascii="Times New Roman" w:hAnsi="Times New Roman" w:cs="Times New Roman"/>
          <w:u w:val="single"/>
        </w:rPr>
        <w:t>emand Side Working Group (DSWG)</w:t>
      </w:r>
      <w:r w:rsidR="00A45D41">
        <w:rPr>
          <w:rFonts w:ascii="Times New Roman" w:hAnsi="Times New Roman" w:cs="Times New Roman"/>
          <w:u w:val="single"/>
        </w:rPr>
        <w:t xml:space="preserve"> (see Key Documents)</w:t>
      </w:r>
    </w:p>
    <w:p w14:paraId="362925F5" w14:textId="6CFB4DC7" w:rsidR="00142C73" w:rsidRDefault="00142C73" w:rsidP="00C2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Mona Tierney-Lloyd reviewed DSWG activities and noted that the August 13 and August 15, 2019 </w:t>
      </w:r>
      <w:r w:rsidRPr="00142C73">
        <w:rPr>
          <w:rFonts w:ascii="Times New Roman" w:hAnsi="Times New Roman" w:cs="Times New Roman"/>
        </w:rPr>
        <w:t>Emergency Response Service (ERS)</w:t>
      </w:r>
      <w:r>
        <w:rPr>
          <w:rFonts w:ascii="Times New Roman" w:hAnsi="Times New Roman" w:cs="Times New Roman"/>
        </w:rPr>
        <w:t xml:space="preserve"> deployment </w:t>
      </w:r>
      <w:r w:rsidR="00A84799">
        <w:rPr>
          <w:rFonts w:ascii="Times New Roman" w:hAnsi="Times New Roman" w:cs="Times New Roman"/>
        </w:rPr>
        <w:t xml:space="preserve">and performance </w:t>
      </w:r>
      <w:r>
        <w:rPr>
          <w:rFonts w:ascii="Times New Roman" w:hAnsi="Times New Roman" w:cs="Times New Roman"/>
        </w:rPr>
        <w:t xml:space="preserve">issues would be discussed at the October 22, 2019 DSWG meeting. </w:t>
      </w:r>
    </w:p>
    <w:p w14:paraId="496C1923" w14:textId="77777777" w:rsidR="00142C73" w:rsidRDefault="00142C73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3E87B081" w14:textId="77777777" w:rsidR="00142C73" w:rsidRPr="00142C73" w:rsidRDefault="00142C73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614CA17F" w14:textId="77777777" w:rsidR="00EC1B15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03403">
        <w:rPr>
          <w:rFonts w:ascii="Times New Roman" w:hAnsi="Times New Roman" w:cs="Times New Roman"/>
          <w:u w:val="single"/>
        </w:rPr>
        <w:t>Other Business</w:t>
      </w:r>
    </w:p>
    <w:p w14:paraId="270BFD76" w14:textId="559A9629" w:rsidR="00503403" w:rsidRDefault="00503403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503403">
        <w:rPr>
          <w:rFonts w:ascii="Times New Roman" w:hAnsi="Times New Roman" w:cs="Times New Roman"/>
          <w:i/>
        </w:rPr>
        <w:t>High Impact Transmission Element (HITE) List</w:t>
      </w:r>
    </w:p>
    <w:p w14:paraId="267F9157" w14:textId="303038C3" w:rsidR="00503403" w:rsidRPr="003A2F3B" w:rsidRDefault="003A2F3B" w:rsidP="00C276E8">
      <w:pPr>
        <w:pStyle w:val="NoSpacing"/>
        <w:jc w:val="both"/>
        <w:rPr>
          <w:rFonts w:ascii="Times New Roman" w:hAnsi="Times New Roman" w:cs="Times New Roman"/>
        </w:rPr>
      </w:pPr>
      <w:r w:rsidRPr="003A2F3B">
        <w:rPr>
          <w:rFonts w:ascii="Times New Roman" w:hAnsi="Times New Roman" w:cs="Times New Roman"/>
        </w:rPr>
        <w:t>Pushkar</w:t>
      </w:r>
      <w:r w:rsidR="00DA1B63">
        <w:rPr>
          <w:rFonts w:ascii="Times New Roman" w:hAnsi="Times New Roman" w:cs="Times New Roman"/>
        </w:rPr>
        <w:t xml:space="preserve"> Chhajed</w:t>
      </w:r>
      <w:r>
        <w:rPr>
          <w:rFonts w:ascii="Times New Roman" w:hAnsi="Times New Roman" w:cs="Times New Roman"/>
        </w:rPr>
        <w:t xml:space="preserve"> reviewed the HITE List methodology, summarized discussions at the August 22, 2019</w:t>
      </w:r>
    </w:p>
    <w:p w14:paraId="06574E96" w14:textId="77777777" w:rsidR="003A2F3B" w:rsidRPr="003A2F3B" w:rsidRDefault="003A2F3B" w:rsidP="003A2F3B">
      <w:pPr>
        <w:pStyle w:val="NoSpacing"/>
        <w:jc w:val="both"/>
        <w:rPr>
          <w:rFonts w:ascii="Times New Roman" w:hAnsi="Times New Roman" w:cs="Times New Roman"/>
        </w:rPr>
      </w:pPr>
      <w:r w:rsidRPr="003A2F3B">
        <w:rPr>
          <w:rFonts w:ascii="Times New Roman" w:hAnsi="Times New Roman" w:cs="Times New Roman"/>
        </w:rPr>
        <w:t xml:space="preserve">Operations Working Group (OWG) meeting, and reviewed the timeline.  </w:t>
      </w:r>
    </w:p>
    <w:p w14:paraId="4FFA9C14" w14:textId="77777777" w:rsidR="003A2F3B" w:rsidRPr="003A2F3B" w:rsidRDefault="003A2F3B" w:rsidP="003A2F3B">
      <w:pPr>
        <w:pStyle w:val="NoSpacing"/>
        <w:jc w:val="both"/>
        <w:rPr>
          <w:rFonts w:ascii="Times New Roman" w:hAnsi="Times New Roman" w:cs="Times New Roman"/>
        </w:rPr>
      </w:pPr>
    </w:p>
    <w:p w14:paraId="3462B45C" w14:textId="2E1139A5" w:rsidR="00C964FF" w:rsidRPr="003A2F3B" w:rsidRDefault="003A2F3B" w:rsidP="003A2F3B">
      <w:pPr>
        <w:pStyle w:val="NoSpacing"/>
        <w:jc w:val="both"/>
        <w:rPr>
          <w:rFonts w:ascii="Times New Roman" w:hAnsi="Times New Roman" w:cs="Times New Roman"/>
          <w:b/>
        </w:rPr>
      </w:pPr>
      <w:r w:rsidRPr="003A2F3B">
        <w:rPr>
          <w:rFonts w:ascii="Times New Roman" w:hAnsi="Times New Roman" w:cs="Times New Roman"/>
          <w:b/>
        </w:rPr>
        <w:t xml:space="preserve">Ivan Velasquez </w:t>
      </w:r>
      <w:r w:rsidR="00C964FF" w:rsidRPr="003A2F3B">
        <w:rPr>
          <w:rFonts w:ascii="Times New Roman" w:hAnsi="Times New Roman" w:cs="Times New Roman"/>
          <w:b/>
        </w:rPr>
        <w:t xml:space="preserve">moved to endorse the 2019 HITE list.  </w:t>
      </w:r>
      <w:r w:rsidRPr="003A2F3B">
        <w:rPr>
          <w:rFonts w:ascii="Times New Roman" w:hAnsi="Times New Roman" w:cs="Times New Roman"/>
          <w:b/>
        </w:rPr>
        <w:t xml:space="preserve">Anthony Johnson </w:t>
      </w:r>
      <w:r w:rsidR="00C964FF" w:rsidRPr="003A2F3B">
        <w:rPr>
          <w:rFonts w:ascii="Times New Roman" w:hAnsi="Times New Roman" w:cs="Times New Roman"/>
          <w:b/>
        </w:rPr>
        <w:t xml:space="preserve">seconded the motion.  The motion carried </w:t>
      </w:r>
      <w:r w:rsidR="00433243">
        <w:rPr>
          <w:rFonts w:ascii="Times New Roman" w:hAnsi="Times New Roman" w:cs="Times New Roman"/>
          <w:b/>
        </w:rPr>
        <w:t xml:space="preserve">with one abstention from the Independent Power Marketer (IPM) (Morgan Stanley) Market Segment.  </w:t>
      </w:r>
      <w:r w:rsidR="008F1718">
        <w:rPr>
          <w:rFonts w:ascii="Times New Roman" w:hAnsi="Times New Roman" w:cs="Times New Roman"/>
          <w:b/>
        </w:rPr>
        <w:t xml:space="preserve">  </w:t>
      </w:r>
    </w:p>
    <w:p w14:paraId="49ADEB8A" w14:textId="77777777" w:rsidR="00C964FF" w:rsidRPr="003A2F3B" w:rsidRDefault="00C964FF" w:rsidP="003A2F3B">
      <w:pPr>
        <w:pStyle w:val="NoSpacing"/>
        <w:jc w:val="both"/>
        <w:rPr>
          <w:rFonts w:ascii="Times New Roman" w:hAnsi="Times New Roman" w:cs="Times New Roman"/>
        </w:rPr>
      </w:pPr>
    </w:p>
    <w:p w14:paraId="06F78668" w14:textId="769E835B" w:rsidR="00503403" w:rsidRDefault="00503403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503403">
        <w:rPr>
          <w:rFonts w:ascii="Times New Roman" w:hAnsi="Times New Roman" w:cs="Times New Roman"/>
          <w:i/>
        </w:rPr>
        <w:t>Annual TAC Subcommittee Structural Review</w:t>
      </w:r>
    </w:p>
    <w:p w14:paraId="019CDEA4" w14:textId="1B906B1F" w:rsidR="00056233" w:rsidRDefault="003A2F3B" w:rsidP="00C276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</w:t>
      </w:r>
      <w:r w:rsidR="008F1718">
        <w:rPr>
          <w:rFonts w:ascii="Times New Roman" w:hAnsi="Times New Roman" w:cs="Times New Roman"/>
        </w:rPr>
        <w:t xml:space="preserve">reviewed meeting efficiencies for </w:t>
      </w:r>
      <w:r>
        <w:rPr>
          <w:rFonts w:ascii="Times New Roman" w:hAnsi="Times New Roman" w:cs="Times New Roman"/>
        </w:rPr>
        <w:t>WMS and its working groups</w:t>
      </w:r>
      <w:r w:rsidR="00056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 consideration of the </w:t>
      </w:r>
      <w:r w:rsidR="008F1718">
        <w:rPr>
          <w:rFonts w:ascii="Times New Roman" w:hAnsi="Times New Roman" w:cs="Times New Roman"/>
        </w:rPr>
        <w:t>TAC criteria.  Market Participants discussed the appropriate forum for vetting Metering Working Group (MWG) issues</w:t>
      </w:r>
      <w:r w:rsidR="00056233">
        <w:rPr>
          <w:rFonts w:ascii="Times New Roman" w:hAnsi="Times New Roman" w:cs="Times New Roman"/>
        </w:rPr>
        <w:t xml:space="preserve">.  Mr. Kee reminded Market Participants that </w:t>
      </w:r>
      <w:r w:rsidR="00056233" w:rsidRPr="00056233">
        <w:rPr>
          <w:rFonts w:ascii="Times New Roman" w:hAnsi="Times New Roman" w:cs="Times New Roman"/>
        </w:rPr>
        <w:t>the September 17, 2019 TAC and TAC Subcommittee Structural Review would be WebEx only</w:t>
      </w:r>
      <w:r w:rsidR="00511133">
        <w:rPr>
          <w:rFonts w:ascii="Times New Roman" w:hAnsi="Times New Roman" w:cs="Times New Roman"/>
        </w:rPr>
        <w:t>.</w:t>
      </w:r>
    </w:p>
    <w:p w14:paraId="3889E8DC" w14:textId="77777777" w:rsidR="00056233" w:rsidRDefault="00056233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4FA613A1" w14:textId="3A3ADD4E" w:rsidR="00503403" w:rsidRPr="00C964FF" w:rsidRDefault="00503403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C964FF">
        <w:rPr>
          <w:rFonts w:ascii="Times New Roman" w:hAnsi="Times New Roman" w:cs="Times New Roman"/>
          <w:i/>
        </w:rPr>
        <w:t>2020 Meeting Schedule</w:t>
      </w:r>
    </w:p>
    <w:p w14:paraId="407EB554" w14:textId="66755981" w:rsidR="008C3A39" w:rsidRPr="00C964FF" w:rsidRDefault="008F7D4E" w:rsidP="008C3A39">
      <w:pPr>
        <w:pStyle w:val="NoSpacing"/>
        <w:jc w:val="both"/>
        <w:rPr>
          <w:rFonts w:ascii="Times New Roman" w:hAnsi="Times New Roman" w:cs="Times New Roman"/>
        </w:rPr>
      </w:pPr>
      <w:r w:rsidRPr="00C964FF">
        <w:rPr>
          <w:rFonts w:ascii="Times New Roman" w:hAnsi="Times New Roman" w:cs="Times New Roman"/>
        </w:rPr>
        <w:t xml:space="preserve">Market Participants reviewed the 2020 </w:t>
      </w:r>
      <w:r w:rsidR="00C964FF" w:rsidRPr="00C964FF">
        <w:rPr>
          <w:rFonts w:ascii="Times New Roman" w:hAnsi="Times New Roman" w:cs="Times New Roman"/>
        </w:rPr>
        <w:t xml:space="preserve">Block Meeting Calendar.  </w:t>
      </w:r>
    </w:p>
    <w:p w14:paraId="42F41562" w14:textId="77777777" w:rsidR="00C40B85" w:rsidRPr="00503403" w:rsidRDefault="00C40B85" w:rsidP="00C276E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BA32095" w14:textId="42CDE245" w:rsidR="00AF34D0" w:rsidRPr="00AF06FF" w:rsidRDefault="00102EC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AF06FF">
        <w:rPr>
          <w:rFonts w:ascii="Times New Roman" w:hAnsi="Times New Roman" w:cs="Times New Roman"/>
          <w:i/>
        </w:rPr>
        <w:t xml:space="preserve">Review </w:t>
      </w:r>
      <w:r w:rsidR="00AF34D0" w:rsidRPr="00AF06FF">
        <w:rPr>
          <w:rFonts w:ascii="Times New Roman" w:hAnsi="Times New Roman" w:cs="Times New Roman"/>
          <w:i/>
        </w:rPr>
        <w:t>of Open Action Items</w:t>
      </w:r>
    </w:p>
    <w:p w14:paraId="01C72A2A" w14:textId="7D498070" w:rsidR="00AF06FF" w:rsidRPr="00AF06FF" w:rsidRDefault="007E5112" w:rsidP="00203D48">
      <w:pPr>
        <w:pStyle w:val="NoSpacing"/>
        <w:jc w:val="both"/>
        <w:rPr>
          <w:rFonts w:ascii="Times New Roman" w:hAnsi="Times New Roman" w:cs="Times New Roman"/>
        </w:rPr>
      </w:pPr>
      <w:r w:rsidRPr="00AF06FF">
        <w:rPr>
          <w:rFonts w:ascii="Times New Roman" w:hAnsi="Times New Roman" w:cs="Times New Roman"/>
        </w:rPr>
        <w:t>Market Participants reviewed the Open Action Items list</w:t>
      </w:r>
      <w:r w:rsidR="00AF06FF" w:rsidRPr="00AF06FF">
        <w:rPr>
          <w:rFonts w:ascii="Times New Roman" w:hAnsi="Times New Roman" w:cs="Times New Roman"/>
        </w:rPr>
        <w:t xml:space="preserve"> and removed the following completed items</w:t>
      </w:r>
      <w:r w:rsidR="007B5A0A">
        <w:rPr>
          <w:rFonts w:ascii="Times New Roman" w:hAnsi="Times New Roman" w:cs="Times New Roman"/>
        </w:rPr>
        <w:t xml:space="preserve"> as submitted</w:t>
      </w:r>
      <w:r w:rsidR="00AF06FF" w:rsidRPr="00AF06FF">
        <w:rPr>
          <w:rFonts w:ascii="Times New Roman" w:hAnsi="Times New Roman" w:cs="Times New Roman"/>
        </w:rPr>
        <w:t xml:space="preserve">: </w:t>
      </w:r>
    </w:p>
    <w:p w14:paraId="292F9373" w14:textId="44FE4FEE" w:rsidR="001A65B4" w:rsidRDefault="00AF06FF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F06FF">
        <w:rPr>
          <w:rFonts w:ascii="Times New Roman" w:hAnsi="Times New Roman" w:cs="Times New Roman"/>
        </w:rPr>
        <w:t xml:space="preserve">Look at performance of Reliability Deployment Price Adder </w:t>
      </w:r>
      <w:r>
        <w:rPr>
          <w:rFonts w:ascii="Times New Roman" w:hAnsi="Times New Roman" w:cs="Times New Roman"/>
        </w:rPr>
        <w:t xml:space="preserve">(RDPA) </w:t>
      </w:r>
      <w:r w:rsidRPr="00AF06FF">
        <w:rPr>
          <w:rFonts w:ascii="Times New Roman" w:hAnsi="Times New Roman" w:cs="Times New Roman"/>
        </w:rPr>
        <w:t xml:space="preserve">during the </w:t>
      </w:r>
      <w:r>
        <w:rPr>
          <w:rFonts w:ascii="Times New Roman" w:hAnsi="Times New Roman" w:cs="Times New Roman"/>
        </w:rPr>
        <w:t>R</w:t>
      </w:r>
      <w:r w:rsidRPr="00AF06FF">
        <w:rPr>
          <w:rFonts w:ascii="Times New Roman" w:hAnsi="Times New Roman" w:cs="Times New Roman"/>
        </w:rPr>
        <w:t xml:space="preserve">UC events on </w:t>
      </w:r>
      <w:r>
        <w:rPr>
          <w:rFonts w:ascii="Times New Roman" w:hAnsi="Times New Roman" w:cs="Times New Roman"/>
        </w:rPr>
        <w:t xml:space="preserve">October 4, 2018 </w:t>
      </w:r>
      <w:r w:rsidRPr="00AF06FF">
        <w:rPr>
          <w:rFonts w:ascii="Times New Roman" w:hAnsi="Times New Roman" w:cs="Times New Roman"/>
        </w:rPr>
        <w:t>ask that ERCOT prepare a detailed review</w:t>
      </w:r>
      <w:r>
        <w:rPr>
          <w:rFonts w:ascii="Times New Roman" w:hAnsi="Times New Roman" w:cs="Times New Roman"/>
        </w:rPr>
        <w:t xml:space="preserve">, </w:t>
      </w:r>
      <w:r w:rsidRPr="00AF06FF">
        <w:rPr>
          <w:rFonts w:ascii="Times New Roman" w:hAnsi="Times New Roman" w:cs="Times New Roman"/>
        </w:rPr>
        <w:t xml:space="preserve">specifically fluctuations of the adder between zero and non-zero values that aren’t intuitive, and review the methodology to calculate the adder (CMWG)  </w:t>
      </w:r>
    </w:p>
    <w:p w14:paraId="0933EA27" w14:textId="41C8288A" w:rsidR="00AF06FF" w:rsidRPr="00AF06FF" w:rsidRDefault="00AF06FF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c</w:t>
      </w:r>
      <w:r w:rsidRPr="00AF06FF">
        <w:rPr>
          <w:rFonts w:ascii="Times New Roman" w:hAnsi="Times New Roman" w:cs="Times New Roman"/>
        </w:rPr>
        <w:t>oncept for Nodal Pricing for Non-Modeled Generators and Registered Distributed Generation (DG)</w:t>
      </w:r>
      <w:r>
        <w:rPr>
          <w:rFonts w:ascii="Times New Roman" w:hAnsi="Times New Roman" w:cs="Times New Roman"/>
        </w:rPr>
        <w:t xml:space="preserve"> (DSWG and WMWG)</w:t>
      </w:r>
    </w:p>
    <w:p w14:paraId="5E52DAE3" w14:textId="0F691206" w:rsidR="007E5112" w:rsidRDefault="00AF06FF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F06FF">
        <w:rPr>
          <w:rFonts w:ascii="Times New Roman" w:hAnsi="Times New Roman" w:cs="Times New Roman"/>
        </w:rPr>
        <w:t xml:space="preserve">Review extensive Settlement formula’s in NPRR885,  Must-Run Alternative (MRA) Details and Revisions Resulting from </w:t>
      </w:r>
      <w:r>
        <w:rPr>
          <w:rFonts w:ascii="Times New Roman" w:hAnsi="Times New Roman" w:cs="Times New Roman"/>
        </w:rPr>
        <w:t xml:space="preserve">PUCT </w:t>
      </w:r>
      <w:r w:rsidRPr="00AF06FF">
        <w:rPr>
          <w:rFonts w:ascii="Times New Roman" w:hAnsi="Times New Roman" w:cs="Times New Roman"/>
        </w:rPr>
        <w:t>Project No. 46369, Rulemaking Relating to Reliability Must-Run Service (MSWG)</w:t>
      </w:r>
    </w:p>
    <w:p w14:paraId="35AAD120" w14:textId="460F50C8" w:rsidR="00A14F94" w:rsidRDefault="00A14F94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F94">
        <w:rPr>
          <w:rFonts w:ascii="Times New Roman" w:hAnsi="Times New Roman" w:cs="Times New Roman"/>
        </w:rPr>
        <w:t>Review removal of PPA applied in Verifiable Cost from Protocol</w:t>
      </w:r>
      <w:r>
        <w:rPr>
          <w:rFonts w:ascii="Times New Roman" w:hAnsi="Times New Roman" w:cs="Times New Roman"/>
        </w:rPr>
        <w:t xml:space="preserve"> (RCWG)</w:t>
      </w:r>
    </w:p>
    <w:p w14:paraId="1863C1D2" w14:textId="18CF9733" w:rsidR="00A14F94" w:rsidRPr="00AF06FF" w:rsidRDefault="00A14F94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F94">
        <w:rPr>
          <w:rFonts w:ascii="Times New Roman" w:hAnsi="Times New Roman" w:cs="Times New Roman"/>
        </w:rPr>
        <w:t>Coal Index – Long Term Solution (RCWG)</w:t>
      </w:r>
    </w:p>
    <w:p w14:paraId="6311C720" w14:textId="3FB006F2" w:rsidR="00AF06FF" w:rsidRDefault="00AF06FF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</w:t>
      </w:r>
      <w:r w:rsidRPr="00AF06FF">
        <w:rPr>
          <w:rFonts w:ascii="Times New Roman" w:hAnsi="Times New Roman" w:cs="Times New Roman"/>
        </w:rPr>
        <w:t xml:space="preserve">Switchable Generation Resource </w:t>
      </w:r>
      <w:r w:rsidR="00C03F13">
        <w:rPr>
          <w:rFonts w:ascii="Times New Roman" w:hAnsi="Times New Roman" w:cs="Times New Roman"/>
        </w:rPr>
        <w:t>DSWG</w:t>
      </w:r>
      <w:r w:rsidRPr="00AF06FF">
        <w:rPr>
          <w:rFonts w:ascii="Times New Roman" w:hAnsi="Times New Roman" w:cs="Times New Roman"/>
        </w:rPr>
        <w:t xml:space="preserve"> Whitepaper</w:t>
      </w:r>
      <w:r>
        <w:rPr>
          <w:rFonts w:ascii="Times New Roman" w:hAnsi="Times New Roman" w:cs="Times New Roman"/>
        </w:rPr>
        <w:t xml:space="preserve">, </w:t>
      </w:r>
      <w:r w:rsidRPr="00AF06FF">
        <w:rPr>
          <w:rFonts w:ascii="Times New Roman" w:hAnsi="Times New Roman" w:cs="Times New Roman"/>
        </w:rPr>
        <w:t>include notification requirements of Resources switchable to other Control Areas</w:t>
      </w:r>
      <w:r>
        <w:rPr>
          <w:rFonts w:ascii="Times New Roman" w:hAnsi="Times New Roman" w:cs="Times New Roman"/>
        </w:rPr>
        <w:t xml:space="preserve"> (WMWG and RCWG)</w:t>
      </w:r>
    </w:p>
    <w:p w14:paraId="174A4ADA" w14:textId="683883F6" w:rsidR="00C03F13" w:rsidRDefault="00C03F13" w:rsidP="00AF06FF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C03F13">
        <w:rPr>
          <w:rFonts w:ascii="Times New Roman" w:hAnsi="Times New Roman" w:cs="Times New Roman"/>
        </w:rPr>
        <w:lastRenderedPageBreak/>
        <w:t>Review concerns of  Generation To Be Dispatched (GTBD) calculation biases, look at root causes, why oscillation between Security-Constrained Economic Dispatch (SCED) clearing and prices in full Regulation Up (Reg-Up) and Regula</w:t>
      </w:r>
      <w:r>
        <w:rPr>
          <w:rFonts w:ascii="Times New Roman" w:hAnsi="Times New Roman" w:cs="Times New Roman"/>
        </w:rPr>
        <w:t>tion Down (Reg-Down) deployment (WMWG)</w:t>
      </w:r>
      <w:r w:rsidRPr="00C03F13">
        <w:rPr>
          <w:rFonts w:ascii="Times New Roman" w:hAnsi="Times New Roman" w:cs="Times New Roman"/>
        </w:rPr>
        <w:t xml:space="preserve">   </w:t>
      </w:r>
      <w:r w:rsidRPr="00C03F13">
        <w:rPr>
          <w:rFonts w:ascii="Times New Roman" w:hAnsi="Times New Roman" w:cs="Times New Roman"/>
        </w:rPr>
        <w:tab/>
      </w:r>
    </w:p>
    <w:p w14:paraId="00FC5D36" w14:textId="77777777" w:rsidR="00AF06FF" w:rsidRPr="00AF06FF" w:rsidRDefault="00AF06FF" w:rsidP="00AF06FF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14:paraId="40C831DB" w14:textId="04351848" w:rsidR="00327BC6" w:rsidRPr="00503403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503403">
        <w:rPr>
          <w:rFonts w:ascii="Times New Roman" w:hAnsi="Times New Roman" w:cs="Times New Roman"/>
          <w:i/>
        </w:rPr>
        <w:t>No Report</w:t>
      </w:r>
    </w:p>
    <w:p w14:paraId="79232D25" w14:textId="01E933AE" w:rsidR="00C754F7" w:rsidRPr="00503403" w:rsidRDefault="004A7DAE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>M</w:t>
      </w:r>
      <w:r w:rsidR="00C03F13">
        <w:rPr>
          <w:rFonts w:ascii="Times New Roman" w:hAnsi="Times New Roman" w:cs="Times New Roman"/>
        </w:rPr>
        <w:t>WG</w:t>
      </w:r>
    </w:p>
    <w:p w14:paraId="1B8DB1CA" w14:textId="724B6AC5" w:rsidR="00503403" w:rsidRPr="00503403" w:rsidRDefault="00503403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>Congestion Management Working Group (CMWG)</w:t>
      </w:r>
    </w:p>
    <w:p w14:paraId="34FD05EA" w14:textId="5923D66E" w:rsidR="00503403" w:rsidRPr="00503403" w:rsidRDefault="00503403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>Market Settlement Working Group (MSWG)</w:t>
      </w:r>
    </w:p>
    <w:p w14:paraId="7DD87963" w14:textId="0B60B7ED" w:rsidR="00C754F7" w:rsidRPr="00503403" w:rsidRDefault="00DA1B63" w:rsidP="00C754F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RCWG</w:t>
      </w:r>
    </w:p>
    <w:p w14:paraId="04271FED" w14:textId="77777777" w:rsidR="0086184D" w:rsidRPr="00503403" w:rsidRDefault="0086184D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4CEA32C" w14:textId="77777777" w:rsidR="004A7DAE" w:rsidRPr="00503403" w:rsidRDefault="004A7DAE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3265D137" w:rsidR="00123454" w:rsidRPr="00503403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  <w:u w:val="single"/>
        </w:rPr>
        <w:t>Adjournment</w:t>
      </w:r>
    </w:p>
    <w:p w14:paraId="167A0CCA" w14:textId="7CD4106A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503403">
        <w:rPr>
          <w:rFonts w:ascii="Times New Roman" w:hAnsi="Times New Roman" w:cs="Times New Roman"/>
        </w:rPr>
        <w:t>M</w:t>
      </w:r>
      <w:r w:rsidR="001B24D4" w:rsidRPr="00503403">
        <w:rPr>
          <w:rFonts w:ascii="Times New Roman" w:hAnsi="Times New Roman" w:cs="Times New Roman"/>
        </w:rPr>
        <w:t>r. Kee a</w:t>
      </w:r>
      <w:r w:rsidR="00055761" w:rsidRPr="00503403">
        <w:rPr>
          <w:rFonts w:ascii="Times New Roman" w:hAnsi="Times New Roman" w:cs="Times New Roman"/>
        </w:rPr>
        <w:t xml:space="preserve">djourned the </w:t>
      </w:r>
      <w:r w:rsidR="00503403" w:rsidRPr="00503403">
        <w:rPr>
          <w:rFonts w:ascii="Times New Roman" w:hAnsi="Times New Roman" w:cs="Times New Roman"/>
        </w:rPr>
        <w:t>September 4,</w:t>
      </w:r>
      <w:r w:rsidR="00174593" w:rsidRPr="00503403">
        <w:rPr>
          <w:rFonts w:ascii="Times New Roman" w:hAnsi="Times New Roman" w:cs="Times New Roman"/>
        </w:rPr>
        <w:t xml:space="preserve"> </w:t>
      </w:r>
      <w:r w:rsidR="00E90491" w:rsidRPr="00503403">
        <w:rPr>
          <w:rFonts w:ascii="Times New Roman" w:hAnsi="Times New Roman" w:cs="Times New Roman"/>
        </w:rPr>
        <w:t xml:space="preserve">2019 </w:t>
      </w:r>
      <w:r w:rsidR="00123454" w:rsidRPr="00503403">
        <w:rPr>
          <w:rFonts w:ascii="Times New Roman" w:hAnsi="Times New Roman" w:cs="Times New Roman"/>
        </w:rPr>
        <w:t xml:space="preserve">WMS </w:t>
      </w:r>
      <w:r w:rsidR="00123454" w:rsidRPr="001078DC">
        <w:rPr>
          <w:rFonts w:ascii="Times New Roman" w:hAnsi="Times New Roman" w:cs="Times New Roman"/>
        </w:rPr>
        <w:t>meeting at</w:t>
      </w:r>
      <w:r w:rsidR="008A4AC1" w:rsidRPr="001078DC">
        <w:rPr>
          <w:rFonts w:ascii="Times New Roman" w:hAnsi="Times New Roman" w:cs="Times New Roman"/>
        </w:rPr>
        <w:t xml:space="preserve"> </w:t>
      </w:r>
      <w:r w:rsidR="001B24D4" w:rsidRPr="001078DC">
        <w:rPr>
          <w:rFonts w:ascii="Times New Roman" w:hAnsi="Times New Roman" w:cs="Times New Roman"/>
        </w:rPr>
        <w:t>1</w:t>
      </w:r>
      <w:r w:rsidR="001078DC" w:rsidRPr="001078DC">
        <w:rPr>
          <w:rFonts w:ascii="Times New Roman" w:hAnsi="Times New Roman" w:cs="Times New Roman"/>
        </w:rPr>
        <w:t>2:25 p</w:t>
      </w:r>
      <w:r w:rsidR="004C7215" w:rsidRPr="001078DC">
        <w:rPr>
          <w:rFonts w:ascii="Times New Roman" w:hAnsi="Times New Roman" w:cs="Times New Roman"/>
        </w:rPr>
        <w:t>.</w:t>
      </w:r>
      <w:r w:rsidR="00B96907" w:rsidRPr="001078DC">
        <w:rPr>
          <w:rFonts w:ascii="Times New Roman" w:hAnsi="Times New Roman" w:cs="Times New Roman"/>
        </w:rPr>
        <w:t>m.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07495" w14:textId="77777777" w:rsidR="009D723F" w:rsidRDefault="009D723F" w:rsidP="00C96B32">
      <w:pPr>
        <w:spacing w:after="0" w:line="240" w:lineRule="auto"/>
      </w:pPr>
      <w:r>
        <w:separator/>
      </w:r>
    </w:p>
  </w:endnote>
  <w:endnote w:type="continuationSeparator" w:id="0">
    <w:p w14:paraId="7DE7BEB1" w14:textId="77777777" w:rsidR="009D723F" w:rsidRDefault="009D723F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0B1FBD62" w:rsidR="004B4DB7" w:rsidRPr="009B6C0B" w:rsidRDefault="00EA488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</w:t>
    </w:r>
    <w:r w:rsidR="004B4DB7">
      <w:rPr>
        <w:rFonts w:ascii="Times New Roman" w:hAnsi="Times New Roman"/>
        <w:b/>
        <w:sz w:val="16"/>
        <w:szCs w:val="16"/>
      </w:rPr>
      <w:t xml:space="preserve"> Minutes of the September 4, 2019 </w:t>
    </w:r>
    <w:r w:rsidR="004B4DB7"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4B4DB7" w:rsidRPr="009B6C0B" w:rsidRDefault="004B4DB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EA4887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EA4887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4B4DB7" w:rsidRDefault="004B4DB7" w:rsidP="00A9222E">
    <w:pPr>
      <w:pStyle w:val="Footer"/>
    </w:pPr>
  </w:p>
  <w:p w14:paraId="1A7BA745" w14:textId="77777777" w:rsidR="004B4DB7" w:rsidRDefault="004B4D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ED1F7" w14:textId="77777777" w:rsidR="009D723F" w:rsidRDefault="009D723F" w:rsidP="00C96B32">
      <w:pPr>
        <w:spacing w:after="0" w:line="240" w:lineRule="auto"/>
      </w:pPr>
      <w:r>
        <w:separator/>
      </w:r>
    </w:p>
  </w:footnote>
  <w:footnote w:type="continuationSeparator" w:id="0">
    <w:p w14:paraId="107EAAF5" w14:textId="77777777" w:rsidR="009D723F" w:rsidRDefault="009D723F" w:rsidP="00C96B32">
      <w:pPr>
        <w:spacing w:after="0" w:line="240" w:lineRule="auto"/>
      </w:pPr>
      <w:r>
        <w:continuationSeparator/>
      </w:r>
    </w:p>
  </w:footnote>
  <w:footnote w:id="1">
    <w:p w14:paraId="45D9F08D" w14:textId="36F3C255" w:rsidR="004B4DB7" w:rsidRDefault="004B4DB7" w:rsidP="00A329BF">
      <w:pPr>
        <w:pStyle w:val="FootnoteText"/>
        <w:rPr>
          <w:rFonts w:ascii="Times New Roman" w:hAnsi="Times New Roman"/>
          <w:color w:val="0000FF"/>
          <w:u w:val="single"/>
        </w:rPr>
      </w:pPr>
      <w:r w:rsidRPr="00677744">
        <w:rPr>
          <w:rStyle w:val="FootnoteReference"/>
          <w:rFonts w:ascii="Times New Roman" w:hAnsi="Times New Roman"/>
        </w:rPr>
        <w:footnoteRef/>
      </w:r>
      <w:hyperlink r:id="rId1" w:history="1">
        <w:r w:rsidRPr="00EB3C28">
          <w:rPr>
            <w:rStyle w:val="Hyperlink"/>
            <w:rFonts w:ascii="Times New Roman" w:hAnsi="Times New Roman"/>
          </w:rPr>
          <w:t>http://www.ercot.com/calendar/2019/9/4/165251-WMS</w:t>
        </w:r>
      </w:hyperlink>
    </w:p>
    <w:p w14:paraId="29CE7F74" w14:textId="77777777" w:rsidR="004B4DB7" w:rsidRPr="00A612A7" w:rsidRDefault="004B4DB7" w:rsidP="00A329BF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22"/>
  </w:num>
  <w:num w:numId="2">
    <w:abstractNumId w:val="19"/>
  </w:num>
  <w:num w:numId="3">
    <w:abstractNumId w:val="0"/>
  </w:num>
  <w:num w:numId="4">
    <w:abstractNumId w:val="1"/>
  </w:num>
  <w:num w:numId="5">
    <w:abstractNumId w:val="13"/>
  </w:num>
  <w:num w:numId="6">
    <w:abstractNumId w:val="2"/>
  </w:num>
  <w:num w:numId="7">
    <w:abstractNumId w:val="6"/>
  </w:num>
  <w:num w:numId="8">
    <w:abstractNumId w:val="1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</w:num>
  <w:num w:numId="12">
    <w:abstractNumId w:val="21"/>
  </w:num>
  <w:num w:numId="13">
    <w:abstractNumId w:val="20"/>
  </w:num>
  <w:num w:numId="14">
    <w:abstractNumId w:val="8"/>
  </w:num>
  <w:num w:numId="15">
    <w:abstractNumId w:val="3"/>
  </w:num>
  <w:num w:numId="16">
    <w:abstractNumId w:val="9"/>
  </w:num>
  <w:num w:numId="17">
    <w:abstractNumId w:val="17"/>
  </w:num>
  <w:num w:numId="18">
    <w:abstractNumId w:val="23"/>
  </w:num>
  <w:num w:numId="19">
    <w:abstractNumId w:val="24"/>
  </w:num>
  <w:num w:numId="20">
    <w:abstractNumId w:val="16"/>
  </w:num>
  <w:num w:numId="21">
    <w:abstractNumId w:val="18"/>
  </w:num>
  <w:num w:numId="22">
    <w:abstractNumId w:val="5"/>
  </w:num>
  <w:num w:numId="23">
    <w:abstractNumId w:val="11"/>
  </w:num>
  <w:num w:numId="24">
    <w:abstractNumId w:val="14"/>
  </w:num>
  <w:num w:numId="2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4BCE"/>
    <w:rsid w:val="000050B6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2090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66BD"/>
    <w:rsid w:val="000173F9"/>
    <w:rsid w:val="00021041"/>
    <w:rsid w:val="0002209A"/>
    <w:rsid w:val="0002237D"/>
    <w:rsid w:val="000225F7"/>
    <w:rsid w:val="00022CCC"/>
    <w:rsid w:val="00022ECC"/>
    <w:rsid w:val="00023FF6"/>
    <w:rsid w:val="00024253"/>
    <w:rsid w:val="000251AB"/>
    <w:rsid w:val="00025402"/>
    <w:rsid w:val="00025875"/>
    <w:rsid w:val="0002598E"/>
    <w:rsid w:val="00025A10"/>
    <w:rsid w:val="00025E64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901"/>
    <w:rsid w:val="00056C2A"/>
    <w:rsid w:val="00057225"/>
    <w:rsid w:val="0005725D"/>
    <w:rsid w:val="000572C5"/>
    <w:rsid w:val="00057D42"/>
    <w:rsid w:val="00057E89"/>
    <w:rsid w:val="00057FB3"/>
    <w:rsid w:val="000620FE"/>
    <w:rsid w:val="0006303C"/>
    <w:rsid w:val="00064241"/>
    <w:rsid w:val="000642A7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353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297F"/>
    <w:rsid w:val="00082DF1"/>
    <w:rsid w:val="00082EEB"/>
    <w:rsid w:val="000838FC"/>
    <w:rsid w:val="0008391A"/>
    <w:rsid w:val="000841F5"/>
    <w:rsid w:val="000851E6"/>
    <w:rsid w:val="000852D5"/>
    <w:rsid w:val="00085801"/>
    <w:rsid w:val="00085D94"/>
    <w:rsid w:val="00086313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08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A00"/>
    <w:rsid w:val="00113F49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716B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16D"/>
    <w:rsid w:val="00141519"/>
    <w:rsid w:val="001422E0"/>
    <w:rsid w:val="00142564"/>
    <w:rsid w:val="00142C73"/>
    <w:rsid w:val="00143540"/>
    <w:rsid w:val="001444E8"/>
    <w:rsid w:val="00146944"/>
    <w:rsid w:val="00146CAC"/>
    <w:rsid w:val="00147D2C"/>
    <w:rsid w:val="001507ED"/>
    <w:rsid w:val="001508E7"/>
    <w:rsid w:val="00150A88"/>
    <w:rsid w:val="00150DF6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348"/>
    <w:rsid w:val="001634B6"/>
    <w:rsid w:val="00163C4A"/>
    <w:rsid w:val="00164726"/>
    <w:rsid w:val="0016548B"/>
    <w:rsid w:val="001661C8"/>
    <w:rsid w:val="0016653F"/>
    <w:rsid w:val="001667C2"/>
    <w:rsid w:val="001700D2"/>
    <w:rsid w:val="00170A6B"/>
    <w:rsid w:val="00170EA5"/>
    <w:rsid w:val="00171054"/>
    <w:rsid w:val="001717A5"/>
    <w:rsid w:val="00172479"/>
    <w:rsid w:val="0017257F"/>
    <w:rsid w:val="0017452C"/>
    <w:rsid w:val="00174593"/>
    <w:rsid w:val="001753CF"/>
    <w:rsid w:val="0017596D"/>
    <w:rsid w:val="00176281"/>
    <w:rsid w:val="001778D0"/>
    <w:rsid w:val="0017790F"/>
    <w:rsid w:val="001802D1"/>
    <w:rsid w:val="00181165"/>
    <w:rsid w:val="001819F1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B02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83A"/>
    <w:rsid w:val="0020582A"/>
    <w:rsid w:val="002058B4"/>
    <w:rsid w:val="00205F55"/>
    <w:rsid w:val="00206848"/>
    <w:rsid w:val="00207788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2AF1"/>
    <w:rsid w:val="002233E7"/>
    <w:rsid w:val="0022362B"/>
    <w:rsid w:val="00224A38"/>
    <w:rsid w:val="00225D84"/>
    <w:rsid w:val="00226469"/>
    <w:rsid w:val="0022661B"/>
    <w:rsid w:val="002267F0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77CFA"/>
    <w:rsid w:val="00281E57"/>
    <w:rsid w:val="002835C6"/>
    <w:rsid w:val="0028368B"/>
    <w:rsid w:val="002837FD"/>
    <w:rsid w:val="00284130"/>
    <w:rsid w:val="002845D5"/>
    <w:rsid w:val="00284FEC"/>
    <w:rsid w:val="00285034"/>
    <w:rsid w:val="00285666"/>
    <w:rsid w:val="0028682E"/>
    <w:rsid w:val="002868F9"/>
    <w:rsid w:val="0029033F"/>
    <w:rsid w:val="00291D09"/>
    <w:rsid w:val="00291DAB"/>
    <w:rsid w:val="00291F2A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8A3"/>
    <w:rsid w:val="002D7B30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FB"/>
    <w:rsid w:val="002F577C"/>
    <w:rsid w:val="002F59A3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17742"/>
    <w:rsid w:val="00317E03"/>
    <w:rsid w:val="00320533"/>
    <w:rsid w:val="00320707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572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2C3F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CD8"/>
    <w:rsid w:val="00356D90"/>
    <w:rsid w:val="003571AF"/>
    <w:rsid w:val="00357307"/>
    <w:rsid w:val="003577EB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DAB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5142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2F3B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5DAE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6F7"/>
    <w:rsid w:val="003C2DCC"/>
    <w:rsid w:val="003C385A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E4"/>
    <w:rsid w:val="003E1B4F"/>
    <w:rsid w:val="003E1EB4"/>
    <w:rsid w:val="003E1ECF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3EE3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C3"/>
    <w:rsid w:val="00420207"/>
    <w:rsid w:val="00420B12"/>
    <w:rsid w:val="004217F9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27852"/>
    <w:rsid w:val="0043184B"/>
    <w:rsid w:val="0043248F"/>
    <w:rsid w:val="00433033"/>
    <w:rsid w:val="0043324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37EDE"/>
    <w:rsid w:val="004403CF"/>
    <w:rsid w:val="00440821"/>
    <w:rsid w:val="00440A49"/>
    <w:rsid w:val="00440A4C"/>
    <w:rsid w:val="00441FE7"/>
    <w:rsid w:val="0044201B"/>
    <w:rsid w:val="004425CE"/>
    <w:rsid w:val="00442628"/>
    <w:rsid w:val="004426CA"/>
    <w:rsid w:val="00442B70"/>
    <w:rsid w:val="004449F1"/>
    <w:rsid w:val="004458EB"/>
    <w:rsid w:val="00445E83"/>
    <w:rsid w:val="004473EE"/>
    <w:rsid w:val="00447618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2FEF"/>
    <w:rsid w:val="0046410F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31D2"/>
    <w:rsid w:val="004738E5"/>
    <w:rsid w:val="00475152"/>
    <w:rsid w:val="00475DAB"/>
    <w:rsid w:val="00476833"/>
    <w:rsid w:val="00477885"/>
    <w:rsid w:val="00480276"/>
    <w:rsid w:val="00480912"/>
    <w:rsid w:val="00481968"/>
    <w:rsid w:val="00482755"/>
    <w:rsid w:val="004828C6"/>
    <w:rsid w:val="00482B6D"/>
    <w:rsid w:val="00484E89"/>
    <w:rsid w:val="00485B6F"/>
    <w:rsid w:val="00486326"/>
    <w:rsid w:val="00487797"/>
    <w:rsid w:val="00487973"/>
    <w:rsid w:val="00487F91"/>
    <w:rsid w:val="004903F7"/>
    <w:rsid w:val="00490B28"/>
    <w:rsid w:val="00491BC3"/>
    <w:rsid w:val="004924AA"/>
    <w:rsid w:val="00492BB6"/>
    <w:rsid w:val="00493352"/>
    <w:rsid w:val="004937F7"/>
    <w:rsid w:val="004940BA"/>
    <w:rsid w:val="004945F6"/>
    <w:rsid w:val="00495013"/>
    <w:rsid w:val="00495634"/>
    <w:rsid w:val="0049572A"/>
    <w:rsid w:val="0049684D"/>
    <w:rsid w:val="00496AA2"/>
    <w:rsid w:val="00497817"/>
    <w:rsid w:val="00497A7A"/>
    <w:rsid w:val="00497E4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295"/>
    <w:rsid w:val="004A7834"/>
    <w:rsid w:val="004A7DAE"/>
    <w:rsid w:val="004B04DE"/>
    <w:rsid w:val="004B0D4C"/>
    <w:rsid w:val="004B0F6C"/>
    <w:rsid w:val="004B1217"/>
    <w:rsid w:val="004B217E"/>
    <w:rsid w:val="004B2E98"/>
    <w:rsid w:val="004B3069"/>
    <w:rsid w:val="004B306A"/>
    <w:rsid w:val="004B4DB7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6E97"/>
    <w:rsid w:val="004C7215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6D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3FAB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03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133"/>
    <w:rsid w:val="00511379"/>
    <w:rsid w:val="005124F9"/>
    <w:rsid w:val="00512685"/>
    <w:rsid w:val="005132C8"/>
    <w:rsid w:val="0051379B"/>
    <w:rsid w:val="00513DC4"/>
    <w:rsid w:val="00515970"/>
    <w:rsid w:val="00516584"/>
    <w:rsid w:val="00516916"/>
    <w:rsid w:val="00516F26"/>
    <w:rsid w:val="00517503"/>
    <w:rsid w:val="00520228"/>
    <w:rsid w:val="00520DD6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4F4"/>
    <w:rsid w:val="005448A7"/>
    <w:rsid w:val="00545FFE"/>
    <w:rsid w:val="00546004"/>
    <w:rsid w:val="00546610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B76"/>
    <w:rsid w:val="00566B94"/>
    <w:rsid w:val="00566B96"/>
    <w:rsid w:val="00566BBA"/>
    <w:rsid w:val="00566DF5"/>
    <w:rsid w:val="005676AB"/>
    <w:rsid w:val="00567EB9"/>
    <w:rsid w:val="00567F1C"/>
    <w:rsid w:val="00570B46"/>
    <w:rsid w:val="00570E81"/>
    <w:rsid w:val="00570EA3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78A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2165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7FB"/>
    <w:rsid w:val="0061599C"/>
    <w:rsid w:val="00615B6C"/>
    <w:rsid w:val="00615D04"/>
    <w:rsid w:val="00615D17"/>
    <w:rsid w:val="0061605C"/>
    <w:rsid w:val="006160C1"/>
    <w:rsid w:val="0061638B"/>
    <w:rsid w:val="00616A90"/>
    <w:rsid w:val="00617717"/>
    <w:rsid w:val="006201A3"/>
    <w:rsid w:val="00620CAA"/>
    <w:rsid w:val="00620CF7"/>
    <w:rsid w:val="00620D63"/>
    <w:rsid w:val="00621591"/>
    <w:rsid w:val="00621A34"/>
    <w:rsid w:val="00621B0E"/>
    <w:rsid w:val="00622493"/>
    <w:rsid w:val="006228C7"/>
    <w:rsid w:val="006233A0"/>
    <w:rsid w:val="0062436D"/>
    <w:rsid w:val="00624451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4F1E"/>
    <w:rsid w:val="0063612D"/>
    <w:rsid w:val="00636F34"/>
    <w:rsid w:val="0063710F"/>
    <w:rsid w:val="00640274"/>
    <w:rsid w:val="006404EF"/>
    <w:rsid w:val="00640524"/>
    <w:rsid w:val="006431CE"/>
    <w:rsid w:val="006431F2"/>
    <w:rsid w:val="00643A27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4E8"/>
    <w:rsid w:val="00654FDB"/>
    <w:rsid w:val="006557A1"/>
    <w:rsid w:val="00655AA5"/>
    <w:rsid w:val="0065676F"/>
    <w:rsid w:val="006603DC"/>
    <w:rsid w:val="00660727"/>
    <w:rsid w:val="0066080B"/>
    <w:rsid w:val="00660FC3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588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77F89"/>
    <w:rsid w:val="00680788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856C7"/>
    <w:rsid w:val="0069000C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6D7A"/>
    <w:rsid w:val="0069731D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AC4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5E07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682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85D"/>
    <w:rsid w:val="006F1F6A"/>
    <w:rsid w:val="006F20B8"/>
    <w:rsid w:val="006F28DB"/>
    <w:rsid w:val="006F329E"/>
    <w:rsid w:val="006F35F4"/>
    <w:rsid w:val="006F3BD4"/>
    <w:rsid w:val="006F49FC"/>
    <w:rsid w:val="006F512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10080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4D6E"/>
    <w:rsid w:val="007356DD"/>
    <w:rsid w:val="00735743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215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67EA5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43F"/>
    <w:rsid w:val="00793568"/>
    <w:rsid w:val="0079366F"/>
    <w:rsid w:val="00793F04"/>
    <w:rsid w:val="00794047"/>
    <w:rsid w:val="007961D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4FD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5804"/>
    <w:rsid w:val="007B5A0A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21C2"/>
    <w:rsid w:val="007C3672"/>
    <w:rsid w:val="007C37D7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D3F"/>
    <w:rsid w:val="007D215D"/>
    <w:rsid w:val="007D2981"/>
    <w:rsid w:val="007D2E74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B8C"/>
    <w:rsid w:val="007E4D11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5768"/>
    <w:rsid w:val="007F68C0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5910"/>
    <w:rsid w:val="00825F14"/>
    <w:rsid w:val="008263D9"/>
    <w:rsid w:val="008264F6"/>
    <w:rsid w:val="00826D98"/>
    <w:rsid w:val="00826EDE"/>
    <w:rsid w:val="00826EFB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B63"/>
    <w:rsid w:val="00862E36"/>
    <w:rsid w:val="00863429"/>
    <w:rsid w:val="008637E0"/>
    <w:rsid w:val="008639A4"/>
    <w:rsid w:val="00863C2A"/>
    <w:rsid w:val="00864442"/>
    <w:rsid w:val="00864710"/>
    <w:rsid w:val="00865810"/>
    <w:rsid w:val="00865884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6FBF"/>
    <w:rsid w:val="0087731A"/>
    <w:rsid w:val="00877681"/>
    <w:rsid w:val="00877FEC"/>
    <w:rsid w:val="00881323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3A1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FF0"/>
    <w:rsid w:val="0089311A"/>
    <w:rsid w:val="0089323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A39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28F0"/>
    <w:rsid w:val="008E3AC2"/>
    <w:rsid w:val="008E3DF0"/>
    <w:rsid w:val="008E41CD"/>
    <w:rsid w:val="008E4710"/>
    <w:rsid w:val="008E5BB0"/>
    <w:rsid w:val="008E7957"/>
    <w:rsid w:val="008E7C6E"/>
    <w:rsid w:val="008F1433"/>
    <w:rsid w:val="008F1718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2819"/>
    <w:rsid w:val="00904040"/>
    <w:rsid w:val="0090494D"/>
    <w:rsid w:val="0090495F"/>
    <w:rsid w:val="009055D7"/>
    <w:rsid w:val="009058E3"/>
    <w:rsid w:val="00905EAC"/>
    <w:rsid w:val="0090616C"/>
    <w:rsid w:val="0090641A"/>
    <w:rsid w:val="00906D9E"/>
    <w:rsid w:val="0091157B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927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2C"/>
    <w:rsid w:val="00937DAF"/>
    <w:rsid w:val="009405AC"/>
    <w:rsid w:val="00941210"/>
    <w:rsid w:val="009418AD"/>
    <w:rsid w:val="0094301A"/>
    <w:rsid w:val="00943872"/>
    <w:rsid w:val="009442E8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57C"/>
    <w:rsid w:val="009626A6"/>
    <w:rsid w:val="00963351"/>
    <w:rsid w:val="00964A96"/>
    <w:rsid w:val="009655CE"/>
    <w:rsid w:val="0096569A"/>
    <w:rsid w:val="00965C47"/>
    <w:rsid w:val="00965E18"/>
    <w:rsid w:val="00966012"/>
    <w:rsid w:val="009663E5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95E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87AD4"/>
    <w:rsid w:val="009904EE"/>
    <w:rsid w:val="009904F2"/>
    <w:rsid w:val="00990DE9"/>
    <w:rsid w:val="00991074"/>
    <w:rsid w:val="00991770"/>
    <w:rsid w:val="00992651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595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0C64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1B43"/>
    <w:rsid w:val="00A020F6"/>
    <w:rsid w:val="00A0272F"/>
    <w:rsid w:val="00A03294"/>
    <w:rsid w:val="00A03A61"/>
    <w:rsid w:val="00A050F3"/>
    <w:rsid w:val="00A05249"/>
    <w:rsid w:val="00A056BC"/>
    <w:rsid w:val="00A057F1"/>
    <w:rsid w:val="00A05EE8"/>
    <w:rsid w:val="00A063EE"/>
    <w:rsid w:val="00A10233"/>
    <w:rsid w:val="00A1182D"/>
    <w:rsid w:val="00A119BA"/>
    <w:rsid w:val="00A11C6E"/>
    <w:rsid w:val="00A12281"/>
    <w:rsid w:val="00A13092"/>
    <w:rsid w:val="00A13836"/>
    <w:rsid w:val="00A1419B"/>
    <w:rsid w:val="00A14F94"/>
    <w:rsid w:val="00A14FAB"/>
    <w:rsid w:val="00A1638C"/>
    <w:rsid w:val="00A1657B"/>
    <w:rsid w:val="00A16BD1"/>
    <w:rsid w:val="00A173BA"/>
    <w:rsid w:val="00A175E5"/>
    <w:rsid w:val="00A17D23"/>
    <w:rsid w:val="00A20090"/>
    <w:rsid w:val="00A20261"/>
    <w:rsid w:val="00A2027C"/>
    <w:rsid w:val="00A2029A"/>
    <w:rsid w:val="00A20C32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0ED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F69"/>
    <w:rsid w:val="00A37192"/>
    <w:rsid w:val="00A40035"/>
    <w:rsid w:val="00A403D3"/>
    <w:rsid w:val="00A407A8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39E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3D7"/>
    <w:rsid w:val="00A704FE"/>
    <w:rsid w:val="00A70FB4"/>
    <w:rsid w:val="00A715E7"/>
    <w:rsid w:val="00A732D9"/>
    <w:rsid w:val="00A73A63"/>
    <w:rsid w:val="00A73E8F"/>
    <w:rsid w:val="00A741F4"/>
    <w:rsid w:val="00A74AD5"/>
    <w:rsid w:val="00A74E73"/>
    <w:rsid w:val="00A7502D"/>
    <w:rsid w:val="00A75319"/>
    <w:rsid w:val="00A756B3"/>
    <w:rsid w:val="00A75AB1"/>
    <w:rsid w:val="00A75F2D"/>
    <w:rsid w:val="00A773C5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799"/>
    <w:rsid w:val="00A8498C"/>
    <w:rsid w:val="00A84F26"/>
    <w:rsid w:val="00A851FD"/>
    <w:rsid w:val="00A8584D"/>
    <w:rsid w:val="00A86285"/>
    <w:rsid w:val="00A86393"/>
    <w:rsid w:val="00A866C2"/>
    <w:rsid w:val="00A86B76"/>
    <w:rsid w:val="00A86CE7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0B9F"/>
    <w:rsid w:val="00AB1549"/>
    <w:rsid w:val="00AB1B08"/>
    <w:rsid w:val="00AB299B"/>
    <w:rsid w:val="00AB2C79"/>
    <w:rsid w:val="00AB3BFA"/>
    <w:rsid w:val="00AB4174"/>
    <w:rsid w:val="00AB4A48"/>
    <w:rsid w:val="00AB4B98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3517"/>
    <w:rsid w:val="00AC3AE4"/>
    <w:rsid w:val="00AC3C5B"/>
    <w:rsid w:val="00AC3EA5"/>
    <w:rsid w:val="00AC4AF2"/>
    <w:rsid w:val="00AC5474"/>
    <w:rsid w:val="00AC55C4"/>
    <w:rsid w:val="00AC5E7F"/>
    <w:rsid w:val="00AC6CA6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92C"/>
    <w:rsid w:val="00AE5D1C"/>
    <w:rsid w:val="00AE61DD"/>
    <w:rsid w:val="00AE64B8"/>
    <w:rsid w:val="00AE6DBE"/>
    <w:rsid w:val="00AE6F36"/>
    <w:rsid w:val="00AE732C"/>
    <w:rsid w:val="00AE7343"/>
    <w:rsid w:val="00AE734F"/>
    <w:rsid w:val="00AF06C1"/>
    <w:rsid w:val="00AF06FF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6EE8"/>
    <w:rsid w:val="00AF787E"/>
    <w:rsid w:val="00AF78A0"/>
    <w:rsid w:val="00AF7DD9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17120"/>
    <w:rsid w:val="00B20086"/>
    <w:rsid w:val="00B2039C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5AD7"/>
    <w:rsid w:val="00B2624C"/>
    <w:rsid w:val="00B26962"/>
    <w:rsid w:val="00B26A85"/>
    <w:rsid w:val="00B27F70"/>
    <w:rsid w:val="00B30778"/>
    <w:rsid w:val="00B30DEC"/>
    <w:rsid w:val="00B31516"/>
    <w:rsid w:val="00B31F43"/>
    <w:rsid w:val="00B32844"/>
    <w:rsid w:val="00B337FB"/>
    <w:rsid w:val="00B338E2"/>
    <w:rsid w:val="00B33BD7"/>
    <w:rsid w:val="00B33DE6"/>
    <w:rsid w:val="00B34D44"/>
    <w:rsid w:val="00B35587"/>
    <w:rsid w:val="00B36F44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BC9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1F84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0C6"/>
    <w:rsid w:val="00B91222"/>
    <w:rsid w:val="00B91D91"/>
    <w:rsid w:val="00B92110"/>
    <w:rsid w:val="00B93391"/>
    <w:rsid w:val="00B938F1"/>
    <w:rsid w:val="00B94AAD"/>
    <w:rsid w:val="00B94DD9"/>
    <w:rsid w:val="00B96907"/>
    <w:rsid w:val="00B97259"/>
    <w:rsid w:val="00B979D0"/>
    <w:rsid w:val="00BA0678"/>
    <w:rsid w:val="00BA0806"/>
    <w:rsid w:val="00BA0AB3"/>
    <w:rsid w:val="00BA0EC5"/>
    <w:rsid w:val="00BA1D73"/>
    <w:rsid w:val="00BA2246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25C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76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A71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156C"/>
    <w:rsid w:val="00BF264B"/>
    <w:rsid w:val="00BF2D9B"/>
    <w:rsid w:val="00BF350F"/>
    <w:rsid w:val="00BF36A0"/>
    <w:rsid w:val="00BF3E6B"/>
    <w:rsid w:val="00BF441B"/>
    <w:rsid w:val="00BF4711"/>
    <w:rsid w:val="00BF4BD6"/>
    <w:rsid w:val="00BF50B8"/>
    <w:rsid w:val="00BF52EF"/>
    <w:rsid w:val="00BF5654"/>
    <w:rsid w:val="00BF5739"/>
    <w:rsid w:val="00BF5A6C"/>
    <w:rsid w:val="00BF5BE4"/>
    <w:rsid w:val="00BF66DD"/>
    <w:rsid w:val="00BF6EA6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687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8BB"/>
    <w:rsid w:val="00C25C18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410F"/>
    <w:rsid w:val="00C342D8"/>
    <w:rsid w:val="00C3486C"/>
    <w:rsid w:val="00C348EE"/>
    <w:rsid w:val="00C34AC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8D"/>
    <w:rsid w:val="00C40B85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5BA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C09"/>
    <w:rsid w:val="00C80F2F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FDF"/>
    <w:rsid w:val="00C925C1"/>
    <w:rsid w:val="00C93372"/>
    <w:rsid w:val="00C93754"/>
    <w:rsid w:val="00C93EE3"/>
    <w:rsid w:val="00C94243"/>
    <w:rsid w:val="00C947C1"/>
    <w:rsid w:val="00C94E90"/>
    <w:rsid w:val="00C953CC"/>
    <w:rsid w:val="00C95F00"/>
    <w:rsid w:val="00C95F8A"/>
    <w:rsid w:val="00C964FF"/>
    <w:rsid w:val="00C96B32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BE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6FF"/>
    <w:rsid w:val="00CD47C3"/>
    <w:rsid w:val="00CD5F6E"/>
    <w:rsid w:val="00CD67D7"/>
    <w:rsid w:val="00CD7008"/>
    <w:rsid w:val="00CD7031"/>
    <w:rsid w:val="00CE25AE"/>
    <w:rsid w:val="00CE2BFF"/>
    <w:rsid w:val="00CE2EE6"/>
    <w:rsid w:val="00CE2FEB"/>
    <w:rsid w:val="00CE3CD8"/>
    <w:rsid w:val="00CE4274"/>
    <w:rsid w:val="00CE4763"/>
    <w:rsid w:val="00CE5C3D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2EF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3007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37AE5"/>
    <w:rsid w:val="00D4147C"/>
    <w:rsid w:val="00D41799"/>
    <w:rsid w:val="00D428C2"/>
    <w:rsid w:val="00D429A2"/>
    <w:rsid w:val="00D42CC1"/>
    <w:rsid w:val="00D432B7"/>
    <w:rsid w:val="00D445FE"/>
    <w:rsid w:val="00D44766"/>
    <w:rsid w:val="00D44CD2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125F"/>
    <w:rsid w:val="00D52B52"/>
    <w:rsid w:val="00D5335C"/>
    <w:rsid w:val="00D539BD"/>
    <w:rsid w:val="00D53ACD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67EA2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643"/>
    <w:rsid w:val="00D9198E"/>
    <w:rsid w:val="00D9213D"/>
    <w:rsid w:val="00D93196"/>
    <w:rsid w:val="00D93779"/>
    <w:rsid w:val="00D939DE"/>
    <w:rsid w:val="00D93A00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B45"/>
    <w:rsid w:val="00DC17A7"/>
    <w:rsid w:val="00DC2823"/>
    <w:rsid w:val="00DC2C3E"/>
    <w:rsid w:val="00DC2CFA"/>
    <w:rsid w:val="00DC376F"/>
    <w:rsid w:val="00DC4B12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6D3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6B81"/>
    <w:rsid w:val="00DE7215"/>
    <w:rsid w:val="00DE7AA6"/>
    <w:rsid w:val="00DF0292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500"/>
    <w:rsid w:val="00E21D37"/>
    <w:rsid w:val="00E22306"/>
    <w:rsid w:val="00E22E42"/>
    <w:rsid w:val="00E23C00"/>
    <w:rsid w:val="00E24174"/>
    <w:rsid w:val="00E2570E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A75"/>
    <w:rsid w:val="00E30D79"/>
    <w:rsid w:val="00E30DC6"/>
    <w:rsid w:val="00E3116C"/>
    <w:rsid w:val="00E31541"/>
    <w:rsid w:val="00E327D1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191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57E0F"/>
    <w:rsid w:val="00E60647"/>
    <w:rsid w:val="00E607C6"/>
    <w:rsid w:val="00E60E7A"/>
    <w:rsid w:val="00E61049"/>
    <w:rsid w:val="00E610BF"/>
    <w:rsid w:val="00E61955"/>
    <w:rsid w:val="00E62404"/>
    <w:rsid w:val="00E62678"/>
    <w:rsid w:val="00E632E6"/>
    <w:rsid w:val="00E63310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887"/>
    <w:rsid w:val="00EA49A7"/>
    <w:rsid w:val="00EA55B0"/>
    <w:rsid w:val="00EA619A"/>
    <w:rsid w:val="00EA70E6"/>
    <w:rsid w:val="00EA75B2"/>
    <w:rsid w:val="00EA7FEE"/>
    <w:rsid w:val="00EB1532"/>
    <w:rsid w:val="00EB1EAB"/>
    <w:rsid w:val="00EB2383"/>
    <w:rsid w:val="00EB27EB"/>
    <w:rsid w:val="00EB2C09"/>
    <w:rsid w:val="00EB2CC6"/>
    <w:rsid w:val="00EB35B5"/>
    <w:rsid w:val="00EB3C28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73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50D"/>
    <w:rsid w:val="00ED4CF6"/>
    <w:rsid w:val="00ED4DC2"/>
    <w:rsid w:val="00ED684F"/>
    <w:rsid w:val="00ED69A5"/>
    <w:rsid w:val="00ED6B55"/>
    <w:rsid w:val="00ED6EC6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3B4"/>
    <w:rsid w:val="00F0254A"/>
    <w:rsid w:val="00F0296A"/>
    <w:rsid w:val="00F030E3"/>
    <w:rsid w:val="00F03883"/>
    <w:rsid w:val="00F03936"/>
    <w:rsid w:val="00F04190"/>
    <w:rsid w:val="00F06033"/>
    <w:rsid w:val="00F0606B"/>
    <w:rsid w:val="00F0703C"/>
    <w:rsid w:val="00F07254"/>
    <w:rsid w:val="00F07938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75A5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DBF"/>
    <w:rsid w:val="00F65210"/>
    <w:rsid w:val="00F654FF"/>
    <w:rsid w:val="00F657B5"/>
    <w:rsid w:val="00F659E9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4D9"/>
    <w:rsid w:val="00F70531"/>
    <w:rsid w:val="00F70E58"/>
    <w:rsid w:val="00F712CF"/>
    <w:rsid w:val="00F719FC"/>
    <w:rsid w:val="00F72756"/>
    <w:rsid w:val="00F73D06"/>
    <w:rsid w:val="00F74223"/>
    <w:rsid w:val="00F743DE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3983"/>
    <w:rsid w:val="00F94447"/>
    <w:rsid w:val="00F9462D"/>
    <w:rsid w:val="00F94B76"/>
    <w:rsid w:val="00F9580B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3928"/>
    <w:rsid w:val="00FA42BF"/>
    <w:rsid w:val="00FA4502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0C5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9/9/4/165251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28864-59AF-47B4-8EE4-6E968328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6</cp:revision>
  <cp:lastPrinted>2016-08-15T23:02:00Z</cp:lastPrinted>
  <dcterms:created xsi:type="dcterms:W3CDTF">2019-10-30T18:59:00Z</dcterms:created>
  <dcterms:modified xsi:type="dcterms:W3CDTF">2019-10-30T19:53:00Z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