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040D" w:rsidRDefault="002055B9" w:rsidP="000D5CBD">
      <w:pPr>
        <w:spacing w:before="240" w:after="240"/>
        <w:jc w:val="center"/>
        <w:rPr>
          <w:rFonts w:ascii="Arial" w:hAnsi="Arial" w:cs="Arial"/>
          <w:b/>
          <w:bCs/>
          <w:color w:val="000000"/>
          <w:sz w:val="32"/>
        </w:rPr>
      </w:pPr>
      <w:r w:rsidRPr="00642BB5">
        <w:rPr>
          <w:rFonts w:ascii="Arial" w:hAnsi="Arial" w:cs="Arial"/>
          <w:b/>
          <w:bCs/>
          <w:color w:val="000000"/>
          <w:sz w:val="32"/>
        </w:rPr>
        <w:t>R</w:t>
      </w:r>
      <w:r w:rsidR="00E84FDE" w:rsidRPr="00642BB5">
        <w:rPr>
          <w:rFonts w:ascii="Arial" w:hAnsi="Arial" w:cs="Arial"/>
          <w:b/>
          <w:bCs/>
          <w:color w:val="000000"/>
          <w:sz w:val="32"/>
        </w:rPr>
        <w:t>eal-T</w:t>
      </w:r>
      <w:r w:rsidRPr="00642BB5">
        <w:rPr>
          <w:rFonts w:ascii="Arial" w:hAnsi="Arial" w:cs="Arial"/>
          <w:b/>
          <w:bCs/>
          <w:color w:val="000000"/>
          <w:sz w:val="32"/>
        </w:rPr>
        <w:t xml:space="preserve">ime Co-Optimization </w:t>
      </w:r>
      <w:r w:rsidR="001C2E3F" w:rsidRPr="00642BB5">
        <w:rPr>
          <w:rFonts w:ascii="Arial" w:hAnsi="Arial" w:cs="Arial"/>
          <w:b/>
          <w:bCs/>
          <w:color w:val="000000"/>
          <w:sz w:val="32"/>
        </w:rPr>
        <w:t>Task Force</w:t>
      </w:r>
      <w:r w:rsidR="00AE05FD">
        <w:rPr>
          <w:rFonts w:ascii="Arial" w:hAnsi="Arial" w:cs="Arial"/>
          <w:b/>
          <w:bCs/>
          <w:color w:val="000000"/>
          <w:sz w:val="32"/>
        </w:rPr>
        <w:t xml:space="preserve"> </w:t>
      </w:r>
      <w:r w:rsidR="001C2E3F" w:rsidRPr="00642BB5">
        <w:rPr>
          <w:rFonts w:ascii="Arial" w:hAnsi="Arial" w:cs="Arial"/>
          <w:b/>
          <w:bCs/>
          <w:color w:val="000000"/>
          <w:sz w:val="32"/>
        </w:rPr>
        <w:t>Charter</w:t>
      </w:r>
    </w:p>
    <w:p w:rsidR="0080292F" w:rsidRPr="00107AE3" w:rsidRDefault="0080292F" w:rsidP="000D5CBD">
      <w:pPr>
        <w:spacing w:before="240" w:after="240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107AE3">
        <w:rPr>
          <w:rFonts w:ascii="Arial" w:hAnsi="Arial" w:cs="Arial"/>
          <w:b/>
          <w:bCs/>
          <w:color w:val="000000"/>
          <w:sz w:val="28"/>
          <w:szCs w:val="28"/>
        </w:rPr>
        <w:t>TAC Approved March 27, 2019</w:t>
      </w:r>
      <w:bookmarkStart w:id="0" w:name="_GoBack"/>
      <w:bookmarkEnd w:id="0"/>
    </w:p>
    <w:p w:rsidR="0080292F" w:rsidRPr="00642BB5" w:rsidRDefault="0080292F" w:rsidP="000D5CBD">
      <w:pPr>
        <w:spacing w:before="240" w:after="240"/>
        <w:jc w:val="center"/>
        <w:rPr>
          <w:rFonts w:ascii="Arial" w:hAnsi="Arial" w:cs="Arial"/>
          <w:color w:val="000000"/>
          <w:sz w:val="18"/>
          <w:szCs w:val="20"/>
        </w:rPr>
      </w:pPr>
    </w:p>
    <w:p w:rsidR="0038040D" w:rsidRDefault="001C2E3F" w:rsidP="00883E52">
      <w:pPr>
        <w:spacing w:before="240" w:after="240"/>
        <w:jc w:val="both"/>
        <w:rPr>
          <w:rFonts w:ascii="Arial" w:hAnsi="Arial" w:cs="Arial"/>
          <w:b/>
          <w:bCs/>
          <w:color w:val="000000"/>
          <w:sz w:val="27"/>
        </w:rPr>
      </w:pPr>
      <w:r>
        <w:rPr>
          <w:rFonts w:ascii="Arial" w:hAnsi="Arial" w:cs="Arial"/>
          <w:b/>
          <w:bCs/>
          <w:color w:val="000000"/>
          <w:sz w:val="27"/>
        </w:rPr>
        <w:t>Purpose</w:t>
      </w:r>
      <w:r w:rsidR="00AE05FD">
        <w:rPr>
          <w:rFonts w:ascii="Arial" w:hAnsi="Arial" w:cs="Arial"/>
          <w:b/>
          <w:bCs/>
          <w:color w:val="000000"/>
          <w:sz w:val="27"/>
        </w:rPr>
        <w:t xml:space="preserve"> &amp; Scope</w:t>
      </w:r>
      <w:r>
        <w:rPr>
          <w:rFonts w:ascii="Arial" w:hAnsi="Arial" w:cs="Arial"/>
          <w:b/>
          <w:bCs/>
          <w:color w:val="000000"/>
          <w:sz w:val="27"/>
        </w:rPr>
        <w:t>:</w:t>
      </w:r>
    </w:p>
    <w:p w:rsidR="0038040D" w:rsidRPr="00883E52" w:rsidRDefault="00216B41" w:rsidP="00883E52">
      <w:pPr>
        <w:spacing w:before="240" w:after="240"/>
        <w:jc w:val="both"/>
        <w:rPr>
          <w:rFonts w:ascii="Arial" w:hAnsi="Arial"/>
          <w:color w:val="000000"/>
          <w:sz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The </w:t>
      </w:r>
      <w:r w:rsidR="002055B9" w:rsidRPr="00883E52">
        <w:rPr>
          <w:rFonts w:ascii="Arial" w:hAnsi="Arial"/>
          <w:color w:val="000000"/>
          <w:sz w:val="20"/>
        </w:rPr>
        <w:t>R</w:t>
      </w:r>
      <w:r w:rsidR="00E84FDE" w:rsidRPr="00883E52">
        <w:rPr>
          <w:rFonts w:ascii="Arial" w:hAnsi="Arial"/>
          <w:color w:val="000000"/>
          <w:sz w:val="20"/>
        </w:rPr>
        <w:t>eal-T</w:t>
      </w:r>
      <w:r w:rsidR="002055B9" w:rsidRPr="00883E52">
        <w:rPr>
          <w:rFonts w:ascii="Arial" w:hAnsi="Arial"/>
          <w:color w:val="000000"/>
          <w:sz w:val="20"/>
        </w:rPr>
        <w:t xml:space="preserve">ime Co-Optimization </w:t>
      </w:r>
      <w:r w:rsidR="001C2E3F" w:rsidRPr="00883E52">
        <w:rPr>
          <w:rFonts w:ascii="Arial" w:hAnsi="Arial"/>
          <w:color w:val="000000"/>
          <w:sz w:val="20"/>
        </w:rPr>
        <w:t>Task Force (</w:t>
      </w:r>
      <w:r w:rsidR="002055B9" w:rsidRPr="00883E52">
        <w:rPr>
          <w:rFonts w:ascii="Arial" w:hAnsi="Arial"/>
          <w:color w:val="000000"/>
          <w:sz w:val="20"/>
        </w:rPr>
        <w:t>RTCTF</w:t>
      </w:r>
      <w:r w:rsidR="001C2E3F" w:rsidRPr="00883E52">
        <w:rPr>
          <w:rFonts w:ascii="Arial" w:hAnsi="Arial"/>
          <w:color w:val="000000"/>
          <w:sz w:val="20"/>
        </w:rPr>
        <w:t xml:space="preserve">) </w:t>
      </w:r>
      <w:r w:rsidR="007C45FD">
        <w:rPr>
          <w:rFonts w:ascii="Arial" w:hAnsi="Arial"/>
          <w:color w:val="000000"/>
          <w:sz w:val="20"/>
        </w:rPr>
        <w:t xml:space="preserve">is a non-voting body that </w:t>
      </w:r>
      <w:r w:rsidR="002B0D58">
        <w:rPr>
          <w:rFonts w:ascii="Arial" w:hAnsi="Arial" w:cs="Arial"/>
          <w:color w:val="000000"/>
          <w:sz w:val="20"/>
          <w:szCs w:val="20"/>
        </w:rPr>
        <w:t xml:space="preserve">reports directly to </w:t>
      </w:r>
      <w:r w:rsidR="006C6396">
        <w:rPr>
          <w:rFonts w:ascii="Arial" w:hAnsi="Arial" w:cs="Arial"/>
          <w:color w:val="000000"/>
          <w:sz w:val="20"/>
          <w:szCs w:val="20"/>
        </w:rPr>
        <w:t xml:space="preserve">the ERCOT Technical Advisory Committee (TAC) </w:t>
      </w:r>
      <w:r w:rsidR="002B0D58">
        <w:rPr>
          <w:rFonts w:ascii="Arial" w:hAnsi="Arial" w:cs="Arial"/>
          <w:color w:val="000000"/>
          <w:sz w:val="20"/>
          <w:szCs w:val="20"/>
        </w:rPr>
        <w:t xml:space="preserve">and provides recommendations to </w:t>
      </w:r>
      <w:r w:rsidR="00FB0977">
        <w:rPr>
          <w:rFonts w:ascii="Arial" w:hAnsi="Arial" w:cs="Arial"/>
          <w:color w:val="000000"/>
          <w:sz w:val="20"/>
          <w:szCs w:val="20"/>
        </w:rPr>
        <w:t>TAC</w:t>
      </w:r>
      <w:r w:rsidR="006C6396">
        <w:rPr>
          <w:rFonts w:ascii="Arial" w:hAnsi="Arial" w:cs="Arial"/>
          <w:color w:val="000000"/>
          <w:sz w:val="20"/>
          <w:szCs w:val="20"/>
        </w:rPr>
        <w:t xml:space="preserve"> </w:t>
      </w:r>
      <w:r w:rsidR="00FB0977">
        <w:rPr>
          <w:rFonts w:ascii="Arial" w:hAnsi="Arial" w:cs="Arial"/>
          <w:color w:val="000000"/>
          <w:sz w:val="20"/>
          <w:szCs w:val="20"/>
        </w:rPr>
        <w:t>under the scope of this Charter.</w:t>
      </w:r>
    </w:p>
    <w:p w:rsidR="0076732D" w:rsidRDefault="0076732D" w:rsidP="00C640B2">
      <w:pPr>
        <w:spacing w:before="240" w:after="24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RTCTF is responsible for developing the necessary policy principles to implement a Real-Time Co-Optimization </w:t>
      </w:r>
      <w:r w:rsidR="00691841">
        <w:rPr>
          <w:rFonts w:ascii="Arial" w:hAnsi="Arial" w:cs="Arial"/>
          <w:color w:val="000000"/>
          <w:sz w:val="20"/>
          <w:szCs w:val="20"/>
        </w:rPr>
        <w:t xml:space="preserve">(RTC) </w:t>
      </w:r>
      <w:r>
        <w:rPr>
          <w:rFonts w:ascii="Arial" w:hAnsi="Arial" w:cs="Arial"/>
          <w:color w:val="000000"/>
          <w:sz w:val="20"/>
          <w:szCs w:val="20"/>
        </w:rPr>
        <w:t xml:space="preserve">design in the ERCOT market </w:t>
      </w:r>
      <w:r w:rsidR="00D82C2D">
        <w:rPr>
          <w:rFonts w:ascii="Arial" w:hAnsi="Arial" w:cs="Arial"/>
          <w:color w:val="000000"/>
          <w:sz w:val="20"/>
          <w:szCs w:val="20"/>
        </w:rPr>
        <w:t>that aligns</w:t>
      </w:r>
      <w:r>
        <w:rPr>
          <w:rFonts w:ascii="Arial" w:hAnsi="Arial" w:cs="Arial"/>
          <w:color w:val="000000"/>
          <w:sz w:val="20"/>
          <w:szCs w:val="20"/>
        </w:rPr>
        <w:t xml:space="preserve"> with Public Utility Commission of Texas (PUC) Project No. 48540, </w:t>
      </w:r>
      <w:r>
        <w:rPr>
          <w:rFonts w:ascii="Arial" w:hAnsi="Arial" w:cs="Arial"/>
          <w:i/>
          <w:color w:val="000000"/>
          <w:sz w:val="20"/>
          <w:szCs w:val="20"/>
        </w:rPr>
        <w:t>Review of Real-Time Co-Optimization in the ERCOT Market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  <w:r w:rsidR="00722315">
        <w:rPr>
          <w:rFonts w:ascii="Arial" w:hAnsi="Arial" w:cs="Arial"/>
          <w:color w:val="000000"/>
          <w:sz w:val="20"/>
          <w:szCs w:val="20"/>
        </w:rPr>
        <w:t xml:space="preserve">RTCTF is also responsible for reviewing </w:t>
      </w:r>
      <w:r w:rsidR="007C45FD">
        <w:rPr>
          <w:rFonts w:ascii="Arial" w:hAnsi="Arial" w:cs="Arial"/>
          <w:color w:val="000000"/>
          <w:sz w:val="20"/>
          <w:szCs w:val="20"/>
        </w:rPr>
        <w:t xml:space="preserve">draft Revision Requests (RRs) prepared by </w:t>
      </w:r>
      <w:r w:rsidR="00722315">
        <w:rPr>
          <w:rFonts w:ascii="Arial" w:hAnsi="Arial" w:cs="Arial"/>
          <w:color w:val="000000"/>
          <w:sz w:val="20"/>
          <w:szCs w:val="20"/>
        </w:rPr>
        <w:t>ERCOT to implement RTC</w:t>
      </w:r>
      <w:r w:rsidR="00A27889">
        <w:rPr>
          <w:rFonts w:ascii="Arial" w:hAnsi="Arial" w:cs="Arial"/>
          <w:color w:val="000000"/>
          <w:sz w:val="20"/>
          <w:szCs w:val="20"/>
        </w:rPr>
        <w:t xml:space="preserve"> policy principles</w:t>
      </w:r>
      <w:r w:rsidR="00722315">
        <w:rPr>
          <w:rFonts w:ascii="Arial" w:hAnsi="Arial" w:cs="Arial"/>
          <w:color w:val="000000"/>
          <w:sz w:val="20"/>
          <w:szCs w:val="20"/>
        </w:rPr>
        <w:t>.</w:t>
      </w:r>
    </w:p>
    <w:p w:rsidR="00E84FDE" w:rsidRDefault="001C2E3F" w:rsidP="00C640B2">
      <w:pPr>
        <w:spacing w:before="240" w:after="24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The </w:t>
      </w:r>
      <w:r w:rsidR="00E84FDE">
        <w:rPr>
          <w:rFonts w:ascii="Arial" w:hAnsi="Arial" w:cs="Arial"/>
          <w:color w:val="000000"/>
          <w:sz w:val="20"/>
          <w:szCs w:val="20"/>
        </w:rPr>
        <w:t xml:space="preserve">first phase and objective </w:t>
      </w:r>
      <w:r w:rsidR="006C6396">
        <w:rPr>
          <w:rFonts w:ascii="Arial" w:hAnsi="Arial" w:cs="Arial"/>
          <w:color w:val="000000"/>
          <w:sz w:val="20"/>
          <w:szCs w:val="20"/>
        </w:rPr>
        <w:t xml:space="preserve">(Phase I) </w:t>
      </w:r>
      <w:r w:rsidR="00E84FDE">
        <w:rPr>
          <w:rFonts w:ascii="Arial" w:hAnsi="Arial" w:cs="Arial"/>
          <w:color w:val="000000"/>
          <w:sz w:val="20"/>
          <w:szCs w:val="20"/>
        </w:rPr>
        <w:t xml:space="preserve">of </w:t>
      </w:r>
      <w:r w:rsidR="002055B9">
        <w:rPr>
          <w:rFonts w:ascii="Arial" w:hAnsi="Arial" w:cs="Arial"/>
          <w:color w:val="000000"/>
          <w:sz w:val="20"/>
          <w:szCs w:val="20"/>
        </w:rPr>
        <w:t>RTC</w:t>
      </w:r>
      <w:r w:rsidR="00231AF8">
        <w:rPr>
          <w:rFonts w:ascii="Arial" w:hAnsi="Arial" w:cs="Arial"/>
          <w:color w:val="000000"/>
          <w:sz w:val="20"/>
          <w:szCs w:val="20"/>
        </w:rPr>
        <w:t>T</w:t>
      </w:r>
      <w:r>
        <w:rPr>
          <w:rFonts w:ascii="Arial" w:hAnsi="Arial" w:cs="Arial"/>
          <w:color w:val="000000"/>
          <w:sz w:val="20"/>
          <w:szCs w:val="20"/>
        </w:rPr>
        <w:t>F is to</w:t>
      </w:r>
      <w:r w:rsidR="00E93CF5"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C1759F">
        <w:rPr>
          <w:rFonts w:ascii="Arial" w:hAnsi="Arial" w:cs="Arial"/>
          <w:color w:val="000000"/>
          <w:sz w:val="20"/>
          <w:szCs w:val="20"/>
        </w:rPr>
        <w:t xml:space="preserve">(a) </w:t>
      </w:r>
      <w:r w:rsidR="00E84FDE">
        <w:rPr>
          <w:rFonts w:ascii="Arial" w:hAnsi="Arial" w:cs="Arial"/>
          <w:color w:val="000000"/>
          <w:sz w:val="20"/>
          <w:szCs w:val="20"/>
        </w:rPr>
        <w:t xml:space="preserve">establish the key </w:t>
      </w:r>
      <w:r w:rsidR="0052353B">
        <w:rPr>
          <w:rFonts w:ascii="Arial" w:hAnsi="Arial" w:cs="Arial"/>
          <w:color w:val="000000"/>
          <w:sz w:val="20"/>
          <w:szCs w:val="20"/>
        </w:rPr>
        <w:t>policy</w:t>
      </w:r>
      <w:r w:rsidR="00E84FDE">
        <w:rPr>
          <w:rFonts w:ascii="Arial" w:hAnsi="Arial" w:cs="Arial"/>
          <w:color w:val="000000"/>
          <w:sz w:val="20"/>
          <w:szCs w:val="20"/>
        </w:rPr>
        <w:t xml:space="preserve"> principles </w:t>
      </w:r>
      <w:r w:rsidR="00722315">
        <w:rPr>
          <w:rFonts w:ascii="Arial" w:hAnsi="Arial" w:cs="Arial"/>
          <w:color w:val="000000"/>
          <w:sz w:val="20"/>
          <w:szCs w:val="20"/>
        </w:rPr>
        <w:t>that</w:t>
      </w:r>
      <w:r w:rsidR="00E84FDE">
        <w:rPr>
          <w:rFonts w:ascii="Arial" w:hAnsi="Arial" w:cs="Arial"/>
          <w:color w:val="000000"/>
          <w:sz w:val="20"/>
          <w:szCs w:val="20"/>
        </w:rPr>
        <w:t xml:space="preserve"> establish the scope of the RTC project</w:t>
      </w:r>
      <w:r w:rsidR="00722315">
        <w:rPr>
          <w:rFonts w:ascii="Arial" w:hAnsi="Arial" w:cs="Arial"/>
          <w:color w:val="000000"/>
          <w:sz w:val="20"/>
          <w:szCs w:val="20"/>
        </w:rPr>
        <w:t xml:space="preserve"> and </w:t>
      </w:r>
      <w:r w:rsidR="001C1804">
        <w:rPr>
          <w:rFonts w:ascii="Arial" w:hAnsi="Arial" w:cs="Arial"/>
          <w:color w:val="000000"/>
          <w:sz w:val="20"/>
          <w:szCs w:val="20"/>
        </w:rPr>
        <w:t>will be used to develop</w:t>
      </w:r>
      <w:r w:rsidR="00722315">
        <w:rPr>
          <w:rFonts w:ascii="Arial" w:hAnsi="Arial" w:cs="Arial"/>
          <w:color w:val="000000"/>
          <w:sz w:val="20"/>
          <w:szCs w:val="20"/>
        </w:rPr>
        <w:t xml:space="preserve"> </w:t>
      </w:r>
      <w:r w:rsidR="001C1804">
        <w:rPr>
          <w:rFonts w:ascii="Arial" w:hAnsi="Arial" w:cs="Arial"/>
          <w:color w:val="000000"/>
          <w:sz w:val="20"/>
          <w:szCs w:val="20"/>
        </w:rPr>
        <w:t>the</w:t>
      </w:r>
      <w:r w:rsidR="00722315">
        <w:rPr>
          <w:rFonts w:ascii="Arial" w:hAnsi="Arial" w:cs="Arial"/>
          <w:color w:val="000000"/>
          <w:sz w:val="20"/>
          <w:szCs w:val="20"/>
        </w:rPr>
        <w:t xml:space="preserve"> ERCOT rules</w:t>
      </w:r>
      <w:r w:rsidR="00E93CF5">
        <w:rPr>
          <w:rFonts w:ascii="Arial" w:hAnsi="Arial" w:cs="Arial"/>
          <w:color w:val="000000"/>
          <w:sz w:val="20"/>
          <w:szCs w:val="20"/>
        </w:rPr>
        <w:t>,</w:t>
      </w:r>
      <w:r w:rsidR="0052353B">
        <w:rPr>
          <w:rFonts w:ascii="Arial" w:hAnsi="Arial" w:cs="Arial"/>
          <w:color w:val="000000"/>
          <w:sz w:val="20"/>
          <w:szCs w:val="20"/>
        </w:rPr>
        <w:t xml:space="preserve"> and </w:t>
      </w:r>
      <w:r w:rsidR="00C1759F">
        <w:rPr>
          <w:rFonts w:ascii="Arial" w:hAnsi="Arial" w:cs="Arial"/>
          <w:color w:val="000000"/>
          <w:sz w:val="20"/>
          <w:szCs w:val="20"/>
        </w:rPr>
        <w:t xml:space="preserve">(b) </w:t>
      </w:r>
      <w:r w:rsidR="0052353B">
        <w:rPr>
          <w:rFonts w:ascii="Arial" w:hAnsi="Arial" w:cs="Arial"/>
          <w:color w:val="000000"/>
          <w:sz w:val="20"/>
          <w:szCs w:val="20"/>
        </w:rPr>
        <w:t>identify policy issues that are beyond the scope of the RTC project</w:t>
      </w:r>
      <w:r w:rsidR="00E84FDE">
        <w:rPr>
          <w:rFonts w:ascii="Arial" w:hAnsi="Arial" w:cs="Arial"/>
          <w:color w:val="000000"/>
          <w:sz w:val="20"/>
          <w:szCs w:val="20"/>
        </w:rPr>
        <w:t>.</w:t>
      </w:r>
      <w:r w:rsidR="00A27889">
        <w:rPr>
          <w:rFonts w:ascii="Arial" w:hAnsi="Arial" w:cs="Arial"/>
          <w:color w:val="000000"/>
          <w:sz w:val="20"/>
          <w:szCs w:val="20"/>
        </w:rPr>
        <w:t xml:space="preserve"> </w:t>
      </w:r>
      <w:r w:rsidR="00E84FDE">
        <w:rPr>
          <w:rFonts w:ascii="Arial" w:hAnsi="Arial" w:cs="Arial"/>
          <w:color w:val="000000"/>
          <w:sz w:val="20"/>
          <w:szCs w:val="20"/>
        </w:rPr>
        <w:t>The second phase</w:t>
      </w:r>
      <w:r w:rsidR="00231AF8">
        <w:rPr>
          <w:rFonts w:ascii="Arial" w:hAnsi="Arial" w:cs="Arial"/>
          <w:color w:val="000000"/>
          <w:sz w:val="20"/>
          <w:szCs w:val="20"/>
        </w:rPr>
        <w:t xml:space="preserve"> and objective</w:t>
      </w:r>
      <w:r w:rsidR="00E84FDE">
        <w:rPr>
          <w:rFonts w:ascii="Arial" w:hAnsi="Arial" w:cs="Arial"/>
          <w:color w:val="000000"/>
          <w:sz w:val="20"/>
          <w:szCs w:val="20"/>
        </w:rPr>
        <w:t xml:space="preserve"> </w:t>
      </w:r>
      <w:r w:rsidR="00C1759F">
        <w:rPr>
          <w:rFonts w:ascii="Arial" w:hAnsi="Arial" w:cs="Arial"/>
          <w:color w:val="000000"/>
          <w:sz w:val="20"/>
          <w:szCs w:val="20"/>
        </w:rPr>
        <w:t xml:space="preserve">(Phase II) </w:t>
      </w:r>
      <w:r w:rsidR="00E84FDE">
        <w:rPr>
          <w:rFonts w:ascii="Arial" w:hAnsi="Arial" w:cs="Arial"/>
          <w:color w:val="000000"/>
          <w:sz w:val="20"/>
          <w:szCs w:val="20"/>
        </w:rPr>
        <w:t xml:space="preserve">of RTCTF </w:t>
      </w:r>
      <w:r w:rsidR="0052353B">
        <w:rPr>
          <w:rFonts w:ascii="Arial" w:hAnsi="Arial" w:cs="Arial"/>
          <w:color w:val="000000"/>
          <w:sz w:val="20"/>
          <w:szCs w:val="20"/>
        </w:rPr>
        <w:t>is</w:t>
      </w:r>
      <w:r w:rsidR="00E84FDE">
        <w:rPr>
          <w:rFonts w:ascii="Arial" w:hAnsi="Arial" w:cs="Arial"/>
          <w:color w:val="000000"/>
          <w:sz w:val="20"/>
          <w:szCs w:val="20"/>
        </w:rPr>
        <w:t xml:space="preserve"> to </w:t>
      </w:r>
      <w:r w:rsidR="00722315">
        <w:rPr>
          <w:rFonts w:ascii="Arial" w:hAnsi="Arial" w:cs="Arial"/>
          <w:color w:val="000000"/>
          <w:sz w:val="20"/>
          <w:szCs w:val="20"/>
        </w:rPr>
        <w:t>review</w:t>
      </w:r>
      <w:r w:rsidR="00E84FDE">
        <w:rPr>
          <w:rFonts w:ascii="Arial" w:hAnsi="Arial" w:cs="Arial"/>
          <w:color w:val="000000"/>
          <w:sz w:val="20"/>
          <w:szCs w:val="20"/>
        </w:rPr>
        <w:t xml:space="preserve"> the </w:t>
      </w:r>
      <w:r w:rsidR="00722315">
        <w:rPr>
          <w:rFonts w:ascii="Arial" w:hAnsi="Arial" w:cs="Arial"/>
          <w:color w:val="000000"/>
          <w:sz w:val="20"/>
          <w:szCs w:val="20"/>
        </w:rPr>
        <w:t xml:space="preserve">draft </w:t>
      </w:r>
      <w:r w:rsidR="00A27889">
        <w:rPr>
          <w:rFonts w:ascii="Arial" w:hAnsi="Arial" w:cs="Arial"/>
          <w:color w:val="000000"/>
          <w:sz w:val="20"/>
          <w:szCs w:val="20"/>
        </w:rPr>
        <w:t>RRs</w:t>
      </w:r>
      <w:r w:rsidR="00722315">
        <w:rPr>
          <w:rFonts w:ascii="Arial" w:hAnsi="Arial" w:cs="Arial"/>
          <w:color w:val="000000"/>
          <w:sz w:val="20"/>
          <w:szCs w:val="20"/>
        </w:rPr>
        <w:t xml:space="preserve"> prepared by ERCOT </w:t>
      </w:r>
      <w:r w:rsidR="00E93CF5">
        <w:rPr>
          <w:rFonts w:ascii="Arial" w:hAnsi="Arial" w:cs="Arial"/>
          <w:color w:val="000000"/>
          <w:sz w:val="20"/>
          <w:szCs w:val="20"/>
        </w:rPr>
        <w:t>for</w:t>
      </w:r>
      <w:r w:rsidR="002C29BF">
        <w:rPr>
          <w:rFonts w:ascii="Arial" w:hAnsi="Arial" w:cs="Arial"/>
          <w:color w:val="000000"/>
          <w:sz w:val="20"/>
          <w:szCs w:val="20"/>
        </w:rPr>
        <w:t xml:space="preserve"> implement</w:t>
      </w:r>
      <w:r w:rsidR="00E93CF5">
        <w:rPr>
          <w:rFonts w:ascii="Arial" w:hAnsi="Arial" w:cs="Arial"/>
          <w:color w:val="000000"/>
          <w:sz w:val="20"/>
          <w:szCs w:val="20"/>
        </w:rPr>
        <w:t>ation of</w:t>
      </w:r>
      <w:r w:rsidR="002C29BF">
        <w:rPr>
          <w:rFonts w:ascii="Arial" w:hAnsi="Arial" w:cs="Arial"/>
          <w:color w:val="000000"/>
          <w:sz w:val="20"/>
          <w:szCs w:val="20"/>
        </w:rPr>
        <w:t xml:space="preserve"> the policy principles established in Phase I. </w:t>
      </w:r>
    </w:p>
    <w:p w:rsidR="00883E52" w:rsidRDefault="00883E52" w:rsidP="00883E52">
      <w:pPr>
        <w:spacing w:before="240" w:after="24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7"/>
        </w:rPr>
        <w:t>Participation:</w:t>
      </w:r>
    </w:p>
    <w:p w:rsidR="00C640B2" w:rsidRDefault="00C640B2" w:rsidP="00C640B2">
      <w:pPr>
        <w:spacing w:before="240" w:after="240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</w:rPr>
        <w:t>Membership</w:t>
      </w:r>
    </w:p>
    <w:p w:rsidR="00C640B2" w:rsidRDefault="00D82C2D" w:rsidP="00C640B2">
      <w:pPr>
        <w:spacing w:before="240" w:after="24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Participation in RTCTF </w:t>
      </w:r>
      <w:r w:rsidR="00E93CF5">
        <w:rPr>
          <w:rFonts w:ascii="Arial" w:hAnsi="Arial" w:cs="Arial"/>
          <w:color w:val="000000"/>
          <w:sz w:val="20"/>
          <w:szCs w:val="20"/>
        </w:rPr>
        <w:t>shall</w:t>
      </w:r>
      <w:r>
        <w:rPr>
          <w:rFonts w:ascii="Arial" w:hAnsi="Arial" w:cs="Arial"/>
          <w:color w:val="000000"/>
          <w:sz w:val="20"/>
          <w:szCs w:val="20"/>
        </w:rPr>
        <w:t xml:space="preserve"> consist of ERCOT </w:t>
      </w:r>
      <w:r w:rsidR="00E93CF5">
        <w:rPr>
          <w:rFonts w:ascii="Arial" w:hAnsi="Arial" w:cs="Arial"/>
          <w:color w:val="000000"/>
          <w:sz w:val="20"/>
          <w:szCs w:val="20"/>
        </w:rPr>
        <w:t>stakeholders</w:t>
      </w:r>
      <w:r>
        <w:rPr>
          <w:rFonts w:ascii="Arial" w:hAnsi="Arial" w:cs="Arial"/>
          <w:color w:val="000000"/>
          <w:sz w:val="20"/>
          <w:szCs w:val="20"/>
        </w:rPr>
        <w:t xml:space="preserve">, </w:t>
      </w:r>
      <w:r w:rsidR="00E93CF5">
        <w:rPr>
          <w:rFonts w:ascii="Arial" w:hAnsi="Arial" w:cs="Arial"/>
          <w:color w:val="000000"/>
          <w:sz w:val="20"/>
          <w:szCs w:val="20"/>
        </w:rPr>
        <w:t xml:space="preserve">and </w:t>
      </w:r>
      <w:r>
        <w:rPr>
          <w:rFonts w:ascii="Arial" w:hAnsi="Arial" w:cs="Arial"/>
          <w:color w:val="000000"/>
          <w:sz w:val="20"/>
          <w:szCs w:val="20"/>
        </w:rPr>
        <w:t xml:space="preserve">staff </w:t>
      </w:r>
      <w:r w:rsidR="00E93CF5">
        <w:rPr>
          <w:rFonts w:ascii="Arial" w:hAnsi="Arial" w:cs="Arial"/>
          <w:color w:val="000000"/>
          <w:sz w:val="20"/>
          <w:szCs w:val="20"/>
        </w:rPr>
        <w:t>of</w:t>
      </w:r>
      <w:r>
        <w:rPr>
          <w:rFonts w:ascii="Arial" w:hAnsi="Arial" w:cs="Arial"/>
          <w:color w:val="000000"/>
          <w:sz w:val="20"/>
          <w:szCs w:val="20"/>
        </w:rPr>
        <w:t xml:space="preserve"> the PUCT, Independent Market Monitor (IMM), Office of Public Utility Counsel (OPUC), </w:t>
      </w:r>
      <w:r w:rsidR="00E84FDE">
        <w:rPr>
          <w:rFonts w:ascii="Arial" w:hAnsi="Arial" w:cs="Arial"/>
          <w:color w:val="000000"/>
          <w:sz w:val="20"/>
          <w:szCs w:val="20"/>
        </w:rPr>
        <w:t xml:space="preserve">and </w:t>
      </w:r>
      <w:r>
        <w:rPr>
          <w:rFonts w:ascii="Arial" w:hAnsi="Arial" w:cs="Arial"/>
          <w:color w:val="000000"/>
          <w:sz w:val="20"/>
          <w:szCs w:val="20"/>
        </w:rPr>
        <w:t>ERCOT.</w:t>
      </w:r>
      <w:r w:rsidR="00691841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C640B2" w:rsidRDefault="00C640B2" w:rsidP="00C640B2">
      <w:pPr>
        <w:spacing w:before="240" w:after="240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</w:rPr>
        <w:t>C</w:t>
      </w:r>
      <w:r w:rsidR="00FB0977">
        <w:rPr>
          <w:rFonts w:ascii="Arial" w:hAnsi="Arial" w:cs="Arial"/>
          <w:b/>
          <w:color w:val="000000"/>
          <w:sz w:val="20"/>
          <w:szCs w:val="20"/>
          <w:u w:val="single"/>
        </w:rPr>
        <w:t>hair</w:t>
      </w:r>
      <w:r w:rsidR="003E1AF4" w:rsidRPr="00883E52">
        <w:rPr>
          <w:rFonts w:ascii="Arial" w:hAnsi="Arial"/>
          <w:b/>
          <w:color w:val="000000"/>
          <w:sz w:val="20"/>
          <w:u w:val="single"/>
        </w:rPr>
        <w:t xml:space="preserve"> and </w:t>
      </w:r>
      <w:r w:rsidR="00FB0977">
        <w:rPr>
          <w:rFonts w:ascii="Arial" w:hAnsi="Arial" w:cs="Arial"/>
          <w:b/>
          <w:color w:val="000000"/>
          <w:sz w:val="20"/>
          <w:szCs w:val="20"/>
          <w:u w:val="single"/>
        </w:rPr>
        <w:t>Vice Chair</w:t>
      </w:r>
    </w:p>
    <w:p w:rsidR="007D2307" w:rsidRDefault="00691841" w:rsidP="00883E52">
      <w:pPr>
        <w:spacing w:before="240" w:after="24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RTCTF shall </w:t>
      </w:r>
      <w:r w:rsidR="00E84FDE">
        <w:rPr>
          <w:rFonts w:ascii="Arial" w:hAnsi="Arial" w:cs="Arial"/>
          <w:color w:val="000000"/>
          <w:sz w:val="20"/>
          <w:szCs w:val="20"/>
        </w:rPr>
        <w:t xml:space="preserve">be </w:t>
      </w:r>
      <w:r>
        <w:rPr>
          <w:rFonts w:ascii="Arial" w:hAnsi="Arial" w:cs="Arial"/>
          <w:color w:val="000000"/>
          <w:sz w:val="20"/>
          <w:szCs w:val="20"/>
        </w:rPr>
        <w:t>led</w:t>
      </w:r>
      <w:r w:rsidR="00E84FDE">
        <w:rPr>
          <w:rFonts w:ascii="Arial" w:hAnsi="Arial" w:cs="Arial"/>
          <w:color w:val="000000"/>
          <w:sz w:val="20"/>
          <w:szCs w:val="20"/>
        </w:rPr>
        <w:t xml:space="preserve"> by </w:t>
      </w:r>
      <w:r w:rsidR="00C1759F">
        <w:rPr>
          <w:rFonts w:ascii="Arial" w:hAnsi="Arial" w:cs="Arial"/>
          <w:color w:val="000000"/>
          <w:sz w:val="20"/>
          <w:szCs w:val="20"/>
        </w:rPr>
        <w:t>a Chair and a Vice Chair</w:t>
      </w:r>
      <w:r w:rsidR="00A27889">
        <w:rPr>
          <w:rFonts w:ascii="Arial" w:hAnsi="Arial" w:cs="Arial"/>
          <w:color w:val="000000"/>
          <w:sz w:val="20"/>
          <w:szCs w:val="20"/>
        </w:rPr>
        <w:t xml:space="preserve">. </w:t>
      </w:r>
      <w:r w:rsidR="007D2307">
        <w:rPr>
          <w:rFonts w:ascii="Arial" w:hAnsi="Arial" w:cs="Arial"/>
          <w:color w:val="000000"/>
          <w:sz w:val="20"/>
          <w:szCs w:val="20"/>
        </w:rPr>
        <w:t xml:space="preserve">The Chair </w:t>
      </w:r>
      <w:r w:rsidR="007D2307" w:rsidRPr="0080292F">
        <w:rPr>
          <w:rFonts w:ascii="Arial" w:hAnsi="Arial" w:cs="Arial"/>
          <w:color w:val="000000"/>
          <w:sz w:val="20"/>
          <w:szCs w:val="20"/>
        </w:rPr>
        <w:t xml:space="preserve">shall </w:t>
      </w:r>
      <w:r w:rsidR="00F95169" w:rsidRPr="0080292F">
        <w:rPr>
          <w:rFonts w:ascii="Arial" w:hAnsi="Arial" w:cs="Arial"/>
          <w:color w:val="000000"/>
          <w:sz w:val="20"/>
          <w:szCs w:val="20"/>
        </w:rPr>
        <w:t xml:space="preserve">be </w:t>
      </w:r>
      <w:r w:rsidR="007D2307" w:rsidRPr="0080292F">
        <w:rPr>
          <w:rFonts w:ascii="Arial" w:hAnsi="Arial" w:cs="Arial"/>
          <w:color w:val="000000"/>
          <w:sz w:val="20"/>
          <w:szCs w:val="20"/>
        </w:rPr>
        <w:t>a member</w:t>
      </w:r>
      <w:r w:rsidR="007D2307">
        <w:rPr>
          <w:rFonts w:ascii="Arial" w:hAnsi="Arial" w:cs="Arial"/>
          <w:color w:val="000000"/>
          <w:sz w:val="20"/>
          <w:szCs w:val="20"/>
        </w:rPr>
        <w:t xml:space="preserve"> of ERCOT staff, as appointed by ERCOT. The Vice Chair shall be a Corporate Member, as defined in the ERCOT Bylaws, and </w:t>
      </w:r>
      <w:r w:rsidR="00B22C25">
        <w:rPr>
          <w:rFonts w:ascii="Arial" w:hAnsi="Arial" w:cs="Arial"/>
          <w:color w:val="000000"/>
          <w:sz w:val="20"/>
          <w:szCs w:val="20"/>
        </w:rPr>
        <w:t>as nominated at the first RTCTF meeting, and approved by TAC.</w:t>
      </w:r>
    </w:p>
    <w:p w:rsidR="00C640B2" w:rsidRDefault="00C640B2" w:rsidP="00C640B2">
      <w:pPr>
        <w:spacing w:before="240" w:after="240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</w:rPr>
        <w:t>Meetings</w:t>
      </w:r>
    </w:p>
    <w:p w:rsidR="00C640B2" w:rsidRDefault="00216B41" w:rsidP="00C640B2">
      <w:pPr>
        <w:spacing w:before="240" w:after="24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RTCTF shall meet as often as necessary to perform its duties and functions. </w:t>
      </w:r>
      <w:r w:rsidR="00C640B2">
        <w:rPr>
          <w:rFonts w:ascii="Arial" w:hAnsi="Arial" w:cs="Arial"/>
          <w:color w:val="000000"/>
          <w:sz w:val="20"/>
          <w:szCs w:val="20"/>
        </w:rPr>
        <w:t>RTCTF meetings shall be open to the public</w:t>
      </w:r>
      <w:r w:rsidR="00ED46B9">
        <w:rPr>
          <w:rFonts w:ascii="Arial" w:hAnsi="Arial" w:cs="Arial"/>
          <w:color w:val="000000"/>
          <w:sz w:val="20"/>
          <w:szCs w:val="20"/>
        </w:rPr>
        <w:t>. All RTC</w:t>
      </w:r>
      <w:r w:rsidR="00C1759F">
        <w:rPr>
          <w:rFonts w:ascii="Arial" w:hAnsi="Arial" w:cs="Arial"/>
          <w:color w:val="000000"/>
          <w:sz w:val="20"/>
          <w:szCs w:val="20"/>
        </w:rPr>
        <w:t>T</w:t>
      </w:r>
      <w:r w:rsidR="00ED46B9">
        <w:rPr>
          <w:rFonts w:ascii="Arial" w:hAnsi="Arial" w:cs="Arial"/>
          <w:color w:val="000000"/>
          <w:sz w:val="20"/>
          <w:szCs w:val="20"/>
        </w:rPr>
        <w:t xml:space="preserve">F meetings shall be called by the </w:t>
      </w:r>
      <w:r w:rsidR="00C1759F">
        <w:rPr>
          <w:rFonts w:ascii="Arial" w:hAnsi="Arial" w:cs="Arial"/>
          <w:color w:val="000000"/>
          <w:sz w:val="20"/>
          <w:szCs w:val="20"/>
        </w:rPr>
        <w:t>Chair or Vice Chair</w:t>
      </w:r>
      <w:r w:rsidR="00ED46B9">
        <w:rPr>
          <w:rFonts w:ascii="Arial" w:hAnsi="Arial" w:cs="Arial"/>
          <w:color w:val="000000"/>
          <w:sz w:val="20"/>
          <w:szCs w:val="20"/>
        </w:rPr>
        <w:t xml:space="preserve">, and meeting notices shall be posted to the ERCOT website at least one week prior to the meeting. </w:t>
      </w:r>
      <w:r w:rsidR="00C640B2">
        <w:rPr>
          <w:rFonts w:ascii="Arial" w:hAnsi="Arial" w:cs="Arial"/>
          <w:color w:val="000000"/>
          <w:sz w:val="20"/>
          <w:szCs w:val="20"/>
        </w:rPr>
        <w:t xml:space="preserve">RTCTF </w:t>
      </w:r>
      <w:r>
        <w:rPr>
          <w:rFonts w:ascii="Arial" w:hAnsi="Arial" w:cs="Arial"/>
          <w:color w:val="000000"/>
          <w:sz w:val="20"/>
          <w:szCs w:val="20"/>
        </w:rPr>
        <w:t xml:space="preserve">presentations, reports, and recommendations shall </w:t>
      </w:r>
      <w:r w:rsidR="00C640B2">
        <w:rPr>
          <w:rFonts w:ascii="Arial" w:hAnsi="Arial" w:cs="Arial"/>
          <w:color w:val="000000"/>
          <w:sz w:val="20"/>
          <w:szCs w:val="20"/>
        </w:rPr>
        <w:t xml:space="preserve">be posted on the ERCOT website.  </w:t>
      </w:r>
    </w:p>
    <w:p w:rsidR="00C640B2" w:rsidRDefault="002B0D58" w:rsidP="00C640B2">
      <w:pPr>
        <w:spacing w:before="240" w:after="24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7"/>
        </w:rPr>
        <w:t>Duties</w:t>
      </w:r>
      <w:r w:rsidR="00B22C25">
        <w:rPr>
          <w:rFonts w:ascii="Arial" w:hAnsi="Arial" w:cs="Arial"/>
          <w:b/>
          <w:bCs/>
          <w:color w:val="000000"/>
          <w:sz w:val="27"/>
        </w:rPr>
        <w:t xml:space="preserve"> &amp; Governance</w:t>
      </w:r>
      <w:r w:rsidR="00C640B2">
        <w:rPr>
          <w:rFonts w:ascii="Arial" w:hAnsi="Arial" w:cs="Arial"/>
          <w:b/>
          <w:bCs/>
          <w:color w:val="000000"/>
          <w:sz w:val="27"/>
        </w:rPr>
        <w:t>:</w:t>
      </w:r>
    </w:p>
    <w:p w:rsidR="00B22C25" w:rsidRDefault="00B22C25" w:rsidP="00883E52">
      <w:pPr>
        <w:spacing w:before="240" w:after="24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RTCTF</w:t>
      </w:r>
      <w:r w:rsidRPr="00B22C25">
        <w:rPr>
          <w:rFonts w:ascii="Arial" w:hAnsi="Arial" w:cs="Arial"/>
          <w:color w:val="000000"/>
          <w:sz w:val="20"/>
          <w:szCs w:val="20"/>
        </w:rPr>
        <w:t xml:space="preserve"> is a non-voting body that reports directly to </w:t>
      </w:r>
      <w:r>
        <w:rPr>
          <w:rFonts w:ascii="Arial" w:hAnsi="Arial" w:cs="Arial"/>
          <w:color w:val="000000"/>
          <w:sz w:val="20"/>
          <w:szCs w:val="20"/>
        </w:rPr>
        <w:t xml:space="preserve">TAC. </w:t>
      </w:r>
    </w:p>
    <w:p w:rsidR="0038040D" w:rsidRDefault="00E84FDE" w:rsidP="00883E52">
      <w:pPr>
        <w:spacing w:before="240" w:after="24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RTCTF </w:t>
      </w:r>
      <w:r w:rsidR="001C2E3F">
        <w:rPr>
          <w:rFonts w:ascii="Arial" w:hAnsi="Arial" w:cs="Arial"/>
          <w:color w:val="000000"/>
          <w:sz w:val="20"/>
          <w:szCs w:val="20"/>
        </w:rPr>
        <w:t>shall provide the TAC with a report of its activities at each regularly-scheduled TAC meeting.</w:t>
      </w:r>
      <w:r w:rsidR="00B22C25">
        <w:rPr>
          <w:rFonts w:ascii="Arial" w:hAnsi="Arial" w:cs="Arial"/>
          <w:color w:val="000000"/>
          <w:sz w:val="20"/>
          <w:szCs w:val="20"/>
        </w:rPr>
        <w:t xml:space="preserve"> Although a non-voting body, RTCTF will strive for consensus in </w:t>
      </w:r>
      <w:r w:rsidR="00B22C25" w:rsidRPr="00E654A3">
        <w:rPr>
          <w:rFonts w:ascii="Arial" w:hAnsi="Arial" w:cs="Arial"/>
          <w:color w:val="000000"/>
          <w:sz w:val="20"/>
          <w:szCs w:val="20"/>
        </w:rPr>
        <w:t>report</w:t>
      </w:r>
      <w:r w:rsidR="00B22C25">
        <w:rPr>
          <w:rFonts w:ascii="Arial" w:hAnsi="Arial" w:cs="Arial"/>
          <w:color w:val="000000"/>
          <w:sz w:val="20"/>
          <w:szCs w:val="20"/>
        </w:rPr>
        <w:t>ing</w:t>
      </w:r>
      <w:r w:rsidR="00B22C25" w:rsidRPr="00E654A3">
        <w:rPr>
          <w:rFonts w:ascii="Arial" w:hAnsi="Arial" w:cs="Arial"/>
          <w:color w:val="000000"/>
          <w:sz w:val="20"/>
          <w:szCs w:val="20"/>
        </w:rPr>
        <w:t xml:space="preserve"> recommendations to TAC, including minority positions.</w:t>
      </w:r>
    </w:p>
    <w:p w:rsidR="00107AE3" w:rsidRDefault="00107AE3" w:rsidP="00C640B2">
      <w:pPr>
        <w:spacing w:before="240" w:after="240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5E6E87" w:rsidRDefault="005E6E87" w:rsidP="00C640B2">
      <w:pPr>
        <w:spacing w:before="240" w:after="24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lastRenderedPageBreak/>
        <w:t>Phase I</w:t>
      </w:r>
    </w:p>
    <w:p w:rsidR="00663374" w:rsidRDefault="005E6E87" w:rsidP="00883E52">
      <w:pPr>
        <w:spacing w:before="240" w:after="240"/>
        <w:jc w:val="both"/>
        <w:rPr>
          <w:rFonts w:ascii="Arial" w:hAnsi="Arial" w:cs="Arial"/>
          <w:color w:val="000000"/>
          <w:sz w:val="20"/>
          <w:szCs w:val="20"/>
        </w:rPr>
      </w:pPr>
      <w:r w:rsidRPr="005E6E87">
        <w:rPr>
          <w:rFonts w:ascii="Arial" w:hAnsi="Arial" w:cs="Arial"/>
          <w:color w:val="000000"/>
          <w:sz w:val="20"/>
          <w:szCs w:val="20"/>
        </w:rPr>
        <w:t xml:space="preserve">RTCTF </w:t>
      </w:r>
      <w:r>
        <w:rPr>
          <w:rFonts w:ascii="Arial" w:hAnsi="Arial" w:cs="Arial"/>
          <w:color w:val="000000"/>
          <w:sz w:val="20"/>
          <w:szCs w:val="20"/>
        </w:rPr>
        <w:t>shall</w:t>
      </w:r>
      <w:r w:rsidRPr="005E6E87">
        <w:rPr>
          <w:rFonts w:ascii="Arial" w:hAnsi="Arial" w:cs="Arial"/>
          <w:color w:val="000000"/>
          <w:sz w:val="20"/>
          <w:szCs w:val="20"/>
        </w:rPr>
        <w:t xml:space="preserve"> establish the key policy principles for implementing RTC, and identify policy issues that</w:t>
      </w:r>
      <w:r w:rsidR="00E654A3" w:rsidRPr="00E654A3">
        <w:rPr>
          <w:rFonts w:ascii="Arial" w:hAnsi="Arial" w:cs="Arial"/>
          <w:color w:val="000000"/>
          <w:sz w:val="20"/>
          <w:szCs w:val="20"/>
        </w:rPr>
        <w:t xml:space="preserve"> are </w:t>
      </w:r>
      <w:r w:rsidRPr="005E6E87">
        <w:rPr>
          <w:rFonts w:ascii="Arial" w:hAnsi="Arial" w:cs="Arial"/>
          <w:color w:val="000000"/>
          <w:sz w:val="20"/>
          <w:szCs w:val="20"/>
        </w:rPr>
        <w:t>beyond the scope</w:t>
      </w:r>
      <w:r w:rsidR="00E654A3" w:rsidRPr="00E654A3">
        <w:rPr>
          <w:rFonts w:ascii="Arial" w:hAnsi="Arial" w:cs="Arial"/>
          <w:color w:val="000000"/>
          <w:sz w:val="20"/>
          <w:szCs w:val="20"/>
        </w:rPr>
        <w:t xml:space="preserve"> of </w:t>
      </w:r>
      <w:r w:rsidR="00E654A3">
        <w:rPr>
          <w:rFonts w:ascii="Arial" w:hAnsi="Arial" w:cs="Arial"/>
          <w:color w:val="000000"/>
          <w:sz w:val="20"/>
          <w:szCs w:val="20"/>
        </w:rPr>
        <w:t xml:space="preserve">the </w:t>
      </w:r>
      <w:r w:rsidRPr="005E6E87">
        <w:rPr>
          <w:rFonts w:ascii="Arial" w:hAnsi="Arial" w:cs="Arial"/>
          <w:color w:val="000000"/>
          <w:sz w:val="20"/>
          <w:szCs w:val="20"/>
        </w:rPr>
        <w:t xml:space="preserve">RTC project. </w:t>
      </w:r>
      <w:r w:rsidR="00E654A3">
        <w:rPr>
          <w:rFonts w:ascii="Arial" w:hAnsi="Arial" w:cs="Arial"/>
          <w:color w:val="000000"/>
          <w:sz w:val="20"/>
          <w:szCs w:val="20"/>
        </w:rPr>
        <w:t xml:space="preserve">RTCTF </w:t>
      </w:r>
      <w:r w:rsidR="00663374">
        <w:rPr>
          <w:rFonts w:ascii="Arial" w:hAnsi="Arial" w:cs="Arial"/>
          <w:color w:val="000000"/>
          <w:sz w:val="20"/>
          <w:szCs w:val="20"/>
        </w:rPr>
        <w:t xml:space="preserve">shall present key RTC policy principles, along with policy issues beyond the scope of the RTC project, </w:t>
      </w:r>
      <w:r w:rsidR="003E604E">
        <w:rPr>
          <w:rFonts w:ascii="Arial" w:hAnsi="Arial" w:cs="Arial"/>
          <w:color w:val="000000"/>
          <w:sz w:val="20"/>
          <w:szCs w:val="20"/>
        </w:rPr>
        <w:t xml:space="preserve">to TAC for ultimate </w:t>
      </w:r>
      <w:del w:id="1" w:author="Mereness, Matt" w:date="2019-07-18T11:22:00Z">
        <w:r w:rsidR="003E604E" w:rsidDel="00DB3CE4">
          <w:rPr>
            <w:rFonts w:ascii="Arial" w:hAnsi="Arial" w:cs="Arial"/>
            <w:color w:val="000000"/>
            <w:sz w:val="20"/>
            <w:szCs w:val="20"/>
          </w:rPr>
          <w:delText xml:space="preserve">approval </w:delText>
        </w:r>
      </w:del>
      <w:ins w:id="2" w:author="Mereness, Matt" w:date="2019-07-18T11:22:00Z">
        <w:r w:rsidR="00DB3CE4">
          <w:rPr>
            <w:rFonts w:ascii="Arial" w:hAnsi="Arial" w:cs="Arial"/>
            <w:color w:val="000000"/>
            <w:sz w:val="20"/>
            <w:szCs w:val="20"/>
          </w:rPr>
          <w:t xml:space="preserve">consideration </w:t>
        </w:r>
      </w:ins>
      <w:r w:rsidR="003E604E">
        <w:rPr>
          <w:rFonts w:ascii="Arial" w:hAnsi="Arial" w:cs="Arial"/>
          <w:color w:val="000000"/>
          <w:sz w:val="20"/>
          <w:szCs w:val="20"/>
        </w:rPr>
        <w:t>by the ERCOT Board of Directors (ERCOT Board).</w:t>
      </w:r>
      <w:ins w:id="3" w:author="Mereness, Matt" w:date="2019-07-18T11:22:00Z">
        <w:r w:rsidR="00DB3CE4">
          <w:rPr>
            <w:rFonts w:ascii="Arial" w:hAnsi="Arial" w:cs="Arial"/>
            <w:color w:val="000000"/>
            <w:sz w:val="20"/>
            <w:szCs w:val="20"/>
          </w:rPr>
          <w:t xml:space="preserve">  </w:t>
        </w:r>
        <w:r w:rsidR="00DB3CE4" w:rsidRPr="00DB3CE4">
          <w:rPr>
            <w:rFonts w:ascii="Arial" w:hAnsi="Arial" w:cs="Arial"/>
            <w:color w:val="000000"/>
            <w:sz w:val="20"/>
            <w:szCs w:val="20"/>
          </w:rPr>
          <w:t>The ERCOT Board will instruct ERCOT staff to develop the Nodal Protocol Revision Requests (NPRRs) and applicable Other Binding Documents (OBDs) based upon the recommended key RTC policy principles.</w:t>
        </w:r>
      </w:ins>
    </w:p>
    <w:p w:rsidR="00032A6D" w:rsidRDefault="00032A6D" w:rsidP="00C640B2">
      <w:pPr>
        <w:spacing w:before="240" w:after="240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Phase II</w:t>
      </w:r>
    </w:p>
    <w:p w:rsidR="00365088" w:rsidRDefault="00365088" w:rsidP="00883E52">
      <w:pPr>
        <w:spacing w:before="240" w:after="24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Following </w:t>
      </w:r>
      <w:r w:rsidR="003E604E">
        <w:rPr>
          <w:rFonts w:ascii="Arial" w:hAnsi="Arial" w:cs="Arial"/>
          <w:color w:val="000000"/>
          <w:sz w:val="20"/>
          <w:szCs w:val="20"/>
        </w:rPr>
        <w:t>ERCOT Board</w:t>
      </w:r>
      <w:r w:rsidR="005B2765">
        <w:rPr>
          <w:rFonts w:ascii="Arial" w:hAnsi="Arial" w:cs="Arial"/>
          <w:color w:val="000000"/>
          <w:sz w:val="20"/>
          <w:szCs w:val="20"/>
        </w:rPr>
        <w:t xml:space="preserve"> </w:t>
      </w:r>
      <w:del w:id="4" w:author="Mereness, Matt" w:date="2019-09-18T15:36:00Z">
        <w:r w:rsidR="005B2765" w:rsidDel="00421F96">
          <w:rPr>
            <w:rFonts w:ascii="Arial" w:hAnsi="Arial" w:cs="Arial"/>
            <w:color w:val="000000"/>
            <w:sz w:val="20"/>
            <w:szCs w:val="20"/>
          </w:rPr>
          <w:delText>approval</w:delText>
        </w:r>
        <w:r w:rsidR="00AB77C2" w:rsidDel="00421F96">
          <w:rPr>
            <w:rFonts w:ascii="Arial" w:hAnsi="Arial" w:cs="Arial"/>
            <w:color w:val="000000"/>
            <w:sz w:val="20"/>
            <w:szCs w:val="20"/>
          </w:rPr>
          <w:delText xml:space="preserve"> </w:delText>
        </w:r>
      </w:del>
      <w:ins w:id="5" w:author="Mereness, Matt" w:date="2019-09-18T15:36:00Z">
        <w:r w:rsidR="00421F96">
          <w:rPr>
            <w:rFonts w:ascii="Arial" w:hAnsi="Arial" w:cs="Arial"/>
            <w:color w:val="000000"/>
            <w:sz w:val="20"/>
            <w:szCs w:val="20"/>
          </w:rPr>
          <w:t>consideration</w:t>
        </w:r>
        <w:r w:rsidR="00421F96">
          <w:rPr>
            <w:rFonts w:ascii="Arial" w:hAnsi="Arial" w:cs="Arial"/>
            <w:color w:val="000000"/>
            <w:sz w:val="20"/>
            <w:szCs w:val="20"/>
          </w:rPr>
          <w:t xml:space="preserve"> </w:t>
        </w:r>
      </w:ins>
      <w:r w:rsidR="00AB77C2">
        <w:rPr>
          <w:rFonts w:ascii="Arial" w:hAnsi="Arial" w:cs="Arial"/>
          <w:color w:val="000000"/>
          <w:sz w:val="20"/>
          <w:szCs w:val="20"/>
        </w:rPr>
        <w:t xml:space="preserve">of </w:t>
      </w:r>
      <w:r w:rsidR="003E604E">
        <w:rPr>
          <w:rFonts w:ascii="Arial" w:hAnsi="Arial" w:cs="Arial"/>
          <w:color w:val="000000"/>
          <w:sz w:val="20"/>
          <w:szCs w:val="20"/>
        </w:rPr>
        <w:t xml:space="preserve">key </w:t>
      </w:r>
      <w:r w:rsidR="00AB77C2">
        <w:rPr>
          <w:rFonts w:ascii="Arial" w:hAnsi="Arial" w:cs="Arial"/>
          <w:color w:val="000000"/>
          <w:sz w:val="20"/>
          <w:szCs w:val="20"/>
        </w:rPr>
        <w:t>RTC</w:t>
      </w:r>
      <w:r w:rsidR="003E604E">
        <w:rPr>
          <w:rFonts w:ascii="Arial" w:hAnsi="Arial" w:cs="Arial"/>
          <w:color w:val="000000"/>
          <w:sz w:val="20"/>
          <w:szCs w:val="20"/>
        </w:rPr>
        <w:t xml:space="preserve"> policy</w:t>
      </w:r>
      <w:r w:rsidR="00AB77C2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principles, ERCOT will </w:t>
      </w:r>
      <w:r w:rsidR="00032A6D">
        <w:rPr>
          <w:rFonts w:ascii="Arial" w:hAnsi="Arial" w:cs="Arial"/>
          <w:color w:val="000000"/>
          <w:sz w:val="20"/>
          <w:szCs w:val="20"/>
        </w:rPr>
        <w:t>draft</w:t>
      </w:r>
      <w:r>
        <w:rPr>
          <w:rFonts w:ascii="Arial" w:hAnsi="Arial" w:cs="Arial"/>
          <w:color w:val="000000"/>
          <w:sz w:val="20"/>
          <w:szCs w:val="20"/>
        </w:rPr>
        <w:t xml:space="preserve"> the necessary </w:t>
      </w:r>
      <w:r w:rsidR="00032A6D">
        <w:rPr>
          <w:rFonts w:ascii="Arial" w:hAnsi="Arial" w:cs="Arial"/>
          <w:color w:val="000000"/>
          <w:sz w:val="20"/>
          <w:szCs w:val="20"/>
        </w:rPr>
        <w:t>RRs</w:t>
      </w:r>
      <w:r w:rsidR="00F9702A">
        <w:rPr>
          <w:rFonts w:ascii="Arial" w:hAnsi="Arial" w:cs="Arial"/>
          <w:color w:val="000000"/>
          <w:sz w:val="20"/>
          <w:szCs w:val="20"/>
        </w:rPr>
        <w:t xml:space="preserve">, and </w:t>
      </w:r>
      <w:r w:rsidR="008C13C8">
        <w:rPr>
          <w:rFonts w:ascii="Arial" w:hAnsi="Arial" w:cs="Arial"/>
          <w:color w:val="000000"/>
          <w:sz w:val="20"/>
          <w:szCs w:val="20"/>
        </w:rPr>
        <w:t>present</w:t>
      </w:r>
      <w:r w:rsidR="00F9702A">
        <w:rPr>
          <w:rFonts w:ascii="Arial" w:hAnsi="Arial" w:cs="Arial"/>
          <w:color w:val="000000"/>
          <w:sz w:val="20"/>
          <w:szCs w:val="20"/>
        </w:rPr>
        <w:t xml:space="preserve"> </w:t>
      </w:r>
      <w:r w:rsidR="001C1804">
        <w:rPr>
          <w:rFonts w:ascii="Arial" w:hAnsi="Arial" w:cs="Arial"/>
          <w:color w:val="000000"/>
          <w:sz w:val="20"/>
          <w:szCs w:val="20"/>
        </w:rPr>
        <w:t xml:space="preserve">the </w:t>
      </w:r>
      <w:r w:rsidR="00F9702A">
        <w:rPr>
          <w:rFonts w:ascii="Arial" w:hAnsi="Arial" w:cs="Arial"/>
          <w:color w:val="000000"/>
          <w:sz w:val="20"/>
          <w:szCs w:val="20"/>
        </w:rPr>
        <w:t xml:space="preserve">proposed </w:t>
      </w:r>
      <w:r w:rsidR="001C1804">
        <w:rPr>
          <w:rFonts w:ascii="Arial" w:hAnsi="Arial" w:cs="Arial"/>
          <w:color w:val="000000"/>
          <w:sz w:val="20"/>
          <w:szCs w:val="20"/>
        </w:rPr>
        <w:t>RRs</w:t>
      </w:r>
      <w:r>
        <w:rPr>
          <w:rFonts w:ascii="Arial" w:hAnsi="Arial" w:cs="Arial"/>
          <w:color w:val="000000"/>
          <w:sz w:val="20"/>
          <w:szCs w:val="20"/>
        </w:rPr>
        <w:t xml:space="preserve"> to RTCTF</w:t>
      </w:r>
      <w:r w:rsidR="00F9702A">
        <w:rPr>
          <w:rFonts w:ascii="Arial" w:hAnsi="Arial" w:cs="Arial"/>
          <w:color w:val="000000"/>
          <w:sz w:val="20"/>
          <w:szCs w:val="20"/>
        </w:rPr>
        <w:t xml:space="preserve"> for consideration. </w:t>
      </w:r>
      <w:r w:rsidR="00BE764A">
        <w:rPr>
          <w:rFonts w:ascii="Arial" w:hAnsi="Arial" w:cs="Arial"/>
          <w:color w:val="000000"/>
          <w:sz w:val="20"/>
          <w:szCs w:val="20"/>
        </w:rPr>
        <w:t xml:space="preserve"> </w:t>
      </w:r>
      <w:r w:rsidR="001C1804">
        <w:rPr>
          <w:rFonts w:ascii="Arial" w:hAnsi="Arial" w:cs="Arial"/>
          <w:color w:val="000000"/>
          <w:sz w:val="20"/>
          <w:szCs w:val="20"/>
        </w:rPr>
        <w:t xml:space="preserve">ERCOT staff </w:t>
      </w:r>
      <w:r w:rsidR="003E604E">
        <w:rPr>
          <w:rFonts w:ascii="Arial" w:hAnsi="Arial" w:cs="Arial"/>
          <w:color w:val="000000"/>
          <w:sz w:val="20"/>
          <w:szCs w:val="20"/>
        </w:rPr>
        <w:t>shall sponsor and</w:t>
      </w:r>
      <w:r w:rsidR="008C13C8">
        <w:rPr>
          <w:rFonts w:ascii="Arial" w:hAnsi="Arial" w:cs="Arial"/>
          <w:color w:val="000000"/>
          <w:sz w:val="20"/>
          <w:szCs w:val="20"/>
        </w:rPr>
        <w:t xml:space="preserve"> </w:t>
      </w:r>
      <w:r w:rsidR="00720620">
        <w:rPr>
          <w:rFonts w:ascii="Arial" w:hAnsi="Arial" w:cs="Arial"/>
          <w:color w:val="000000"/>
          <w:sz w:val="20"/>
          <w:szCs w:val="20"/>
        </w:rPr>
        <w:t xml:space="preserve">submit </w:t>
      </w:r>
      <w:r w:rsidR="001C1804">
        <w:rPr>
          <w:rFonts w:ascii="Arial" w:hAnsi="Arial" w:cs="Arial"/>
          <w:color w:val="000000"/>
          <w:sz w:val="20"/>
          <w:szCs w:val="20"/>
        </w:rPr>
        <w:t>the RRs</w:t>
      </w:r>
      <w:r w:rsidR="00720620">
        <w:rPr>
          <w:rFonts w:ascii="Arial" w:hAnsi="Arial" w:cs="Arial"/>
          <w:color w:val="000000"/>
          <w:sz w:val="20"/>
          <w:szCs w:val="20"/>
        </w:rPr>
        <w:t xml:space="preserve"> in accordance with Section 21, </w:t>
      </w:r>
      <w:r w:rsidR="00720620">
        <w:rPr>
          <w:rFonts w:ascii="Arial" w:hAnsi="Arial" w:cs="Arial"/>
          <w:i/>
          <w:color w:val="000000"/>
          <w:sz w:val="20"/>
          <w:szCs w:val="20"/>
        </w:rPr>
        <w:t>Revision Request Process,</w:t>
      </w:r>
      <w:r w:rsidRPr="00F65ACB">
        <w:rPr>
          <w:rFonts w:ascii="Arial" w:hAnsi="Arial"/>
          <w:i/>
          <w:color w:val="000000"/>
          <w:sz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of </w:t>
      </w:r>
      <w:r w:rsidR="00AB77C2">
        <w:rPr>
          <w:rFonts w:ascii="Arial" w:hAnsi="Arial" w:cs="Arial"/>
          <w:color w:val="000000"/>
          <w:sz w:val="20"/>
          <w:szCs w:val="20"/>
        </w:rPr>
        <w:t xml:space="preserve">the </w:t>
      </w:r>
      <w:r w:rsidR="00720620">
        <w:rPr>
          <w:rFonts w:ascii="Arial" w:hAnsi="Arial" w:cs="Arial"/>
          <w:color w:val="000000"/>
          <w:sz w:val="20"/>
          <w:szCs w:val="20"/>
        </w:rPr>
        <w:t xml:space="preserve">ERCOT </w:t>
      </w:r>
      <w:r>
        <w:rPr>
          <w:rFonts w:ascii="Arial" w:hAnsi="Arial" w:cs="Arial"/>
          <w:color w:val="000000"/>
          <w:sz w:val="20"/>
          <w:szCs w:val="20"/>
        </w:rPr>
        <w:t>Protocols</w:t>
      </w:r>
      <w:r w:rsidR="001C1804">
        <w:rPr>
          <w:rFonts w:ascii="Arial" w:hAnsi="Arial" w:cs="Arial"/>
          <w:color w:val="000000"/>
          <w:sz w:val="20"/>
          <w:szCs w:val="20"/>
        </w:rPr>
        <w:t>, or other applicable RR</w:t>
      </w:r>
      <w:r>
        <w:rPr>
          <w:rFonts w:ascii="Arial" w:hAnsi="Arial" w:cs="Arial"/>
          <w:color w:val="000000"/>
          <w:sz w:val="20"/>
          <w:szCs w:val="20"/>
        </w:rPr>
        <w:t xml:space="preserve"> process</w:t>
      </w:r>
      <w:r w:rsidR="00AB77C2">
        <w:rPr>
          <w:rFonts w:ascii="Arial" w:hAnsi="Arial" w:cs="Arial"/>
          <w:color w:val="000000"/>
          <w:sz w:val="20"/>
          <w:szCs w:val="20"/>
        </w:rPr>
        <w:t>.</w:t>
      </w:r>
    </w:p>
    <w:p w:rsidR="0038040D" w:rsidRDefault="001C2E3F" w:rsidP="00883E52">
      <w:pPr>
        <w:spacing w:before="240" w:after="24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7"/>
        </w:rPr>
        <w:t>Duration:</w:t>
      </w:r>
    </w:p>
    <w:p w:rsidR="0038040D" w:rsidRDefault="001C2E3F" w:rsidP="00883E52">
      <w:pPr>
        <w:spacing w:before="240" w:after="24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The first meeting of </w:t>
      </w:r>
      <w:r w:rsidR="00365088">
        <w:rPr>
          <w:rFonts w:ascii="Arial" w:hAnsi="Arial" w:cs="Arial"/>
          <w:color w:val="000000"/>
          <w:sz w:val="20"/>
          <w:szCs w:val="20"/>
        </w:rPr>
        <w:t xml:space="preserve">RTCTF </w:t>
      </w:r>
      <w:r>
        <w:rPr>
          <w:rFonts w:ascii="Arial" w:hAnsi="Arial" w:cs="Arial"/>
          <w:color w:val="000000"/>
          <w:sz w:val="20"/>
          <w:szCs w:val="20"/>
        </w:rPr>
        <w:t xml:space="preserve">will </w:t>
      </w:r>
      <w:r w:rsidRPr="0080292F">
        <w:rPr>
          <w:rFonts w:ascii="Arial" w:hAnsi="Arial" w:cs="Arial"/>
          <w:color w:val="000000"/>
          <w:sz w:val="20"/>
          <w:szCs w:val="20"/>
        </w:rPr>
        <w:t>be</w:t>
      </w:r>
      <w:r w:rsidR="003E604E" w:rsidRPr="0080292F">
        <w:rPr>
          <w:rFonts w:ascii="Arial" w:hAnsi="Arial" w:cs="Arial"/>
          <w:color w:val="000000"/>
          <w:sz w:val="20"/>
          <w:szCs w:val="20"/>
        </w:rPr>
        <w:t xml:space="preserve"> on</w:t>
      </w:r>
      <w:r w:rsidRPr="0080292F">
        <w:rPr>
          <w:rFonts w:ascii="Arial" w:hAnsi="Arial" w:cs="Arial"/>
          <w:color w:val="000000"/>
          <w:sz w:val="20"/>
          <w:szCs w:val="20"/>
        </w:rPr>
        <w:t xml:space="preserve"> </w:t>
      </w:r>
      <w:r w:rsidR="00F95169" w:rsidRPr="0080292F">
        <w:rPr>
          <w:rFonts w:ascii="Arial" w:hAnsi="Arial" w:cs="Arial"/>
          <w:color w:val="000000"/>
          <w:sz w:val="20"/>
          <w:szCs w:val="20"/>
        </w:rPr>
        <w:t>April 4, 2019</w:t>
      </w:r>
      <w:r w:rsidRPr="0080292F">
        <w:rPr>
          <w:rFonts w:ascii="Arial" w:hAnsi="Arial" w:cs="Arial"/>
          <w:color w:val="000000"/>
          <w:sz w:val="20"/>
          <w:szCs w:val="20"/>
        </w:rPr>
        <w:t xml:space="preserve">. </w:t>
      </w:r>
      <w:r w:rsidR="00AB77C2" w:rsidRPr="0080292F">
        <w:rPr>
          <w:rFonts w:ascii="Arial" w:hAnsi="Arial" w:cs="Arial"/>
          <w:color w:val="000000"/>
          <w:sz w:val="20"/>
          <w:szCs w:val="20"/>
        </w:rPr>
        <w:t>RTC</w:t>
      </w:r>
      <w:r w:rsidRPr="0080292F">
        <w:rPr>
          <w:rFonts w:ascii="Arial" w:hAnsi="Arial" w:cs="Arial"/>
          <w:color w:val="000000"/>
          <w:sz w:val="20"/>
          <w:szCs w:val="20"/>
        </w:rPr>
        <w:t>TF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6C6396">
        <w:rPr>
          <w:rFonts w:ascii="Arial" w:hAnsi="Arial" w:cs="Arial"/>
          <w:color w:val="000000"/>
          <w:sz w:val="20"/>
          <w:szCs w:val="20"/>
        </w:rPr>
        <w:t>shall</w:t>
      </w:r>
      <w:r>
        <w:rPr>
          <w:rFonts w:ascii="Arial" w:hAnsi="Arial" w:cs="Arial"/>
          <w:color w:val="000000"/>
          <w:sz w:val="20"/>
          <w:szCs w:val="20"/>
        </w:rPr>
        <w:t xml:space="preserve"> continue </w:t>
      </w:r>
      <w:r w:rsidR="006C6396">
        <w:rPr>
          <w:rFonts w:ascii="Arial" w:hAnsi="Arial" w:cs="Arial"/>
          <w:color w:val="000000"/>
          <w:sz w:val="20"/>
          <w:szCs w:val="20"/>
        </w:rPr>
        <w:t xml:space="preserve">to meet </w:t>
      </w:r>
      <w:r>
        <w:rPr>
          <w:rFonts w:ascii="Arial" w:hAnsi="Arial" w:cs="Arial"/>
          <w:color w:val="000000"/>
          <w:sz w:val="20"/>
          <w:szCs w:val="20"/>
        </w:rPr>
        <w:t xml:space="preserve">until </w:t>
      </w:r>
      <w:r w:rsidR="006C6396">
        <w:rPr>
          <w:rFonts w:ascii="Arial" w:hAnsi="Arial" w:cs="Arial"/>
          <w:color w:val="000000"/>
          <w:sz w:val="20"/>
          <w:szCs w:val="20"/>
        </w:rPr>
        <w:t>dissolved by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5F57AA">
        <w:rPr>
          <w:rFonts w:ascii="Arial" w:hAnsi="Arial" w:cs="Arial"/>
          <w:color w:val="000000"/>
          <w:sz w:val="20"/>
          <w:szCs w:val="20"/>
        </w:rPr>
        <w:t xml:space="preserve">TAC. </w:t>
      </w:r>
    </w:p>
    <w:p w:rsidR="0038040D" w:rsidRDefault="0038040D" w:rsidP="00883E52">
      <w:pPr>
        <w:spacing w:before="240" w:after="240" w:line="336" w:lineRule="atLeast"/>
        <w:ind w:left="360"/>
        <w:jc w:val="both"/>
        <w:rPr>
          <w:rFonts w:ascii="Arial" w:hAnsi="Arial" w:cs="Arial"/>
          <w:color w:val="000000"/>
          <w:sz w:val="20"/>
          <w:szCs w:val="20"/>
        </w:rPr>
      </w:pPr>
    </w:p>
    <w:sectPr w:rsidR="0038040D" w:rsidSect="00F7528C">
      <w:headerReference w:type="default" r:id="rId7"/>
      <w:footerReference w:type="even" r:id="rId8"/>
      <w:footerReference w:type="defaul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5891" w:rsidRDefault="00EF5891">
      <w:r>
        <w:separator/>
      </w:r>
    </w:p>
  </w:endnote>
  <w:endnote w:type="continuationSeparator" w:id="0">
    <w:p w:rsidR="00EF5891" w:rsidRDefault="00EF5891">
      <w:r>
        <w:continuationSeparator/>
      </w:r>
    </w:p>
  </w:endnote>
  <w:endnote w:type="continuationNotice" w:id="1">
    <w:p w:rsidR="00EF5891" w:rsidRDefault="00EF58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0D95" w:rsidRDefault="00AA0D9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A0D95" w:rsidRDefault="00AA0D9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28C" w:rsidRPr="00F7528C" w:rsidRDefault="00F7528C" w:rsidP="00F7528C">
    <w:pPr>
      <w:tabs>
        <w:tab w:val="center" w:pos="4320"/>
        <w:tab w:val="right" w:pos="8640"/>
      </w:tabs>
      <w:jc w:val="center"/>
      <w:rPr>
        <w:rFonts w:ascii="Times New Roman Bold" w:hAnsi="Times New Roman Bold"/>
        <w:b/>
        <w:sz w:val="16"/>
        <w:szCs w:val="16"/>
      </w:rPr>
    </w:pPr>
    <w:r w:rsidRPr="00F7528C">
      <w:rPr>
        <w:rFonts w:ascii="Times New Roman Bold" w:hAnsi="Times New Roman Bold"/>
        <w:b/>
        <w:sz w:val="16"/>
        <w:szCs w:val="16"/>
      </w:rPr>
      <w:t xml:space="preserve">RTCTF </w:t>
    </w:r>
    <w:r>
      <w:rPr>
        <w:rFonts w:ascii="Times New Roman Bold" w:hAnsi="Times New Roman Bold"/>
        <w:b/>
        <w:sz w:val="16"/>
        <w:szCs w:val="16"/>
      </w:rPr>
      <w:t xml:space="preserve">Charter </w:t>
    </w:r>
    <w:r w:rsidRPr="00F7528C">
      <w:rPr>
        <w:rFonts w:ascii="Times New Roman Bold" w:hAnsi="Times New Roman Bold"/>
        <w:b/>
        <w:sz w:val="16"/>
        <w:szCs w:val="16"/>
      </w:rPr>
      <w:t>–</w:t>
    </w:r>
    <w:r>
      <w:rPr>
        <w:rFonts w:ascii="Times New Roman Bold" w:hAnsi="Times New Roman Bold"/>
        <w:b/>
        <w:sz w:val="16"/>
        <w:szCs w:val="16"/>
      </w:rPr>
      <w:t xml:space="preserve"> </w:t>
    </w:r>
    <w:r w:rsidRPr="00F7528C">
      <w:rPr>
        <w:rFonts w:ascii="Times New Roman Bold" w:hAnsi="Times New Roman Bold"/>
        <w:b/>
        <w:sz w:val="16"/>
        <w:szCs w:val="16"/>
      </w:rPr>
      <w:t xml:space="preserve">Approved by TAC </w:t>
    </w:r>
    <w:r>
      <w:rPr>
        <w:rFonts w:ascii="Times New Roman Bold" w:hAnsi="Times New Roman Bold"/>
        <w:b/>
        <w:sz w:val="16"/>
        <w:szCs w:val="16"/>
      </w:rPr>
      <w:t>March 27, 2019</w:t>
    </w:r>
    <w:r w:rsidRPr="00F7528C">
      <w:rPr>
        <w:rFonts w:ascii="Times New Roman Bold" w:hAnsi="Times New Roman Bold"/>
        <w:b/>
        <w:sz w:val="16"/>
        <w:szCs w:val="16"/>
      </w:rPr>
      <w:t xml:space="preserve"> – ERCOT Public</w:t>
    </w:r>
  </w:p>
  <w:p w:rsidR="00F7528C" w:rsidRPr="00F7528C" w:rsidRDefault="00F7528C" w:rsidP="00F7528C">
    <w:pPr>
      <w:tabs>
        <w:tab w:val="center" w:pos="4320"/>
        <w:tab w:val="right" w:pos="8640"/>
      </w:tabs>
      <w:jc w:val="center"/>
      <w:rPr>
        <w:rFonts w:ascii="Times New Roman Bold" w:hAnsi="Times New Roman Bold"/>
        <w:b/>
        <w:sz w:val="16"/>
        <w:szCs w:val="16"/>
      </w:rPr>
    </w:pPr>
    <w:r w:rsidRPr="00F7528C">
      <w:rPr>
        <w:rFonts w:ascii="Times New Roman Bold" w:hAnsi="Times New Roman Bold"/>
        <w:b/>
        <w:sz w:val="16"/>
        <w:szCs w:val="16"/>
      </w:rPr>
      <w:t xml:space="preserve">Page </w:t>
    </w:r>
    <w:r w:rsidRPr="00F7528C">
      <w:rPr>
        <w:rFonts w:ascii="Times New Roman Bold" w:hAnsi="Times New Roman Bold"/>
        <w:b/>
        <w:sz w:val="16"/>
        <w:szCs w:val="16"/>
      </w:rPr>
      <w:fldChar w:fldCharType="begin"/>
    </w:r>
    <w:r w:rsidRPr="00F7528C">
      <w:rPr>
        <w:rFonts w:ascii="Times New Roman Bold" w:hAnsi="Times New Roman Bold"/>
        <w:b/>
        <w:sz w:val="16"/>
        <w:szCs w:val="16"/>
      </w:rPr>
      <w:instrText xml:space="preserve"> PAGE </w:instrText>
    </w:r>
    <w:r w:rsidRPr="00F7528C">
      <w:rPr>
        <w:rFonts w:ascii="Times New Roman Bold" w:hAnsi="Times New Roman Bold"/>
        <w:b/>
        <w:sz w:val="16"/>
        <w:szCs w:val="16"/>
      </w:rPr>
      <w:fldChar w:fldCharType="separate"/>
    </w:r>
    <w:r w:rsidR="00421F96">
      <w:rPr>
        <w:rFonts w:ascii="Times New Roman Bold" w:hAnsi="Times New Roman Bold"/>
        <w:b/>
        <w:noProof/>
        <w:sz w:val="16"/>
        <w:szCs w:val="16"/>
      </w:rPr>
      <w:t>2</w:t>
    </w:r>
    <w:r w:rsidRPr="00F7528C">
      <w:rPr>
        <w:rFonts w:ascii="Times New Roman Bold" w:hAnsi="Times New Roman Bold"/>
        <w:b/>
        <w:sz w:val="16"/>
        <w:szCs w:val="16"/>
      </w:rPr>
      <w:fldChar w:fldCharType="end"/>
    </w:r>
    <w:r w:rsidRPr="00F7528C">
      <w:rPr>
        <w:rFonts w:ascii="Times New Roman Bold" w:hAnsi="Times New Roman Bold"/>
        <w:b/>
        <w:sz w:val="16"/>
        <w:szCs w:val="16"/>
      </w:rPr>
      <w:t xml:space="preserve"> of </w:t>
    </w:r>
    <w:r w:rsidRPr="00F7528C">
      <w:rPr>
        <w:rFonts w:ascii="Times New Roman Bold" w:hAnsi="Times New Roman Bold"/>
        <w:b/>
        <w:sz w:val="16"/>
        <w:szCs w:val="16"/>
      </w:rPr>
      <w:fldChar w:fldCharType="begin"/>
    </w:r>
    <w:r w:rsidRPr="00F7528C">
      <w:rPr>
        <w:rFonts w:ascii="Times New Roman Bold" w:hAnsi="Times New Roman Bold"/>
        <w:b/>
        <w:sz w:val="16"/>
        <w:szCs w:val="16"/>
      </w:rPr>
      <w:instrText xml:space="preserve"> NUMPAGES </w:instrText>
    </w:r>
    <w:r w:rsidRPr="00F7528C">
      <w:rPr>
        <w:rFonts w:ascii="Times New Roman Bold" w:hAnsi="Times New Roman Bold"/>
        <w:b/>
        <w:sz w:val="16"/>
        <w:szCs w:val="16"/>
      </w:rPr>
      <w:fldChar w:fldCharType="separate"/>
    </w:r>
    <w:r w:rsidR="00421F96">
      <w:rPr>
        <w:rFonts w:ascii="Times New Roman Bold" w:hAnsi="Times New Roman Bold"/>
        <w:b/>
        <w:noProof/>
        <w:sz w:val="16"/>
        <w:szCs w:val="16"/>
      </w:rPr>
      <w:t>2</w:t>
    </w:r>
    <w:r w:rsidRPr="00F7528C">
      <w:rPr>
        <w:rFonts w:ascii="Times New Roman Bold" w:hAnsi="Times New Roman Bold"/>
        <w:b/>
        <w:sz w:val="16"/>
        <w:szCs w:val="16"/>
      </w:rPr>
      <w:fldChar w:fldCharType="end"/>
    </w:r>
  </w:p>
  <w:p w:rsidR="00AA0D95" w:rsidRDefault="00AA0D9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5891" w:rsidRDefault="00EF5891">
      <w:r>
        <w:separator/>
      </w:r>
    </w:p>
  </w:footnote>
  <w:footnote w:type="continuationSeparator" w:id="0">
    <w:p w:rsidR="00EF5891" w:rsidRDefault="00EF5891">
      <w:r>
        <w:continuationSeparator/>
      </w:r>
    </w:p>
  </w:footnote>
  <w:footnote w:type="continuationNotice" w:id="1">
    <w:p w:rsidR="00EF5891" w:rsidRDefault="00EF589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0D95" w:rsidRDefault="00AA0D95">
    <w:pPr>
      <w:pStyle w:val="Header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205DD4"/>
    <w:multiLevelType w:val="multilevel"/>
    <w:tmpl w:val="B44EA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7953B50"/>
    <w:multiLevelType w:val="multilevel"/>
    <w:tmpl w:val="6C5EF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9F55F9"/>
    <w:multiLevelType w:val="multilevel"/>
    <w:tmpl w:val="F2A8A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0F7C3F"/>
    <w:multiLevelType w:val="hybridMultilevel"/>
    <w:tmpl w:val="C68805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28327D"/>
    <w:multiLevelType w:val="multilevel"/>
    <w:tmpl w:val="F2A8A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C949E1"/>
    <w:multiLevelType w:val="multilevel"/>
    <w:tmpl w:val="5FB06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2"/>
      <w:numFmt w:val="lowerLetter"/>
      <w:lvlText w:val="(%4)"/>
      <w:lvlJc w:val="left"/>
      <w:pPr>
        <w:tabs>
          <w:tab w:val="num" w:pos="3180"/>
        </w:tabs>
        <w:ind w:left="3180" w:hanging="6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95058C2"/>
    <w:multiLevelType w:val="multilevel"/>
    <w:tmpl w:val="F2A8A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170563"/>
    <w:multiLevelType w:val="singleLevel"/>
    <w:tmpl w:val="4A84109C"/>
    <w:lvl w:ilvl="0">
      <w:start w:val="1"/>
      <w:numFmt w:val="bullet"/>
      <w:pStyle w:val="List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</w:abstractNum>
  <w:abstractNum w:abstractNumId="8" w15:restartNumberingAfterBreak="0">
    <w:nsid w:val="4BAF32D7"/>
    <w:multiLevelType w:val="multilevel"/>
    <w:tmpl w:val="F2A8A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651290"/>
    <w:multiLevelType w:val="hybridMultilevel"/>
    <w:tmpl w:val="2B3AA960"/>
    <w:lvl w:ilvl="0" w:tplc="FF9A60A2">
      <w:start w:val="1"/>
      <w:numFmt w:val="lowerRoman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377649"/>
    <w:multiLevelType w:val="multilevel"/>
    <w:tmpl w:val="4B86C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9F81101"/>
    <w:multiLevelType w:val="hybridMultilevel"/>
    <w:tmpl w:val="F2A8A6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5628EE"/>
    <w:multiLevelType w:val="hybridMultilevel"/>
    <w:tmpl w:val="655A9342"/>
    <w:lvl w:ilvl="0" w:tplc="A4E2DC64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2D0543C"/>
    <w:multiLevelType w:val="hybridMultilevel"/>
    <w:tmpl w:val="A9D61F16"/>
    <w:lvl w:ilvl="0" w:tplc="2D5EE252">
      <w:start w:val="2"/>
      <w:numFmt w:val="decimal"/>
      <w:lvlText w:val="(%1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FBD5974"/>
    <w:multiLevelType w:val="hybridMultilevel"/>
    <w:tmpl w:val="B180EE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0"/>
  </w:num>
  <w:num w:numId="4">
    <w:abstractNumId w:val="5"/>
  </w:num>
  <w:num w:numId="5">
    <w:abstractNumId w:val="13"/>
  </w:num>
  <w:num w:numId="6">
    <w:abstractNumId w:val="14"/>
  </w:num>
  <w:num w:numId="7">
    <w:abstractNumId w:val="7"/>
  </w:num>
  <w:num w:numId="8">
    <w:abstractNumId w:val="3"/>
  </w:num>
  <w:num w:numId="9">
    <w:abstractNumId w:val="11"/>
  </w:num>
  <w:num w:numId="10">
    <w:abstractNumId w:val="12"/>
  </w:num>
  <w:num w:numId="11">
    <w:abstractNumId w:val="6"/>
  </w:num>
  <w:num w:numId="12">
    <w:abstractNumId w:val="9"/>
  </w:num>
  <w:num w:numId="13">
    <w:abstractNumId w:val="4"/>
  </w:num>
  <w:num w:numId="14">
    <w:abstractNumId w:val="2"/>
  </w:num>
  <w:num w:numId="15">
    <w:abstractNumId w:val="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ereness, Matt">
    <w15:presenceInfo w15:providerId="AD" w15:userId="S-1-5-21-639947351-343809578-3807592339-46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40D"/>
    <w:rsid w:val="00032A6D"/>
    <w:rsid w:val="00045D55"/>
    <w:rsid w:val="000807E0"/>
    <w:rsid w:val="000838B7"/>
    <w:rsid w:val="000A77FC"/>
    <w:rsid w:val="000D5CBD"/>
    <w:rsid w:val="000F73D5"/>
    <w:rsid w:val="00107AE3"/>
    <w:rsid w:val="001878B5"/>
    <w:rsid w:val="001C1804"/>
    <w:rsid w:val="001C2E3F"/>
    <w:rsid w:val="00200FEE"/>
    <w:rsid w:val="002055B9"/>
    <w:rsid w:val="00214D40"/>
    <w:rsid w:val="00216B41"/>
    <w:rsid w:val="00231AF8"/>
    <w:rsid w:val="00246C0E"/>
    <w:rsid w:val="002A003A"/>
    <w:rsid w:val="002B0BA4"/>
    <w:rsid w:val="002B0D58"/>
    <w:rsid w:val="002C29BF"/>
    <w:rsid w:val="002C656A"/>
    <w:rsid w:val="002E0F76"/>
    <w:rsid w:val="002E6098"/>
    <w:rsid w:val="002E702B"/>
    <w:rsid w:val="00333F58"/>
    <w:rsid w:val="00365088"/>
    <w:rsid w:val="00367561"/>
    <w:rsid w:val="0038040D"/>
    <w:rsid w:val="003919EC"/>
    <w:rsid w:val="003A17CC"/>
    <w:rsid w:val="003B4E9B"/>
    <w:rsid w:val="003D3D8C"/>
    <w:rsid w:val="003D4C6D"/>
    <w:rsid w:val="003D5BA6"/>
    <w:rsid w:val="003E1AF4"/>
    <w:rsid w:val="003E2B31"/>
    <w:rsid w:val="003E604E"/>
    <w:rsid w:val="003F5DB3"/>
    <w:rsid w:val="00402068"/>
    <w:rsid w:val="004129D6"/>
    <w:rsid w:val="00421F96"/>
    <w:rsid w:val="00422AC5"/>
    <w:rsid w:val="00431DD3"/>
    <w:rsid w:val="00477F92"/>
    <w:rsid w:val="00485B3B"/>
    <w:rsid w:val="00490321"/>
    <w:rsid w:val="004A62C5"/>
    <w:rsid w:val="0052353B"/>
    <w:rsid w:val="005236AF"/>
    <w:rsid w:val="005262DD"/>
    <w:rsid w:val="00561982"/>
    <w:rsid w:val="00582070"/>
    <w:rsid w:val="005822E1"/>
    <w:rsid w:val="00586A50"/>
    <w:rsid w:val="005906E1"/>
    <w:rsid w:val="005A2537"/>
    <w:rsid w:val="005B2765"/>
    <w:rsid w:val="005C1813"/>
    <w:rsid w:val="005C4237"/>
    <w:rsid w:val="005C7B14"/>
    <w:rsid w:val="005E6E87"/>
    <w:rsid w:val="005F57AA"/>
    <w:rsid w:val="00630818"/>
    <w:rsid w:val="00642BB5"/>
    <w:rsid w:val="00663374"/>
    <w:rsid w:val="0066624B"/>
    <w:rsid w:val="00691841"/>
    <w:rsid w:val="00694E49"/>
    <w:rsid w:val="006A4C62"/>
    <w:rsid w:val="006C6396"/>
    <w:rsid w:val="006E1B1D"/>
    <w:rsid w:val="00707285"/>
    <w:rsid w:val="00720620"/>
    <w:rsid w:val="00720B28"/>
    <w:rsid w:val="00722315"/>
    <w:rsid w:val="007407DB"/>
    <w:rsid w:val="0076732D"/>
    <w:rsid w:val="00772409"/>
    <w:rsid w:val="007C45FD"/>
    <w:rsid w:val="007D2307"/>
    <w:rsid w:val="007E08C6"/>
    <w:rsid w:val="007E7A20"/>
    <w:rsid w:val="0080292F"/>
    <w:rsid w:val="0082047B"/>
    <w:rsid w:val="0082492D"/>
    <w:rsid w:val="008340A4"/>
    <w:rsid w:val="00875E6F"/>
    <w:rsid w:val="00883E52"/>
    <w:rsid w:val="008B3CE6"/>
    <w:rsid w:val="008C13C8"/>
    <w:rsid w:val="008C476F"/>
    <w:rsid w:val="008E27EF"/>
    <w:rsid w:val="008E570D"/>
    <w:rsid w:val="009115C6"/>
    <w:rsid w:val="009159A4"/>
    <w:rsid w:val="00927DD2"/>
    <w:rsid w:val="0093701F"/>
    <w:rsid w:val="00941387"/>
    <w:rsid w:val="00953A58"/>
    <w:rsid w:val="009658E4"/>
    <w:rsid w:val="00972D11"/>
    <w:rsid w:val="00974405"/>
    <w:rsid w:val="009837EA"/>
    <w:rsid w:val="00994A3B"/>
    <w:rsid w:val="00996AE1"/>
    <w:rsid w:val="009C653E"/>
    <w:rsid w:val="009E66CC"/>
    <w:rsid w:val="00A111DA"/>
    <w:rsid w:val="00A27889"/>
    <w:rsid w:val="00A47036"/>
    <w:rsid w:val="00A95473"/>
    <w:rsid w:val="00AA0D95"/>
    <w:rsid w:val="00AB1CBD"/>
    <w:rsid w:val="00AB688B"/>
    <w:rsid w:val="00AB77C2"/>
    <w:rsid w:val="00AC6780"/>
    <w:rsid w:val="00AE05FD"/>
    <w:rsid w:val="00AF15E2"/>
    <w:rsid w:val="00B010AD"/>
    <w:rsid w:val="00B22C25"/>
    <w:rsid w:val="00B53BDB"/>
    <w:rsid w:val="00B66A45"/>
    <w:rsid w:val="00B93375"/>
    <w:rsid w:val="00BB2BC4"/>
    <w:rsid w:val="00BE0DE7"/>
    <w:rsid w:val="00BE764A"/>
    <w:rsid w:val="00C047E8"/>
    <w:rsid w:val="00C05062"/>
    <w:rsid w:val="00C1759F"/>
    <w:rsid w:val="00C23C88"/>
    <w:rsid w:val="00C40110"/>
    <w:rsid w:val="00C4269A"/>
    <w:rsid w:val="00C56AFF"/>
    <w:rsid w:val="00C640B2"/>
    <w:rsid w:val="00C71B35"/>
    <w:rsid w:val="00CC4AB2"/>
    <w:rsid w:val="00D06AC8"/>
    <w:rsid w:val="00D561FC"/>
    <w:rsid w:val="00D63850"/>
    <w:rsid w:val="00D7217C"/>
    <w:rsid w:val="00D82C2D"/>
    <w:rsid w:val="00DB305A"/>
    <w:rsid w:val="00DB3CE4"/>
    <w:rsid w:val="00DE1B3C"/>
    <w:rsid w:val="00DF55B6"/>
    <w:rsid w:val="00E1655D"/>
    <w:rsid w:val="00E654A3"/>
    <w:rsid w:val="00E80536"/>
    <w:rsid w:val="00E810D8"/>
    <w:rsid w:val="00E84FDE"/>
    <w:rsid w:val="00E93CF5"/>
    <w:rsid w:val="00E95962"/>
    <w:rsid w:val="00ED46B9"/>
    <w:rsid w:val="00EF5891"/>
    <w:rsid w:val="00F3748C"/>
    <w:rsid w:val="00F54D64"/>
    <w:rsid w:val="00F65ACB"/>
    <w:rsid w:val="00F732CB"/>
    <w:rsid w:val="00F7528C"/>
    <w:rsid w:val="00F766D6"/>
    <w:rsid w:val="00F9220A"/>
    <w:rsid w:val="00F95169"/>
    <w:rsid w:val="00F9702A"/>
    <w:rsid w:val="00FB0977"/>
    <w:rsid w:val="00FB15B1"/>
    <w:rsid w:val="00FB5C39"/>
    <w:rsid w:val="00FC2145"/>
    <w:rsid w:val="00FD4F43"/>
    <w:rsid w:val="00FE786B"/>
    <w:rsid w:val="00FF1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DCBE750-B0D1-48F0-BC9B-F1C120F76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040D"/>
    <w:rPr>
      <w:sz w:val="24"/>
      <w:szCs w:val="24"/>
    </w:rPr>
  </w:style>
  <w:style w:type="paragraph" w:styleId="Heading2">
    <w:name w:val="heading 2"/>
    <w:basedOn w:val="Normal"/>
    <w:next w:val="Normal"/>
    <w:qFormat/>
    <w:rsid w:val="0038040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38040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38040D"/>
    <w:pPr>
      <w:spacing w:before="100" w:beforeAutospacing="1" w:after="100" w:afterAutospacing="1"/>
    </w:pPr>
    <w:rPr>
      <w:rFonts w:ascii="Verdana" w:hAnsi="Verdana"/>
      <w:color w:val="000000"/>
      <w:sz w:val="20"/>
      <w:szCs w:val="20"/>
    </w:rPr>
  </w:style>
  <w:style w:type="character" w:styleId="Strong">
    <w:name w:val="Strong"/>
    <w:qFormat/>
    <w:rsid w:val="0038040D"/>
    <w:rPr>
      <w:b/>
      <w:bCs/>
    </w:rPr>
  </w:style>
  <w:style w:type="paragraph" w:styleId="BodyTextIndent">
    <w:name w:val="Body Text Indent"/>
    <w:basedOn w:val="Normal"/>
    <w:rsid w:val="0038040D"/>
    <w:pPr>
      <w:ind w:left="720" w:hanging="720"/>
    </w:pPr>
  </w:style>
  <w:style w:type="paragraph" w:styleId="ListBullet">
    <w:name w:val="List Bullet"/>
    <w:basedOn w:val="List"/>
    <w:rsid w:val="0038040D"/>
    <w:pPr>
      <w:numPr>
        <w:numId w:val="7"/>
      </w:numPr>
      <w:spacing w:after="240" w:line="240" w:lineRule="atLeast"/>
      <w:jc w:val="both"/>
    </w:pPr>
    <w:rPr>
      <w:rFonts w:ascii="Arial" w:eastAsia="SimSun" w:hAnsi="Arial"/>
      <w:spacing w:val="-5"/>
      <w:sz w:val="20"/>
      <w:szCs w:val="20"/>
    </w:rPr>
  </w:style>
  <w:style w:type="paragraph" w:customStyle="1" w:styleId="StyleHeading3JustifiedBefore6ptAfter6pt">
    <w:name w:val="Style Heading 3 + Justified Before:  6 pt After:  6 pt"/>
    <w:basedOn w:val="Heading3"/>
    <w:rsid w:val="0038040D"/>
    <w:pPr>
      <w:spacing w:after="240"/>
      <w:jc w:val="both"/>
    </w:pPr>
    <w:rPr>
      <w:rFonts w:ascii="Times New Roman" w:hAnsi="Times New Roman" w:cs="Times New Roman"/>
      <w:sz w:val="24"/>
      <w:szCs w:val="20"/>
    </w:rPr>
  </w:style>
  <w:style w:type="paragraph" w:styleId="List">
    <w:name w:val="List"/>
    <w:basedOn w:val="Normal"/>
    <w:rsid w:val="0038040D"/>
    <w:pPr>
      <w:ind w:left="360" w:hanging="360"/>
    </w:pPr>
  </w:style>
  <w:style w:type="paragraph" w:customStyle="1" w:styleId="StyleHeading2JustifiedBefore6ptAfter6pt">
    <w:name w:val="Style Heading 2 + Justified Before:  6 pt After:  6 pt"/>
    <w:basedOn w:val="Heading2"/>
    <w:rsid w:val="0038040D"/>
    <w:pPr>
      <w:spacing w:after="240"/>
      <w:jc w:val="both"/>
    </w:pPr>
    <w:rPr>
      <w:rFonts w:ascii="Times New Roman" w:hAnsi="Times New Roman" w:cs="Times New Roman"/>
      <w:sz w:val="26"/>
      <w:szCs w:val="20"/>
    </w:rPr>
  </w:style>
  <w:style w:type="paragraph" w:styleId="Header">
    <w:name w:val="header"/>
    <w:basedOn w:val="Normal"/>
    <w:rsid w:val="0038040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040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38040D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38040D"/>
  </w:style>
  <w:style w:type="character" w:styleId="CommentReference">
    <w:name w:val="annotation reference"/>
    <w:semiHidden/>
    <w:rsid w:val="00AB1CBD"/>
    <w:rPr>
      <w:sz w:val="16"/>
      <w:szCs w:val="16"/>
    </w:rPr>
  </w:style>
  <w:style w:type="paragraph" w:styleId="CommentText">
    <w:name w:val="annotation text"/>
    <w:basedOn w:val="Normal"/>
    <w:semiHidden/>
    <w:rsid w:val="00AB1CBD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B1CBD"/>
    <w:rPr>
      <w:b/>
      <w:bCs/>
    </w:rPr>
  </w:style>
  <w:style w:type="paragraph" w:styleId="Revision">
    <w:name w:val="Revision"/>
    <w:hidden/>
    <w:uiPriority w:val="99"/>
    <w:semiHidden/>
    <w:rsid w:val="00883E5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491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Transition Plan Task Force (TPTF) Charter</vt:lpstr>
    </vt:vector>
  </TitlesOfParts>
  <Company>ERCOT</Company>
  <LinksUpToDate>false</LinksUpToDate>
  <CharactersWithSpaces>3285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Transition Plan Task Force (TPTF) Charter</dc:title>
  <dc:subject/>
  <dc:creator>tdoggett</dc:creator>
  <cp:keywords/>
  <dc:description/>
  <cp:lastModifiedBy>Mereness, Matt</cp:lastModifiedBy>
  <cp:revision>2</cp:revision>
  <cp:lastPrinted>2019-02-27T20:49:00Z</cp:lastPrinted>
  <dcterms:created xsi:type="dcterms:W3CDTF">2019-09-18T20:37:00Z</dcterms:created>
  <dcterms:modified xsi:type="dcterms:W3CDTF">2019-09-18T20:37:00Z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