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6E6E27">
        <w:tc>
          <w:tcPr>
            <w:tcW w:w="1620" w:type="dxa"/>
            <w:tcBorders>
              <w:bottom w:val="single" w:sz="4" w:space="0" w:color="auto"/>
            </w:tcBorders>
            <w:shd w:val="clear" w:color="auto" w:fill="FFFFFF"/>
            <w:vAlign w:val="center"/>
          </w:tcPr>
          <w:p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rsidR="00067FE2" w:rsidRDefault="00262888" w:rsidP="00F44236">
            <w:pPr>
              <w:pStyle w:val="Header"/>
            </w:pPr>
            <w:hyperlink r:id="rId7" w:history="1">
              <w:r w:rsidRPr="00262888">
                <w:rPr>
                  <w:rStyle w:val="Hyperlink"/>
                </w:rPr>
                <w:t>015</w:t>
              </w:r>
            </w:hyperlink>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BB400A" w:rsidP="00F44236">
            <w:pPr>
              <w:pStyle w:val="Header"/>
            </w:pPr>
            <w:r>
              <w:t>Linking of VOLL to the Effective SWCAP</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262888" w:rsidP="00F44236">
            <w:pPr>
              <w:pStyle w:val="NormalArial"/>
            </w:pPr>
            <w:r>
              <w:t>May 15, 2019</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D34E94" w:rsidP="006A137E">
            <w:pPr>
              <w:pStyle w:val="NormalArial"/>
            </w:pPr>
            <w:r w:rsidRPr="006718AA">
              <w:t>Methodology for Implementing Operating Reserve Demand Curve (ORDC) to Calculate Real-Time Reserve Price Adder</w:t>
            </w:r>
          </w:p>
        </w:tc>
      </w:tr>
      <w:tr w:rsidR="0032677B" w:rsidTr="00BC2D06">
        <w:trPr>
          <w:trHeight w:val="518"/>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rsidR="0032677B" w:rsidRDefault="00D34E94" w:rsidP="00D34E94">
            <w:pPr>
              <w:pStyle w:val="NormalArial"/>
            </w:pPr>
            <w:r>
              <w:t xml:space="preserve">Protocol Section 4.4.11, </w:t>
            </w:r>
            <w:r w:rsidRPr="00D34E94">
              <w:t>System-Wide Offer Caps</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BB400A" w:rsidP="00D62120">
            <w:pPr>
              <w:pStyle w:val="NormalArial"/>
              <w:spacing w:before="120" w:after="120"/>
            </w:pPr>
            <w:r>
              <w:t>T</w:t>
            </w:r>
            <w:r w:rsidR="00D34E94">
              <w:t xml:space="preserve">his Other Binding Document Revision Request (OBDRR) modifies the Value of Lost Load (VOLL) </w:t>
            </w:r>
            <w:r w:rsidR="006E47AA">
              <w:t xml:space="preserve">to be </w:t>
            </w:r>
            <w:r>
              <w:t xml:space="preserve">set </w:t>
            </w:r>
            <w:r w:rsidR="006E47AA">
              <w:t>equal to the System-Wide Offer Cap</w:t>
            </w:r>
            <w:r>
              <w:t xml:space="preserve"> (SWCAP).</w:t>
            </w:r>
            <w:r w:rsidR="00F0134A">
              <w:t xml:space="preserve">  This would result in VOLL</w:t>
            </w:r>
            <w:r w:rsidR="006E47AA">
              <w:t xml:space="preserve"> </w:t>
            </w:r>
            <w:r w:rsidR="00EF3064">
              <w:t>chang</w:t>
            </w:r>
            <w:r w:rsidR="00F0134A">
              <w:t>ing</w:t>
            </w:r>
            <w:r w:rsidR="00EF3064">
              <w:t xml:space="preserve"> from the </w:t>
            </w:r>
            <w:r w:rsidR="00EF3064" w:rsidRPr="00EF3064">
              <w:t>High System-Wide Offer Cap</w:t>
            </w:r>
            <w:r w:rsidR="00F0134A">
              <w:t xml:space="preserve"> (HCAP)</w:t>
            </w:r>
            <w:r w:rsidR="00EF3064">
              <w:t xml:space="preserve"> to the </w:t>
            </w:r>
            <w:r w:rsidR="006E47AA">
              <w:t>Low System-Wide Offer Cap</w:t>
            </w:r>
            <w:r w:rsidR="00F0134A">
              <w:t xml:space="preserve"> (LCAP)</w:t>
            </w:r>
            <w:r w:rsidR="00EF3064">
              <w:t xml:space="preserve"> </w:t>
            </w:r>
            <w:r w:rsidR="00F0134A">
              <w:t>should</w:t>
            </w:r>
            <w:r w:rsidR="00EF3064">
              <w:t xml:space="preserve"> the Peaker Net Margin (PNM) </w:t>
            </w:r>
            <w:r w:rsidR="006E47AA">
              <w:t xml:space="preserve">exceed the PNM </w:t>
            </w:r>
            <w:r w:rsidR="00EF3064">
              <w:t>threshold within an annual Resource adequacy cycle.</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Reason for Revision</w:t>
            </w:r>
          </w:p>
        </w:tc>
        <w:tc>
          <w:tcPr>
            <w:tcW w:w="7560" w:type="dxa"/>
            <w:gridSpan w:val="2"/>
            <w:tcBorders>
              <w:bottom w:val="single" w:sz="4" w:space="0" w:color="auto"/>
            </w:tcBorders>
            <w:vAlign w:val="center"/>
          </w:tcPr>
          <w:p w:rsidR="006A137E" w:rsidRDefault="006A137E" w:rsidP="006A137E">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8" o:title=""/>
                </v:shape>
                <w:control r:id="rId9" w:name="TextBox11" w:shapeid="_x0000_i1053"/>
              </w:object>
            </w:r>
            <w:r w:rsidRPr="006629C8">
              <w:t xml:space="preserve">  </w:t>
            </w:r>
            <w:r>
              <w:rPr>
                <w:rFonts w:cs="Arial"/>
                <w:color w:val="000000"/>
              </w:rPr>
              <w:t>Addresses current operational issues.</w:t>
            </w:r>
          </w:p>
          <w:p w:rsidR="006A137E" w:rsidRDefault="006A137E" w:rsidP="006A137E">
            <w:pPr>
              <w:pStyle w:val="NormalArial"/>
              <w:tabs>
                <w:tab w:val="left" w:pos="432"/>
              </w:tabs>
              <w:spacing w:before="120"/>
              <w:ind w:left="432" w:hanging="432"/>
              <w:rPr>
                <w:iCs/>
                <w:kern w:val="24"/>
              </w:rPr>
            </w:pPr>
            <w:r w:rsidRPr="00CD242D">
              <w:object w:dxaOrig="225" w:dyaOrig="225">
                <v:shape id="_x0000_i1055" type="#_x0000_t75" style="width:15.75pt;height:15pt" o:ole="">
                  <v:imagedata r:id="rId8" o:title=""/>
                </v:shape>
                <w:control r:id="rId10" w:name="TextBox1" w:shapeid="_x0000_i1055"/>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rsidR="006A137E" w:rsidRDefault="006A137E" w:rsidP="006A137E">
            <w:pPr>
              <w:pStyle w:val="NormalArial"/>
              <w:spacing w:before="120"/>
              <w:rPr>
                <w:iCs/>
                <w:kern w:val="24"/>
              </w:rPr>
            </w:pPr>
            <w:r w:rsidRPr="006629C8">
              <w:object w:dxaOrig="225" w:dyaOrig="225">
                <v:shape id="_x0000_i1057" type="#_x0000_t75" style="width:15.75pt;height:15pt" o:ole="">
                  <v:imagedata r:id="rId8" o:title=""/>
                </v:shape>
                <w:control r:id="rId12" w:name="TextBox12" w:shapeid="_x0000_i1057"/>
              </w:object>
            </w:r>
            <w:r w:rsidRPr="006629C8">
              <w:t xml:space="preserve">  </w:t>
            </w:r>
            <w:r>
              <w:rPr>
                <w:iCs/>
                <w:kern w:val="24"/>
              </w:rPr>
              <w:t>Market efficiencies or enhancements</w:t>
            </w:r>
          </w:p>
          <w:p w:rsidR="006A137E" w:rsidRDefault="006A137E" w:rsidP="006A137E">
            <w:pPr>
              <w:pStyle w:val="NormalArial"/>
              <w:spacing w:before="120"/>
              <w:rPr>
                <w:iCs/>
                <w:kern w:val="24"/>
              </w:rPr>
            </w:pPr>
            <w:r w:rsidRPr="006629C8">
              <w:object w:dxaOrig="225" w:dyaOrig="225">
                <v:shape id="_x0000_i1059" type="#_x0000_t75" style="width:15.75pt;height:15pt" o:ole="">
                  <v:imagedata r:id="rId8" o:title=""/>
                </v:shape>
                <w:control r:id="rId13" w:name="TextBox13" w:shapeid="_x0000_i1059"/>
              </w:object>
            </w:r>
            <w:r w:rsidRPr="006629C8">
              <w:t xml:space="preserve">  </w:t>
            </w:r>
            <w:r>
              <w:rPr>
                <w:iCs/>
                <w:kern w:val="24"/>
              </w:rPr>
              <w:t>Administrative</w:t>
            </w:r>
          </w:p>
          <w:p w:rsidR="006A137E" w:rsidRDefault="006A137E" w:rsidP="006A137E">
            <w:pPr>
              <w:pStyle w:val="NormalArial"/>
              <w:spacing w:before="120"/>
              <w:rPr>
                <w:iCs/>
                <w:kern w:val="24"/>
              </w:rPr>
            </w:pPr>
            <w:r w:rsidRPr="006629C8">
              <w:object w:dxaOrig="225" w:dyaOrig="225">
                <v:shape id="_x0000_i1061" type="#_x0000_t75" style="width:15.75pt;height:15pt" o:ole="">
                  <v:imagedata r:id="rId14" o:title=""/>
                </v:shape>
                <w:control r:id="rId15" w:name="TextBox14" w:shapeid="_x0000_i1061"/>
              </w:object>
            </w:r>
            <w:r w:rsidRPr="006629C8">
              <w:t xml:space="preserve">  </w:t>
            </w:r>
            <w:r>
              <w:rPr>
                <w:iCs/>
                <w:kern w:val="24"/>
              </w:rPr>
              <w:t>Regulatory requirements</w:t>
            </w:r>
          </w:p>
          <w:p w:rsidR="006A137E" w:rsidRPr="00CD242D" w:rsidRDefault="006A137E" w:rsidP="006A137E">
            <w:pPr>
              <w:pStyle w:val="NormalArial"/>
              <w:spacing w:before="120"/>
              <w:rPr>
                <w:rFonts w:cs="Arial"/>
                <w:color w:val="000000"/>
              </w:rPr>
            </w:pPr>
            <w:r w:rsidRPr="006629C8">
              <w:object w:dxaOrig="225" w:dyaOrig="225">
                <v:shape id="_x0000_i1063" type="#_x0000_t75" style="width:15.75pt;height:15pt" o:ole="">
                  <v:imagedata r:id="rId8" o:title=""/>
                </v:shape>
                <w:control r:id="rId16" w:name="TextBox15" w:shapeid="_x0000_i1063"/>
              </w:object>
            </w:r>
            <w:r w:rsidRPr="006629C8">
              <w:t xml:space="preserve">  </w:t>
            </w:r>
            <w:r w:rsidRPr="00CD242D">
              <w:rPr>
                <w:rFonts w:cs="Arial"/>
                <w:color w:val="000000"/>
              </w:rPr>
              <w:t>Other:  (explain)</w:t>
            </w:r>
          </w:p>
          <w:p w:rsidR="00067FE2" w:rsidRDefault="006A137E" w:rsidP="006A137E">
            <w:pPr>
              <w:pStyle w:val="NormalArial"/>
            </w:pPr>
            <w:r w:rsidRPr="00CD242D">
              <w:rPr>
                <w:i/>
                <w:sz w:val="20"/>
                <w:szCs w:val="20"/>
              </w:rPr>
              <w:t>(please select all that apply)</w:t>
            </w:r>
          </w:p>
        </w:tc>
      </w:tr>
      <w:tr w:rsidR="00067FE2" w:rsidTr="00F44236">
        <w:trPr>
          <w:trHeight w:val="890"/>
        </w:trPr>
        <w:tc>
          <w:tcPr>
            <w:tcW w:w="2880" w:type="dxa"/>
            <w:gridSpan w:val="2"/>
            <w:shd w:val="clear" w:color="auto" w:fill="FFFFFF"/>
            <w:vAlign w:val="center"/>
          </w:tcPr>
          <w:p w:rsidR="00067FE2" w:rsidRDefault="006A137E" w:rsidP="00F44236">
            <w:pPr>
              <w:pStyle w:val="Header"/>
            </w:pPr>
            <w:r>
              <w:t>Business Case</w:t>
            </w:r>
          </w:p>
        </w:tc>
        <w:tc>
          <w:tcPr>
            <w:tcW w:w="7560" w:type="dxa"/>
            <w:gridSpan w:val="2"/>
            <w:vAlign w:val="center"/>
          </w:tcPr>
          <w:p w:rsidR="00067FE2" w:rsidRDefault="00D34E94" w:rsidP="0080238D">
            <w:pPr>
              <w:pStyle w:val="NormalArial"/>
              <w:spacing w:before="100" w:beforeAutospacing="1" w:after="120"/>
            </w:pPr>
            <w:r w:rsidRPr="00D34E94">
              <w:t xml:space="preserve">This OBDRR implements changes consistent with </w:t>
            </w:r>
            <w:r w:rsidR="00BB400A">
              <w:t xml:space="preserve">the amendments to </w:t>
            </w:r>
            <w:r w:rsidR="00D62120">
              <w:t xml:space="preserve">P.U.C. SUBST. R. 25.505, Resource Adequacy in the Electric Reliability Council of Texas Power Region, </w:t>
            </w:r>
            <w:r w:rsidR="00BB400A">
              <w:t xml:space="preserve">adopted by </w:t>
            </w:r>
            <w:r w:rsidR="004C271E">
              <w:t xml:space="preserve">the </w:t>
            </w:r>
            <w:r w:rsidR="00BB400A">
              <w:t xml:space="preserve">Public Utility Commission of Texas (PUCT) </w:t>
            </w:r>
            <w:r w:rsidR="0080238D">
              <w:t xml:space="preserve">in </w:t>
            </w:r>
            <w:r w:rsidR="00BB400A">
              <w:t xml:space="preserve">Project No. </w:t>
            </w:r>
            <w:hyperlink r:id="rId17" w:history="1">
              <w:r w:rsidR="00BB400A" w:rsidRPr="00716A30">
                <w:rPr>
                  <w:rStyle w:val="Hyperlink"/>
                </w:rPr>
                <w:t>48721</w:t>
              </w:r>
            </w:hyperlink>
            <w:r w:rsidR="00BB400A">
              <w:t>.</w:t>
            </w: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BB400A">
            <w:pPr>
              <w:pStyle w:val="NormalArial"/>
            </w:pPr>
            <w:r>
              <w:t>David Maggio</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262888">
            <w:pPr>
              <w:pStyle w:val="NormalArial"/>
            </w:pPr>
            <w:hyperlink r:id="rId18" w:history="1">
              <w:r w:rsidR="00BB400A" w:rsidRPr="003238BF">
                <w:rPr>
                  <w:rStyle w:val="Hyperlink"/>
                </w:rPr>
                <w:t>David.Maggio@ercot.com</w:t>
              </w:r>
            </w:hyperlink>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D62120">
            <w:pPr>
              <w:pStyle w:val="NormalArial"/>
            </w:pPr>
            <w:r>
              <w:t>ERCOT</w:t>
            </w: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AE0367">
            <w:pPr>
              <w:pStyle w:val="NormalArial"/>
            </w:pPr>
            <w:r>
              <w:t>512-248-</w:t>
            </w:r>
            <w:r w:rsidRPr="00AE0367">
              <w:t>6998</w:t>
            </w:r>
          </w:p>
        </w:tc>
      </w:tr>
      <w:tr w:rsidR="009A3772" w:rsidTr="00BC2D06">
        <w:trPr>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bookmarkStart w:id="0" w:name="_GoBack"/>
            <w:bookmarkEnd w:id="0"/>
          </w:p>
        </w:tc>
        <w:tc>
          <w:tcPr>
            <w:tcW w:w="7560" w:type="dxa"/>
            <w:vAlign w:val="center"/>
          </w:tcPr>
          <w:p w:rsidR="009A3772" w:rsidRDefault="009A3772">
            <w:pPr>
              <w:pStyle w:val="NormalArial"/>
            </w:pPr>
          </w:p>
        </w:tc>
      </w:tr>
      <w:tr w:rsidR="009A3772" w:rsidTr="00BC2D06">
        <w:trPr>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rsidR="009A3772" w:rsidRDefault="00D62120">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Name</w:t>
            </w:r>
          </w:p>
        </w:tc>
        <w:tc>
          <w:tcPr>
            <w:tcW w:w="7560" w:type="dxa"/>
            <w:vAlign w:val="center"/>
          </w:tcPr>
          <w:p w:rsidR="009A3772" w:rsidRPr="00D56D61" w:rsidRDefault="00716A30">
            <w:pPr>
              <w:pStyle w:val="NormalArial"/>
            </w:pPr>
            <w:r>
              <w:t>Cory Phillips</w:t>
            </w:r>
          </w:p>
        </w:tc>
      </w:tr>
      <w:tr w:rsidR="009A3772" w:rsidRPr="00D56D61" w:rsidTr="00DC7B5D">
        <w:trPr>
          <w:trHeight w:val="432"/>
        </w:trPr>
        <w:tc>
          <w:tcPr>
            <w:tcW w:w="2880" w:type="dxa"/>
            <w:vAlign w:val="center"/>
          </w:tcPr>
          <w:p w:rsidR="009A3772" w:rsidRPr="00DC7B5D" w:rsidRDefault="009A3772">
            <w:pPr>
              <w:pStyle w:val="NormalArial"/>
              <w:rPr>
                <w:b/>
              </w:rPr>
            </w:pPr>
            <w:r w:rsidRPr="00DC7B5D">
              <w:rPr>
                <w:b/>
              </w:rPr>
              <w:t>E-Mail Address</w:t>
            </w:r>
          </w:p>
        </w:tc>
        <w:tc>
          <w:tcPr>
            <w:tcW w:w="7560" w:type="dxa"/>
            <w:vAlign w:val="center"/>
          </w:tcPr>
          <w:p w:rsidR="009A3772" w:rsidRPr="00D56D61" w:rsidRDefault="00262888">
            <w:pPr>
              <w:pStyle w:val="NormalArial"/>
            </w:pPr>
            <w:hyperlink r:id="rId19" w:history="1">
              <w:r w:rsidR="00716A30" w:rsidRPr="00EF433B">
                <w:rPr>
                  <w:rStyle w:val="Hyperlink"/>
                </w:rPr>
                <w:t>cory.phillips@ercot.com</w:t>
              </w:r>
            </w:hyperlink>
          </w:p>
        </w:tc>
      </w:tr>
      <w:tr w:rsidR="009A3772" w:rsidRPr="005370B5" w:rsidTr="00DC7B5D">
        <w:trPr>
          <w:trHeight w:val="432"/>
        </w:trPr>
        <w:tc>
          <w:tcPr>
            <w:tcW w:w="2880" w:type="dxa"/>
            <w:vAlign w:val="center"/>
          </w:tcPr>
          <w:p w:rsidR="009A3772" w:rsidRPr="00DC7B5D" w:rsidRDefault="009A3772">
            <w:pPr>
              <w:pStyle w:val="NormalArial"/>
              <w:rPr>
                <w:b/>
              </w:rPr>
            </w:pPr>
            <w:r w:rsidRPr="00DC7B5D">
              <w:rPr>
                <w:b/>
              </w:rPr>
              <w:t>Phone Number</w:t>
            </w:r>
          </w:p>
        </w:tc>
        <w:tc>
          <w:tcPr>
            <w:tcW w:w="7560" w:type="dxa"/>
            <w:vAlign w:val="center"/>
          </w:tcPr>
          <w:p w:rsidR="009A3772" w:rsidRDefault="00716A30">
            <w:pPr>
              <w:pStyle w:val="NormalArial"/>
            </w:pPr>
            <w:r>
              <w:t>512-248-6464</w:t>
            </w:r>
          </w:p>
        </w:tc>
      </w:tr>
    </w:tbl>
    <w:p w:rsidR="00AE0367" w:rsidRDefault="00AE0367" w:rsidP="00AE03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0367" w:rsidTr="00761706">
        <w:trPr>
          <w:trHeight w:val="350"/>
        </w:trPr>
        <w:tc>
          <w:tcPr>
            <w:tcW w:w="10440" w:type="dxa"/>
            <w:tcBorders>
              <w:bottom w:val="single" w:sz="4" w:space="0" w:color="auto"/>
            </w:tcBorders>
            <w:shd w:val="clear" w:color="auto" w:fill="FFFFFF"/>
            <w:vAlign w:val="center"/>
          </w:tcPr>
          <w:p w:rsidR="00AE0367" w:rsidRDefault="00AE0367" w:rsidP="00761706">
            <w:pPr>
              <w:pStyle w:val="Header"/>
              <w:jc w:val="center"/>
            </w:pPr>
            <w:r>
              <w:t>Market Rules Notes</w:t>
            </w:r>
          </w:p>
        </w:tc>
      </w:tr>
    </w:tbl>
    <w:p w:rsidR="00AE0367" w:rsidRDefault="00AE0367" w:rsidP="00AE0367">
      <w:pPr>
        <w:tabs>
          <w:tab w:val="num" w:pos="0"/>
        </w:tabs>
        <w:spacing w:before="120" w:after="120"/>
        <w:rPr>
          <w:rFonts w:ascii="Arial" w:hAnsi="Arial" w:cs="Arial"/>
        </w:rPr>
      </w:pPr>
      <w:r>
        <w:rPr>
          <w:rFonts w:ascii="Arial" w:hAnsi="Arial" w:cs="Arial"/>
        </w:rPr>
        <w:t>Please note the following OBDRR(s) also propose revisions to this Other Binding Document:</w:t>
      </w:r>
    </w:p>
    <w:p w:rsidR="009A3772" w:rsidRPr="00AE0367" w:rsidRDefault="00AE0367" w:rsidP="00AE0367">
      <w:pPr>
        <w:numPr>
          <w:ilvl w:val="0"/>
          <w:numId w:val="38"/>
        </w:numPr>
        <w:spacing w:after="120"/>
        <w:rPr>
          <w:rFonts w:ascii="Arial" w:hAnsi="Arial" w:cs="Arial"/>
        </w:rPr>
      </w:pPr>
      <w:r>
        <w:rPr>
          <w:rFonts w:ascii="Arial" w:hAnsi="Arial" w:cs="Arial"/>
        </w:rPr>
        <w:t>OBDRR009,</w:t>
      </w:r>
      <w:r w:rsidRPr="00001C56">
        <w:t xml:space="preserve"> </w:t>
      </w:r>
      <w:r w:rsidRPr="00AE0367">
        <w:rPr>
          <w:rFonts w:ascii="Arial" w:hAnsi="Arial" w:cs="Arial"/>
        </w:rPr>
        <w:t>ORDC OBD Revisions for ERCOT-Directed Actions Related to DC Ties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6E6E27">
            <w:pPr>
              <w:pStyle w:val="Header"/>
              <w:jc w:val="center"/>
            </w:pPr>
            <w:r>
              <w:t xml:space="preserve">Proposed </w:t>
            </w:r>
            <w:r w:rsidR="006A137E">
              <w:t xml:space="preserve">Other Binding Document Language </w:t>
            </w:r>
            <w:r>
              <w:t>Revision</w:t>
            </w:r>
          </w:p>
        </w:tc>
      </w:tr>
    </w:tbl>
    <w:p w:rsidR="004452A5" w:rsidRPr="004452A5" w:rsidRDefault="004452A5" w:rsidP="004452A5">
      <w:pPr>
        <w:keepNext/>
        <w:spacing w:before="240" w:after="240"/>
        <w:ind w:left="432" w:hanging="432"/>
        <w:outlineLvl w:val="0"/>
        <w:rPr>
          <w:b/>
          <w:caps/>
          <w:szCs w:val="20"/>
        </w:rPr>
      </w:pPr>
      <w:bookmarkStart w:id="1" w:name="_Toc302383741"/>
      <w:bookmarkStart w:id="2" w:name="_Toc369177574"/>
      <w:bookmarkStart w:id="3" w:name="_Toc370806864"/>
      <w:bookmarkStart w:id="4" w:name="_Toc370985102"/>
      <w:bookmarkStart w:id="5" w:name="_Toc371343041"/>
      <w:bookmarkStart w:id="6" w:name="_Toc371347074"/>
      <w:bookmarkStart w:id="7" w:name="_Toc371665249"/>
      <w:bookmarkStart w:id="8" w:name="_Toc418158657"/>
      <w:bookmarkStart w:id="9" w:name="_Toc426960005"/>
      <w:r w:rsidRPr="004452A5">
        <w:rPr>
          <w:b/>
          <w:caps/>
          <w:szCs w:val="20"/>
        </w:rPr>
        <w:t>1.</w:t>
      </w:r>
      <w:r w:rsidRPr="004452A5">
        <w:rPr>
          <w:b/>
          <w:caps/>
          <w:szCs w:val="20"/>
        </w:rPr>
        <w:tab/>
        <w:t>Purpose</w:t>
      </w:r>
    </w:p>
    <w:p w:rsidR="004452A5" w:rsidRPr="004452A5" w:rsidRDefault="004452A5" w:rsidP="004452A5">
      <w:pPr>
        <w:tabs>
          <w:tab w:val="center" w:pos="0"/>
        </w:tabs>
        <w:jc w:val="both"/>
      </w:pPr>
      <w:r w:rsidRPr="004452A5">
        <w:t>For</w:t>
      </w:r>
      <w:r w:rsidRPr="004452A5">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The price after the addition of RTORPA to Locational Marginal Prices (LMPs) approximates the pricing outcome of Real-Time energy and Ancillary Service co-optimization since RTORPA</w:t>
      </w:r>
      <w:r w:rsidRPr="004452A5" w:rsidDel="00514860">
        <w:rPr>
          <w:color w:val="000000"/>
        </w:rPr>
        <w:t xml:space="preserve"> </w:t>
      </w:r>
      <w:r w:rsidRPr="004452A5">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4452A5">
        <w:t xml:space="preserve"> Real-Time Ancillary Service Imbalance Payment or Charge</w:t>
      </w:r>
      <w:r w:rsidRPr="004452A5">
        <w:rPr>
          <w:color w:val="000000"/>
        </w:rPr>
        <w:t xml:space="preserve">, to make Resources indifferent to the utilization of their capacity for energy or Ancillary Service reserves.  </w:t>
      </w:r>
    </w:p>
    <w:p w:rsidR="004452A5" w:rsidRPr="004452A5" w:rsidRDefault="004452A5" w:rsidP="004452A5">
      <w:pPr>
        <w:tabs>
          <w:tab w:val="center" w:pos="0"/>
        </w:tabs>
        <w:jc w:val="both"/>
      </w:pPr>
    </w:p>
    <w:p w:rsidR="004452A5" w:rsidRPr="004452A5" w:rsidRDefault="004452A5" w:rsidP="004452A5">
      <w:pPr>
        <w:tabs>
          <w:tab w:val="center" w:pos="0"/>
        </w:tabs>
        <w:jc w:val="both"/>
        <w:rPr>
          <w:iCs/>
          <w:szCs w:val="20"/>
        </w:rPr>
      </w:pPr>
      <w:r w:rsidRPr="004452A5">
        <w:t>This</w:t>
      </w:r>
      <w:r w:rsidRPr="004452A5">
        <w:rPr>
          <w:iCs/>
          <w:szCs w:val="20"/>
        </w:rPr>
        <w:t xml:space="preserve"> document describes:</w:t>
      </w:r>
    </w:p>
    <w:p w:rsidR="004452A5" w:rsidRPr="004452A5" w:rsidRDefault="004452A5" w:rsidP="004452A5">
      <w:pPr>
        <w:numPr>
          <w:ilvl w:val="0"/>
          <w:numId w:val="33"/>
        </w:numPr>
      </w:pPr>
      <w:r w:rsidRPr="004452A5">
        <w:t>The ERCOT Board-approved methodology that ERCOT uses for determining the Real-Time reserve price adders based on ORDC.</w:t>
      </w:r>
    </w:p>
    <w:p w:rsidR="004452A5" w:rsidRPr="004452A5" w:rsidRDefault="004452A5" w:rsidP="004452A5">
      <w:pPr>
        <w:numPr>
          <w:ilvl w:val="0"/>
          <w:numId w:val="33"/>
        </w:numPr>
      </w:pPr>
      <w:r w:rsidRPr="004452A5">
        <w:t>The ERCOT Board-approved parameters for implementing ORDC.</w:t>
      </w:r>
    </w:p>
    <w:p w:rsidR="004452A5" w:rsidRPr="004452A5" w:rsidRDefault="004452A5" w:rsidP="004452A5">
      <w:pPr>
        <w:keepNext/>
        <w:spacing w:before="240" w:after="240"/>
        <w:ind w:left="432" w:hanging="432"/>
        <w:outlineLvl w:val="0"/>
        <w:rPr>
          <w:b/>
          <w:caps/>
          <w:szCs w:val="20"/>
        </w:rPr>
      </w:pPr>
      <w:r w:rsidRPr="004452A5">
        <w:rPr>
          <w:b/>
          <w:caps/>
          <w:szCs w:val="20"/>
        </w:rPr>
        <w:t>2.</w:t>
      </w:r>
      <w:r w:rsidRPr="004452A5">
        <w:rPr>
          <w:b/>
          <w:caps/>
          <w:szCs w:val="20"/>
        </w:rPr>
        <w:tab/>
        <w:t>Methodology for Implementing ORDC</w:t>
      </w:r>
    </w:p>
    <w:p w:rsidR="004452A5" w:rsidRPr="004452A5" w:rsidRDefault="004452A5" w:rsidP="004452A5">
      <w:pPr>
        <w:tabs>
          <w:tab w:val="center" w:pos="0"/>
        </w:tabs>
        <w:jc w:val="both"/>
      </w:pPr>
      <w:r w:rsidRPr="004452A5">
        <w:t xml:space="preserve">For each execution of SCED, the System Lambda of the power balance constraint will be determined and the ORDC will be based on analysis of the </w:t>
      </w:r>
      <w:r w:rsidRPr="004452A5">
        <w:rPr>
          <w:color w:val="000000"/>
        </w:rPr>
        <w:t>probability of reserves falling below the minimum contingency level</w:t>
      </w:r>
      <w:r w:rsidRPr="004452A5">
        <w:t xml:space="preserve"> (PBMCL) multiplied by the difference between Value of Lost Load (VOLL) and System Lambda.  This approach is needed with the current rules in order to ensure that power balance is given the highest priority and can result in a reserve price that is near zero with an energy price near System-Wide Offer Cap (SWCAP) under scarcity conditions.</w:t>
      </w:r>
    </w:p>
    <w:p w:rsidR="004452A5" w:rsidRPr="004452A5" w:rsidRDefault="004452A5" w:rsidP="004452A5">
      <w:pPr>
        <w:tabs>
          <w:tab w:val="center" w:pos="0"/>
        </w:tabs>
        <w:jc w:val="both"/>
      </w:pPr>
    </w:p>
    <w:p w:rsidR="004452A5" w:rsidRPr="004452A5" w:rsidRDefault="004452A5" w:rsidP="004452A5">
      <w:pPr>
        <w:tabs>
          <w:tab w:val="center" w:pos="0"/>
        </w:tabs>
        <w:jc w:val="both"/>
      </w:pPr>
      <w:r w:rsidRPr="004452A5">
        <w:t>Determining the following values is a major part of implementing ORDC to calculate Real-Time Reserve Price Adder:</w:t>
      </w:r>
    </w:p>
    <w:p w:rsidR="004452A5" w:rsidRPr="004452A5" w:rsidRDefault="004452A5" w:rsidP="004452A5">
      <w:pPr>
        <w:numPr>
          <w:ilvl w:val="0"/>
          <w:numId w:val="22"/>
        </w:numPr>
        <w:tabs>
          <w:tab w:val="center" w:pos="0"/>
        </w:tabs>
        <w:spacing w:after="200"/>
        <w:contextualSpacing/>
        <w:jc w:val="both"/>
      </w:pPr>
      <w:r w:rsidRPr="004452A5">
        <w:rPr>
          <w:rFonts w:eastAsia="SimSun"/>
        </w:rPr>
        <w:t>VOLL</w:t>
      </w:r>
    </w:p>
    <w:p w:rsidR="004452A5" w:rsidRPr="004452A5" w:rsidRDefault="004452A5" w:rsidP="004452A5">
      <w:pPr>
        <w:numPr>
          <w:ilvl w:val="0"/>
          <w:numId w:val="22"/>
        </w:numPr>
        <w:tabs>
          <w:tab w:val="center" w:pos="0"/>
        </w:tabs>
        <w:spacing w:after="200"/>
        <w:contextualSpacing/>
        <w:jc w:val="both"/>
      </w:pPr>
      <w:r w:rsidRPr="004452A5">
        <w:t>PBMCL</w:t>
      </w:r>
    </w:p>
    <w:p w:rsidR="004452A5" w:rsidRPr="004452A5" w:rsidRDefault="004452A5" w:rsidP="004452A5">
      <w:pPr>
        <w:numPr>
          <w:ilvl w:val="0"/>
          <w:numId w:val="22"/>
        </w:numPr>
        <w:tabs>
          <w:tab w:val="center" w:pos="0"/>
        </w:tabs>
        <w:contextualSpacing/>
        <w:jc w:val="both"/>
      </w:pPr>
      <w:r w:rsidRPr="004452A5">
        <w:rPr>
          <w:rFonts w:eastAsia="SimSun"/>
        </w:rPr>
        <w:t>RTORPA and RTOFFPA</w:t>
      </w:r>
    </w:p>
    <w:p w:rsidR="004452A5" w:rsidRPr="004452A5" w:rsidRDefault="004452A5" w:rsidP="004452A5">
      <w:pPr>
        <w:keepNext/>
        <w:spacing w:before="480" w:after="240"/>
        <w:outlineLvl w:val="1"/>
        <w:rPr>
          <w:b/>
          <w:szCs w:val="20"/>
        </w:rPr>
      </w:pPr>
      <w:r w:rsidRPr="004452A5">
        <w:rPr>
          <w:b/>
          <w:szCs w:val="20"/>
        </w:rPr>
        <w:t>2.1</w:t>
      </w:r>
      <w:r w:rsidRPr="004452A5">
        <w:rPr>
          <w:b/>
          <w:szCs w:val="20"/>
        </w:rPr>
        <w:tab/>
        <w:t>Determine VOLL</w:t>
      </w:r>
    </w:p>
    <w:p w:rsidR="004452A5" w:rsidRPr="004452A5" w:rsidRDefault="004452A5" w:rsidP="004452A5">
      <w:pPr>
        <w:jc w:val="both"/>
      </w:pPr>
      <w:r w:rsidRPr="004452A5">
        <w:t xml:space="preserve">The VOLL is a parameter for implementing the ORDC and </w:t>
      </w:r>
      <w:ins w:id="10" w:author="ERCOT" w:date="2019-05-13T09:57:00Z">
        <w:r w:rsidR="0034679E">
          <w:t>is set on a daily basis to be equal to the SWCAP, as defined in Protocol Section 4.4.11, System-Wide Offer</w:t>
        </w:r>
      </w:ins>
      <w:ins w:id="11" w:author="ERCOT" w:date="2019-05-13T10:06:00Z">
        <w:r w:rsidR="0083296E">
          <w:t xml:space="preserve"> Caps</w:t>
        </w:r>
      </w:ins>
      <w:del w:id="12" w:author="ERCOT" w:date="2019-05-13T09:57:00Z">
        <w:r w:rsidRPr="004452A5" w:rsidDel="0034679E">
          <w:delText>shall be approved by ERCOT Board</w:delText>
        </w:r>
      </w:del>
      <w:r w:rsidRPr="004452A5">
        <w:t>.</w:t>
      </w:r>
    </w:p>
    <w:p w:rsidR="004452A5" w:rsidRPr="004452A5" w:rsidRDefault="004452A5" w:rsidP="004452A5">
      <w:pPr>
        <w:keepNext/>
        <w:spacing w:before="480" w:after="240"/>
        <w:outlineLvl w:val="1"/>
        <w:rPr>
          <w:b/>
          <w:szCs w:val="20"/>
        </w:rPr>
      </w:pPr>
      <w:r w:rsidRPr="004452A5">
        <w:rPr>
          <w:b/>
          <w:szCs w:val="20"/>
        </w:rPr>
        <w:t>2.2</w:t>
      </w:r>
      <w:r w:rsidRPr="004452A5">
        <w:rPr>
          <w:b/>
          <w:szCs w:val="20"/>
        </w:rPr>
        <w:tab/>
        <w:t>Determine PBMCL</w:t>
      </w:r>
    </w:p>
    <w:p w:rsidR="004452A5" w:rsidRPr="004452A5" w:rsidRDefault="004452A5" w:rsidP="004452A5">
      <w:pPr>
        <w:contextualSpacing/>
        <w:jc w:val="both"/>
      </w:pPr>
      <w:r w:rsidRPr="004452A5">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rsidR="004452A5" w:rsidRPr="004452A5" w:rsidRDefault="004452A5" w:rsidP="004452A5">
      <w:pPr>
        <w:contextualSpacing/>
        <w:jc w:val="both"/>
      </w:pPr>
    </w:p>
    <w:p w:rsidR="004452A5" w:rsidRPr="004452A5" w:rsidRDefault="004452A5" w:rsidP="004452A5">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rsidR="004452A5" w:rsidRPr="004452A5" w:rsidRDefault="004452A5" w:rsidP="004452A5">
      <w:pPr>
        <w:jc w:val="both"/>
        <w:rPr>
          <w:bCs/>
        </w:rPr>
      </w:pPr>
    </w:p>
    <w:p w:rsidR="004452A5" w:rsidRPr="004452A5" w:rsidRDefault="004452A5" w:rsidP="004452A5">
      <w:pPr>
        <w:ind w:left="360"/>
        <w:jc w:val="both"/>
      </w:pPr>
      <w:r w:rsidRPr="004452A5">
        <w:rPr>
          <w:bCs/>
        </w:rPr>
        <w:t xml:space="preserve">Where </w:t>
      </w:r>
      <w:r w:rsidRPr="004452A5">
        <w:rPr>
          <w:bCs/>
        </w:rPr>
        <w:fldChar w:fldCharType="begin"/>
      </w:r>
      <w:r w:rsidRPr="004452A5">
        <w:rPr>
          <w:bCs/>
        </w:rPr>
        <w:instrText xml:space="preserve"> QUOTE </w:instrText>
      </w:r>
      <m:oMath>
        <m:r>
          <m:rPr>
            <m:sty m:val="p"/>
          </m:rPr>
          <w:rPr>
            <w:rFonts w:ascii="Cambria Math" w:hAnsi="Cambria Math"/>
          </w:rPr>
          <m:t>CDF</m:t>
        </m:r>
      </m:oMath>
      <w:r w:rsidRPr="004452A5">
        <w:rPr>
          <w:bCs/>
        </w:rPr>
        <w:instrText xml:space="preserve"> </w:instrText>
      </w:r>
      <w:r w:rsidRPr="004452A5">
        <w:rPr>
          <w:bCs/>
        </w:rPr>
        <w:fldChar w:fldCharType="end"/>
      </w:r>
      <w:r w:rsidRPr="004452A5">
        <w:rPr>
          <w:bCs/>
        </w:rPr>
        <w:t xml:space="preserve">CDF is the Cumulative Distribution Function of the normal distribution with </w:t>
      </w:r>
      <w:r w:rsidRPr="004452A5">
        <w:t>mean</w:t>
      </w:r>
      <m:oMath>
        <m:r>
          <w:rPr>
            <w:rFonts w:ascii="Cambria Math" w:hAnsi="Cambria Math"/>
          </w:rPr>
          <m:t xml:space="preserve"> μ</m:t>
        </m:r>
      </m:oMath>
      <w:r w:rsidRPr="004452A5">
        <w:t xml:space="preserve"> </w:t>
      </w:r>
      <w:r w:rsidRPr="004452A5">
        <w:rPr>
          <w:bCs/>
        </w:rPr>
        <w:fldChar w:fldCharType="begin"/>
      </w:r>
      <w:r w:rsidRPr="004452A5">
        <w:rPr>
          <w:bCs/>
        </w:rPr>
        <w:instrText xml:space="preserve"> QUOTE </w:instrText>
      </w:r>
      <m:oMath>
        <m:r>
          <m:rPr>
            <m:sty m:val="p"/>
          </m:rPr>
          <w:rPr>
            <w:rFonts w:ascii="Cambria Math" w:hAnsi="Cambria Math"/>
          </w:rPr>
          <m:t>μ</m:t>
        </m:r>
      </m:oMath>
      <w:r w:rsidRPr="004452A5">
        <w:rPr>
          <w:bCs/>
        </w:rPr>
        <w:instrText xml:space="preserve"> </w:instrText>
      </w:r>
      <w:r w:rsidRPr="004452A5">
        <w:rPr>
          <w:bCs/>
        </w:rPr>
        <w:fldChar w:fldCharType="end"/>
      </w:r>
      <w:r w:rsidRPr="004452A5">
        <w:rPr>
          <w:bCs/>
        </w:rPr>
        <w:t xml:space="preserve"> </w:t>
      </w:r>
      <w:r w:rsidRPr="004452A5">
        <w:t>and standard deviation</w:t>
      </w:r>
      <w:r w:rsidRPr="004452A5">
        <w:fldChar w:fldCharType="begin"/>
      </w:r>
      <w:r w:rsidRPr="004452A5">
        <w:instrText xml:space="preserve"> QUOTE </w:instrText>
      </w:r>
      <m:oMath>
        <m:r>
          <m:rPr>
            <m:sty m:val="p"/>
          </m:rPr>
          <w:rPr>
            <w:rFonts w:ascii="Cambria Math" w:hAnsi="Cambria Math"/>
          </w:rPr>
          <m:t>σ</m:t>
        </m:r>
      </m:oMath>
      <w:r w:rsidRPr="004452A5">
        <w:instrText xml:space="preserve"> </w:instrText>
      </w:r>
      <w:r w:rsidRPr="004452A5">
        <w:fldChar w:fldCharType="end"/>
      </w:r>
      <w:r w:rsidRPr="004452A5">
        <w:t xml:space="preserve"> </w:t>
      </w:r>
      <w:r w:rsidRPr="004452A5">
        <w:rPr>
          <w:bCs/>
        </w:rPr>
        <w:t>σ</w:t>
      </w:r>
      <w:r w:rsidRPr="004452A5">
        <w:t>.</w:t>
      </w:r>
    </w:p>
    <w:p w:rsidR="004452A5" w:rsidRPr="004452A5" w:rsidRDefault="004452A5" w:rsidP="004452A5">
      <w:pPr>
        <w:contextualSpacing/>
        <w:jc w:val="both"/>
      </w:pPr>
    </w:p>
    <w:p w:rsidR="004452A5" w:rsidRPr="004452A5" w:rsidRDefault="004452A5" w:rsidP="004452A5">
      <w:pPr>
        <w:contextualSpacing/>
        <w:jc w:val="both"/>
      </w:pPr>
      <w:r w:rsidRPr="004452A5">
        <w:t xml:space="preserve">Once the LOLP curve is derived, ERCOT creates a Shifted Loss of Load Probability (SLOLP) curve.  </w:t>
      </w:r>
      <w:r w:rsidRPr="004452A5">
        <w:rPr>
          <w:bCs/>
        </w:rPr>
        <w:t>The S</w:t>
      </w:r>
      <w:r w:rsidRPr="004452A5">
        <w:rPr>
          <w:bCs/>
        </w:rPr>
        <w:fldChar w:fldCharType="begin"/>
      </w:r>
      <w:r w:rsidRPr="004452A5">
        <w:rPr>
          <w:bCs/>
        </w:rPr>
        <w:instrText xml:space="preserve"> QUOTE </w:instrText>
      </w:r>
      <m:oMath>
        <m:r>
          <m:rPr>
            <m:sty m:val="p"/>
          </m:rPr>
          <w:rPr>
            <w:rFonts w:ascii="Cambria Math" w:hAnsi="Cambria Math"/>
          </w:rPr>
          <m:t>LOLP</m:t>
        </m:r>
      </m:oMath>
      <w:r w:rsidRPr="004452A5">
        <w:rPr>
          <w:bCs/>
        </w:rPr>
        <w:instrText xml:space="preserve"> </w:instrText>
      </w:r>
      <w:r w:rsidRPr="004452A5">
        <w:rPr>
          <w:bCs/>
        </w:rPr>
        <w:fldChar w:fldCharType="end"/>
      </w:r>
      <w:r w:rsidRPr="004452A5">
        <w:rPr>
          <w:bCs/>
        </w:rPr>
        <w:t xml:space="preserve">LOLP is the LOLP with mean </w:t>
      </w:r>
      <m:oMath>
        <m:r>
          <w:rPr>
            <w:rFonts w:ascii="Cambria Math" w:hAnsi="Cambria Math"/>
          </w:rPr>
          <m:t>μ</m:t>
        </m:r>
      </m:oMath>
      <w:r w:rsidRPr="004452A5">
        <w:rPr>
          <w:bCs/>
        </w:rPr>
        <w:t xml:space="preserve"> shifted by the factor S * σ, and for a given value reserve level R can be calculated as:</w:t>
      </w:r>
    </w:p>
    <w:p w:rsidR="004452A5" w:rsidRPr="004452A5" w:rsidRDefault="004452A5" w:rsidP="004452A5">
      <w:pPr>
        <w:jc w:val="center"/>
      </w:pPr>
    </w:p>
    <w:p w:rsidR="004452A5" w:rsidRPr="004452A5" w:rsidRDefault="004452A5" w:rsidP="004452A5">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rsidR="004452A5" w:rsidRPr="004452A5" w:rsidRDefault="004452A5" w:rsidP="004452A5">
      <w:pPr>
        <w:jc w:val="center"/>
        <w:rPr>
          <w:bCs/>
        </w:rPr>
      </w:pPr>
    </w:p>
    <w:p w:rsidR="004452A5" w:rsidRPr="004452A5" w:rsidRDefault="004452A5" w:rsidP="004452A5">
      <w:pPr>
        <w:ind w:left="360"/>
        <w:jc w:val="both"/>
      </w:pPr>
      <w:r w:rsidRPr="004452A5">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4452A5">
        <w:rPr>
          <w:bCs/>
        </w:rPr>
        <w:t xml:space="preserve"> and </w:t>
      </w:r>
      <w:r w:rsidRPr="004452A5">
        <w:rPr>
          <w:bCs/>
        </w:rPr>
        <w:fldChar w:fldCharType="begin"/>
      </w:r>
      <w:r w:rsidRPr="004452A5">
        <w:rPr>
          <w:bCs/>
        </w:rPr>
        <w:instrText xml:space="preserve"> QUOTE </w:instrText>
      </w:r>
      <m:oMath>
        <m:r>
          <m:rPr>
            <m:sty m:val="p"/>
          </m:rPr>
          <w:rPr>
            <w:rFonts w:ascii="Cambria Math" w:hAnsi="Cambria Math"/>
          </w:rPr>
          <m:t>CDF</m:t>
        </m:r>
      </m:oMath>
      <w:r w:rsidRPr="004452A5">
        <w:rPr>
          <w:bCs/>
        </w:rPr>
        <w:instrText xml:space="preserve"> </w:instrText>
      </w:r>
      <w:r w:rsidRPr="004452A5">
        <w:rPr>
          <w:bCs/>
        </w:rPr>
        <w:fldChar w:fldCharType="end"/>
      </w:r>
      <w:r w:rsidRPr="004452A5">
        <w:rPr>
          <w:bCs/>
        </w:rPr>
        <w:t xml:space="preserve">CDF is the Cumulative Distribution Function of a normal distribution with </w:t>
      </w:r>
      <w:r w:rsidRPr="004452A5">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4452A5">
        <w:rPr>
          <w:bCs/>
        </w:rPr>
        <w:fldChar w:fldCharType="begin"/>
      </w:r>
      <w:r w:rsidRPr="004452A5">
        <w:rPr>
          <w:bCs/>
        </w:rPr>
        <w:instrText xml:space="preserve"> QUOTE  </w:instrText>
      </w:r>
      <w:r w:rsidRPr="004452A5">
        <w:rPr>
          <w:bCs/>
        </w:rPr>
        <w:fldChar w:fldCharType="end"/>
      </w:r>
      <w:r w:rsidRPr="004452A5">
        <w:rPr>
          <w:bCs/>
        </w:rPr>
        <w:t xml:space="preserve"> </w:t>
      </w:r>
      <w:r w:rsidRPr="004452A5">
        <w:t>and standard deviation</w:t>
      </w:r>
      <w:r w:rsidRPr="004452A5">
        <w:fldChar w:fldCharType="begin"/>
      </w:r>
      <w:r w:rsidRPr="004452A5">
        <w:instrText xml:space="preserve"> QUOTE  </w:instrText>
      </w:r>
      <w:r w:rsidRPr="004452A5">
        <w:fldChar w:fldCharType="end"/>
      </w:r>
      <m:oMath>
        <m:r>
          <w:rPr>
            <w:rFonts w:ascii="Cambria Math" w:hAnsi="Cambria Math"/>
          </w:rPr>
          <m:t xml:space="preserve"> σ</m:t>
        </m:r>
      </m:oMath>
      <w:r w:rsidRPr="004452A5">
        <w:t>.</w:t>
      </w:r>
    </w:p>
    <w:p w:rsidR="004452A5" w:rsidRPr="004452A5" w:rsidRDefault="004452A5" w:rsidP="004452A5"/>
    <w:p w:rsidR="004452A5" w:rsidRPr="004452A5" w:rsidRDefault="004452A5" w:rsidP="004452A5">
      <w:pPr>
        <w:tabs>
          <w:tab w:val="center" w:pos="0"/>
        </w:tabs>
        <w:jc w:val="both"/>
      </w:pPr>
      <w:r w:rsidRPr="004452A5">
        <w:t xml:space="preserve">The last step in determining PBMCL is shifting the SLOLP curve further to the right by a defined minimum contingency level, </w:t>
      </w:r>
      <w:r w:rsidRPr="004452A5">
        <w:rPr>
          <w:i/>
        </w:rPr>
        <w:t>X</w:t>
      </w:r>
      <w:r w:rsidRPr="004452A5">
        <w:t>, and setting the value of SLOLP to one for reserve levels below the minimum contingency level.  The PBMCL curve for a given reserve level (R) is determined as follows:</w:t>
      </w:r>
    </w:p>
    <w:p w:rsidR="004452A5" w:rsidRPr="004452A5" w:rsidRDefault="004452A5" w:rsidP="004452A5">
      <w:pPr>
        <w:tabs>
          <w:tab w:val="center" w:pos="0"/>
        </w:tabs>
        <w:jc w:val="both"/>
      </w:pPr>
    </w:p>
    <w:p w:rsidR="004452A5" w:rsidRPr="004452A5" w:rsidRDefault="004452A5" w:rsidP="004452A5">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rsidR="004452A5" w:rsidRPr="004452A5" w:rsidRDefault="004452A5" w:rsidP="004452A5"/>
    <w:p w:rsidR="004452A5" w:rsidRPr="004452A5" w:rsidRDefault="004452A5" w:rsidP="004452A5">
      <w:pPr>
        <w:tabs>
          <w:tab w:val="center" w:pos="0"/>
        </w:tabs>
        <w:jc w:val="both"/>
      </w:pPr>
      <w:r w:rsidRPr="004452A5">
        <w:t>The detailed logic for determining LOLP is described as below:</w:t>
      </w:r>
    </w:p>
    <w:p w:rsidR="004452A5" w:rsidRPr="004452A5" w:rsidRDefault="004452A5" w:rsidP="004452A5">
      <w:pPr>
        <w:tabs>
          <w:tab w:val="center" w:pos="0"/>
        </w:tabs>
        <w:jc w:val="both"/>
      </w:pPr>
    </w:p>
    <w:p w:rsidR="004452A5" w:rsidRPr="004452A5" w:rsidRDefault="004452A5" w:rsidP="004452A5">
      <w:pPr>
        <w:ind w:left="360" w:hanging="360"/>
        <w:jc w:val="both"/>
      </w:pPr>
      <w:r w:rsidRPr="004452A5">
        <w:t>1)</w:t>
      </w:r>
      <w:r w:rsidRPr="004452A5">
        <w:tab/>
        <w:t>For each Operating Hour in the study period, calculate the system-wide Hour-Ahead (HA) reserve using the snapshot of last Hourly Reliability Unit Commitment (HRUC) for the Operating Hour (at the end of Adjustment Period):</w:t>
      </w:r>
    </w:p>
    <w:p w:rsidR="004452A5" w:rsidRPr="004452A5" w:rsidRDefault="004452A5" w:rsidP="004452A5">
      <w:pPr>
        <w:ind w:left="410"/>
        <w:jc w:val="both"/>
      </w:pPr>
    </w:p>
    <w:p w:rsidR="004452A5" w:rsidRPr="004452A5" w:rsidRDefault="004452A5" w:rsidP="004452A5">
      <w:pPr>
        <w:ind w:left="410"/>
        <w:jc w:val="both"/>
        <w:rPr>
          <w:i/>
        </w:rPr>
      </w:pPr>
      <w:r w:rsidRPr="004452A5">
        <w:rPr>
          <w:i/>
        </w:rPr>
        <w:t>HA Reserve = RUC On-Line Gen COP HSL - (RUC Load Forecast + RUC DCTIE Load)</w:t>
      </w:r>
    </w:p>
    <w:p w:rsidR="004452A5" w:rsidRPr="004452A5" w:rsidRDefault="004452A5" w:rsidP="004452A5">
      <w:pPr>
        <w:ind w:left="410"/>
        <w:jc w:val="both"/>
        <w:rPr>
          <w:i/>
          <w:iCs/>
          <w:color w:val="000000"/>
        </w:rPr>
      </w:pPr>
      <w:r w:rsidRPr="004452A5">
        <w:rPr>
          <w:i/>
        </w:rPr>
        <w:t xml:space="preserve">+ RUC On-Line Load COP Non-Spin Responsibility + RUC On-Line Load COP Reg-Up Responsibility + RUC On-Line Load COP RRS Responsibility + </w:t>
      </w:r>
      <w:r w:rsidRPr="004452A5">
        <w:rPr>
          <w:i/>
          <w:iCs/>
          <w:color w:val="000000"/>
        </w:rPr>
        <w:t xml:space="preserve">RUC Off-Line Gen COP OFFNS HSL </w:t>
      </w:r>
      <w:r w:rsidRPr="004452A5">
        <w:rPr>
          <w:i/>
        </w:rPr>
        <w:t xml:space="preserve">+ </w:t>
      </w:r>
      <w:r w:rsidRPr="004452A5">
        <w:rPr>
          <w:i/>
          <w:iCs/>
          <w:color w:val="000000"/>
        </w:rPr>
        <w:t>RUC Off-Line Gen COP CST30HSL</w:t>
      </w:r>
    </w:p>
    <w:p w:rsidR="004452A5" w:rsidRPr="004452A5" w:rsidRDefault="004452A5" w:rsidP="004452A5">
      <w:pPr>
        <w:ind w:left="410"/>
        <w:jc w:val="both"/>
      </w:pPr>
    </w:p>
    <w:p w:rsidR="004452A5" w:rsidRPr="004452A5" w:rsidRDefault="004452A5" w:rsidP="004452A5">
      <w:pPr>
        <w:spacing w:after="60"/>
        <w:ind w:left="410"/>
        <w:jc w:val="both"/>
      </w:pPr>
      <w:r w:rsidRPr="004452A5">
        <w:t>The calculation above excludes the following Generation Resources:</w:t>
      </w:r>
    </w:p>
    <w:p w:rsidR="004452A5" w:rsidRPr="004452A5" w:rsidRDefault="004452A5" w:rsidP="004452A5">
      <w:pPr>
        <w:spacing w:after="60"/>
        <w:ind w:left="1440" w:hanging="720"/>
        <w:jc w:val="both"/>
      </w:pPr>
      <w:r w:rsidRPr="004452A5">
        <w:t>(a)</w:t>
      </w:r>
      <w:r w:rsidRPr="004452A5">
        <w:tab/>
        <w:t>Intermittent Renewable Resources (IRRs)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452A5" w:rsidRPr="004452A5" w:rsidTr="00761706">
        <w:tc>
          <w:tcPr>
            <w:tcW w:w="9450" w:type="dxa"/>
            <w:tcBorders>
              <w:top w:val="single" w:sz="4" w:space="0" w:color="auto"/>
              <w:left w:val="single" w:sz="4" w:space="0" w:color="auto"/>
              <w:bottom w:val="single" w:sz="4" w:space="0" w:color="auto"/>
              <w:right w:val="single" w:sz="4" w:space="0" w:color="auto"/>
            </w:tcBorders>
            <w:shd w:val="clear" w:color="auto" w:fill="D9D9D9"/>
          </w:tcPr>
          <w:p w:rsidR="004452A5" w:rsidRPr="004452A5" w:rsidRDefault="004452A5" w:rsidP="004452A5">
            <w:pPr>
              <w:spacing w:before="120" w:after="120"/>
              <w:ind w:hanging="18"/>
              <w:rPr>
                <w:b/>
                <w:i/>
              </w:rPr>
            </w:pPr>
            <w:r w:rsidRPr="004452A5">
              <w:rPr>
                <w:b/>
                <w:i/>
              </w:rPr>
              <w:t>[OBDRR007:  Delete item (a) above upon system implementation and renumber accordingly.]</w:t>
            </w:r>
          </w:p>
        </w:tc>
      </w:tr>
    </w:tbl>
    <w:p w:rsidR="004452A5" w:rsidRPr="004452A5" w:rsidRDefault="004452A5" w:rsidP="004452A5">
      <w:pPr>
        <w:spacing w:before="60" w:after="60"/>
        <w:ind w:left="1440" w:hanging="720"/>
        <w:jc w:val="both"/>
      </w:pPr>
      <w:r w:rsidRPr="004452A5">
        <w:t>(b)</w:t>
      </w:r>
      <w:r w:rsidRPr="004452A5">
        <w:tab/>
        <w:t xml:space="preserve">Nuclear Resources; and </w:t>
      </w:r>
    </w:p>
    <w:p w:rsidR="004452A5" w:rsidRPr="004452A5" w:rsidRDefault="004452A5" w:rsidP="004452A5">
      <w:pPr>
        <w:spacing w:after="240"/>
        <w:ind w:left="1440" w:hanging="720"/>
        <w:jc w:val="both"/>
      </w:pPr>
      <w:r w:rsidRPr="004452A5">
        <w:t>(c)</w:t>
      </w:r>
      <w:r w:rsidRPr="004452A5">
        <w:tab/>
        <w:t xml:space="preserve">Resources with ONTEST Current Operating Plan (COP) Status. </w:t>
      </w:r>
    </w:p>
    <w:p w:rsidR="004452A5" w:rsidRPr="004452A5" w:rsidRDefault="004452A5" w:rsidP="004452A5">
      <w:pPr>
        <w:ind w:left="360" w:hanging="360"/>
        <w:contextualSpacing/>
        <w:jc w:val="both"/>
      </w:pPr>
      <w:r w:rsidRPr="004452A5">
        <w:t>2)</w:t>
      </w:r>
      <w:r w:rsidRPr="004452A5">
        <w:tab/>
        <w:t>For each SCED interval in the study period, calculate the system-wide available SCED reserve using SCED telemetry and solution as:</w:t>
      </w:r>
    </w:p>
    <w:p w:rsidR="004452A5" w:rsidRPr="004452A5" w:rsidRDefault="004452A5" w:rsidP="004452A5">
      <w:pPr>
        <w:ind w:left="410"/>
        <w:jc w:val="both"/>
      </w:pPr>
    </w:p>
    <w:p w:rsidR="004452A5" w:rsidRPr="004452A5" w:rsidRDefault="004452A5" w:rsidP="004452A5">
      <w:pPr>
        <w:ind w:left="410"/>
        <w:jc w:val="both"/>
        <w:rPr>
          <w:i/>
        </w:rPr>
      </w:pPr>
      <w:r w:rsidRPr="004452A5">
        <w:rPr>
          <w:i/>
        </w:rPr>
        <w:t xml:space="preserve">SCED Reserve = SCED On-Line Gen HSL – SCED Gen Base Point + SCED On-Line Load Telemetry RRS Schedule + SCED On-Line Load Telemetry Reg-Up Responsibility + SCED On-Line Load Telemetry Non-Spin Schedule + </w:t>
      </w:r>
      <w:r w:rsidRPr="004452A5">
        <w:rPr>
          <w:i/>
          <w:iCs/>
          <w:color w:val="000000"/>
        </w:rPr>
        <w:t xml:space="preserve">SCED Off-Line Gen OFFNS HSL + SCED Off-Line RTCST30HSL - </w:t>
      </w:r>
      <w:r w:rsidRPr="004452A5">
        <w:rPr>
          <w:bCs/>
        </w:rPr>
        <w:t>SCED under-generation Power Balance MW</w:t>
      </w:r>
    </w:p>
    <w:p w:rsidR="004452A5" w:rsidRPr="004452A5" w:rsidRDefault="004452A5" w:rsidP="004452A5">
      <w:pPr>
        <w:ind w:left="410"/>
        <w:jc w:val="both"/>
      </w:pPr>
    </w:p>
    <w:p w:rsidR="004452A5" w:rsidRPr="004452A5" w:rsidRDefault="004452A5" w:rsidP="004452A5">
      <w:pPr>
        <w:spacing w:after="60"/>
        <w:ind w:left="410"/>
        <w:jc w:val="both"/>
      </w:pPr>
      <w:r w:rsidRPr="004452A5">
        <w:t>The calculation above excludes the following Generation Resources:</w:t>
      </w:r>
    </w:p>
    <w:p w:rsidR="004452A5" w:rsidRPr="004452A5" w:rsidRDefault="004452A5" w:rsidP="004452A5">
      <w:pPr>
        <w:spacing w:after="60"/>
        <w:ind w:left="1440" w:hanging="720"/>
        <w:jc w:val="both"/>
      </w:pPr>
      <w:r w:rsidRPr="004452A5">
        <w:t>(a)</w:t>
      </w:r>
      <w:r w:rsidRPr="004452A5">
        <w:tab/>
        <w:t>Intermittent Renewable Resources (IRRs)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452A5" w:rsidRPr="004452A5" w:rsidTr="00761706">
        <w:tc>
          <w:tcPr>
            <w:tcW w:w="9450" w:type="dxa"/>
            <w:tcBorders>
              <w:top w:val="single" w:sz="4" w:space="0" w:color="auto"/>
              <w:left w:val="single" w:sz="4" w:space="0" w:color="auto"/>
              <w:bottom w:val="single" w:sz="4" w:space="0" w:color="auto"/>
              <w:right w:val="single" w:sz="4" w:space="0" w:color="auto"/>
            </w:tcBorders>
            <w:shd w:val="clear" w:color="auto" w:fill="D9D9D9"/>
          </w:tcPr>
          <w:p w:rsidR="004452A5" w:rsidRPr="004452A5" w:rsidRDefault="004452A5" w:rsidP="004452A5">
            <w:pPr>
              <w:spacing w:before="120" w:after="120"/>
              <w:ind w:hanging="18"/>
              <w:rPr>
                <w:b/>
                <w:i/>
              </w:rPr>
            </w:pPr>
            <w:r w:rsidRPr="004452A5">
              <w:rPr>
                <w:b/>
                <w:i/>
              </w:rPr>
              <w:t>[OBDRR007:  Delete item (a) above upon system implementation and renumber accordingly.]</w:t>
            </w:r>
          </w:p>
        </w:tc>
      </w:tr>
    </w:tbl>
    <w:p w:rsidR="004452A5" w:rsidRPr="004452A5" w:rsidRDefault="004452A5" w:rsidP="004452A5">
      <w:pPr>
        <w:spacing w:before="60" w:after="60"/>
        <w:ind w:left="1440" w:hanging="720"/>
        <w:jc w:val="both"/>
      </w:pPr>
      <w:r w:rsidRPr="004452A5">
        <w:t>(b)</w:t>
      </w:r>
      <w:r w:rsidRPr="004452A5">
        <w:tab/>
        <w:t>Nuclear Resources;</w:t>
      </w:r>
    </w:p>
    <w:p w:rsidR="004452A5" w:rsidRPr="004452A5" w:rsidRDefault="004452A5" w:rsidP="004452A5">
      <w:pPr>
        <w:spacing w:after="60"/>
        <w:ind w:left="1440" w:hanging="720"/>
        <w:jc w:val="both"/>
      </w:pPr>
      <w:r w:rsidRPr="004452A5">
        <w:t>(c)</w:t>
      </w:r>
      <w:r w:rsidRPr="004452A5">
        <w:tab/>
        <w:t>Resources with telemetered net real power (in MW) less than 95% of their telemetered LSL; and</w:t>
      </w:r>
    </w:p>
    <w:p w:rsidR="004452A5" w:rsidRPr="004452A5" w:rsidRDefault="004452A5" w:rsidP="004452A5">
      <w:pPr>
        <w:spacing w:after="60"/>
        <w:ind w:left="1440" w:hanging="720"/>
        <w:jc w:val="both"/>
      </w:pPr>
      <w:r w:rsidRPr="004452A5">
        <w:t>(d)</w:t>
      </w:r>
      <w:r w:rsidRPr="004452A5">
        <w:tab/>
        <w:t>Resources with a telemetered status of:</w:t>
      </w:r>
    </w:p>
    <w:p w:rsidR="004452A5" w:rsidRPr="004452A5" w:rsidRDefault="004452A5" w:rsidP="004452A5">
      <w:pPr>
        <w:spacing w:after="60"/>
        <w:ind w:left="1440"/>
        <w:jc w:val="both"/>
      </w:pPr>
      <w:r w:rsidRPr="004452A5">
        <w:t>(i)</w:t>
      </w:r>
      <w:r w:rsidRPr="004452A5">
        <w:tab/>
        <w:t>ONTEST;</w:t>
      </w:r>
    </w:p>
    <w:p w:rsidR="004452A5" w:rsidRPr="004452A5" w:rsidRDefault="004452A5" w:rsidP="004452A5">
      <w:pPr>
        <w:spacing w:after="60"/>
        <w:ind w:left="2160" w:hanging="720"/>
        <w:jc w:val="both"/>
      </w:pPr>
      <w:r w:rsidRPr="004452A5">
        <w:t>(ii)</w:t>
      </w:r>
      <w:r w:rsidRPr="004452A5">
        <w:tab/>
        <w:t>STARTUP (except Resources with Non-Spin Ancillary Service Resource Responsibility greater than zero); or</w:t>
      </w:r>
    </w:p>
    <w:p w:rsidR="004452A5" w:rsidRPr="004452A5" w:rsidRDefault="004452A5" w:rsidP="004452A5">
      <w:pPr>
        <w:spacing w:after="240"/>
        <w:ind w:left="1440"/>
        <w:jc w:val="both"/>
      </w:pPr>
      <w:r w:rsidRPr="004452A5">
        <w:t>(iii)</w:t>
      </w:r>
      <w:r w:rsidRPr="004452A5">
        <w:tab/>
        <w:t>SHUTDOWN.</w:t>
      </w:r>
    </w:p>
    <w:p w:rsidR="004452A5" w:rsidRPr="004452A5" w:rsidRDefault="004452A5" w:rsidP="004452A5">
      <w:pPr>
        <w:ind w:left="360" w:hanging="360"/>
        <w:contextualSpacing/>
        <w:jc w:val="both"/>
      </w:pPr>
      <w:r w:rsidRPr="004452A5">
        <w:t>3)</w:t>
      </w:r>
      <w:r w:rsidRPr="004452A5">
        <w:tab/>
        <w:t>For each Operating Hour in the study period, calculate the hourly average system-wide SCED reserve by averaging the interval SCED reserve in step 2).</w:t>
      </w:r>
    </w:p>
    <w:p w:rsidR="004452A5" w:rsidRPr="004452A5" w:rsidRDefault="004452A5" w:rsidP="004452A5">
      <w:pPr>
        <w:ind w:left="410"/>
        <w:jc w:val="both"/>
      </w:pPr>
    </w:p>
    <w:p w:rsidR="004452A5" w:rsidRPr="004452A5" w:rsidRDefault="004452A5" w:rsidP="004452A5">
      <w:pPr>
        <w:ind w:left="360" w:hanging="360"/>
        <w:contextualSpacing/>
        <w:jc w:val="both"/>
      </w:pPr>
      <w:r w:rsidRPr="004452A5">
        <w:t>4)</w:t>
      </w:r>
      <w:r w:rsidRPr="004452A5">
        <w:tab/>
        <w:t>For each Operating Hour in the study period, calculate the system-wide Reserve Error as:</w:t>
      </w:r>
    </w:p>
    <w:p w:rsidR="004452A5" w:rsidRPr="004452A5" w:rsidRDefault="004452A5" w:rsidP="004452A5"/>
    <w:p w:rsidR="004452A5" w:rsidRPr="004452A5" w:rsidRDefault="004452A5" w:rsidP="004452A5">
      <w:pPr>
        <w:ind w:left="360"/>
        <w:jc w:val="both"/>
        <w:rPr>
          <w:i/>
        </w:rPr>
      </w:pPr>
      <w:r w:rsidRPr="004452A5">
        <w:rPr>
          <w:i/>
        </w:rPr>
        <w:t>Reserve Error = HA Reserve – SCED Reserve (Hourly Average) + Firm_Load_Shed (Hourly Average)</w:t>
      </w:r>
    </w:p>
    <w:p w:rsidR="004452A5" w:rsidRPr="004452A5" w:rsidRDefault="004452A5" w:rsidP="004452A5">
      <w:pPr>
        <w:ind w:firstLine="410"/>
        <w:jc w:val="both"/>
        <w:rPr>
          <w:i/>
        </w:rPr>
      </w:pPr>
    </w:p>
    <w:p w:rsidR="004452A5" w:rsidRPr="004452A5" w:rsidRDefault="004452A5" w:rsidP="004452A5">
      <w:pPr>
        <w:spacing w:after="240"/>
        <w:ind w:left="360" w:hanging="360"/>
        <w:jc w:val="both"/>
      </w:pPr>
      <w:r w:rsidRPr="004452A5">
        <w:t>5)</w:t>
      </w:r>
      <w:r w:rsidRPr="004452A5">
        <w:tab/>
        <w:t xml:space="preserve">Calculate the mean </w:t>
      </w:r>
      <w:r w:rsidRPr="004452A5">
        <w:rPr>
          <w:bCs/>
        </w:rPr>
        <w:t>(</w:t>
      </w:r>
      <m:oMath>
        <m:r>
          <w:rPr>
            <w:rFonts w:ascii="Cambria Math" w:hAnsi="Cambria Math"/>
          </w:rPr>
          <m:t>μ</m:t>
        </m:r>
      </m:oMath>
      <w:r w:rsidRPr="004452A5">
        <w:t>)</w:t>
      </w:r>
      <w:r w:rsidRPr="004452A5">
        <w:rPr>
          <w:bCs/>
        </w:rPr>
        <w:t xml:space="preserve"> </w:t>
      </w:r>
      <w:r w:rsidRPr="004452A5">
        <w:t xml:space="preserve">and standard deviation </w:t>
      </w:r>
      <w:r w:rsidRPr="004452A5">
        <w:rPr>
          <w:bCs/>
        </w:rPr>
        <w:fldChar w:fldCharType="begin"/>
      </w:r>
      <w:r w:rsidRPr="004452A5">
        <w:rPr>
          <w:bCs/>
        </w:rPr>
        <w:instrText xml:space="preserve"> QUOTE </w:instrText>
      </w:r>
      <m:oMath>
        <m:r>
          <m:rPr>
            <m:sty m:val="p"/>
          </m:rPr>
          <w:rPr>
            <w:rFonts w:ascii="Cambria Math" w:hAnsi="Cambria Math"/>
          </w:rPr>
          <m:t>μ)</m:t>
        </m:r>
      </m:oMath>
      <w:r w:rsidRPr="004452A5">
        <w:rPr>
          <w:bCs/>
        </w:rPr>
        <w:instrText xml:space="preserve"> </w:instrText>
      </w:r>
      <w:r w:rsidRPr="004452A5">
        <w:rPr>
          <w:bCs/>
        </w:rPr>
        <w:fldChar w:fldCharType="end"/>
      </w:r>
      <w:r w:rsidRPr="004452A5">
        <w:rPr>
          <w:bCs/>
        </w:rPr>
        <w:t>(</w:t>
      </w:r>
      <m:oMath>
        <m:r>
          <w:rPr>
            <w:rFonts w:ascii="Cambria Math" w:hAnsi="Cambria Math"/>
          </w:rPr>
          <m:t>σ</m:t>
        </m:r>
      </m:oMath>
      <w:r w:rsidRPr="004452A5">
        <w:t xml:space="preserve">) using the calculated Reserve Error in step 4) for the study period.  This </w:t>
      </w:r>
      <m:oMath>
        <m:r>
          <w:rPr>
            <w:rFonts w:ascii="Cambria Math" w:hAnsi="Cambria Math"/>
          </w:rPr>
          <m:t>μ</m:t>
        </m:r>
      </m:oMath>
      <w:r w:rsidRPr="004452A5">
        <w:rPr>
          <w:bCs/>
        </w:rPr>
        <w:t xml:space="preserve"> and </w:t>
      </w:r>
      <m:oMath>
        <m:r>
          <w:rPr>
            <w:rFonts w:ascii="Cambria Math" w:hAnsi="Cambria Math"/>
          </w:rPr>
          <m:t>σ</m:t>
        </m:r>
      </m:oMath>
      <w:r w:rsidRPr="004452A5">
        <w:rPr>
          <w:bCs/>
        </w:rPr>
        <w:t xml:space="preserve"> are then used to determine the PBMCL curve as described above.</w:t>
      </w:r>
    </w:p>
    <w:p w:rsidR="004452A5" w:rsidRPr="004452A5" w:rsidRDefault="004452A5" w:rsidP="004452A5">
      <w:pPr>
        <w:keepNext/>
        <w:spacing w:before="240" w:after="240"/>
        <w:outlineLvl w:val="1"/>
        <w:rPr>
          <w:b/>
          <w:i/>
          <w:szCs w:val="20"/>
        </w:rPr>
      </w:pPr>
      <w:r w:rsidRPr="004452A5">
        <w:rPr>
          <w:b/>
          <w:i/>
          <w:szCs w:val="20"/>
        </w:rPr>
        <w:t>2.2.1</w:t>
      </w:r>
      <w:r w:rsidRPr="004452A5">
        <w:rPr>
          <w:b/>
          <w:i/>
          <w:szCs w:val="20"/>
        </w:rPr>
        <w:tab/>
        <w:t>Calculation of Rs</w:t>
      </w:r>
      <w:r w:rsidRPr="004452A5">
        <w:rPr>
          <w:b/>
          <w:i/>
          <w:szCs w:val="20"/>
        </w:rPr>
        <w:fldChar w:fldCharType="begin"/>
      </w:r>
      <w:r w:rsidRPr="004452A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4452A5">
        <w:rPr>
          <w:b/>
          <w:i/>
          <w:szCs w:val="20"/>
        </w:rPr>
        <w:instrText xml:space="preserve"> </w:instrText>
      </w:r>
      <w:r w:rsidRPr="004452A5">
        <w:rPr>
          <w:b/>
          <w:i/>
          <w:szCs w:val="20"/>
        </w:rPr>
        <w:fldChar w:fldCharType="end"/>
      </w:r>
      <w:r w:rsidRPr="004452A5">
        <w:rPr>
          <w:b/>
          <w:i/>
          <w:szCs w:val="20"/>
        </w:rPr>
        <w:t xml:space="preserve"> and Rsns</w:t>
      </w:r>
      <w:r w:rsidRPr="004452A5">
        <w:rPr>
          <w:b/>
          <w:i/>
          <w:szCs w:val="20"/>
        </w:rPr>
        <w:fldChar w:fldCharType="begin"/>
      </w:r>
      <w:r w:rsidRPr="004452A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4452A5">
        <w:rPr>
          <w:b/>
          <w:i/>
          <w:szCs w:val="20"/>
        </w:rPr>
        <w:instrText xml:space="preserve"> </w:instrText>
      </w:r>
      <w:r w:rsidRPr="004452A5">
        <w:rPr>
          <w:b/>
          <w:i/>
          <w:szCs w:val="20"/>
        </w:rPr>
        <w:fldChar w:fldCharType="end"/>
      </w:r>
    </w:p>
    <w:p w:rsidR="004452A5" w:rsidRPr="004452A5" w:rsidRDefault="004452A5" w:rsidP="004452A5">
      <w:pPr>
        <w:jc w:val="both"/>
        <w:rPr>
          <w:bCs/>
        </w:rPr>
      </w:pPr>
      <w:r w:rsidRPr="004452A5">
        <w:rPr>
          <w:bCs/>
          <w:i/>
          <w:iCs/>
        </w:rPr>
        <w:t>R</w:t>
      </w:r>
      <w:r w:rsidRPr="004452A5">
        <w:rPr>
          <w:bCs/>
          <w:i/>
          <w:iCs/>
          <w:vertAlign w:val="subscript"/>
        </w:rPr>
        <w:t>s</w:t>
      </w:r>
      <w:r w:rsidRPr="004452A5">
        <w:rPr>
          <w:bCs/>
          <w:iCs/>
        </w:rPr>
        <w:t xml:space="preserve"> </w:t>
      </w:r>
      <w:r w:rsidRPr="004452A5">
        <w:rPr>
          <w:bCs/>
        </w:rPr>
        <w:t xml:space="preserve">is the reserves from Resources participating in SCED plus the Reg-Up and RRS from Load Resources and the additional available capacity from Load Resources other than Controllable Load Resources with a validated Real-Time RRS Schedule.  </w:t>
      </w:r>
      <w:r w:rsidRPr="004452A5">
        <w:fldChar w:fldCharType="begin"/>
      </w:r>
      <w:r w:rsidRPr="004452A5">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4452A5">
        <w:instrText xml:space="preserve"> </w:instrText>
      </w:r>
      <w:r w:rsidRPr="004452A5">
        <w:fldChar w:fldCharType="end"/>
      </w:r>
      <w:r w:rsidRPr="004452A5">
        <w:rPr>
          <w:bCs/>
          <w:i/>
        </w:rPr>
        <w:t>R</w:t>
      </w:r>
      <w:r w:rsidRPr="004452A5">
        <w:rPr>
          <w:bCs/>
          <w:i/>
          <w:vertAlign w:val="subscript"/>
        </w:rPr>
        <w:t>sns</w:t>
      </w:r>
      <w:r w:rsidRPr="004452A5">
        <w:rPr>
          <w:bCs/>
          <w:vertAlign w:val="subscript"/>
        </w:rPr>
        <w:t xml:space="preserve"> </w:t>
      </w:r>
      <w:r w:rsidRPr="004452A5">
        <w:t xml:space="preserve">is equal to </w:t>
      </w:r>
      <w:r w:rsidRPr="004452A5">
        <w:rPr>
          <w:bCs/>
          <w:i/>
          <w:iCs/>
        </w:rPr>
        <w:t>R</w:t>
      </w:r>
      <w:r w:rsidRPr="004452A5">
        <w:rPr>
          <w:bCs/>
          <w:i/>
          <w:iCs/>
          <w:vertAlign w:val="subscript"/>
        </w:rPr>
        <w:t>s</w:t>
      </w:r>
      <w:r w:rsidRPr="004452A5">
        <w:rPr>
          <w:bCs/>
          <w:iCs/>
        </w:rPr>
        <w:t xml:space="preserve"> </w:t>
      </w:r>
      <w:r w:rsidRPr="004452A5">
        <w:t xml:space="preserve">plus the reserves from Resources that are not currently available to SCED but </w:t>
      </w:r>
      <w:r w:rsidRPr="004452A5">
        <w:rPr>
          <w:bCs/>
        </w:rPr>
        <w:t xml:space="preserve">could be available in 30 minutes. </w:t>
      </w:r>
    </w:p>
    <w:p w:rsidR="004452A5" w:rsidRPr="004452A5" w:rsidRDefault="004452A5" w:rsidP="004452A5">
      <w:pPr>
        <w:jc w:val="both"/>
        <w:rPr>
          <w:bCs/>
        </w:rPr>
      </w:pPr>
    </w:p>
    <w:p w:rsidR="004452A5" w:rsidRPr="004452A5" w:rsidRDefault="004452A5" w:rsidP="004452A5">
      <w:pPr>
        <w:tabs>
          <w:tab w:val="left" w:pos="360"/>
        </w:tabs>
        <w:jc w:val="both"/>
        <w:rPr>
          <w:bCs/>
        </w:rPr>
      </w:pPr>
      <w:r w:rsidRPr="004452A5">
        <w:rPr>
          <w:bCs/>
        </w:rPr>
        <w:t>1)</w:t>
      </w:r>
      <w:r w:rsidRPr="004452A5">
        <w:rPr>
          <w:bCs/>
        </w:rPr>
        <w:tab/>
      </w:r>
      <w:r w:rsidRPr="004452A5">
        <w:rPr>
          <w:bCs/>
        </w:rPr>
        <w:fldChar w:fldCharType="begin"/>
      </w:r>
      <w:r w:rsidRPr="004452A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4452A5">
        <w:rPr>
          <w:bCs/>
        </w:rPr>
        <w:instrText xml:space="preserve"> </w:instrText>
      </w:r>
      <w:r w:rsidRPr="004452A5">
        <w:rPr>
          <w:bCs/>
        </w:rPr>
        <w:fldChar w:fldCharType="end"/>
      </w:r>
      <w:r w:rsidRPr="004452A5">
        <w:rPr>
          <w:bCs/>
          <w:i/>
          <w:iCs/>
        </w:rPr>
        <w:t>R</w:t>
      </w:r>
      <w:r w:rsidRPr="004452A5">
        <w:rPr>
          <w:bCs/>
          <w:i/>
          <w:iCs/>
          <w:vertAlign w:val="subscript"/>
        </w:rPr>
        <w:t>s</w:t>
      </w:r>
      <w:r w:rsidRPr="004452A5">
        <w:rPr>
          <w:bCs/>
        </w:rPr>
        <w:t xml:space="preserve"> is calculated based on SCED telemetry and solution as:</w:t>
      </w:r>
    </w:p>
    <w:p w:rsidR="004452A5" w:rsidRPr="004452A5" w:rsidRDefault="004452A5" w:rsidP="004452A5">
      <w:pPr>
        <w:tabs>
          <w:tab w:val="left" w:pos="360"/>
        </w:tabs>
        <w:jc w:val="both"/>
        <w:rPr>
          <w:bCs/>
        </w:rPr>
      </w:pPr>
    </w:p>
    <w:p w:rsidR="004452A5" w:rsidRPr="004452A5" w:rsidRDefault="004452A5" w:rsidP="004452A5">
      <w:pPr>
        <w:ind w:left="360"/>
        <w:contextualSpacing/>
        <w:jc w:val="both"/>
        <w:rPr>
          <w:bCs/>
          <w:i/>
        </w:rPr>
      </w:pPr>
      <w:r w:rsidRPr="004452A5">
        <w:rPr>
          <w:bCs/>
          <w:i/>
        </w:rPr>
        <w:t>R</w:t>
      </w:r>
      <w:r w:rsidRPr="004452A5">
        <w:rPr>
          <w:bCs/>
          <w:i/>
          <w:vertAlign w:val="subscript"/>
        </w:rPr>
        <w:t xml:space="preserve">s </w:t>
      </w:r>
      <w:r w:rsidRPr="004452A5">
        <w:rPr>
          <w:bCs/>
          <w:i/>
        </w:rPr>
        <w:t>= RTOLCAP = RTOLHSL – RTBP + RTCLRCAP + RTNCLRCAP – RTOLNSRS – RTPBPC</w:t>
      </w:r>
    </w:p>
    <w:p w:rsidR="004452A5" w:rsidRPr="004452A5" w:rsidRDefault="004452A5" w:rsidP="004452A5">
      <w:pPr>
        <w:ind w:left="360"/>
        <w:contextualSpacing/>
        <w:jc w:val="both"/>
        <w:rPr>
          <w:bCs/>
          <w:i/>
        </w:rPr>
      </w:pPr>
    </w:p>
    <w:p w:rsidR="004452A5" w:rsidRPr="004452A5" w:rsidRDefault="004452A5" w:rsidP="004452A5">
      <w:pPr>
        <w:ind w:left="360"/>
        <w:contextualSpacing/>
        <w:jc w:val="both"/>
        <w:rPr>
          <w:bCs/>
          <w:i/>
        </w:rPr>
      </w:pPr>
      <w:r w:rsidRPr="004452A5">
        <w:rPr>
          <w:bCs/>
          <w:i/>
        </w:rPr>
        <w:t>Where:</w:t>
      </w:r>
    </w:p>
    <w:p w:rsidR="004452A5" w:rsidRPr="004452A5" w:rsidRDefault="004452A5" w:rsidP="004452A5">
      <w:pPr>
        <w:ind w:left="360"/>
        <w:contextualSpacing/>
        <w:jc w:val="both"/>
        <w:rPr>
          <w:bCs/>
        </w:rPr>
      </w:pPr>
      <w:r w:rsidRPr="004452A5">
        <w:rPr>
          <w:bCs/>
          <w:i/>
        </w:rPr>
        <w:t>RTCLRCAP = RTCLRBP – RTCLRLPC – RTCLRNS + RTCLRREG</w:t>
      </w:r>
    </w:p>
    <w:p w:rsidR="004452A5" w:rsidRPr="004452A5" w:rsidRDefault="004452A5" w:rsidP="004452A5">
      <w:pPr>
        <w:ind w:left="360"/>
        <w:contextualSpacing/>
        <w:jc w:val="both"/>
        <w:rPr>
          <w:bCs/>
        </w:rPr>
      </w:pPr>
      <w:r w:rsidRPr="004452A5">
        <w:rPr>
          <w:bCs/>
          <w:i/>
        </w:rPr>
        <w:t>RTNCLRCAP</w:t>
      </w:r>
      <w:r w:rsidRPr="004452A5">
        <w:rPr>
          <w:i/>
        </w:rPr>
        <w:t xml:space="preserve"> = Min(Max(RTNCLRNPC – RTNCLRLPC,0.0), RTNCLRRRS * 1.5)</w:t>
      </w:r>
    </w:p>
    <w:p w:rsidR="004452A5" w:rsidRPr="004452A5" w:rsidRDefault="004452A5" w:rsidP="004452A5">
      <w:pPr>
        <w:jc w:val="both"/>
      </w:pPr>
    </w:p>
    <w:p w:rsidR="004452A5" w:rsidRPr="004452A5" w:rsidRDefault="004452A5" w:rsidP="004452A5">
      <w:pPr>
        <w:jc w:val="both"/>
        <w:rPr>
          <w:bCs/>
        </w:rPr>
      </w:pPr>
      <w:r w:rsidRPr="004452A5">
        <w:rPr>
          <w:bCs/>
        </w:rPr>
        <w:t xml:space="preserve">Where </w:t>
      </w:r>
    </w:p>
    <w:p w:rsidR="004452A5" w:rsidRPr="004452A5" w:rsidRDefault="004452A5" w:rsidP="004452A5">
      <w:pPr>
        <w:numPr>
          <w:ilvl w:val="0"/>
          <w:numId w:val="32"/>
        </w:numPr>
        <w:ind w:left="1080"/>
        <w:contextualSpacing/>
        <w:jc w:val="both"/>
      </w:pPr>
      <w:r w:rsidRPr="004452A5">
        <w:rPr>
          <w:i/>
        </w:rPr>
        <w:t>RTOLCAP</w:t>
      </w:r>
      <w:r w:rsidRPr="004452A5">
        <w:t xml:space="preserve"> is the system total Real-Time On-Line reserve capacity of all On-Line Resources for the SCED interval.</w:t>
      </w:r>
    </w:p>
    <w:p w:rsidR="004452A5" w:rsidRPr="004452A5" w:rsidRDefault="004452A5" w:rsidP="004452A5">
      <w:pPr>
        <w:numPr>
          <w:ilvl w:val="0"/>
          <w:numId w:val="32"/>
        </w:numPr>
        <w:spacing w:after="120"/>
        <w:ind w:left="1080"/>
        <w:jc w:val="both"/>
      </w:pPr>
      <w:r w:rsidRPr="004452A5">
        <w:rPr>
          <w:i/>
        </w:rPr>
        <w:t>RTOLHSL</w:t>
      </w:r>
      <w:r w:rsidRPr="004452A5">
        <w:t xml:space="preserve"> is the system total Real-Time telemetered </w:t>
      </w:r>
      <w:r w:rsidRPr="004452A5">
        <w:rPr>
          <w:bCs/>
        </w:rPr>
        <w:t>High Sustained Limits (HSLs)</w:t>
      </w:r>
      <w:r w:rsidRPr="004452A5">
        <w:t xml:space="preserve"> for all Generation Resources (excluding non-Wind-powered Generation Resource (WGR) Intermittent Renewable Resources (IRRs), Nuclear Resources, Resources with a telemetered ONTEST, ONRUC (inclusive of On-Line Reliability Must-Run (RMR) Resources), STARTUP (except Resources with Non-Spin Ancillary Service Resource Responsibility greater than zero), or SHUTDOWN Resource Status and Resources with telemetered net real power (in MW) less than 95% of their telemetered LSL) available to SCED for the SCED interval discounted by the system-wide discount factor.</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4452A5" w:rsidRPr="004452A5" w:rsidTr="00761706">
        <w:tc>
          <w:tcPr>
            <w:tcW w:w="9630" w:type="dxa"/>
            <w:tcBorders>
              <w:top w:val="single" w:sz="4" w:space="0" w:color="auto"/>
              <w:left w:val="single" w:sz="4" w:space="0" w:color="auto"/>
              <w:bottom w:val="single" w:sz="4" w:space="0" w:color="auto"/>
              <w:right w:val="single" w:sz="4" w:space="0" w:color="auto"/>
            </w:tcBorders>
            <w:shd w:val="clear" w:color="auto" w:fill="D9D9D9"/>
          </w:tcPr>
          <w:p w:rsidR="004452A5" w:rsidRPr="004452A5" w:rsidRDefault="004452A5" w:rsidP="004452A5">
            <w:pPr>
              <w:spacing w:before="120" w:after="240"/>
              <w:ind w:hanging="18"/>
              <w:rPr>
                <w:b/>
                <w:i/>
              </w:rPr>
            </w:pPr>
            <w:r w:rsidRPr="004452A5">
              <w:rPr>
                <w:b/>
                <w:i/>
              </w:rPr>
              <w:t>[OBDRR006, OBDRR007, and OBDRR010:  Replace applicable portions of the variable “RTOLHSL” above with the following upon system implementation:]</w:t>
            </w:r>
          </w:p>
          <w:p w:rsidR="004452A5" w:rsidRPr="004452A5" w:rsidRDefault="004452A5" w:rsidP="004452A5">
            <w:pPr>
              <w:numPr>
                <w:ilvl w:val="0"/>
                <w:numId w:val="32"/>
              </w:numPr>
              <w:ind w:left="1080"/>
              <w:contextualSpacing/>
              <w:jc w:val="both"/>
            </w:pPr>
            <w:r w:rsidRPr="004452A5">
              <w:rPr>
                <w:i/>
              </w:rPr>
              <w:t>RTOLHSL</w:t>
            </w:r>
            <w:r w:rsidRPr="004452A5">
              <w:t xml:space="preserve"> is the system total Real-Time telemetered </w:t>
            </w:r>
            <w:r w:rsidRPr="004452A5">
              <w:rPr>
                <w:bCs/>
              </w:rPr>
              <w:t>High Sustained Limits (HSLs)</w:t>
            </w:r>
            <w:r w:rsidRPr="004452A5">
              <w:t xml:space="preserve"> for all Generation Resources available to SCED for the SCED interval, discounted by the system-wide discount factor, except for the following: </w:t>
            </w:r>
          </w:p>
          <w:p w:rsidR="004452A5" w:rsidRPr="004452A5" w:rsidRDefault="004452A5" w:rsidP="004452A5">
            <w:pPr>
              <w:numPr>
                <w:ilvl w:val="1"/>
                <w:numId w:val="32"/>
              </w:numPr>
              <w:contextualSpacing/>
              <w:jc w:val="both"/>
            </w:pPr>
            <w:r w:rsidRPr="004452A5">
              <w:t xml:space="preserve">Nuclear Resources; </w:t>
            </w:r>
          </w:p>
          <w:p w:rsidR="004452A5" w:rsidRPr="004452A5" w:rsidRDefault="004452A5" w:rsidP="004452A5">
            <w:pPr>
              <w:numPr>
                <w:ilvl w:val="1"/>
                <w:numId w:val="32"/>
              </w:numPr>
              <w:contextualSpacing/>
              <w:jc w:val="both"/>
            </w:pPr>
            <w:r w:rsidRPr="004452A5">
              <w:t>Resources with telemetered net real power (in MW) less than 95% of their telemetered LSL; and</w:t>
            </w:r>
          </w:p>
          <w:p w:rsidR="004452A5" w:rsidRPr="004452A5" w:rsidRDefault="004452A5" w:rsidP="004452A5">
            <w:pPr>
              <w:numPr>
                <w:ilvl w:val="1"/>
                <w:numId w:val="32"/>
              </w:numPr>
              <w:contextualSpacing/>
              <w:jc w:val="both"/>
            </w:pPr>
            <w:r w:rsidRPr="004452A5">
              <w:t>Resources with a telemetered Resource Status of:</w:t>
            </w:r>
          </w:p>
          <w:p w:rsidR="004452A5" w:rsidRPr="004452A5" w:rsidRDefault="004452A5" w:rsidP="004452A5">
            <w:pPr>
              <w:numPr>
                <w:ilvl w:val="2"/>
                <w:numId w:val="32"/>
              </w:numPr>
              <w:contextualSpacing/>
              <w:jc w:val="both"/>
            </w:pPr>
            <w:r w:rsidRPr="004452A5">
              <w:t xml:space="preserve">ONTEST; </w:t>
            </w:r>
          </w:p>
          <w:p w:rsidR="004452A5" w:rsidRPr="004452A5" w:rsidRDefault="004452A5" w:rsidP="004452A5">
            <w:pPr>
              <w:numPr>
                <w:ilvl w:val="2"/>
                <w:numId w:val="32"/>
              </w:numPr>
              <w:contextualSpacing/>
              <w:jc w:val="both"/>
            </w:pPr>
            <w:r w:rsidRPr="004452A5">
              <w:t>ONRUC (including On-Line Reliability Must-Run (RMR) Resources but excluding those Reliability Unit Commitment (RUC) Resources that have been awarded a Day-Ahead Market (DAM) Three-Part Supply Offer for the hour);</w:t>
            </w:r>
          </w:p>
          <w:p w:rsidR="004452A5" w:rsidRPr="004452A5" w:rsidRDefault="004452A5" w:rsidP="004452A5">
            <w:pPr>
              <w:numPr>
                <w:ilvl w:val="3"/>
                <w:numId w:val="32"/>
              </w:numPr>
              <w:ind w:left="2520"/>
              <w:contextualSpacing/>
              <w:jc w:val="both"/>
            </w:pPr>
            <w:r w:rsidRPr="004452A5">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rsidR="004452A5" w:rsidRPr="004452A5" w:rsidRDefault="004452A5" w:rsidP="004452A5">
            <w:pPr>
              <w:numPr>
                <w:ilvl w:val="2"/>
                <w:numId w:val="32"/>
              </w:numPr>
              <w:contextualSpacing/>
              <w:jc w:val="both"/>
            </w:pPr>
            <w:r w:rsidRPr="004452A5">
              <w:t xml:space="preserve">STARTUP (except for Resources with Non-Spin Ancillary Service Resource Responsibility greater than zero); or </w:t>
            </w:r>
          </w:p>
          <w:p w:rsidR="004452A5" w:rsidRPr="004452A5" w:rsidRDefault="004452A5" w:rsidP="004452A5">
            <w:pPr>
              <w:numPr>
                <w:ilvl w:val="2"/>
                <w:numId w:val="32"/>
              </w:numPr>
              <w:spacing w:after="120"/>
              <w:contextualSpacing/>
              <w:jc w:val="both"/>
            </w:pPr>
            <w:r w:rsidRPr="004452A5">
              <w:t>SHUTDOWN.</w:t>
            </w:r>
          </w:p>
        </w:tc>
      </w:tr>
    </w:tbl>
    <w:p w:rsidR="004452A5" w:rsidRPr="004452A5" w:rsidRDefault="004452A5" w:rsidP="004452A5">
      <w:pPr>
        <w:numPr>
          <w:ilvl w:val="0"/>
          <w:numId w:val="32"/>
        </w:numPr>
        <w:spacing w:before="120" w:after="120"/>
        <w:ind w:left="1080"/>
        <w:jc w:val="both"/>
        <w:rPr>
          <w:i/>
        </w:rPr>
      </w:pPr>
      <w:r w:rsidRPr="004452A5">
        <w:rPr>
          <w:i/>
        </w:rPr>
        <w:t xml:space="preserve">RTBP </w:t>
      </w:r>
      <w:r w:rsidRPr="004452A5">
        <w:t>is the system total SCED Base Points for all Generation Resources (excluding all IRRs other than WGRs, nuclear Resources,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4452A5" w:rsidRPr="004452A5" w:rsidTr="00761706">
        <w:tc>
          <w:tcPr>
            <w:tcW w:w="9630" w:type="dxa"/>
            <w:tcBorders>
              <w:top w:val="single" w:sz="4" w:space="0" w:color="auto"/>
              <w:left w:val="single" w:sz="4" w:space="0" w:color="auto"/>
              <w:bottom w:val="single" w:sz="4" w:space="0" w:color="auto"/>
              <w:right w:val="single" w:sz="4" w:space="0" w:color="auto"/>
            </w:tcBorders>
            <w:shd w:val="clear" w:color="auto" w:fill="D9D9D9"/>
          </w:tcPr>
          <w:p w:rsidR="004452A5" w:rsidRPr="004452A5" w:rsidRDefault="004452A5" w:rsidP="004452A5">
            <w:pPr>
              <w:spacing w:before="120" w:after="240"/>
              <w:ind w:hanging="18"/>
              <w:rPr>
                <w:b/>
                <w:i/>
              </w:rPr>
            </w:pPr>
            <w:r w:rsidRPr="004452A5">
              <w:rPr>
                <w:b/>
                <w:i/>
              </w:rPr>
              <w:t>[OBDRR007:  Replace the variable “RTBP” above with the following upon system implementation:]</w:t>
            </w:r>
          </w:p>
          <w:p w:rsidR="004452A5" w:rsidRPr="004452A5" w:rsidRDefault="004452A5" w:rsidP="004452A5">
            <w:pPr>
              <w:numPr>
                <w:ilvl w:val="0"/>
                <w:numId w:val="32"/>
              </w:numPr>
              <w:spacing w:after="120"/>
              <w:ind w:left="1080"/>
              <w:jc w:val="both"/>
              <w:rPr>
                <w:i/>
              </w:rPr>
            </w:pPr>
            <w:r w:rsidRPr="004452A5">
              <w:rPr>
                <w:i/>
              </w:rPr>
              <w:t xml:space="preserve">RTBP </w:t>
            </w:r>
            <w:r w:rsidRPr="004452A5">
              <w:t>is the system total SCED Base Points for all Generation Resources (excluding nuclear Resources, Resources with a telemetered ONTEST,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c>
      </w:tr>
    </w:tbl>
    <w:p w:rsidR="004452A5" w:rsidRPr="004452A5" w:rsidRDefault="004452A5" w:rsidP="004452A5">
      <w:pPr>
        <w:numPr>
          <w:ilvl w:val="0"/>
          <w:numId w:val="32"/>
        </w:numPr>
        <w:spacing w:before="120"/>
        <w:ind w:left="1080"/>
        <w:jc w:val="both"/>
      </w:pPr>
      <w:r w:rsidRPr="004452A5">
        <w:rPr>
          <w:i/>
        </w:rPr>
        <w:t>RTCLRCAP</w:t>
      </w:r>
      <w:r w:rsidRPr="004452A5">
        <w:t xml:space="preserve"> is the system total Real-Time capacity from Controllable Load Resources for the SCED interval.  It is the sum of SCED Base Points less the telemetered CLR LSL and Non-Spin Schedule for all Controllable Load Resources.</w:t>
      </w:r>
    </w:p>
    <w:p w:rsidR="004452A5" w:rsidRPr="004452A5" w:rsidRDefault="004452A5" w:rsidP="004452A5">
      <w:pPr>
        <w:numPr>
          <w:ilvl w:val="0"/>
          <w:numId w:val="32"/>
        </w:numPr>
        <w:ind w:left="1080"/>
        <w:contextualSpacing/>
        <w:jc w:val="both"/>
      </w:pPr>
      <w:r w:rsidRPr="004452A5">
        <w:rPr>
          <w:i/>
        </w:rPr>
        <w:t>RTNCLRCAP</w:t>
      </w:r>
      <w:r w:rsidRPr="004452A5">
        <w:t xml:space="preserve"> is the system total Real-Time capacity for all Load Resources other than Controllable Load Resources that have a validated Real-Time RRS Ancillary Service Schedule for the SCED interval. </w:t>
      </w:r>
    </w:p>
    <w:p w:rsidR="004452A5" w:rsidRPr="004452A5" w:rsidRDefault="004452A5" w:rsidP="004452A5">
      <w:pPr>
        <w:numPr>
          <w:ilvl w:val="0"/>
          <w:numId w:val="32"/>
        </w:numPr>
        <w:ind w:left="1080"/>
        <w:contextualSpacing/>
        <w:jc w:val="both"/>
      </w:pPr>
      <w:r w:rsidRPr="004452A5">
        <w:rPr>
          <w:bCs/>
          <w:i/>
        </w:rPr>
        <w:t xml:space="preserve">RTPBPC </w:t>
      </w:r>
      <w:r w:rsidRPr="004452A5">
        <w:rPr>
          <w:bCs/>
        </w:rPr>
        <w:t>is the system total SCED under-generation Power Balance MW violated for the SCED interval.</w:t>
      </w:r>
      <w:r w:rsidRPr="004452A5">
        <w:rPr>
          <w:bCs/>
          <w:i/>
        </w:rPr>
        <w:t xml:space="preserve"> </w:t>
      </w:r>
    </w:p>
    <w:p w:rsidR="004452A5" w:rsidRPr="004452A5" w:rsidRDefault="004452A5" w:rsidP="004452A5">
      <w:pPr>
        <w:numPr>
          <w:ilvl w:val="0"/>
          <w:numId w:val="32"/>
        </w:numPr>
        <w:ind w:left="1080"/>
        <w:contextualSpacing/>
        <w:jc w:val="both"/>
      </w:pPr>
      <w:r w:rsidRPr="004452A5">
        <w:rPr>
          <w:i/>
        </w:rPr>
        <w:t>RTNCLRNPC</w:t>
      </w:r>
      <w:r w:rsidRPr="004452A5">
        <w:t xml:space="preserve"> is the system total Real-Time net real power consumption from all Load Resources other than Controllable Load Resources that have a validated Real-Time RRS Ancillary Service Schedule for the SCED interval discounted by the system-wide discount factor.</w:t>
      </w:r>
    </w:p>
    <w:p w:rsidR="004452A5" w:rsidRPr="004452A5" w:rsidRDefault="004452A5" w:rsidP="004452A5">
      <w:pPr>
        <w:numPr>
          <w:ilvl w:val="0"/>
          <w:numId w:val="32"/>
        </w:numPr>
        <w:spacing w:after="240"/>
        <w:ind w:left="1080"/>
        <w:contextualSpacing/>
        <w:jc w:val="both"/>
      </w:pPr>
      <w:r w:rsidRPr="004452A5">
        <w:rPr>
          <w:i/>
        </w:rPr>
        <w:t>RTNCLRLPC</w:t>
      </w:r>
      <w:r w:rsidRPr="004452A5">
        <w:t xml:space="preserve"> is the system total Real-Time Low Power Consumption (LPC) from all Load Resources other than Controllable Load Resources that have a validated Real-Time RRS Ancillary Service Schedule for the SCED interval discounted by the system-wide discount factor.</w:t>
      </w:r>
    </w:p>
    <w:p w:rsidR="004452A5" w:rsidRPr="004452A5" w:rsidRDefault="004452A5" w:rsidP="004452A5">
      <w:pPr>
        <w:numPr>
          <w:ilvl w:val="0"/>
          <w:numId w:val="32"/>
        </w:numPr>
        <w:spacing w:after="240"/>
        <w:ind w:left="1080"/>
        <w:contextualSpacing/>
        <w:jc w:val="both"/>
      </w:pPr>
      <w:r w:rsidRPr="004452A5">
        <w:rPr>
          <w:i/>
        </w:rPr>
        <w:t>RTNCLRRRS</w:t>
      </w:r>
      <w:r w:rsidRPr="004452A5">
        <w:t xml:space="preserve"> is the system total Real-Time RRS Ancillary Service Responsibilities from all Load Resources other than Controllable Load Resources for the SCED interval discounted by the system-wide discount factor.</w:t>
      </w:r>
    </w:p>
    <w:p w:rsidR="004452A5" w:rsidRPr="004452A5" w:rsidRDefault="004452A5" w:rsidP="004452A5">
      <w:pPr>
        <w:numPr>
          <w:ilvl w:val="0"/>
          <w:numId w:val="32"/>
        </w:numPr>
        <w:spacing w:before="240"/>
        <w:ind w:left="1080"/>
        <w:contextualSpacing/>
        <w:jc w:val="both"/>
      </w:pPr>
      <w:r w:rsidRPr="004452A5">
        <w:rPr>
          <w:i/>
        </w:rPr>
        <w:t>RTOLNSRS</w:t>
      </w:r>
      <w:r w:rsidRPr="004452A5">
        <w:t xml:space="preserve"> is the system total Real-Time telemetered On-Line Non-Spin Ancillary Service Schedule for all On-Line Generation Resources for the SCED interval discounted by the system-wide discount factor.</w:t>
      </w:r>
    </w:p>
    <w:p w:rsidR="004452A5" w:rsidRPr="004452A5" w:rsidRDefault="004452A5" w:rsidP="004452A5">
      <w:pPr>
        <w:numPr>
          <w:ilvl w:val="0"/>
          <w:numId w:val="32"/>
        </w:numPr>
        <w:ind w:left="1080"/>
        <w:contextualSpacing/>
        <w:jc w:val="both"/>
        <w:rPr>
          <w:bCs/>
        </w:rPr>
      </w:pPr>
      <w:r w:rsidRPr="004452A5">
        <w:rPr>
          <w:i/>
        </w:rPr>
        <w:t xml:space="preserve">RTCLRBP </w:t>
      </w:r>
      <w:r w:rsidRPr="004452A5">
        <w:t>is the system total SCED Base Points from Controllable Load Resources for the SCED interval discounted by the system-wide discount factor.</w:t>
      </w:r>
    </w:p>
    <w:p w:rsidR="004452A5" w:rsidRPr="004452A5" w:rsidRDefault="004452A5" w:rsidP="004452A5">
      <w:pPr>
        <w:numPr>
          <w:ilvl w:val="0"/>
          <w:numId w:val="32"/>
        </w:numPr>
        <w:ind w:left="1080"/>
        <w:contextualSpacing/>
        <w:jc w:val="both"/>
        <w:rPr>
          <w:i/>
        </w:rPr>
      </w:pPr>
      <w:r w:rsidRPr="004452A5">
        <w:rPr>
          <w:i/>
        </w:rPr>
        <w:t xml:space="preserve">RTCLRLPC </w:t>
      </w:r>
      <w:r w:rsidRPr="004452A5">
        <w:t>is the system total Real-Time telemetered Low Power Consumption from Controllable Load Resources for the SCED interval discounted by the system-wide discount factor.</w:t>
      </w:r>
    </w:p>
    <w:p w:rsidR="004452A5" w:rsidRPr="004452A5" w:rsidRDefault="004452A5" w:rsidP="004452A5">
      <w:pPr>
        <w:numPr>
          <w:ilvl w:val="0"/>
          <w:numId w:val="32"/>
        </w:numPr>
        <w:ind w:left="1080"/>
        <w:contextualSpacing/>
        <w:jc w:val="both"/>
        <w:rPr>
          <w:i/>
        </w:rPr>
      </w:pPr>
      <w:r w:rsidRPr="004452A5">
        <w:rPr>
          <w:i/>
        </w:rPr>
        <w:t>RTCLRREG</w:t>
      </w:r>
      <w:r w:rsidRPr="004452A5">
        <w:t xml:space="preserve"> is the system total validated capacity from Controllable Load Resources with Primary Frequency Response (not SCED qualified) Regulation-Up Ancillary Service Schedule discounted by the system-wide discount factor.</w:t>
      </w:r>
    </w:p>
    <w:p w:rsidR="004452A5" w:rsidRPr="004452A5" w:rsidRDefault="004452A5" w:rsidP="004452A5">
      <w:pPr>
        <w:numPr>
          <w:ilvl w:val="0"/>
          <w:numId w:val="32"/>
        </w:numPr>
        <w:ind w:left="1080"/>
        <w:contextualSpacing/>
        <w:jc w:val="both"/>
      </w:pPr>
      <w:r w:rsidRPr="004452A5">
        <w:rPr>
          <w:i/>
        </w:rPr>
        <w:t xml:space="preserve">RTCLRNS </w:t>
      </w:r>
      <w:r w:rsidRPr="004452A5">
        <w:t xml:space="preserve">is the system total validated Real-Time telemetered Non-Spin Ancillary Service Schedules from Controllable Load Resources for the SCED interval discounted by the system-wide discount factor. </w:t>
      </w:r>
    </w:p>
    <w:p w:rsidR="004452A5" w:rsidRPr="004452A5" w:rsidRDefault="004452A5" w:rsidP="004452A5">
      <w:pPr>
        <w:jc w:val="both"/>
        <w:rPr>
          <w:bCs/>
        </w:rPr>
      </w:pPr>
    </w:p>
    <w:p w:rsidR="004452A5" w:rsidRPr="004452A5" w:rsidRDefault="004452A5" w:rsidP="004452A5">
      <w:pPr>
        <w:tabs>
          <w:tab w:val="left" w:pos="360"/>
        </w:tabs>
        <w:ind w:left="-23"/>
        <w:jc w:val="both"/>
        <w:rPr>
          <w:bCs/>
        </w:rPr>
      </w:pPr>
      <w:r w:rsidRPr="004452A5">
        <w:rPr>
          <w:bCs/>
        </w:rPr>
        <w:t>2)</w:t>
      </w:r>
      <w:r w:rsidRPr="004452A5">
        <w:rPr>
          <w:bCs/>
        </w:rPr>
        <w:tab/>
      </w:r>
      <w:r w:rsidRPr="004452A5">
        <w:rPr>
          <w:bCs/>
        </w:rPr>
        <w:fldChar w:fldCharType="begin"/>
      </w:r>
      <w:r w:rsidRPr="004452A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4452A5">
        <w:rPr>
          <w:bCs/>
        </w:rPr>
        <w:instrText xml:space="preserve"> </w:instrText>
      </w:r>
      <w:r w:rsidRPr="004452A5">
        <w:rPr>
          <w:bCs/>
        </w:rPr>
        <w:fldChar w:fldCharType="end"/>
      </w:r>
      <w:r w:rsidRPr="004452A5">
        <w:rPr>
          <w:bCs/>
          <w:i/>
        </w:rPr>
        <w:t>R</w:t>
      </w:r>
      <w:r w:rsidRPr="004452A5">
        <w:rPr>
          <w:bCs/>
          <w:i/>
          <w:vertAlign w:val="subscript"/>
        </w:rPr>
        <w:t>sns</w:t>
      </w:r>
      <w:r w:rsidRPr="004452A5">
        <w:rPr>
          <w:bCs/>
        </w:rPr>
        <w:t xml:space="preserve"> is calculated based on SCED telemetry and solution as</w:t>
      </w:r>
    </w:p>
    <w:p w:rsidR="004452A5" w:rsidRPr="004452A5" w:rsidRDefault="004452A5" w:rsidP="004452A5">
      <w:pPr>
        <w:ind w:left="360"/>
        <w:jc w:val="both"/>
      </w:pPr>
    </w:p>
    <w:p w:rsidR="004452A5" w:rsidRPr="004452A5" w:rsidRDefault="004452A5" w:rsidP="004452A5">
      <w:pPr>
        <w:ind w:left="360"/>
        <w:contextualSpacing/>
        <w:jc w:val="both"/>
        <w:rPr>
          <w:bCs/>
          <w:i/>
        </w:rPr>
      </w:pPr>
      <w:r w:rsidRPr="004452A5">
        <w:rPr>
          <w:bCs/>
          <w:i/>
        </w:rPr>
        <w:t>R</w:t>
      </w:r>
      <w:r w:rsidRPr="004452A5">
        <w:rPr>
          <w:bCs/>
          <w:i/>
          <w:vertAlign w:val="subscript"/>
        </w:rPr>
        <w:t>sns</w:t>
      </w:r>
      <w:r w:rsidRPr="004452A5">
        <w:rPr>
          <w:bCs/>
        </w:rPr>
        <w:t xml:space="preserve"> = </w:t>
      </w:r>
      <w:r w:rsidRPr="004452A5">
        <w:rPr>
          <w:bCs/>
          <w:i/>
        </w:rPr>
        <w:t>RTOLCAP + RTOFFCAP</w:t>
      </w:r>
    </w:p>
    <w:p w:rsidR="004452A5" w:rsidRPr="004452A5" w:rsidRDefault="004452A5" w:rsidP="004452A5">
      <w:pPr>
        <w:ind w:left="360"/>
        <w:contextualSpacing/>
        <w:jc w:val="both"/>
        <w:rPr>
          <w:bCs/>
          <w:i/>
        </w:rPr>
      </w:pPr>
    </w:p>
    <w:p w:rsidR="004452A5" w:rsidRPr="004452A5" w:rsidRDefault="004452A5" w:rsidP="004452A5">
      <w:pPr>
        <w:ind w:left="360"/>
        <w:contextualSpacing/>
        <w:jc w:val="both"/>
        <w:rPr>
          <w:bCs/>
          <w:i/>
        </w:rPr>
      </w:pPr>
      <w:r w:rsidRPr="004452A5">
        <w:rPr>
          <w:bCs/>
          <w:i/>
        </w:rPr>
        <w:t xml:space="preserve">RTOFFCAP = </w:t>
      </w:r>
      <w:r w:rsidRPr="004452A5">
        <w:rPr>
          <w:bCs/>
          <w:i/>
        </w:rPr>
        <w:tab/>
        <w:t xml:space="preserve">RTCST30HSL + RTOFFNSHSL +RTCLRNS + RTOLNSRS + </w:t>
      </w:r>
    </w:p>
    <w:p w:rsidR="004452A5" w:rsidRPr="004452A5" w:rsidRDefault="004452A5" w:rsidP="004452A5">
      <w:pPr>
        <w:ind w:left="1800" w:firstLine="360"/>
        <w:jc w:val="both"/>
        <w:rPr>
          <w:bCs/>
          <w:i/>
          <w:iCs/>
        </w:rPr>
      </w:pPr>
      <w:r w:rsidRPr="004452A5">
        <w:rPr>
          <w:bCs/>
          <w:i/>
        </w:rPr>
        <w:t>RTRUCCST30HSL</w:t>
      </w:r>
    </w:p>
    <w:p w:rsidR="004452A5" w:rsidRPr="004452A5" w:rsidRDefault="004452A5" w:rsidP="004452A5">
      <w:pPr>
        <w:spacing w:before="240"/>
        <w:jc w:val="both"/>
        <w:rPr>
          <w:bCs/>
        </w:rPr>
      </w:pPr>
      <w:r w:rsidRPr="004452A5">
        <w:rPr>
          <w:bCs/>
        </w:rPr>
        <w:t xml:space="preserve">Where </w:t>
      </w:r>
    </w:p>
    <w:p w:rsidR="004452A5" w:rsidRPr="004452A5" w:rsidRDefault="004452A5" w:rsidP="004452A5">
      <w:pPr>
        <w:numPr>
          <w:ilvl w:val="0"/>
          <w:numId w:val="32"/>
        </w:numPr>
        <w:ind w:left="1080"/>
        <w:contextualSpacing/>
        <w:jc w:val="both"/>
      </w:pPr>
      <w:r w:rsidRPr="004452A5">
        <w:rPr>
          <w:i/>
        </w:rPr>
        <w:t>RTOLCAP</w:t>
      </w:r>
      <w:r w:rsidRPr="004452A5">
        <w:t xml:space="preserve"> is the system total Real-Time On-Line reserve capacity of all On-Line Resources for the SCED interval.</w:t>
      </w:r>
    </w:p>
    <w:p w:rsidR="004452A5" w:rsidRPr="004452A5" w:rsidRDefault="004452A5" w:rsidP="004452A5">
      <w:pPr>
        <w:numPr>
          <w:ilvl w:val="0"/>
          <w:numId w:val="32"/>
        </w:numPr>
        <w:ind w:left="1080"/>
        <w:contextualSpacing/>
        <w:jc w:val="both"/>
      </w:pPr>
      <w:r w:rsidRPr="004452A5">
        <w:rPr>
          <w:i/>
        </w:rPr>
        <w:t>RTOFFCAP</w:t>
      </w:r>
      <w:r w:rsidRPr="004452A5">
        <w:t xml:space="preserve"> is the system total Real-Time Off-Line reserve capacity for the SCED interval.</w:t>
      </w:r>
    </w:p>
    <w:p w:rsidR="004452A5" w:rsidRPr="004452A5" w:rsidRDefault="004452A5" w:rsidP="004452A5">
      <w:pPr>
        <w:numPr>
          <w:ilvl w:val="0"/>
          <w:numId w:val="32"/>
        </w:numPr>
        <w:spacing w:after="240"/>
        <w:ind w:left="1080"/>
        <w:contextualSpacing/>
        <w:jc w:val="both"/>
      </w:pPr>
      <w:r w:rsidRPr="004452A5">
        <w:rPr>
          <w:i/>
        </w:rPr>
        <w:t>RTCST30HSL</w:t>
      </w:r>
      <w:r w:rsidRPr="004452A5">
        <w:t xml:space="preserve"> is the system total Real-Time telemetered HSLs of Generation Resources, excluding IRRs, that have telemetered an OFF Resource Status and can be started from a cold temperature state in 30 minutes and discounted by the system-wide discount factor.</w:t>
      </w:r>
    </w:p>
    <w:p w:rsidR="004452A5" w:rsidRPr="004452A5" w:rsidRDefault="004452A5" w:rsidP="004452A5">
      <w:pPr>
        <w:numPr>
          <w:ilvl w:val="0"/>
          <w:numId w:val="32"/>
        </w:numPr>
        <w:ind w:left="1080"/>
        <w:contextualSpacing/>
        <w:jc w:val="both"/>
      </w:pPr>
      <w:r w:rsidRPr="004452A5">
        <w:rPr>
          <w:i/>
        </w:rPr>
        <w:t xml:space="preserve">RTCLRNS </w:t>
      </w:r>
      <w:r w:rsidRPr="004452A5">
        <w:t>is the system total validated Real-Time telemetered Non-Spin Ancillary Service Schedules from Controllable Load Resources for the SCED interval discounted by the system-wide discount factor.</w:t>
      </w:r>
    </w:p>
    <w:p w:rsidR="004452A5" w:rsidRPr="004452A5" w:rsidRDefault="004452A5" w:rsidP="004452A5">
      <w:pPr>
        <w:numPr>
          <w:ilvl w:val="0"/>
          <w:numId w:val="32"/>
        </w:numPr>
        <w:ind w:left="1080"/>
        <w:contextualSpacing/>
        <w:jc w:val="both"/>
      </w:pPr>
      <w:r w:rsidRPr="004452A5">
        <w:rPr>
          <w:i/>
        </w:rPr>
        <w:t>RTOLNSRS</w:t>
      </w:r>
      <w:r w:rsidRPr="004452A5">
        <w:t xml:space="preserve"> is the system total validated Real-Time telemetered On-Line Non-Spin Ancillary Service Schedule for all On-Line Generation Resources for the SCED interval discounted by the system-wide discount factor.</w:t>
      </w:r>
    </w:p>
    <w:p w:rsidR="004452A5" w:rsidRPr="004452A5" w:rsidRDefault="004452A5" w:rsidP="004452A5">
      <w:pPr>
        <w:numPr>
          <w:ilvl w:val="0"/>
          <w:numId w:val="32"/>
        </w:numPr>
        <w:ind w:left="1080"/>
        <w:jc w:val="both"/>
      </w:pPr>
      <w:r w:rsidRPr="004452A5">
        <w:rPr>
          <w:i/>
        </w:rPr>
        <w:t>RTOFFNSHSL</w:t>
      </w:r>
      <w:r w:rsidRPr="004452A5">
        <w:t xml:space="preserve"> is the system total telemetered HSLs of Generation Resources that have telemetered an OFFNS Resource Status and discounted by the </w:t>
      </w:r>
      <w:r w:rsidRPr="004452A5">
        <w:rPr>
          <w:szCs w:val="18"/>
        </w:rPr>
        <w:t>system-wide</w:t>
      </w:r>
      <w:r w:rsidRPr="004452A5">
        <w:t xml:space="preserve"> discount factor.</w:t>
      </w:r>
    </w:p>
    <w:p w:rsidR="004452A5" w:rsidRPr="004452A5" w:rsidRDefault="004452A5" w:rsidP="004452A5">
      <w:pPr>
        <w:numPr>
          <w:ilvl w:val="0"/>
          <w:numId w:val="32"/>
        </w:numPr>
        <w:ind w:left="1080"/>
        <w:jc w:val="both"/>
      </w:pPr>
      <w:r w:rsidRPr="004452A5">
        <w:rPr>
          <w:bCs/>
          <w:i/>
        </w:rPr>
        <w:t>RTRUCCST30HSL</w:t>
      </w:r>
      <w:r w:rsidRPr="004452A5">
        <w:rPr>
          <w:i/>
        </w:rPr>
        <w:t xml:space="preserve"> </w:t>
      </w:r>
      <w:r w:rsidRPr="004452A5">
        <w:t>is the system total Real-Time On-Line telemetered HSLs of ONRUC Resources that are qualified for RTCST30HSL for the SCED interval.</w:t>
      </w:r>
    </w:p>
    <w:p w:rsidR="004452A5" w:rsidRPr="004452A5" w:rsidRDefault="004452A5" w:rsidP="004452A5">
      <w:pPr>
        <w:spacing w:before="240" w:after="240"/>
        <w:rPr>
          <w:b/>
          <w:i/>
        </w:rPr>
      </w:pPr>
      <w:r w:rsidRPr="004452A5">
        <w:t>The system-wide discount factor used to discount inputs used in the calculation of reserves R</w:t>
      </w:r>
      <w:r w:rsidRPr="004452A5">
        <w:rPr>
          <w:vertAlign w:val="subscript"/>
        </w:rPr>
        <w:t>s</w:t>
      </w:r>
      <w:r w:rsidRPr="004452A5">
        <w:t xml:space="preserve"> and R</w:t>
      </w:r>
      <w:r w:rsidRPr="004452A5">
        <w:rPr>
          <w:vertAlign w:val="subscript"/>
        </w:rPr>
        <w:t>sns</w:t>
      </w:r>
      <w:r w:rsidRPr="004452A5">
        <w:t xml:space="preserve"> is calculated as the average of the currently approved Reserve Discount Factors (RDFs) applied to the temperatures from the current Season from the prior year. </w:t>
      </w:r>
    </w:p>
    <w:p w:rsidR="004452A5" w:rsidRPr="004452A5" w:rsidRDefault="004452A5" w:rsidP="004452A5">
      <w:pPr>
        <w:keepNext/>
        <w:spacing w:before="240" w:after="240"/>
        <w:outlineLvl w:val="1"/>
        <w:rPr>
          <w:b/>
          <w:i/>
          <w:szCs w:val="20"/>
        </w:rPr>
      </w:pPr>
      <w:r w:rsidRPr="004452A5">
        <w:rPr>
          <w:b/>
          <w:i/>
          <w:szCs w:val="20"/>
        </w:rPr>
        <w:t>2.2.2</w:t>
      </w:r>
      <w:r w:rsidRPr="004452A5">
        <w:rPr>
          <w:b/>
          <w:i/>
          <w:szCs w:val="20"/>
        </w:rPr>
        <w:tab/>
        <w:t xml:space="preserve">Calculation of </w:t>
      </w:r>
      <w:r w:rsidRPr="004452A5">
        <w:rPr>
          <w:b/>
          <w:i/>
          <w:position w:val="-12"/>
          <w:szCs w:val="20"/>
        </w:rPr>
        <w:object w:dxaOrig="765" w:dyaOrig="360">
          <v:shape id="_x0000_i1037" type="#_x0000_t75" style="width:36pt;height:19.5pt" o:ole="">
            <v:imagedata r:id="rId20" o:title=""/>
          </v:shape>
          <o:OLEObject Type="Embed" ProgID="Equation.3" ShapeID="_x0000_i1037" DrawAspect="Content" ObjectID="_1619430773" r:id="rId21"/>
        </w:object>
      </w:r>
      <w:r w:rsidRPr="004452A5">
        <w:rPr>
          <w:b/>
          <w:i/>
          <w:szCs w:val="20"/>
        </w:rPr>
        <w:fldChar w:fldCharType="begin"/>
      </w:r>
      <w:r w:rsidRPr="004452A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4452A5">
        <w:rPr>
          <w:b/>
          <w:i/>
          <w:szCs w:val="20"/>
        </w:rPr>
        <w:instrText xml:space="preserve"> </w:instrText>
      </w:r>
      <w:r w:rsidRPr="004452A5">
        <w:rPr>
          <w:b/>
          <w:i/>
          <w:szCs w:val="20"/>
        </w:rPr>
        <w:fldChar w:fldCharType="end"/>
      </w:r>
      <w:r w:rsidRPr="004452A5">
        <w:rPr>
          <w:b/>
          <w:i/>
          <w:szCs w:val="20"/>
        </w:rPr>
        <w:t xml:space="preserve"> and </w:t>
      </w:r>
      <w:r w:rsidRPr="004452A5">
        <w:rPr>
          <w:b/>
          <w:i/>
          <w:szCs w:val="20"/>
        </w:rPr>
        <w:fldChar w:fldCharType="begin"/>
      </w:r>
      <w:r w:rsidRPr="004452A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4452A5">
        <w:rPr>
          <w:b/>
          <w:i/>
          <w:szCs w:val="20"/>
        </w:rPr>
        <w:instrText xml:space="preserve"> </w:instrText>
      </w:r>
      <w:r w:rsidRPr="004452A5">
        <w:rPr>
          <w:b/>
          <w:i/>
          <w:szCs w:val="20"/>
        </w:rPr>
        <w:fldChar w:fldCharType="end"/>
      </w:r>
      <w:r w:rsidRPr="004452A5">
        <w:rPr>
          <w:b/>
          <w:i/>
          <w:position w:val="-12"/>
          <w:szCs w:val="20"/>
        </w:rPr>
        <w:object w:dxaOrig="1020" w:dyaOrig="360">
          <v:shape id="_x0000_i1038" type="#_x0000_t75" style="width:50.25pt;height:19.5pt" o:ole="">
            <v:imagedata r:id="rId22" o:title=""/>
          </v:shape>
          <o:OLEObject Type="Embed" ProgID="Equation.3" ShapeID="_x0000_i1038" DrawAspect="Content" ObjectID="_1619430774" r:id="rId23"/>
        </w:object>
      </w:r>
    </w:p>
    <w:p w:rsidR="004452A5" w:rsidRPr="004452A5" w:rsidRDefault="004452A5" w:rsidP="004452A5">
      <w:pPr>
        <w:jc w:val="both"/>
      </w:pPr>
      <w:r w:rsidRPr="004452A5">
        <w:fldChar w:fldCharType="begin"/>
      </w:r>
      <w:r w:rsidRPr="004452A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452A5">
        <w:instrText xml:space="preserve"> </w:instrText>
      </w:r>
      <w:r w:rsidRPr="004452A5">
        <w:fldChar w:fldCharType="end"/>
      </w:r>
      <w:r w:rsidRPr="004452A5">
        <w:rPr>
          <w:position w:val="-12"/>
        </w:rPr>
        <w:object w:dxaOrig="765" w:dyaOrig="360">
          <v:shape id="_x0000_i1039" type="#_x0000_t75" style="width:36pt;height:18pt" o:ole="">
            <v:imagedata r:id="rId24" o:title=""/>
          </v:shape>
          <o:OLEObject Type="Embed" ProgID="Equation.3" ShapeID="_x0000_i1039" DrawAspect="Content" ObjectID="_1619430775" r:id="rId25"/>
        </w:object>
      </w:r>
      <w:r w:rsidRPr="004452A5">
        <w:t xml:space="preserve"> and </w:t>
      </w:r>
      <w:r w:rsidRPr="004452A5">
        <w:fldChar w:fldCharType="begin"/>
      </w:r>
      <w:r w:rsidRPr="004452A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4452A5">
        <w:instrText xml:space="preserve"> </w:instrText>
      </w:r>
      <w:r w:rsidRPr="004452A5">
        <w:fldChar w:fldCharType="end"/>
      </w:r>
      <w:r w:rsidRPr="004452A5">
        <w:rPr>
          <w:position w:val="-12"/>
        </w:rPr>
        <w:object w:dxaOrig="1035" w:dyaOrig="360">
          <v:shape id="_x0000_i1040" type="#_x0000_t75" style="width:50.25pt;height:19.5pt" o:ole="">
            <v:imagedata r:id="rId26" o:title=""/>
          </v:shape>
          <o:OLEObject Type="Embed" ProgID="Equation.3" ShapeID="_x0000_i1040" DrawAspect="Content" ObjectID="_1619430776" r:id="rId27"/>
        </w:object>
      </w:r>
      <w:r w:rsidRPr="004452A5">
        <w:t xml:space="preserve"> are functions that describe the PBMCL at various reserve levels. </w:t>
      </w:r>
    </w:p>
    <w:p w:rsidR="004452A5" w:rsidRPr="004452A5" w:rsidRDefault="004452A5" w:rsidP="004452A5">
      <w:pPr>
        <w:ind w:left="360"/>
        <w:jc w:val="both"/>
      </w:pPr>
    </w:p>
    <w:p w:rsidR="004452A5" w:rsidRPr="004452A5" w:rsidRDefault="004452A5" w:rsidP="004452A5">
      <w:pPr>
        <w:ind w:left="360" w:hanging="360"/>
        <w:contextualSpacing/>
        <w:jc w:val="both"/>
      </w:pPr>
      <w:r w:rsidRPr="004452A5">
        <w:t>1)</w:t>
      </w:r>
      <w:r w:rsidRPr="004452A5">
        <w:tab/>
        <w:t xml:space="preserve">Calculation of Curve </w:t>
      </w:r>
      <w:r w:rsidRPr="004452A5">
        <w:fldChar w:fldCharType="begin"/>
      </w:r>
      <w:r w:rsidRPr="004452A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452A5">
        <w:instrText xml:space="preserve"> </w:instrText>
      </w:r>
      <w:r w:rsidRPr="004452A5">
        <w:fldChar w:fldCharType="end"/>
      </w:r>
      <w:r w:rsidRPr="004452A5">
        <w:rPr>
          <w:position w:val="-12"/>
        </w:rPr>
        <w:object w:dxaOrig="765" w:dyaOrig="360">
          <v:shape id="_x0000_i1041" type="#_x0000_t75" style="width:36pt;height:18.75pt" o:ole="">
            <v:imagedata r:id="rId24" o:title=""/>
          </v:shape>
          <o:OLEObject Type="Embed" ProgID="Equation.3" ShapeID="_x0000_i1041" DrawAspect="Content" ObjectID="_1619430777" r:id="rId28"/>
        </w:object>
      </w:r>
      <w:r w:rsidRPr="004452A5">
        <w:t>:</w:t>
      </w:r>
    </w:p>
    <w:p w:rsidR="004452A5" w:rsidRPr="004452A5" w:rsidRDefault="004452A5" w:rsidP="004452A5">
      <w:pPr>
        <w:ind w:left="360"/>
        <w:jc w:val="both"/>
      </w:pPr>
    </w:p>
    <w:p w:rsidR="004452A5" w:rsidRPr="004452A5" w:rsidRDefault="004452A5" w:rsidP="004452A5">
      <w:pPr>
        <w:jc w:val="both"/>
        <w:rPr>
          <w:bCs/>
        </w:rPr>
      </w:pPr>
      <w:r w:rsidRPr="004452A5">
        <w:fldChar w:fldCharType="begin"/>
      </w:r>
      <w:r w:rsidRPr="004452A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452A5">
        <w:instrText xml:space="preserve"> </w:instrText>
      </w:r>
      <w:r w:rsidRPr="004452A5">
        <w:fldChar w:fldCharType="end"/>
      </w:r>
      <w:r w:rsidRPr="004452A5">
        <w:rPr>
          <w:position w:val="-12"/>
        </w:rPr>
        <w:object w:dxaOrig="765" w:dyaOrig="360">
          <v:shape id="_x0000_i1042" type="#_x0000_t75" style="width:36pt;height:18.75pt" o:ole="">
            <v:imagedata r:id="rId24" o:title=""/>
          </v:shape>
          <o:OLEObject Type="Embed" ProgID="Equation.3" ShapeID="_x0000_i1042" DrawAspect="Content" ObjectID="_1619430778" r:id="rId29"/>
        </w:object>
      </w:r>
      <w:r w:rsidRPr="004452A5">
        <w:rPr>
          <w:bCs/>
        </w:rPr>
        <w:t xml:space="preserve"> is a function of the Real-Time reserves that should be available in the first 30 minutes of the hour and is intended to capture the </w:t>
      </w:r>
      <w:r w:rsidRPr="004452A5">
        <w:t>PBMCL</w:t>
      </w:r>
      <w:r w:rsidRPr="004452A5">
        <w:rPr>
          <w:bCs/>
        </w:rPr>
        <w:t xml:space="preserve"> for that level of reserves.  The general equation for </w:t>
      </w:r>
      <w:r w:rsidRPr="004452A5">
        <w:fldChar w:fldCharType="begin"/>
      </w:r>
      <w:r w:rsidRPr="004452A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452A5">
        <w:instrText xml:space="preserve"> </w:instrText>
      </w:r>
      <w:r w:rsidRPr="004452A5">
        <w:fldChar w:fldCharType="end"/>
      </w:r>
      <w:r w:rsidRPr="004452A5">
        <w:rPr>
          <w:position w:val="-12"/>
        </w:rPr>
        <w:object w:dxaOrig="765" w:dyaOrig="360">
          <v:shape id="_x0000_i1043" type="#_x0000_t75" style="width:36pt;height:18.75pt" o:ole="">
            <v:imagedata r:id="rId24" o:title=""/>
          </v:shape>
          <o:OLEObject Type="Embed" ProgID="Equation.3" ShapeID="_x0000_i1043" DrawAspect="Content" ObjectID="_1619430779" r:id="rId30"/>
        </w:object>
      </w:r>
      <w:r w:rsidRPr="004452A5">
        <w:t xml:space="preserve"> </w:t>
      </w:r>
      <w:r w:rsidRPr="004452A5">
        <w:rPr>
          <w:bCs/>
        </w:rPr>
        <w:t>is:</w:t>
      </w:r>
    </w:p>
    <w:p w:rsidR="004452A5" w:rsidRPr="004452A5" w:rsidRDefault="00262888" w:rsidP="004452A5">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rsidR="004452A5" w:rsidRPr="004452A5" w:rsidRDefault="004452A5" w:rsidP="004452A5">
      <w:pPr>
        <w:ind w:left="1080"/>
        <w:jc w:val="center"/>
      </w:pPr>
    </w:p>
    <w:p w:rsidR="004452A5" w:rsidRPr="004452A5" w:rsidRDefault="004452A5" w:rsidP="004452A5">
      <w:pPr>
        <w:jc w:val="both"/>
      </w:pPr>
      <w:r w:rsidRPr="004452A5">
        <w:t>Where</w:t>
      </w:r>
    </w:p>
    <w:p w:rsidR="004452A5" w:rsidRPr="004452A5" w:rsidRDefault="004452A5" w:rsidP="004452A5">
      <w:pPr>
        <w:numPr>
          <w:ilvl w:val="0"/>
          <w:numId w:val="32"/>
        </w:numPr>
        <w:spacing w:after="240"/>
        <w:ind w:left="1080"/>
        <w:contextualSpacing/>
        <w:jc w:val="both"/>
        <w:rPr>
          <w:i/>
        </w:rPr>
      </w:pPr>
      <w:r w:rsidRPr="004452A5">
        <w:rPr>
          <w:i/>
        </w:rPr>
        <w:t>X in this equation is the minimum contingency level</w:t>
      </w:r>
    </w:p>
    <w:p w:rsidR="004452A5" w:rsidRPr="004452A5" w:rsidRDefault="004452A5" w:rsidP="004452A5">
      <w:pPr>
        <w:numPr>
          <w:ilvl w:val="0"/>
          <w:numId w:val="32"/>
        </w:numPr>
        <w:spacing w:after="240"/>
        <w:ind w:left="1080"/>
        <w:contextualSpacing/>
        <w:jc w:val="both"/>
        <w:rPr>
          <w:i/>
        </w:rPr>
      </w:pPr>
      <w:r w:rsidRPr="004452A5">
        <w:rPr>
          <w:i/>
        </w:rPr>
        <w:t>S</w:t>
      </w:r>
      <w:r w:rsidRPr="004452A5">
        <w:rPr>
          <w:i/>
        </w:rPr>
        <w:fldChar w:fldCharType="begin"/>
      </w:r>
      <w:r w:rsidRPr="004452A5">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4452A5">
        <w:rPr>
          <w:i/>
        </w:rPr>
        <w:instrText xml:space="preserve"> </w:instrText>
      </w:r>
      <w:r w:rsidRPr="004452A5">
        <w:rPr>
          <w:i/>
        </w:rPr>
        <w:fldChar w:fldCharType="end"/>
      </w:r>
      <w:r w:rsidRPr="004452A5">
        <w:rPr>
          <w:i/>
        </w:rPr>
        <w:t>LOLP</w:t>
      </w:r>
      <w:r w:rsidRPr="004452A5">
        <w:rPr>
          <w:i/>
          <w:vertAlign w:val="subscript"/>
        </w:rPr>
        <w:t>S</w:t>
      </w:r>
      <w:r w:rsidRPr="004452A5">
        <w:rPr>
          <w:i/>
        </w:rPr>
        <w:t xml:space="preserve"> is the Shifted </w:t>
      </w:r>
      <w:r w:rsidRPr="004452A5">
        <w:rPr>
          <w:i/>
        </w:rPr>
        <w:fldChar w:fldCharType="begin"/>
      </w:r>
      <w:r w:rsidRPr="004452A5">
        <w:rPr>
          <w:i/>
        </w:rPr>
        <w:instrText xml:space="preserve"> QUOTE </w:instrText>
      </w:r>
      <m:oMath>
        <m:r>
          <m:rPr>
            <m:sty m:val="p"/>
          </m:rPr>
          <w:rPr>
            <w:rFonts w:ascii="Cambria Math" w:hAnsi="Cambria Math"/>
          </w:rPr>
          <m:t>LOLP</m:t>
        </m:r>
      </m:oMath>
      <w:r w:rsidRPr="004452A5">
        <w:rPr>
          <w:i/>
        </w:rPr>
        <w:instrText xml:space="preserve"> </w:instrText>
      </w:r>
      <w:r w:rsidRPr="004452A5">
        <w:rPr>
          <w:i/>
        </w:rPr>
        <w:fldChar w:fldCharType="end"/>
      </w:r>
      <w:r w:rsidRPr="004452A5">
        <w:rPr>
          <w:i/>
        </w:rPr>
        <w:t xml:space="preserve">LOLP function for the spinning reserve. </w:t>
      </w:r>
    </w:p>
    <w:p w:rsidR="004452A5" w:rsidRPr="004452A5" w:rsidRDefault="004452A5" w:rsidP="004452A5">
      <w:pPr>
        <w:ind w:left="360"/>
        <w:jc w:val="both"/>
        <w:rPr>
          <w:bCs/>
        </w:rPr>
      </w:pPr>
    </w:p>
    <w:p w:rsidR="004452A5" w:rsidRPr="004452A5" w:rsidRDefault="004452A5" w:rsidP="004452A5">
      <w:pPr>
        <w:jc w:val="both"/>
        <w:rPr>
          <w:bCs/>
        </w:rPr>
      </w:pPr>
      <w:r w:rsidRPr="004452A5">
        <w:rPr>
          <w:i/>
        </w:rPr>
        <w:t>S</w:t>
      </w:r>
      <w:r w:rsidRPr="004452A5">
        <w:fldChar w:fldCharType="begin"/>
      </w:r>
      <w:r w:rsidRPr="004452A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4452A5">
        <w:instrText xml:space="preserve"> </w:instrText>
      </w:r>
      <w:r w:rsidRPr="004452A5">
        <w:fldChar w:fldCharType="end"/>
      </w:r>
      <w:r w:rsidRPr="004452A5">
        <w:rPr>
          <w:i/>
        </w:rPr>
        <w:t>LOLP</w:t>
      </w:r>
      <w:r w:rsidRPr="004452A5">
        <w:rPr>
          <w:i/>
          <w:vertAlign w:val="subscript"/>
        </w:rPr>
        <w:t>S</w:t>
      </w:r>
      <w:r w:rsidRPr="004452A5">
        <w:t xml:space="preserve"> </w:t>
      </w:r>
      <w:r w:rsidRPr="004452A5">
        <w:rPr>
          <w:bCs/>
        </w:rPr>
        <w:t xml:space="preserve">is different from the 60 minutes </w:t>
      </w:r>
      <w:r w:rsidRPr="004452A5">
        <w:rPr>
          <w:bCs/>
          <w:i/>
        </w:rPr>
        <w:t>S</w:t>
      </w:r>
      <w:r w:rsidRPr="004452A5">
        <w:rPr>
          <w:bCs/>
        </w:rPr>
        <w:fldChar w:fldCharType="begin"/>
      </w:r>
      <w:r w:rsidRPr="004452A5">
        <w:rPr>
          <w:bCs/>
        </w:rPr>
        <w:instrText xml:space="preserve"> QUOTE </w:instrText>
      </w:r>
      <m:oMath>
        <m:r>
          <m:rPr>
            <m:sty m:val="p"/>
          </m:rPr>
          <w:rPr>
            <w:rFonts w:ascii="Cambria Math" w:hAnsi="Cambria Math"/>
          </w:rPr>
          <m:t>LOLP</m:t>
        </m:r>
      </m:oMath>
      <w:r w:rsidRPr="004452A5">
        <w:rPr>
          <w:bCs/>
        </w:rPr>
        <w:instrText xml:space="preserve"> </w:instrText>
      </w:r>
      <w:r w:rsidRPr="004452A5">
        <w:rPr>
          <w:bCs/>
        </w:rPr>
        <w:fldChar w:fldCharType="end"/>
      </w:r>
      <w:r w:rsidRPr="004452A5">
        <w:rPr>
          <w:i/>
        </w:rPr>
        <w:t>LOLP</w:t>
      </w:r>
      <w:r w:rsidRPr="004452A5">
        <w:rPr>
          <w:bCs/>
        </w:rPr>
        <w:t>, which is calculated based on the hourly error analysis.</w:t>
      </w:r>
      <w:r w:rsidRPr="004452A5">
        <w:t xml:space="preserve">  The reserves are classified into two categories; those that are being provided by Resources in SCED and Load Resources providing Reg-Up and RRS and those that are being provided by Resources that are not currently available to SCED but </w:t>
      </w:r>
      <w:r w:rsidRPr="004452A5">
        <w:rPr>
          <w:bCs/>
        </w:rPr>
        <w:t>could be made available in 30 minutes</w:t>
      </w:r>
      <w:r w:rsidRPr="004452A5">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4452A5">
        <w:rPr>
          <w:bCs/>
        </w:rPr>
        <w:t xml:space="preserve">Because the error analysis is hourly, to capture the events within the first 30 minutes for </w:t>
      </w:r>
      <w:r w:rsidRPr="004452A5">
        <w:rPr>
          <w:bCs/>
        </w:rPr>
        <w:fldChar w:fldCharType="begin"/>
      </w:r>
      <w:r w:rsidRPr="004452A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4452A5">
        <w:rPr>
          <w:bCs/>
        </w:rPr>
        <w:instrText xml:space="preserve"> </w:instrText>
      </w:r>
      <w:r w:rsidRPr="004452A5">
        <w:rPr>
          <w:bCs/>
        </w:rPr>
        <w:fldChar w:fldCharType="end"/>
      </w:r>
      <w:r w:rsidRPr="004452A5">
        <w:rPr>
          <w:position w:val="-12"/>
        </w:rPr>
        <w:object w:dxaOrig="765" w:dyaOrig="360">
          <v:shape id="_x0000_i1044" type="#_x0000_t75" style="width:33.75pt;height:18pt" o:ole="">
            <v:imagedata r:id="rId31" o:title=""/>
          </v:shape>
          <o:OLEObject Type="Embed" ProgID="Equation.3" ShapeID="_x0000_i1044" DrawAspect="Content" ObjectID="_1619430780" r:id="rId32"/>
        </w:object>
      </w:r>
      <w:r w:rsidRPr="004452A5">
        <w:rPr>
          <w:bCs/>
        </w:rPr>
        <w:t xml:space="preserve">, the distribution parameters </w:t>
      </w:r>
      <w:r w:rsidRPr="004452A5">
        <w:rPr>
          <w:bCs/>
        </w:rPr>
        <w:fldChar w:fldCharType="begin"/>
      </w:r>
      <w:r w:rsidRPr="004452A5">
        <w:rPr>
          <w:bCs/>
        </w:rPr>
        <w:instrText xml:space="preserve"> QUOTE </w:instrText>
      </w:r>
      <m:oMath>
        <m:r>
          <m:rPr>
            <m:sty m:val="p"/>
          </m:rPr>
          <w:rPr>
            <w:rFonts w:ascii="Cambria Math" w:hAnsi="Cambria Math"/>
          </w:rPr>
          <m:t>μ</m:t>
        </m:r>
      </m:oMath>
      <w:r w:rsidRPr="004452A5">
        <w:rPr>
          <w:bCs/>
        </w:rPr>
        <w:instrText xml:space="preserve"> </w:instrText>
      </w:r>
      <w:r w:rsidRPr="004452A5">
        <w:rPr>
          <w:bCs/>
        </w:rPr>
        <w:fldChar w:fldCharType="end"/>
      </w:r>
      <w:r w:rsidRPr="004452A5">
        <w:rPr>
          <w:bCs/>
        </w:rPr>
        <w:t xml:space="preserve">need to be scaled to reflect the 30 minute timeframe, with </w:t>
      </w:r>
      <w:r w:rsidRPr="004452A5">
        <w:rPr>
          <w:position w:val="-6"/>
        </w:rPr>
        <w:object w:dxaOrig="765" w:dyaOrig="285">
          <v:shape id="_x0000_i1045" type="#_x0000_t75" style="width:36pt;height:14.25pt" o:ole="">
            <v:imagedata r:id="rId33" o:title=""/>
          </v:shape>
          <o:OLEObject Type="Embed" ProgID="Equation.3" ShapeID="_x0000_i1045" DrawAspect="Content" ObjectID="_1619430781" r:id="rId34"/>
        </w:object>
      </w:r>
      <w:r w:rsidRPr="004452A5">
        <w:t xml:space="preserve"> </w:t>
      </w:r>
      <w:r w:rsidRPr="004452A5">
        <w:rPr>
          <w:bCs/>
        </w:rPr>
        <w:t>hour:</w:t>
      </w:r>
    </w:p>
    <w:p w:rsidR="004452A5" w:rsidRPr="004452A5" w:rsidRDefault="004452A5" w:rsidP="004452A5">
      <w:pPr>
        <w:jc w:val="both"/>
        <w:rPr>
          <w:bCs/>
        </w:rPr>
      </w:pPr>
    </w:p>
    <w:p w:rsidR="004452A5" w:rsidRPr="004452A5" w:rsidRDefault="00262888" w:rsidP="004452A5">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rsidR="004452A5" w:rsidRPr="004452A5" w:rsidRDefault="004452A5" w:rsidP="004452A5">
      <w:pPr>
        <w:ind w:left="1440"/>
        <w:jc w:val="center"/>
      </w:pPr>
    </w:p>
    <w:p w:rsidR="004452A5" w:rsidRPr="004452A5" w:rsidRDefault="004452A5" w:rsidP="004452A5">
      <w:pPr>
        <w:ind w:left="1440"/>
        <w:jc w:val="center"/>
      </w:pPr>
      <w:r w:rsidRPr="004452A5">
        <w:rPr>
          <w:position w:val="-38"/>
        </w:rPr>
        <w:object w:dxaOrig="3285" w:dyaOrig="765">
          <v:shape id="_x0000_i1046" type="#_x0000_t75" style="width:165.75pt;height:36pt" o:ole="">
            <v:imagedata r:id="rId35" o:title=""/>
          </v:shape>
          <o:OLEObject Type="Embed" ProgID="Equation.3" ShapeID="_x0000_i1046" DrawAspect="Content" ObjectID="_1619430782" r:id="rId36"/>
        </w:object>
      </w:r>
    </w:p>
    <w:p w:rsidR="004452A5" w:rsidRPr="004452A5" w:rsidRDefault="004452A5" w:rsidP="004452A5">
      <w:pPr>
        <w:ind w:left="1440"/>
        <w:jc w:val="center"/>
      </w:pPr>
    </w:p>
    <w:p w:rsidR="004452A5" w:rsidRPr="004452A5" w:rsidRDefault="004452A5" w:rsidP="004452A5">
      <w:pPr>
        <w:jc w:val="both"/>
      </w:pPr>
      <w:r w:rsidRPr="004452A5">
        <w:t xml:space="preserve">So the </w:t>
      </w:r>
      <w:r w:rsidRPr="004452A5">
        <w:rPr>
          <w:i/>
        </w:rPr>
        <w:t>S</w:t>
      </w:r>
      <w:r w:rsidRPr="004452A5">
        <w:fldChar w:fldCharType="begin"/>
      </w:r>
      <w:r w:rsidRPr="004452A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4452A5">
        <w:instrText xml:space="preserve"> </w:instrText>
      </w:r>
      <w:r w:rsidRPr="004452A5">
        <w:fldChar w:fldCharType="end"/>
      </w:r>
      <w:r w:rsidRPr="004452A5">
        <w:rPr>
          <w:i/>
        </w:rPr>
        <w:t>LOLP</w:t>
      </w:r>
      <w:r w:rsidRPr="004452A5">
        <w:rPr>
          <w:i/>
          <w:vertAlign w:val="subscript"/>
        </w:rPr>
        <w:t>S</w:t>
      </w:r>
      <w:r w:rsidRPr="004452A5">
        <w:t xml:space="preserve"> can be calculated based on the 60 minute </w:t>
      </w:r>
      <w:r w:rsidRPr="004452A5">
        <w:rPr>
          <w:i/>
        </w:rPr>
        <w:t>S</w:t>
      </w:r>
      <w:r w:rsidRPr="004452A5">
        <w:fldChar w:fldCharType="begin"/>
      </w:r>
      <w:r w:rsidRPr="004452A5">
        <w:instrText xml:space="preserve"> QUOTE </w:instrText>
      </w:r>
      <m:oMath>
        <m:r>
          <m:rPr>
            <m:sty m:val="p"/>
          </m:rPr>
          <w:rPr>
            <w:rFonts w:ascii="Cambria Math" w:hAnsi="Cambria Math"/>
          </w:rPr>
          <m:t>LOLP</m:t>
        </m:r>
      </m:oMath>
      <w:r w:rsidRPr="004452A5">
        <w:instrText xml:space="preserve"> </w:instrText>
      </w:r>
      <w:r w:rsidRPr="004452A5">
        <w:fldChar w:fldCharType="end"/>
      </w:r>
      <w:r w:rsidRPr="004452A5">
        <w:rPr>
          <w:i/>
        </w:rPr>
        <w:t>LOLP</w:t>
      </w:r>
      <w:r w:rsidRPr="004452A5">
        <w:t xml:space="preserve"> as follows:</w:t>
      </w:r>
    </w:p>
    <w:p w:rsidR="004452A5" w:rsidRPr="004452A5" w:rsidRDefault="004452A5" w:rsidP="004452A5">
      <w:pPr>
        <w:jc w:val="both"/>
      </w:pPr>
    </w:p>
    <w:p w:rsidR="004452A5" w:rsidRPr="004452A5" w:rsidRDefault="00262888" w:rsidP="004452A5">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rsidR="004452A5" w:rsidRPr="004452A5" w:rsidRDefault="004452A5" w:rsidP="004452A5">
      <w:pPr>
        <w:ind w:left="360"/>
        <w:jc w:val="center"/>
      </w:pPr>
    </w:p>
    <w:p w:rsidR="004452A5" w:rsidRPr="004452A5" w:rsidRDefault="004452A5" w:rsidP="004452A5">
      <w:pPr>
        <w:ind w:left="360" w:hanging="360"/>
        <w:contextualSpacing/>
        <w:jc w:val="both"/>
      </w:pPr>
      <w:r w:rsidRPr="004452A5">
        <w:t>2)</w:t>
      </w:r>
      <w:r w:rsidRPr="004452A5">
        <w:tab/>
        <w:t xml:space="preserve">Calculation of Curve </w:t>
      </w:r>
      <w:r w:rsidRPr="004452A5">
        <w:fldChar w:fldCharType="begin"/>
      </w:r>
      <w:r w:rsidRPr="004452A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4452A5">
        <w:instrText xml:space="preserve"> </w:instrText>
      </w:r>
      <w:r w:rsidRPr="004452A5">
        <w:fldChar w:fldCharType="end"/>
      </w:r>
      <w:r w:rsidRPr="004452A5">
        <w:rPr>
          <w:position w:val="-12"/>
        </w:rPr>
        <w:object w:dxaOrig="1035" w:dyaOrig="360">
          <v:shape id="_x0000_i1047" type="#_x0000_t75" style="width:50.25pt;height:18.75pt" o:ole="">
            <v:imagedata r:id="rId37" o:title=""/>
          </v:shape>
          <o:OLEObject Type="Embed" ProgID="Equation.3" ShapeID="_x0000_i1047" DrawAspect="Content" ObjectID="_1619430783" r:id="rId38"/>
        </w:object>
      </w:r>
      <w:r w:rsidRPr="004452A5">
        <w:t>:</w:t>
      </w:r>
    </w:p>
    <w:p w:rsidR="004452A5" w:rsidRPr="004452A5" w:rsidRDefault="004452A5" w:rsidP="004452A5">
      <w:pPr>
        <w:jc w:val="both"/>
      </w:pPr>
    </w:p>
    <w:p w:rsidR="004452A5" w:rsidRPr="004452A5" w:rsidRDefault="004452A5" w:rsidP="004452A5">
      <w:pPr>
        <w:jc w:val="both"/>
        <w:rPr>
          <w:bCs/>
        </w:rPr>
      </w:pPr>
      <w:r w:rsidRPr="004452A5">
        <w:fldChar w:fldCharType="begin"/>
      </w:r>
      <w:r w:rsidRPr="004452A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4452A5">
        <w:instrText xml:space="preserve"> </w:instrText>
      </w:r>
      <w:r w:rsidRPr="004452A5">
        <w:fldChar w:fldCharType="end"/>
      </w:r>
      <w:r w:rsidRPr="004452A5">
        <w:rPr>
          <w:position w:val="-12"/>
        </w:rPr>
        <w:object w:dxaOrig="1035" w:dyaOrig="360">
          <v:shape id="_x0000_i1048" type="#_x0000_t75" style="width:50.25pt;height:19.5pt" o:ole="">
            <v:imagedata r:id="rId37" o:title=""/>
          </v:shape>
          <o:OLEObject Type="Embed" ProgID="Equation.3" ShapeID="_x0000_i1048" DrawAspect="Content" ObjectID="_1619430784" r:id="rId39"/>
        </w:object>
      </w:r>
      <w:r w:rsidRPr="004452A5">
        <w:rPr>
          <w:bCs/>
        </w:rPr>
        <w:t xml:space="preserve"> is a function of all the Real-Time reserves that can be expected to be available within the hour and is intended to capture the </w:t>
      </w:r>
      <w:r w:rsidRPr="004452A5">
        <w:t>PBMCL</w:t>
      </w:r>
      <w:r w:rsidRPr="004452A5">
        <w:rPr>
          <w:bCs/>
        </w:rPr>
        <w:t xml:space="preserve"> for that level of reserves.  The general equation for </w:t>
      </w:r>
      <w:r w:rsidRPr="004452A5">
        <w:fldChar w:fldCharType="begin"/>
      </w:r>
      <w:r w:rsidRPr="004452A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4452A5">
        <w:instrText xml:space="preserve"> </w:instrText>
      </w:r>
      <w:r w:rsidRPr="004452A5">
        <w:fldChar w:fldCharType="end"/>
      </w:r>
      <w:r w:rsidRPr="004452A5">
        <w:rPr>
          <w:position w:val="-12"/>
        </w:rPr>
        <w:object w:dxaOrig="1035" w:dyaOrig="360">
          <v:shape id="_x0000_i1049" type="#_x0000_t75" style="width:50.25pt;height:18pt" o:ole="">
            <v:imagedata r:id="rId37" o:title=""/>
          </v:shape>
          <o:OLEObject Type="Embed" ProgID="Equation.3" ShapeID="_x0000_i1049" DrawAspect="Content" ObjectID="_1619430785" r:id="rId40"/>
        </w:object>
      </w:r>
      <w:r w:rsidRPr="004452A5">
        <w:t xml:space="preserve"> </w:t>
      </w:r>
      <w:r w:rsidRPr="004452A5">
        <w:rPr>
          <w:bCs/>
        </w:rPr>
        <w:t>is:</w:t>
      </w:r>
    </w:p>
    <w:p w:rsidR="004452A5" w:rsidRPr="004452A5" w:rsidRDefault="004452A5" w:rsidP="004452A5">
      <w:pPr>
        <w:jc w:val="both"/>
        <w:rPr>
          <w:bCs/>
        </w:rPr>
      </w:pPr>
    </w:p>
    <w:p w:rsidR="004452A5" w:rsidRPr="004452A5" w:rsidRDefault="00262888" w:rsidP="004452A5">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rsidR="004452A5" w:rsidRPr="004452A5" w:rsidRDefault="004452A5" w:rsidP="004452A5">
      <w:pPr>
        <w:jc w:val="both"/>
      </w:pPr>
    </w:p>
    <w:p w:rsidR="004452A5" w:rsidRPr="004452A5" w:rsidRDefault="004452A5" w:rsidP="004452A5">
      <w:pPr>
        <w:jc w:val="both"/>
      </w:pPr>
      <w:r w:rsidRPr="004452A5">
        <w:rPr>
          <w:bCs/>
        </w:rPr>
        <w:t xml:space="preserve">This is similar to </w:t>
      </w:r>
      <w:r w:rsidRPr="004452A5">
        <w:rPr>
          <w:bCs/>
        </w:rPr>
        <w:fldChar w:fldCharType="begin"/>
      </w:r>
      <w:r w:rsidRPr="004452A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452A5">
        <w:rPr>
          <w:bCs/>
        </w:rPr>
        <w:instrText xml:space="preserve"> </w:instrText>
      </w:r>
      <w:r w:rsidRPr="004452A5">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4452A5">
        <w:rPr>
          <w:bCs/>
        </w:rPr>
        <w:fldChar w:fldCharType="end"/>
      </w:r>
      <w:r w:rsidRPr="004452A5">
        <w:rPr>
          <w:bCs/>
        </w:rPr>
        <w:t xml:space="preserve"> but the key differences here are the types of reserves considered and the </w:t>
      </w:r>
      <m:oMath>
        <m:r>
          <w:rPr>
            <w:rFonts w:ascii="Cambria Math" w:hAnsi="Cambria Math"/>
          </w:rPr>
          <m:t>μ</m:t>
        </m:r>
      </m:oMath>
      <w:r w:rsidRPr="004452A5">
        <w:rPr>
          <w:bCs/>
        </w:rPr>
        <w:t xml:space="preserve"> and</w:t>
      </w:r>
      <w:r w:rsidRPr="004452A5">
        <w:rPr>
          <w:bCs/>
        </w:rPr>
        <w:fldChar w:fldCharType="begin"/>
      </w:r>
      <w:r w:rsidRPr="004452A5">
        <w:rPr>
          <w:bCs/>
        </w:rPr>
        <w:instrText xml:space="preserve"> QUOTE </w:instrText>
      </w:r>
      <m:oMath>
        <m:r>
          <m:rPr>
            <m:sty m:val="p"/>
          </m:rPr>
          <w:rPr>
            <w:rFonts w:ascii="Cambria Math" w:hAnsi="Cambria Math"/>
          </w:rPr>
          <m:t>σ</m:t>
        </m:r>
      </m:oMath>
      <w:r w:rsidRPr="004452A5">
        <w:rPr>
          <w:bCs/>
        </w:rPr>
        <w:instrText xml:space="preserve"> </w:instrText>
      </w:r>
      <w:r w:rsidRPr="004452A5">
        <w:rPr>
          <w:bCs/>
        </w:rPr>
        <w:fldChar w:fldCharType="end"/>
      </w:r>
      <m:oMath>
        <m:r>
          <w:rPr>
            <w:rFonts w:ascii="Cambria Math" w:hAnsi="Cambria Math"/>
          </w:rPr>
          <m:t xml:space="preserve"> σ</m:t>
        </m:r>
      </m:oMath>
      <w:r w:rsidRPr="004452A5">
        <w:rPr>
          <w:bCs/>
        </w:rPr>
        <w:t xml:space="preserve"> that are used in calculating SLOLP </w:t>
      </w:r>
    </w:p>
    <w:p w:rsidR="004452A5" w:rsidRPr="004452A5" w:rsidRDefault="004452A5" w:rsidP="004452A5">
      <w:pPr>
        <w:numPr>
          <w:ilvl w:val="0"/>
          <w:numId w:val="32"/>
        </w:numPr>
        <w:spacing w:after="120"/>
        <w:ind w:left="1080"/>
        <w:jc w:val="both"/>
        <w:rPr>
          <w:i/>
        </w:rPr>
      </w:pPr>
      <w:r w:rsidRPr="004452A5">
        <w:rPr>
          <w:i/>
        </w:rPr>
        <w:t>The total On-Line and Off-Line applies for the full change in net Load over the hour and there is no scaling adjustments needed for μ</w:t>
      </w:r>
      <w:r w:rsidRPr="004452A5">
        <w:rPr>
          <w:i/>
          <w:vertAlign w:val="subscript"/>
        </w:rPr>
        <w:t>s</w:t>
      </w:r>
      <w:r w:rsidRPr="004452A5">
        <w:rPr>
          <w:bCs/>
        </w:rPr>
        <w:t xml:space="preserve"> and</w:t>
      </w:r>
      <w:r w:rsidRPr="004452A5">
        <w:rPr>
          <w:bCs/>
        </w:rPr>
        <w:fldChar w:fldCharType="begin"/>
      </w:r>
      <w:r w:rsidRPr="004452A5">
        <w:rPr>
          <w:bCs/>
        </w:rPr>
        <w:instrText xml:space="preserve"> QUOTE </w:instrText>
      </w:r>
      <m:oMath>
        <m:r>
          <m:rPr>
            <m:sty m:val="p"/>
          </m:rPr>
          <w:rPr>
            <w:rFonts w:ascii="Cambria Math" w:hAnsi="Cambria Math"/>
          </w:rPr>
          <m:t>σ</m:t>
        </m:r>
      </m:oMath>
      <w:r w:rsidRPr="004452A5">
        <w:rPr>
          <w:bCs/>
        </w:rPr>
        <w:instrText xml:space="preserve"> </w:instrText>
      </w:r>
      <w:r w:rsidRPr="004452A5">
        <w:rPr>
          <w:bCs/>
        </w:rPr>
        <w:fldChar w:fldCharType="end"/>
      </w:r>
      <m:oMath>
        <m:r>
          <w:rPr>
            <w:rFonts w:ascii="Cambria Math" w:hAnsi="Cambria Math"/>
          </w:rPr>
          <m:t xml:space="preserve"> σ</m:t>
        </m:r>
      </m:oMath>
      <w:r w:rsidRPr="004452A5">
        <w:rPr>
          <w:i/>
        </w:rPr>
        <w:t xml:space="preserve"> in the </w:t>
      </w:r>
      <w:r w:rsidRPr="004452A5">
        <w:rPr>
          <w:i/>
        </w:rPr>
        <w:fldChar w:fldCharType="begin"/>
      </w:r>
      <w:r w:rsidRPr="004452A5">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4452A5">
        <w:rPr>
          <w:i/>
        </w:rPr>
        <w:instrText xml:space="preserve"> </w:instrText>
      </w:r>
      <w:r w:rsidRPr="004452A5">
        <w:rPr>
          <w:i/>
        </w:rPr>
        <w:fldChar w:fldCharType="end"/>
      </w:r>
      <w:r w:rsidRPr="004452A5">
        <w:rPr>
          <w:i/>
        </w:rPr>
        <w:object w:dxaOrig="1020" w:dyaOrig="360">
          <v:shape id="_x0000_i1050" type="#_x0000_t75" style="width:50.25pt;height:18.75pt" o:ole="">
            <v:imagedata r:id="rId41" o:title=""/>
          </v:shape>
          <o:OLEObject Type="Embed" ProgID="Equation.3" ShapeID="_x0000_i1050" DrawAspect="Content" ObjectID="_1619430786" r:id="rId42"/>
        </w:object>
      </w:r>
      <w:r w:rsidRPr="004452A5">
        <w:rPr>
          <w:i/>
        </w:rPr>
        <w:t xml:space="preserve"> calculations to account for timeframe differences</w:t>
      </w:r>
    </w:p>
    <w:p w:rsidR="004452A5" w:rsidRPr="004452A5" w:rsidRDefault="004452A5" w:rsidP="004452A5">
      <w:pPr>
        <w:numPr>
          <w:ilvl w:val="0"/>
          <w:numId w:val="32"/>
        </w:numPr>
        <w:spacing w:after="240"/>
        <w:ind w:left="1080"/>
        <w:jc w:val="both"/>
        <w:rPr>
          <w:bCs/>
        </w:rPr>
      </w:pPr>
      <w:r w:rsidRPr="004452A5">
        <w:rPr>
          <w:i/>
        </w:rPr>
        <w:t xml:space="preserve">X in this equation is the minimum contingency level  </w:t>
      </w:r>
    </w:p>
    <w:p w:rsidR="004452A5" w:rsidRPr="004452A5" w:rsidRDefault="004452A5" w:rsidP="004452A5">
      <w:pPr>
        <w:keepNext/>
        <w:spacing w:before="240" w:after="240"/>
        <w:outlineLvl w:val="1"/>
        <w:rPr>
          <w:b/>
          <w:szCs w:val="20"/>
        </w:rPr>
      </w:pPr>
      <w:r w:rsidRPr="004452A5">
        <w:rPr>
          <w:b/>
          <w:szCs w:val="20"/>
        </w:rPr>
        <w:t>2.3</w:t>
      </w:r>
      <w:r w:rsidRPr="004452A5">
        <w:rPr>
          <w:b/>
          <w:szCs w:val="20"/>
        </w:rPr>
        <w:tab/>
        <w:t>Determination of Price Adders (RTORPA and RTOFFPA)</w:t>
      </w:r>
    </w:p>
    <w:p w:rsidR="004452A5" w:rsidRPr="004452A5" w:rsidRDefault="004452A5" w:rsidP="004452A5">
      <w:pPr>
        <w:tabs>
          <w:tab w:val="center" w:pos="0"/>
        </w:tabs>
        <w:spacing w:after="200" w:line="276" w:lineRule="auto"/>
        <w:jc w:val="both"/>
      </w:pPr>
      <w:r w:rsidRPr="004452A5">
        <w:t xml:space="preserve">Once PBMCL is determined, the </w:t>
      </w:r>
      <w:r w:rsidRPr="004452A5">
        <w:rPr>
          <w:rFonts w:eastAsia="SimSun"/>
        </w:rPr>
        <w:t>Real-Time On-Line Reserve Price Adder (RTORPA) and Real-Time Off-Line Reserve Price Adder (RTOFFPA) for each SCED interval</w:t>
      </w:r>
      <w:r w:rsidRPr="004452A5">
        <w:t xml:space="preserve"> can be calculated.  </w:t>
      </w:r>
      <w:r w:rsidRPr="004452A5">
        <w:rPr>
          <w:iCs/>
        </w:rPr>
        <w:fldChar w:fldCharType="begin"/>
      </w:r>
      <w:r w:rsidRPr="004452A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4452A5">
        <w:rPr>
          <w:iCs/>
        </w:rPr>
        <w:instrText xml:space="preserve"> </w:instrText>
      </w:r>
      <w:r w:rsidRPr="004452A5">
        <w:rPr>
          <w:iCs/>
        </w:rPr>
        <w:fldChar w:fldCharType="end"/>
      </w:r>
      <w:r w:rsidRPr="004452A5">
        <w:rPr>
          <w:rFonts w:eastAsia="SimSun"/>
        </w:rPr>
        <w:t xml:space="preserve">RTORPA (a.k.a. </w:t>
      </w:r>
      <w:r w:rsidRPr="004452A5">
        <w:rPr>
          <w:rFonts w:eastAsia="SimSun"/>
          <w:i/>
        </w:rPr>
        <w:t>P</w:t>
      </w:r>
      <w:r w:rsidRPr="004452A5">
        <w:rPr>
          <w:rFonts w:eastAsia="SimSun"/>
          <w:i/>
          <w:vertAlign w:val="subscript"/>
        </w:rPr>
        <w:t>S</w:t>
      </w:r>
      <w:r w:rsidRPr="004452A5">
        <w:rPr>
          <w:iCs/>
        </w:rPr>
        <w:t xml:space="preserve">) </w:t>
      </w:r>
      <w:r w:rsidRPr="004452A5">
        <w:t xml:space="preserve">and </w:t>
      </w:r>
      <w:r w:rsidRPr="004452A5">
        <w:rPr>
          <w:rFonts w:eastAsia="SimSun"/>
        </w:rPr>
        <w:t xml:space="preserve">RTOFFPA (a.k.a. </w:t>
      </w:r>
      <w:r w:rsidRPr="004452A5">
        <w:rPr>
          <w:rFonts w:eastAsia="SimSun"/>
          <w:i/>
        </w:rPr>
        <w:t>P</w:t>
      </w:r>
      <w:r w:rsidRPr="004452A5">
        <w:rPr>
          <w:rFonts w:eastAsia="SimSun"/>
          <w:i/>
          <w:vertAlign w:val="subscript"/>
        </w:rPr>
        <w:t>NS</w:t>
      </w:r>
      <w:r w:rsidRPr="004452A5">
        <w:t xml:space="preserve">) are functions of the PBMCL at various levels of Real-Time reserves, the net value of Load curtailment, and time duration during which the reserves are available. </w:t>
      </w:r>
      <w:r w:rsidRPr="004452A5">
        <w:rPr>
          <w:rFonts w:eastAsia="SimSun"/>
        </w:rPr>
        <w:t>RTORPA</w:t>
      </w:r>
      <w:r w:rsidRPr="004452A5">
        <w:rPr>
          <w:iCs/>
        </w:rPr>
        <w:t xml:space="preserve"> </w:t>
      </w:r>
      <w:r w:rsidRPr="004452A5">
        <w:rPr>
          <w:iCs/>
        </w:rPr>
        <w:fldChar w:fldCharType="begin"/>
      </w:r>
      <w:r w:rsidRPr="004452A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4452A5">
        <w:rPr>
          <w:iCs/>
        </w:rPr>
        <w:instrText xml:space="preserve"> </w:instrText>
      </w:r>
      <w:r w:rsidRPr="004452A5">
        <w:rPr>
          <w:iCs/>
        </w:rPr>
        <w:fldChar w:fldCharType="end"/>
      </w:r>
      <w:r w:rsidRPr="004452A5">
        <w:t xml:space="preserve">and </w:t>
      </w:r>
      <w:r w:rsidRPr="004452A5">
        <w:rPr>
          <w:rFonts w:eastAsia="SimSun"/>
        </w:rPr>
        <w:t>RTOFFPA</w:t>
      </w:r>
      <w:r w:rsidRPr="004452A5">
        <w:t xml:space="preserve"> are determined as follows:</w:t>
      </w:r>
    </w:p>
    <w:p w:rsidR="004452A5" w:rsidRPr="004452A5" w:rsidRDefault="004452A5" w:rsidP="004452A5">
      <w:pPr>
        <w:jc w:val="center"/>
      </w:pPr>
      <w:r w:rsidRPr="004452A5">
        <w:rPr>
          <w:position w:val="-30"/>
        </w:rPr>
        <w:object w:dxaOrig="4155" w:dyaOrig="720">
          <v:shape id="_x0000_i1051" type="#_x0000_t75" style="width:208.5pt;height:36pt" o:ole="">
            <v:imagedata r:id="rId43" o:title=""/>
          </v:shape>
          <o:OLEObject Type="Embed" ProgID="Equation.3" ShapeID="_x0000_i1051" DrawAspect="Content" ObjectID="_1619430787" r:id="rId44"/>
        </w:object>
      </w:r>
    </w:p>
    <w:p w:rsidR="004452A5" w:rsidRPr="004452A5" w:rsidRDefault="004452A5" w:rsidP="004452A5">
      <w:r w:rsidRPr="004452A5">
        <w:rPr>
          <w:position w:val="-64"/>
        </w:rPr>
        <w:object w:dxaOrig="3480" w:dyaOrig="1395">
          <v:shape id="_x0000_i1052" type="#_x0000_t75" style="width:171.75pt;height:1in" o:ole="">
            <v:imagedata r:id="rId45" o:title=""/>
          </v:shape>
          <o:OLEObject Type="Embed" ProgID="Equation.3" ShapeID="_x0000_i1052" DrawAspect="Content" ObjectID="_1619430788" r:id="rId46"/>
        </w:object>
      </w:r>
    </w:p>
    <w:p w:rsidR="004452A5" w:rsidRPr="004452A5" w:rsidRDefault="004452A5" w:rsidP="004452A5">
      <w:pPr>
        <w:jc w:val="center"/>
      </w:pPr>
    </w:p>
    <w:p w:rsidR="004452A5" w:rsidRPr="004452A5" w:rsidRDefault="004452A5" w:rsidP="004452A5">
      <w:pPr>
        <w:jc w:val="both"/>
      </w:pPr>
      <w:r w:rsidRPr="004452A5">
        <w:t xml:space="preserve">Where </w:t>
      </w:r>
      <w:r w:rsidRPr="004452A5">
        <w:rPr>
          <w:i/>
        </w:rPr>
        <w:t>v</w:t>
      </w:r>
      <w:r w:rsidRPr="004452A5">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4452A5">
        <w:rPr>
          <w:color w:val="000000"/>
        </w:rPr>
        <w:t xml:space="preserve">The Off-Line Available Reserves (RTOFFCAP) will be set to zero when the SCED snapshot of the PRC is equal to or below </w:t>
      </w:r>
      <w:r w:rsidRPr="004452A5">
        <w:t>the PRC MW at which EEA Level 1 is initiated.</w:t>
      </w:r>
    </w:p>
    <w:p w:rsidR="004452A5" w:rsidRPr="004452A5" w:rsidRDefault="004452A5" w:rsidP="004452A5">
      <w:pPr>
        <w:keepNext/>
        <w:spacing w:before="480" w:after="240"/>
        <w:outlineLvl w:val="0"/>
        <w:rPr>
          <w:b/>
          <w:caps/>
          <w:szCs w:val="20"/>
        </w:rPr>
      </w:pPr>
      <w:r w:rsidRPr="004452A5">
        <w:rPr>
          <w:b/>
          <w:caps/>
          <w:szCs w:val="20"/>
        </w:rPr>
        <w:t>3.</w:t>
      </w:r>
      <w:r w:rsidRPr="004452A5">
        <w:rPr>
          <w:b/>
          <w:caps/>
          <w:szCs w:val="20"/>
        </w:rPr>
        <w:tab/>
        <w:t>Methodology Revision Process</w:t>
      </w:r>
    </w:p>
    <w:p w:rsidR="004452A5" w:rsidRPr="004452A5" w:rsidRDefault="004452A5" w:rsidP="004452A5">
      <w:r w:rsidRPr="004452A5">
        <w:t>Revisions to this document, and the parameters to be used in the methodology, shall be made according to the approval process as prescribed in Protocol Section 6.5.7.3, Security Constrained Economic Dispatch, which requires TAC review and ERCOT Board approval.</w:t>
      </w:r>
    </w:p>
    <w:p w:rsidR="004452A5" w:rsidRPr="004452A5" w:rsidRDefault="004452A5" w:rsidP="004452A5">
      <w:pPr>
        <w:keepNext/>
        <w:spacing w:before="480" w:after="240"/>
        <w:outlineLvl w:val="0"/>
        <w:rPr>
          <w:b/>
          <w:caps/>
          <w:szCs w:val="20"/>
        </w:rPr>
      </w:pPr>
      <w:r w:rsidRPr="004452A5">
        <w:rPr>
          <w:b/>
          <w:caps/>
          <w:szCs w:val="20"/>
        </w:rPr>
        <w:t xml:space="preserve">4.  </w:t>
      </w:r>
      <w:r w:rsidRPr="004452A5">
        <w:rPr>
          <w:b/>
          <w:caps/>
          <w:szCs w:val="20"/>
        </w:rPr>
        <w:tab/>
      </w:r>
      <w:ins w:id="13" w:author="ERCOT" w:date="2019-05-13T09:57:00Z">
        <w:r w:rsidR="00761706">
          <w:rPr>
            <w:b/>
            <w:caps/>
            <w:szCs w:val="20"/>
          </w:rPr>
          <w:t xml:space="preserve">Additional </w:t>
        </w:r>
      </w:ins>
      <w:r w:rsidRPr="004452A5">
        <w:rPr>
          <w:b/>
          <w:caps/>
          <w:szCs w:val="20"/>
        </w:rPr>
        <w:t>Parameters for Implementing ORDC</w:t>
      </w:r>
    </w:p>
    <w:p w:rsidR="004452A5" w:rsidRPr="004452A5" w:rsidRDefault="004452A5" w:rsidP="004452A5">
      <w:r w:rsidRPr="004452A5">
        <w:t xml:space="preserve">The </w:t>
      </w:r>
      <w:del w:id="14" w:author="ERCOT" w:date="2019-05-13T09:57:00Z">
        <w:r w:rsidRPr="004452A5" w:rsidDel="00761706">
          <w:delText xml:space="preserve">definition and </w:delText>
        </w:r>
      </w:del>
      <w:r w:rsidRPr="004452A5">
        <w:t xml:space="preserve">values of the </w:t>
      </w:r>
      <w:ins w:id="15" w:author="ERCOT" w:date="2019-05-13T09:57:00Z">
        <w:r w:rsidR="00761706">
          <w:t xml:space="preserve">additional </w:t>
        </w:r>
      </w:ins>
      <w:r w:rsidRPr="004452A5">
        <w:t>parameters used in implementing ORDC are as follows:</w:t>
      </w:r>
    </w:p>
    <w:p w:rsidR="000A57A7" w:rsidRDefault="000A57A7" w:rsidP="000A57A7">
      <w:pPr>
        <w:pStyle w:val="Heading2"/>
        <w:numPr>
          <w:ilvl w:val="0"/>
          <w:numId w:val="0"/>
        </w:numPr>
        <w:rPr>
          <w:ins w:id="16" w:author="ERCOT" w:date="2019-05-13T10:00:00Z"/>
        </w:rPr>
      </w:pPr>
      <w:ins w:id="17" w:author="ERCOT" w:date="2019-05-13T10:00:00Z">
        <w:r>
          <w:t>4.1</w:t>
        </w:r>
        <w:r>
          <w:tab/>
          <w:t>Minimum Contingency Level</w:t>
        </w:r>
      </w:ins>
    </w:p>
    <w:p w:rsidR="000A57A7" w:rsidRDefault="000A57A7" w:rsidP="000A57A7">
      <w:pPr>
        <w:pStyle w:val="BodyText"/>
        <w:spacing w:after="0"/>
        <w:rPr>
          <w:ins w:id="18" w:author="ERCOT" w:date="2019-05-13T10:00:00Z"/>
        </w:rPr>
      </w:pPr>
      <w:ins w:id="19" w:author="ERCOT" w:date="2019-05-13T10:00:00Z">
        <w:r>
          <w:t>The minimum contingency level (X) is 2,000 MW.</w:t>
        </w:r>
      </w:ins>
    </w:p>
    <w:p w:rsidR="000A57A7" w:rsidRDefault="000A57A7" w:rsidP="000A57A7">
      <w:pPr>
        <w:pStyle w:val="Heading2"/>
        <w:numPr>
          <w:ilvl w:val="0"/>
          <w:numId w:val="0"/>
        </w:numPr>
        <w:rPr>
          <w:ins w:id="20" w:author="ERCOT" w:date="2019-05-13T10:00:00Z"/>
        </w:rPr>
      </w:pPr>
      <w:ins w:id="21" w:author="ERCOT" w:date="2019-05-13T10:00:00Z">
        <w:r>
          <w:t>4.2</w:t>
        </w:r>
        <w:r>
          <w:tab/>
          <w:t>SLOLP Distribution Shift Parameter</w:t>
        </w:r>
      </w:ins>
    </w:p>
    <w:p w:rsidR="000A57A7" w:rsidRPr="008B0152" w:rsidRDefault="000A57A7" w:rsidP="000A57A7">
      <w:pPr>
        <w:rPr>
          <w:ins w:id="22" w:author="ERCOT" w:date="2019-05-13T10:00:00Z"/>
        </w:rPr>
      </w:pPr>
      <w:ins w:id="23" w:author="ERCOT" w:date="2019-05-13T10:00:00Z">
        <w:r>
          <w:t xml:space="preserve">The SLOLP distribution shift parameter (S) is 0.25. </w:t>
        </w:r>
      </w:ins>
    </w:p>
    <w:p w:rsidR="004452A5" w:rsidRPr="004452A5" w:rsidRDefault="004452A5" w:rsidP="004452A5">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4623"/>
        <w:gridCol w:w="989"/>
        <w:gridCol w:w="2549"/>
      </w:tblGrid>
      <w:tr w:rsidR="004452A5" w:rsidRPr="004452A5" w:rsidDel="000A57A7" w:rsidTr="00761706">
        <w:trPr>
          <w:del w:id="24" w:author="ERCOT" w:date="2019-05-13T10:00:00Z"/>
        </w:trPr>
        <w:tc>
          <w:tcPr>
            <w:tcW w:w="0" w:type="auto"/>
            <w:shd w:val="clear" w:color="auto" w:fill="auto"/>
          </w:tcPr>
          <w:p w:rsidR="004452A5" w:rsidRPr="004452A5" w:rsidDel="000A57A7" w:rsidRDefault="004452A5" w:rsidP="004452A5">
            <w:pPr>
              <w:spacing w:line="276" w:lineRule="auto"/>
              <w:jc w:val="both"/>
              <w:rPr>
                <w:del w:id="25" w:author="ERCOT" w:date="2019-05-13T10:00:00Z"/>
              </w:rPr>
            </w:pPr>
            <w:del w:id="26" w:author="ERCOT" w:date="2019-05-13T10:00:00Z">
              <w:r w:rsidRPr="004452A5" w:rsidDel="000A57A7">
                <w:delText>Parameter</w:delText>
              </w:r>
            </w:del>
          </w:p>
        </w:tc>
        <w:tc>
          <w:tcPr>
            <w:tcW w:w="4623" w:type="dxa"/>
            <w:shd w:val="clear" w:color="auto" w:fill="auto"/>
          </w:tcPr>
          <w:p w:rsidR="004452A5" w:rsidRPr="004452A5" w:rsidDel="000A57A7" w:rsidRDefault="004452A5" w:rsidP="004452A5">
            <w:pPr>
              <w:spacing w:line="276" w:lineRule="auto"/>
              <w:jc w:val="both"/>
              <w:rPr>
                <w:del w:id="27" w:author="ERCOT" w:date="2019-05-13T10:00:00Z"/>
              </w:rPr>
            </w:pPr>
            <w:del w:id="28" w:author="ERCOT" w:date="2019-05-13T10:00:00Z">
              <w:r w:rsidRPr="004452A5" w:rsidDel="000A57A7">
                <w:delText>Definition</w:delText>
              </w:r>
            </w:del>
          </w:p>
        </w:tc>
        <w:tc>
          <w:tcPr>
            <w:tcW w:w="989" w:type="dxa"/>
          </w:tcPr>
          <w:p w:rsidR="004452A5" w:rsidRPr="004452A5" w:rsidDel="000A57A7" w:rsidRDefault="004452A5" w:rsidP="004452A5">
            <w:pPr>
              <w:spacing w:line="276" w:lineRule="auto"/>
              <w:jc w:val="center"/>
              <w:rPr>
                <w:del w:id="29" w:author="ERCOT" w:date="2019-05-13T10:00:00Z"/>
              </w:rPr>
            </w:pPr>
            <w:del w:id="30" w:author="ERCOT" w:date="2019-05-13T10:00:00Z">
              <w:r w:rsidRPr="004452A5" w:rsidDel="000A57A7">
                <w:delText>Unit</w:delText>
              </w:r>
            </w:del>
          </w:p>
        </w:tc>
        <w:tc>
          <w:tcPr>
            <w:tcW w:w="2549" w:type="dxa"/>
            <w:shd w:val="clear" w:color="auto" w:fill="auto"/>
          </w:tcPr>
          <w:p w:rsidR="004452A5" w:rsidRPr="004452A5" w:rsidDel="000A57A7" w:rsidRDefault="004452A5" w:rsidP="004452A5">
            <w:pPr>
              <w:spacing w:line="276" w:lineRule="auto"/>
              <w:jc w:val="center"/>
              <w:rPr>
                <w:del w:id="31" w:author="ERCOT" w:date="2019-05-13T10:00:00Z"/>
              </w:rPr>
            </w:pPr>
            <w:del w:id="32" w:author="ERCOT" w:date="2019-05-13T10:00:00Z">
              <w:r w:rsidRPr="004452A5" w:rsidDel="000A57A7">
                <w:delText>Value</w:delText>
              </w:r>
            </w:del>
          </w:p>
        </w:tc>
      </w:tr>
      <w:tr w:rsidR="004452A5" w:rsidRPr="004452A5" w:rsidDel="000A57A7" w:rsidTr="00761706">
        <w:trPr>
          <w:del w:id="33" w:author="ERCOT" w:date="2019-05-13T10:00:00Z"/>
        </w:trPr>
        <w:tc>
          <w:tcPr>
            <w:tcW w:w="0" w:type="auto"/>
            <w:shd w:val="clear" w:color="auto" w:fill="auto"/>
          </w:tcPr>
          <w:p w:rsidR="004452A5" w:rsidRPr="004452A5" w:rsidDel="000A57A7" w:rsidRDefault="004452A5" w:rsidP="004452A5">
            <w:pPr>
              <w:spacing w:line="276" w:lineRule="auto"/>
              <w:jc w:val="both"/>
              <w:rPr>
                <w:del w:id="34" w:author="ERCOT" w:date="2019-05-13T10:00:00Z"/>
              </w:rPr>
            </w:pPr>
            <w:del w:id="35" w:author="ERCOT" w:date="2019-05-13T10:00:00Z">
              <w:r w:rsidRPr="004452A5" w:rsidDel="000A57A7">
                <w:delText>VOLL</w:delText>
              </w:r>
            </w:del>
          </w:p>
        </w:tc>
        <w:tc>
          <w:tcPr>
            <w:tcW w:w="4623" w:type="dxa"/>
            <w:shd w:val="clear" w:color="auto" w:fill="auto"/>
          </w:tcPr>
          <w:p w:rsidR="004452A5" w:rsidRPr="004452A5" w:rsidDel="000A57A7" w:rsidRDefault="004452A5" w:rsidP="004452A5">
            <w:pPr>
              <w:spacing w:line="276" w:lineRule="auto"/>
              <w:jc w:val="both"/>
              <w:rPr>
                <w:del w:id="36" w:author="ERCOT" w:date="2019-05-13T10:00:00Z"/>
              </w:rPr>
            </w:pPr>
            <w:del w:id="37" w:author="ERCOT" w:date="2019-05-13T10:00:00Z">
              <w:r w:rsidRPr="004452A5" w:rsidDel="000A57A7">
                <w:delText>Value of Lost Load</w:delText>
              </w:r>
            </w:del>
          </w:p>
        </w:tc>
        <w:tc>
          <w:tcPr>
            <w:tcW w:w="989" w:type="dxa"/>
          </w:tcPr>
          <w:p w:rsidR="004452A5" w:rsidRPr="004452A5" w:rsidDel="000A57A7" w:rsidRDefault="004452A5" w:rsidP="004452A5">
            <w:pPr>
              <w:spacing w:line="276" w:lineRule="auto"/>
              <w:jc w:val="center"/>
              <w:rPr>
                <w:del w:id="38" w:author="ERCOT" w:date="2019-05-13T10:00:00Z"/>
              </w:rPr>
            </w:pPr>
            <w:del w:id="39" w:author="ERCOT" w:date="2019-05-13T10:00:00Z">
              <w:r w:rsidRPr="004452A5" w:rsidDel="000A57A7">
                <w:delText>$/MWh</w:delText>
              </w:r>
            </w:del>
          </w:p>
        </w:tc>
        <w:tc>
          <w:tcPr>
            <w:tcW w:w="2549" w:type="dxa"/>
            <w:shd w:val="clear" w:color="auto" w:fill="auto"/>
          </w:tcPr>
          <w:p w:rsidR="004452A5" w:rsidRPr="004452A5" w:rsidDel="000A57A7" w:rsidRDefault="004452A5" w:rsidP="004452A5">
            <w:pPr>
              <w:spacing w:line="276" w:lineRule="auto"/>
              <w:jc w:val="center"/>
              <w:rPr>
                <w:del w:id="40" w:author="ERCOT" w:date="2019-05-13T10:00:00Z"/>
              </w:rPr>
            </w:pPr>
            <w:del w:id="41" w:author="ERCOT" w:date="2019-05-13T10:00:00Z">
              <w:r w:rsidRPr="004452A5" w:rsidDel="000A57A7">
                <w:delText>9000</w:delText>
              </w:r>
            </w:del>
          </w:p>
        </w:tc>
      </w:tr>
      <w:tr w:rsidR="004452A5" w:rsidRPr="004452A5" w:rsidDel="000A57A7" w:rsidTr="00761706">
        <w:trPr>
          <w:del w:id="42" w:author="ERCOT" w:date="2019-05-13T10:00:00Z"/>
        </w:trPr>
        <w:tc>
          <w:tcPr>
            <w:tcW w:w="0" w:type="auto"/>
            <w:shd w:val="clear" w:color="auto" w:fill="auto"/>
          </w:tcPr>
          <w:p w:rsidR="004452A5" w:rsidRPr="004452A5" w:rsidDel="000A57A7" w:rsidRDefault="004452A5" w:rsidP="004452A5">
            <w:pPr>
              <w:spacing w:line="276" w:lineRule="auto"/>
              <w:jc w:val="both"/>
              <w:rPr>
                <w:del w:id="43" w:author="ERCOT" w:date="2019-05-13T10:00:00Z"/>
              </w:rPr>
            </w:pPr>
            <w:del w:id="44" w:author="ERCOT" w:date="2019-05-13T10:00:00Z">
              <w:r w:rsidRPr="004452A5" w:rsidDel="000A57A7">
                <w:delText>X</w:delText>
              </w:r>
            </w:del>
          </w:p>
        </w:tc>
        <w:tc>
          <w:tcPr>
            <w:tcW w:w="4623" w:type="dxa"/>
            <w:shd w:val="clear" w:color="auto" w:fill="auto"/>
          </w:tcPr>
          <w:p w:rsidR="004452A5" w:rsidRPr="004452A5" w:rsidDel="000A57A7" w:rsidRDefault="004452A5" w:rsidP="004452A5">
            <w:pPr>
              <w:spacing w:line="276" w:lineRule="auto"/>
              <w:jc w:val="both"/>
              <w:rPr>
                <w:del w:id="45" w:author="ERCOT" w:date="2019-05-13T10:00:00Z"/>
              </w:rPr>
            </w:pPr>
            <w:del w:id="46" w:author="ERCOT" w:date="2019-05-13T10:00:00Z">
              <w:r w:rsidRPr="004452A5" w:rsidDel="000A57A7">
                <w:delText>Minimum contingency reserve level</w:delText>
              </w:r>
            </w:del>
          </w:p>
        </w:tc>
        <w:tc>
          <w:tcPr>
            <w:tcW w:w="989" w:type="dxa"/>
          </w:tcPr>
          <w:p w:rsidR="004452A5" w:rsidRPr="004452A5" w:rsidDel="000A57A7" w:rsidRDefault="004452A5" w:rsidP="004452A5">
            <w:pPr>
              <w:spacing w:line="276" w:lineRule="auto"/>
              <w:jc w:val="center"/>
              <w:rPr>
                <w:del w:id="47" w:author="ERCOT" w:date="2019-05-13T10:00:00Z"/>
              </w:rPr>
            </w:pPr>
            <w:del w:id="48" w:author="ERCOT" w:date="2019-05-13T10:00:00Z">
              <w:r w:rsidRPr="004452A5" w:rsidDel="000A57A7">
                <w:delText>MW</w:delText>
              </w:r>
            </w:del>
          </w:p>
        </w:tc>
        <w:tc>
          <w:tcPr>
            <w:tcW w:w="2549" w:type="dxa"/>
            <w:shd w:val="clear" w:color="auto" w:fill="auto"/>
          </w:tcPr>
          <w:p w:rsidR="004452A5" w:rsidRPr="004452A5" w:rsidDel="000A57A7" w:rsidRDefault="004452A5" w:rsidP="004452A5">
            <w:pPr>
              <w:spacing w:line="276" w:lineRule="auto"/>
              <w:jc w:val="center"/>
              <w:rPr>
                <w:del w:id="49" w:author="ERCOT" w:date="2019-05-13T10:00:00Z"/>
              </w:rPr>
            </w:pPr>
            <w:del w:id="50" w:author="ERCOT" w:date="2019-05-13T10:00:00Z">
              <w:r w:rsidRPr="004452A5" w:rsidDel="000A57A7">
                <w:delText>2000</w:delText>
              </w:r>
            </w:del>
          </w:p>
        </w:tc>
      </w:tr>
      <w:tr w:rsidR="004452A5" w:rsidRPr="004452A5" w:rsidDel="000A57A7" w:rsidTr="00761706">
        <w:trPr>
          <w:del w:id="51" w:author="ERCOT" w:date="2019-05-13T10:00:00Z"/>
        </w:trPr>
        <w:tc>
          <w:tcPr>
            <w:tcW w:w="0" w:type="auto"/>
            <w:tcBorders>
              <w:top w:val="single" w:sz="4" w:space="0" w:color="auto"/>
              <w:left w:val="single" w:sz="4" w:space="0" w:color="auto"/>
              <w:bottom w:val="single" w:sz="4" w:space="0" w:color="auto"/>
              <w:right w:val="single" w:sz="4" w:space="0" w:color="auto"/>
            </w:tcBorders>
            <w:shd w:val="clear" w:color="auto" w:fill="auto"/>
          </w:tcPr>
          <w:p w:rsidR="004452A5" w:rsidRPr="004452A5" w:rsidDel="000A57A7" w:rsidRDefault="004452A5" w:rsidP="004452A5">
            <w:pPr>
              <w:spacing w:line="276" w:lineRule="auto"/>
              <w:jc w:val="both"/>
              <w:rPr>
                <w:del w:id="52" w:author="ERCOT" w:date="2019-05-13T10:00:00Z"/>
              </w:rPr>
            </w:pPr>
            <w:del w:id="53" w:author="ERCOT" w:date="2019-05-13T10:00:00Z">
              <w:r w:rsidRPr="004452A5" w:rsidDel="000A57A7">
                <w:delText>S</w:delText>
              </w:r>
            </w:del>
          </w:p>
        </w:tc>
        <w:tc>
          <w:tcPr>
            <w:tcW w:w="4623" w:type="dxa"/>
            <w:tcBorders>
              <w:top w:val="single" w:sz="4" w:space="0" w:color="auto"/>
              <w:left w:val="single" w:sz="4" w:space="0" w:color="auto"/>
              <w:bottom w:val="single" w:sz="4" w:space="0" w:color="auto"/>
              <w:right w:val="single" w:sz="4" w:space="0" w:color="auto"/>
            </w:tcBorders>
            <w:shd w:val="clear" w:color="auto" w:fill="auto"/>
          </w:tcPr>
          <w:p w:rsidR="004452A5" w:rsidRPr="004452A5" w:rsidDel="000A57A7" w:rsidRDefault="004452A5" w:rsidP="004452A5">
            <w:pPr>
              <w:spacing w:line="276" w:lineRule="auto"/>
              <w:jc w:val="both"/>
              <w:rPr>
                <w:del w:id="54" w:author="ERCOT" w:date="2019-05-13T10:00:00Z"/>
              </w:rPr>
            </w:pPr>
            <w:del w:id="55" w:author="ERCOT" w:date="2019-05-13T10:00:00Z">
              <w:r w:rsidRPr="004452A5" w:rsidDel="000A57A7">
                <w:delText>SLOLP distribution shift parameter</w:delText>
              </w:r>
            </w:del>
          </w:p>
        </w:tc>
        <w:tc>
          <w:tcPr>
            <w:tcW w:w="989" w:type="dxa"/>
            <w:tcBorders>
              <w:top w:val="single" w:sz="4" w:space="0" w:color="auto"/>
              <w:left w:val="single" w:sz="4" w:space="0" w:color="auto"/>
              <w:bottom w:val="single" w:sz="4" w:space="0" w:color="auto"/>
              <w:right w:val="single" w:sz="4" w:space="0" w:color="auto"/>
            </w:tcBorders>
          </w:tcPr>
          <w:p w:rsidR="004452A5" w:rsidRPr="004452A5" w:rsidDel="000A57A7" w:rsidRDefault="004452A5" w:rsidP="004452A5">
            <w:pPr>
              <w:spacing w:line="276" w:lineRule="auto"/>
              <w:jc w:val="center"/>
              <w:rPr>
                <w:del w:id="56" w:author="ERCOT" w:date="2019-05-13T10:00:00Z"/>
              </w:rPr>
            </w:pPr>
            <w:del w:id="57" w:author="ERCOT" w:date="2019-05-13T10:00:00Z">
              <w:r w:rsidRPr="004452A5" w:rsidDel="000A57A7">
                <w:delText>none</w:delText>
              </w:r>
            </w:del>
          </w:p>
        </w:tc>
        <w:tc>
          <w:tcPr>
            <w:tcW w:w="2549" w:type="dxa"/>
            <w:tcBorders>
              <w:top w:val="single" w:sz="4" w:space="0" w:color="auto"/>
              <w:left w:val="single" w:sz="4" w:space="0" w:color="auto"/>
              <w:bottom w:val="single" w:sz="4" w:space="0" w:color="auto"/>
              <w:right w:val="single" w:sz="4" w:space="0" w:color="auto"/>
            </w:tcBorders>
            <w:shd w:val="clear" w:color="auto" w:fill="auto"/>
          </w:tcPr>
          <w:p w:rsidR="004452A5" w:rsidRPr="004452A5" w:rsidDel="000A57A7" w:rsidRDefault="004452A5" w:rsidP="004452A5">
            <w:pPr>
              <w:spacing w:line="276" w:lineRule="auto"/>
              <w:jc w:val="center"/>
              <w:rPr>
                <w:del w:id="58" w:author="ERCOT" w:date="2019-05-13T10:00:00Z"/>
              </w:rPr>
            </w:pPr>
            <w:del w:id="59" w:author="ERCOT" w:date="2019-05-13T10:00:00Z">
              <w:r w:rsidRPr="004452A5" w:rsidDel="000A57A7">
                <w:delText>0.25</w:delText>
              </w:r>
            </w:del>
          </w:p>
        </w:tc>
      </w:tr>
    </w:tbl>
    <w:p w:rsidR="004452A5" w:rsidRPr="004452A5" w:rsidDel="000A57A7" w:rsidRDefault="004452A5" w:rsidP="004452A5">
      <w:pPr>
        <w:jc w:val="both"/>
        <w:rPr>
          <w:del w:id="60" w:author="ERCOT" w:date="2019-05-13T10:01:00Z"/>
        </w:rPr>
      </w:pPr>
    </w:p>
    <w:tbl>
      <w:tblPr>
        <w:tblW w:w="96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4452A5" w:rsidRPr="004452A5" w:rsidTr="000A57A7">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p w:rsidR="004452A5" w:rsidRPr="004452A5" w:rsidRDefault="004452A5" w:rsidP="004452A5">
            <w:pPr>
              <w:spacing w:before="120" w:after="240"/>
              <w:ind w:hanging="18"/>
              <w:rPr>
                <w:b/>
                <w:i/>
              </w:rPr>
            </w:pPr>
            <w:r w:rsidRPr="004452A5">
              <w:rPr>
                <w:b/>
                <w:i/>
              </w:rPr>
              <w:t xml:space="preserve">[OBDRR011:  Replace </w:t>
            </w:r>
            <w:del w:id="61" w:author="ERCOT" w:date="2019-05-13T10:00:00Z">
              <w:r w:rsidRPr="004452A5" w:rsidDel="000A57A7">
                <w:rPr>
                  <w:b/>
                  <w:i/>
                </w:rPr>
                <w:delText xml:space="preserve">parameter “S” in </w:delText>
              </w:r>
            </w:del>
            <w:r w:rsidRPr="004452A5">
              <w:rPr>
                <w:b/>
                <w:i/>
              </w:rPr>
              <w:t xml:space="preserve">the </w:t>
            </w:r>
            <w:del w:id="62" w:author="ERCOT" w:date="2019-05-13T10:00:00Z">
              <w:r w:rsidRPr="004452A5" w:rsidDel="000A57A7">
                <w:rPr>
                  <w:b/>
                  <w:i/>
                </w:rPr>
                <w:delText>table</w:delText>
              </w:r>
            </w:del>
            <w:ins w:id="63" w:author="ERCOT" w:date="2019-05-13T10:00:00Z">
              <w:r w:rsidR="000A57A7">
                <w:rPr>
                  <w:b/>
                  <w:i/>
                </w:rPr>
                <w:t>sentence</w:t>
              </w:r>
            </w:ins>
            <w:r w:rsidRPr="004452A5">
              <w:rPr>
                <w:b/>
                <w:i/>
              </w:rPr>
              <w:t xml:space="preserve"> above with the following on March 1, 2020:]</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4698"/>
              <w:gridCol w:w="993"/>
              <w:gridCol w:w="2439"/>
            </w:tblGrid>
            <w:tr w:rsidR="004452A5" w:rsidRPr="004452A5" w:rsidDel="000A57A7" w:rsidTr="00761706">
              <w:trPr>
                <w:trHeight w:val="405"/>
                <w:del w:id="64" w:author="ERCOT" w:date="2019-05-13T10:01:00Z"/>
              </w:trPr>
              <w:tc>
                <w:tcPr>
                  <w:tcW w:w="1174" w:type="dxa"/>
                  <w:shd w:val="clear" w:color="auto" w:fill="auto"/>
                </w:tcPr>
                <w:p w:rsidR="004452A5" w:rsidRPr="004452A5" w:rsidDel="000A57A7" w:rsidRDefault="004452A5" w:rsidP="004452A5">
                  <w:pPr>
                    <w:spacing w:line="276" w:lineRule="auto"/>
                    <w:jc w:val="both"/>
                    <w:rPr>
                      <w:del w:id="65" w:author="ERCOT" w:date="2019-05-13T10:01:00Z"/>
                    </w:rPr>
                  </w:pPr>
                  <w:del w:id="66" w:author="ERCOT" w:date="2019-05-13T10:01:00Z">
                    <w:r w:rsidRPr="004452A5" w:rsidDel="000A57A7">
                      <w:delText>S</w:delText>
                    </w:r>
                  </w:del>
                </w:p>
              </w:tc>
              <w:tc>
                <w:tcPr>
                  <w:tcW w:w="4698" w:type="dxa"/>
                  <w:shd w:val="clear" w:color="auto" w:fill="auto"/>
                </w:tcPr>
                <w:p w:rsidR="004452A5" w:rsidRPr="004452A5" w:rsidDel="000A57A7" w:rsidRDefault="004452A5" w:rsidP="004452A5">
                  <w:pPr>
                    <w:spacing w:line="276" w:lineRule="auto"/>
                    <w:jc w:val="both"/>
                    <w:rPr>
                      <w:del w:id="67" w:author="ERCOT" w:date="2019-05-13T10:01:00Z"/>
                    </w:rPr>
                  </w:pPr>
                  <w:del w:id="68" w:author="ERCOT" w:date="2019-05-13T10:01:00Z">
                    <w:r w:rsidRPr="004452A5" w:rsidDel="000A57A7">
                      <w:delText>SLOLP distribution shift parameter</w:delText>
                    </w:r>
                  </w:del>
                </w:p>
              </w:tc>
              <w:tc>
                <w:tcPr>
                  <w:tcW w:w="993" w:type="dxa"/>
                </w:tcPr>
                <w:p w:rsidR="004452A5" w:rsidRPr="004452A5" w:rsidDel="000A57A7" w:rsidRDefault="004452A5" w:rsidP="004452A5">
                  <w:pPr>
                    <w:spacing w:line="276" w:lineRule="auto"/>
                    <w:jc w:val="center"/>
                    <w:rPr>
                      <w:del w:id="69" w:author="ERCOT" w:date="2019-05-13T10:01:00Z"/>
                    </w:rPr>
                  </w:pPr>
                  <w:del w:id="70" w:author="ERCOT" w:date="2019-05-13T10:01:00Z">
                    <w:r w:rsidRPr="004452A5" w:rsidDel="000A57A7">
                      <w:delText>none</w:delText>
                    </w:r>
                  </w:del>
                </w:p>
              </w:tc>
              <w:tc>
                <w:tcPr>
                  <w:tcW w:w="2439" w:type="dxa"/>
                  <w:shd w:val="clear" w:color="auto" w:fill="auto"/>
                </w:tcPr>
                <w:p w:rsidR="004452A5" w:rsidRPr="004452A5" w:rsidDel="000A57A7" w:rsidRDefault="004452A5" w:rsidP="004452A5">
                  <w:pPr>
                    <w:spacing w:line="276" w:lineRule="auto"/>
                    <w:jc w:val="center"/>
                    <w:rPr>
                      <w:del w:id="71" w:author="ERCOT" w:date="2019-05-13T10:01:00Z"/>
                    </w:rPr>
                  </w:pPr>
                  <w:del w:id="72" w:author="ERCOT" w:date="2019-05-13T10:01:00Z">
                    <w:r w:rsidRPr="004452A5" w:rsidDel="000A57A7">
                      <w:delText>0.5</w:delText>
                    </w:r>
                  </w:del>
                </w:p>
              </w:tc>
            </w:tr>
          </w:tbl>
          <w:p w:rsidR="004452A5" w:rsidRPr="004452A5" w:rsidRDefault="000A57A7" w:rsidP="004452A5">
            <w:pPr>
              <w:spacing w:before="120" w:after="240"/>
              <w:ind w:hanging="18"/>
              <w:rPr>
                <w:b/>
                <w:i/>
              </w:rPr>
            </w:pPr>
            <w:ins w:id="73" w:author="ERCOT" w:date="2019-05-13T10:01:00Z">
              <w:r>
                <w:t>The SLOLP distribution shift parameter (S) is 0.5.</w:t>
              </w:r>
            </w:ins>
          </w:p>
        </w:tc>
      </w:tr>
    </w:tbl>
    <w:p w:rsidR="004452A5" w:rsidRPr="004452A5" w:rsidRDefault="004452A5" w:rsidP="004452A5">
      <w:pPr>
        <w:jc w:val="both"/>
      </w:pPr>
    </w:p>
    <w:bookmarkEnd w:id="1"/>
    <w:bookmarkEnd w:id="2"/>
    <w:bookmarkEnd w:id="3"/>
    <w:bookmarkEnd w:id="4"/>
    <w:bookmarkEnd w:id="5"/>
    <w:bookmarkEnd w:id="6"/>
    <w:bookmarkEnd w:id="7"/>
    <w:bookmarkEnd w:id="8"/>
    <w:bookmarkEnd w:id="9"/>
    <w:sectPr w:rsidR="004452A5" w:rsidRPr="004452A5">
      <w:headerReference w:type="default" r:id="rId47"/>
      <w:footerReference w:type="even" r:id="rId48"/>
      <w:footerReference w:type="default" r:id="rId49"/>
      <w:footerReference w:type="first" r:id="rId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706" w:rsidRDefault="00761706">
      <w:r>
        <w:separator/>
      </w:r>
    </w:p>
  </w:endnote>
  <w:endnote w:type="continuationSeparator" w:id="0">
    <w:p w:rsidR="00761706" w:rsidRDefault="0076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06" w:rsidRPr="00412DCA" w:rsidRDefault="0076170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06" w:rsidRDefault="00262888">
    <w:pPr>
      <w:pStyle w:val="Footer"/>
      <w:tabs>
        <w:tab w:val="clear" w:pos="4320"/>
        <w:tab w:val="clear" w:pos="8640"/>
        <w:tab w:val="right" w:pos="9360"/>
      </w:tabs>
      <w:rPr>
        <w:rFonts w:ascii="Arial" w:hAnsi="Arial" w:cs="Arial"/>
        <w:sz w:val="18"/>
      </w:rPr>
    </w:pPr>
    <w:r>
      <w:rPr>
        <w:rFonts w:ascii="Arial" w:hAnsi="Arial" w:cs="Arial"/>
        <w:sz w:val="18"/>
      </w:rPr>
      <w:t>015</w:t>
    </w:r>
    <w:r w:rsidR="00761706">
      <w:rPr>
        <w:rFonts w:ascii="Arial" w:hAnsi="Arial" w:cs="Arial"/>
        <w:sz w:val="18"/>
      </w:rPr>
      <w:t xml:space="preserve">OBDRR-01 </w:t>
    </w:r>
    <w:r w:rsidR="00761706" w:rsidRPr="00716A30">
      <w:rPr>
        <w:rFonts w:ascii="Arial" w:hAnsi="Arial" w:cs="Arial"/>
        <w:sz w:val="18"/>
      </w:rPr>
      <w:t>Linking</w:t>
    </w:r>
    <w:r>
      <w:rPr>
        <w:rFonts w:ascii="Arial" w:hAnsi="Arial" w:cs="Arial"/>
        <w:sz w:val="18"/>
      </w:rPr>
      <w:t xml:space="preserve"> of VOLL to the Effective SWCAP 0515</w:t>
    </w:r>
    <w:r w:rsidR="00761706">
      <w:rPr>
        <w:rFonts w:ascii="Arial" w:hAnsi="Arial" w:cs="Arial"/>
        <w:sz w:val="18"/>
      </w:rPr>
      <w:t>19</w:t>
    </w:r>
    <w:r w:rsidR="00761706">
      <w:rPr>
        <w:rFonts w:ascii="Arial" w:hAnsi="Arial" w:cs="Arial"/>
        <w:sz w:val="18"/>
      </w:rPr>
      <w:tab/>
      <w:t>Pa</w:t>
    </w:r>
    <w:r w:rsidR="00761706" w:rsidRPr="00412DCA">
      <w:rPr>
        <w:rFonts w:ascii="Arial" w:hAnsi="Arial" w:cs="Arial"/>
        <w:sz w:val="18"/>
      </w:rPr>
      <w:t xml:space="preserve">ge </w:t>
    </w:r>
    <w:r w:rsidR="00761706" w:rsidRPr="00412DCA">
      <w:rPr>
        <w:rFonts w:ascii="Arial" w:hAnsi="Arial" w:cs="Arial"/>
        <w:sz w:val="18"/>
      </w:rPr>
      <w:fldChar w:fldCharType="begin"/>
    </w:r>
    <w:r w:rsidR="00761706" w:rsidRPr="00412DCA">
      <w:rPr>
        <w:rFonts w:ascii="Arial" w:hAnsi="Arial" w:cs="Arial"/>
        <w:sz w:val="18"/>
      </w:rPr>
      <w:instrText xml:space="preserve"> PAGE </w:instrText>
    </w:r>
    <w:r w:rsidR="00761706" w:rsidRPr="00412DCA">
      <w:rPr>
        <w:rFonts w:ascii="Arial" w:hAnsi="Arial" w:cs="Arial"/>
        <w:sz w:val="18"/>
      </w:rPr>
      <w:fldChar w:fldCharType="separate"/>
    </w:r>
    <w:r>
      <w:rPr>
        <w:rFonts w:ascii="Arial" w:hAnsi="Arial" w:cs="Arial"/>
        <w:noProof/>
        <w:sz w:val="18"/>
      </w:rPr>
      <w:t>1</w:t>
    </w:r>
    <w:r w:rsidR="00761706" w:rsidRPr="00412DCA">
      <w:rPr>
        <w:rFonts w:ascii="Arial" w:hAnsi="Arial" w:cs="Arial"/>
        <w:sz w:val="18"/>
      </w:rPr>
      <w:fldChar w:fldCharType="end"/>
    </w:r>
    <w:r w:rsidR="00761706" w:rsidRPr="00412DCA">
      <w:rPr>
        <w:rFonts w:ascii="Arial" w:hAnsi="Arial" w:cs="Arial"/>
        <w:sz w:val="18"/>
      </w:rPr>
      <w:t xml:space="preserve"> of </w:t>
    </w:r>
    <w:r w:rsidR="00761706" w:rsidRPr="00412DCA">
      <w:rPr>
        <w:rFonts w:ascii="Arial" w:hAnsi="Arial" w:cs="Arial"/>
        <w:sz w:val="18"/>
      </w:rPr>
      <w:fldChar w:fldCharType="begin"/>
    </w:r>
    <w:r w:rsidR="00761706" w:rsidRPr="00412DCA">
      <w:rPr>
        <w:rFonts w:ascii="Arial" w:hAnsi="Arial" w:cs="Arial"/>
        <w:sz w:val="18"/>
      </w:rPr>
      <w:instrText xml:space="preserve"> NUMPAGES </w:instrText>
    </w:r>
    <w:r w:rsidR="00761706" w:rsidRPr="00412DCA">
      <w:rPr>
        <w:rFonts w:ascii="Arial" w:hAnsi="Arial" w:cs="Arial"/>
        <w:sz w:val="18"/>
      </w:rPr>
      <w:fldChar w:fldCharType="separate"/>
    </w:r>
    <w:r>
      <w:rPr>
        <w:rFonts w:ascii="Arial" w:hAnsi="Arial" w:cs="Arial"/>
        <w:noProof/>
        <w:sz w:val="18"/>
      </w:rPr>
      <w:t>10</w:t>
    </w:r>
    <w:r w:rsidR="00761706" w:rsidRPr="00412DCA">
      <w:rPr>
        <w:rFonts w:ascii="Arial" w:hAnsi="Arial" w:cs="Arial"/>
        <w:sz w:val="18"/>
      </w:rPr>
      <w:fldChar w:fldCharType="end"/>
    </w:r>
  </w:p>
  <w:p w:rsidR="00761706" w:rsidRPr="00412DCA" w:rsidRDefault="00761706">
    <w:pPr>
      <w:pStyle w:val="Footer"/>
      <w:tabs>
        <w:tab w:val="clear" w:pos="4320"/>
        <w:tab w:val="clear" w:pos="8640"/>
        <w:tab w:val="right" w:pos="9360"/>
      </w:tabs>
      <w:rPr>
        <w:rFonts w:ascii="Arial" w:hAnsi="Arial" w:cs="Arial"/>
        <w:sz w:val="18"/>
      </w:rPr>
    </w:pPr>
    <w:r>
      <w:rPr>
        <w:rFonts w:ascii="Arial" w:hAnsi="Arial" w:cs="Arial"/>
        <w:sz w:val="18"/>
      </w:rPr>
      <w:t>PUBLIC</w:t>
    </w:r>
  </w:p>
  <w:p w:rsidR="00262888" w:rsidRDefault="0026288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06" w:rsidRPr="00412DCA" w:rsidRDefault="0076170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706" w:rsidRDefault="00761706">
      <w:r>
        <w:separator/>
      </w:r>
    </w:p>
  </w:footnote>
  <w:footnote w:type="continuationSeparator" w:id="0">
    <w:p w:rsidR="00761706" w:rsidRDefault="00761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06" w:rsidRDefault="00761706"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1D8D6195"/>
    <w:multiLevelType w:val="hybridMultilevel"/>
    <w:tmpl w:val="B5866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4"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8"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5"/>
  </w:num>
  <w:num w:numId="3">
    <w:abstractNumId w:val="26"/>
  </w:num>
  <w:num w:numId="4">
    <w:abstractNumId w:val="5"/>
  </w:num>
  <w:num w:numId="5">
    <w:abstractNumId w:val="20"/>
  </w:num>
  <w:num w:numId="6">
    <w:abstractNumId w:val="20"/>
  </w:num>
  <w:num w:numId="7">
    <w:abstractNumId w:val="20"/>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10"/>
  </w:num>
  <w:num w:numId="15">
    <w:abstractNumId w:val="19"/>
  </w:num>
  <w:num w:numId="16">
    <w:abstractNumId w:val="21"/>
  </w:num>
  <w:num w:numId="17">
    <w:abstractNumId w:val="22"/>
  </w:num>
  <w:num w:numId="18">
    <w:abstractNumId w:val="12"/>
  </w:num>
  <w:num w:numId="19">
    <w:abstractNumId w:val="8"/>
  </w:num>
  <w:num w:numId="20">
    <w:abstractNumId w:val="16"/>
  </w:num>
  <w:num w:numId="21">
    <w:abstractNumId w:val="7"/>
  </w:num>
  <w:num w:numId="22">
    <w:abstractNumId w:val="23"/>
  </w:num>
  <w:num w:numId="23">
    <w:abstractNumId w:val="6"/>
  </w:num>
  <w:num w:numId="24">
    <w:abstractNumId w:val="3"/>
  </w:num>
  <w:num w:numId="25">
    <w:abstractNumId w:val="13"/>
  </w:num>
  <w:num w:numId="26">
    <w:abstractNumId w:val="2"/>
  </w:num>
  <w:num w:numId="27">
    <w:abstractNumId w:val="1"/>
  </w:num>
  <w:num w:numId="28">
    <w:abstractNumId w:val="0"/>
  </w:num>
  <w:num w:numId="29">
    <w:abstractNumId w:val="17"/>
    <w:lvlOverride w:ilvl="0">
      <w:startOverride w:val="1"/>
    </w:lvlOverride>
  </w:num>
  <w:num w:numId="30">
    <w:abstractNumId w:val="24"/>
  </w:num>
  <w:num w:numId="31">
    <w:abstractNumId w:val="11"/>
  </w:num>
  <w:num w:numId="32">
    <w:abstractNumId w:val="15"/>
  </w:num>
  <w:num w:numId="33">
    <w:abstractNumId w:val="14"/>
  </w:num>
  <w:num w:numId="34">
    <w:abstractNumId w:val="18"/>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67FE2"/>
    <w:rsid w:val="000A092D"/>
    <w:rsid w:val="000A57A7"/>
    <w:rsid w:val="000D52B7"/>
    <w:rsid w:val="0014546D"/>
    <w:rsid w:val="0019314C"/>
    <w:rsid w:val="001E2AEB"/>
    <w:rsid w:val="00262888"/>
    <w:rsid w:val="00291547"/>
    <w:rsid w:val="002B763A"/>
    <w:rsid w:val="003013F2"/>
    <w:rsid w:val="0030694A"/>
    <w:rsid w:val="003244AA"/>
    <w:rsid w:val="0032677B"/>
    <w:rsid w:val="00327381"/>
    <w:rsid w:val="0034679E"/>
    <w:rsid w:val="00396DF7"/>
    <w:rsid w:val="003A3D77"/>
    <w:rsid w:val="003A4138"/>
    <w:rsid w:val="004452A5"/>
    <w:rsid w:val="004463BA"/>
    <w:rsid w:val="00474489"/>
    <w:rsid w:val="004822D4"/>
    <w:rsid w:val="00483953"/>
    <w:rsid w:val="004C271E"/>
    <w:rsid w:val="00534C6C"/>
    <w:rsid w:val="006424E7"/>
    <w:rsid w:val="00653565"/>
    <w:rsid w:val="006860F3"/>
    <w:rsid w:val="006A137E"/>
    <w:rsid w:val="006E47AA"/>
    <w:rsid w:val="006E6E27"/>
    <w:rsid w:val="00716A30"/>
    <w:rsid w:val="00743968"/>
    <w:rsid w:val="00761706"/>
    <w:rsid w:val="0076545F"/>
    <w:rsid w:val="00791CB9"/>
    <w:rsid w:val="0080238D"/>
    <w:rsid w:val="0083296E"/>
    <w:rsid w:val="00963A51"/>
    <w:rsid w:val="009A3772"/>
    <w:rsid w:val="00A14F74"/>
    <w:rsid w:val="00A51CDE"/>
    <w:rsid w:val="00A8000E"/>
    <w:rsid w:val="00A954D0"/>
    <w:rsid w:val="00AE0367"/>
    <w:rsid w:val="00AF56C6"/>
    <w:rsid w:val="00B12183"/>
    <w:rsid w:val="00B57F96"/>
    <w:rsid w:val="00BB400A"/>
    <w:rsid w:val="00BC2D06"/>
    <w:rsid w:val="00BE5A71"/>
    <w:rsid w:val="00C814D2"/>
    <w:rsid w:val="00C90702"/>
    <w:rsid w:val="00C917FF"/>
    <w:rsid w:val="00D21156"/>
    <w:rsid w:val="00D34E94"/>
    <w:rsid w:val="00D47A80"/>
    <w:rsid w:val="00D62120"/>
    <w:rsid w:val="00D97220"/>
    <w:rsid w:val="00DC7B5D"/>
    <w:rsid w:val="00E37AB0"/>
    <w:rsid w:val="00E72B3F"/>
    <w:rsid w:val="00E93772"/>
    <w:rsid w:val="00EA4CC3"/>
    <w:rsid w:val="00EF3064"/>
    <w:rsid w:val="00F0134A"/>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2EAACD97-9FF1-4E9C-971D-C4E5A727A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6545F"/>
    <w:rPr>
      <w:b/>
      <w:caps/>
      <w:sz w:val="24"/>
    </w:rPr>
  </w:style>
  <w:style w:type="character" w:customStyle="1" w:styleId="Heading2Char">
    <w:name w:val="Heading 2 Char"/>
    <w:link w:val="Heading2"/>
    <w:locked/>
    <w:rsid w:val="0076545F"/>
    <w:rPr>
      <w:b/>
      <w:sz w:val="24"/>
    </w:rPr>
  </w:style>
  <w:style w:type="character" w:customStyle="1" w:styleId="Heading3Char">
    <w:name w:val="Heading 3 Char"/>
    <w:link w:val="Heading3"/>
    <w:locked/>
    <w:rsid w:val="0076545F"/>
    <w:rPr>
      <w:b/>
      <w:bCs/>
      <w:i/>
      <w:sz w:val="24"/>
    </w:rPr>
  </w:style>
  <w:style w:type="character" w:customStyle="1" w:styleId="Heading4Char">
    <w:name w:val="Heading 4 Char"/>
    <w:link w:val="Heading4"/>
    <w:locked/>
    <w:rsid w:val="0076545F"/>
    <w:rPr>
      <w:b/>
      <w:bCs/>
      <w:snapToGrid w:val="0"/>
      <w:sz w:val="24"/>
    </w:rPr>
  </w:style>
  <w:style w:type="character" w:customStyle="1" w:styleId="Heading5Char">
    <w:name w:val="Heading 5 Char"/>
    <w:link w:val="Heading5"/>
    <w:locked/>
    <w:rsid w:val="0076545F"/>
    <w:rPr>
      <w:b/>
      <w:bCs/>
      <w:i/>
      <w:iCs/>
      <w:sz w:val="24"/>
      <w:szCs w:val="26"/>
    </w:rPr>
  </w:style>
  <w:style w:type="character" w:customStyle="1" w:styleId="Heading6Char">
    <w:name w:val="Heading 6 Char"/>
    <w:link w:val="Heading6"/>
    <w:locked/>
    <w:rsid w:val="0076545F"/>
    <w:rPr>
      <w:b/>
      <w:bCs/>
      <w:sz w:val="24"/>
      <w:szCs w:val="22"/>
    </w:rPr>
  </w:style>
  <w:style w:type="character" w:customStyle="1" w:styleId="Heading7Char">
    <w:name w:val="Heading 7 Char"/>
    <w:link w:val="Heading7"/>
    <w:locked/>
    <w:rsid w:val="0076545F"/>
    <w:rPr>
      <w:sz w:val="24"/>
      <w:szCs w:val="24"/>
    </w:rPr>
  </w:style>
  <w:style w:type="character" w:customStyle="1" w:styleId="Heading8Char">
    <w:name w:val="Heading 8 Char"/>
    <w:link w:val="Heading8"/>
    <w:locked/>
    <w:rsid w:val="0076545F"/>
    <w:rPr>
      <w:i/>
      <w:iCs/>
      <w:sz w:val="24"/>
      <w:szCs w:val="24"/>
    </w:rPr>
  </w:style>
  <w:style w:type="character" w:customStyle="1" w:styleId="Heading9Char">
    <w:name w:val="Heading 9 Char"/>
    <w:link w:val="Heading9"/>
    <w:locked/>
    <w:rsid w:val="0076545F"/>
    <w:rPr>
      <w:b/>
      <w:sz w:val="24"/>
      <w:szCs w:val="24"/>
    </w:rPr>
  </w:style>
  <w:style w:type="character" w:customStyle="1" w:styleId="FootnoteTextChar">
    <w:name w:val="Footnote Text Char"/>
    <w:link w:val="FootnoteText"/>
    <w:locked/>
    <w:rsid w:val="0076545F"/>
    <w:rPr>
      <w:sz w:val="18"/>
    </w:rPr>
  </w:style>
  <w:style w:type="character" w:styleId="FootnoteReference">
    <w:name w:val="footnote reference"/>
    <w:rsid w:val="0076545F"/>
    <w:rPr>
      <w:rFonts w:ascii="Times New Roman" w:hAnsi="Times New Roman" w:cs="Times New Roman"/>
      <w:sz w:val="18"/>
      <w:vertAlign w:val="superscript"/>
    </w:rPr>
  </w:style>
  <w:style w:type="paragraph" w:customStyle="1" w:styleId="cutline">
    <w:name w:val="cutline"/>
    <w:basedOn w:val="Normal"/>
    <w:rsid w:val="0076545F"/>
    <w:pPr>
      <w:spacing w:before="40" w:after="160"/>
      <w:jc w:val="center"/>
    </w:pPr>
    <w:rPr>
      <w:rFonts w:ascii="Arial" w:hAnsi="Arial"/>
      <w:sz w:val="18"/>
    </w:rPr>
  </w:style>
  <w:style w:type="character" w:customStyle="1" w:styleId="BalloonTextChar">
    <w:name w:val="Balloon Text Char"/>
    <w:link w:val="BalloonText"/>
    <w:locked/>
    <w:rsid w:val="0076545F"/>
    <w:rPr>
      <w:rFonts w:ascii="Tahoma" w:hAnsi="Tahoma" w:cs="Tahoma"/>
      <w:sz w:val="16"/>
      <w:szCs w:val="16"/>
    </w:rPr>
  </w:style>
  <w:style w:type="paragraph" w:customStyle="1" w:styleId="bulletlevel1">
    <w:name w:val="bullet level 1"/>
    <w:basedOn w:val="BodyText"/>
    <w:link w:val="bulletlevel1Char1"/>
    <w:rsid w:val="0076545F"/>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6545F"/>
    <w:rPr>
      <w:sz w:val="24"/>
      <w:szCs w:val="24"/>
    </w:rPr>
  </w:style>
  <w:style w:type="character" w:customStyle="1" w:styleId="bulletlevel1Char1">
    <w:name w:val="bullet level 1 Char1"/>
    <w:link w:val="bulletlevel1"/>
    <w:locked/>
    <w:rsid w:val="0076545F"/>
    <w:rPr>
      <w:sz w:val="24"/>
      <w:szCs w:val="24"/>
    </w:rPr>
  </w:style>
  <w:style w:type="paragraph" w:customStyle="1" w:styleId="bulletlevel2">
    <w:name w:val="bullet level 2"/>
    <w:basedOn w:val="bulletlevel1"/>
    <w:link w:val="bulletlevel2Char"/>
    <w:rsid w:val="0076545F"/>
    <w:pPr>
      <w:numPr>
        <w:numId w:val="0"/>
      </w:numPr>
      <w:tabs>
        <w:tab w:val="clear" w:pos="576"/>
        <w:tab w:val="left" w:pos="864"/>
      </w:tabs>
      <w:ind w:left="864" w:hanging="288"/>
    </w:pPr>
  </w:style>
  <w:style w:type="character" w:customStyle="1" w:styleId="bulletlevel2Char">
    <w:name w:val="bullet level 2 Char"/>
    <w:link w:val="bulletlevel2"/>
    <w:locked/>
    <w:rsid w:val="0076545F"/>
    <w:rPr>
      <w:sz w:val="24"/>
      <w:szCs w:val="24"/>
    </w:rPr>
  </w:style>
  <w:style w:type="character" w:customStyle="1" w:styleId="FooterChar">
    <w:name w:val="Footer Char"/>
    <w:link w:val="Footer"/>
    <w:uiPriority w:val="99"/>
    <w:locked/>
    <w:rsid w:val="0076545F"/>
    <w:rPr>
      <w:sz w:val="24"/>
      <w:szCs w:val="24"/>
    </w:rPr>
  </w:style>
  <w:style w:type="paragraph" w:customStyle="1" w:styleId="label">
    <w:name w:val="label"/>
    <w:basedOn w:val="Normal"/>
    <w:rsid w:val="0076545F"/>
    <w:pPr>
      <w:jc w:val="center"/>
    </w:pPr>
    <w:rPr>
      <w:rFonts w:ascii="Arial" w:hAnsi="Arial" w:cs="Arial"/>
      <w:sz w:val="20"/>
      <w:szCs w:val="20"/>
    </w:rPr>
  </w:style>
  <w:style w:type="paragraph" w:customStyle="1" w:styleId="tablehead0">
    <w:name w:val="table head"/>
    <w:basedOn w:val="BodyText"/>
    <w:rsid w:val="0076545F"/>
    <w:pPr>
      <w:spacing w:before="20" w:after="20" w:line="240" w:lineRule="exact"/>
    </w:pPr>
    <w:rPr>
      <w:rFonts w:ascii="Arial" w:hAnsi="Arial"/>
      <w:b/>
      <w:sz w:val="18"/>
    </w:rPr>
  </w:style>
  <w:style w:type="paragraph" w:customStyle="1" w:styleId="table">
    <w:name w:val="table"/>
    <w:basedOn w:val="BodyText"/>
    <w:rsid w:val="0076545F"/>
    <w:pPr>
      <w:spacing w:before="20" w:after="20" w:line="240" w:lineRule="exact"/>
    </w:pPr>
    <w:rPr>
      <w:rFonts w:ascii="Arial" w:hAnsi="Arial"/>
      <w:sz w:val="18"/>
    </w:rPr>
  </w:style>
  <w:style w:type="paragraph" w:customStyle="1" w:styleId="Normal1">
    <w:name w:val="Normal1"/>
    <w:basedOn w:val="Normal"/>
    <w:rsid w:val="0076545F"/>
    <w:pPr>
      <w:spacing w:after="120"/>
      <w:ind w:left="576"/>
    </w:pPr>
    <w:rPr>
      <w:sz w:val="22"/>
    </w:rPr>
  </w:style>
  <w:style w:type="paragraph" w:customStyle="1" w:styleId="spacer">
    <w:name w:val="spacer"/>
    <w:rsid w:val="0076545F"/>
    <w:pPr>
      <w:spacing w:before="7200"/>
    </w:pPr>
    <w:rPr>
      <w:rFonts w:ascii="Arial" w:hAnsi="Arial" w:cs="Arial"/>
      <w:bCs/>
      <w:kern w:val="32"/>
      <w:sz w:val="32"/>
      <w:szCs w:val="32"/>
    </w:rPr>
  </w:style>
  <w:style w:type="paragraph" w:customStyle="1" w:styleId="TOCHead">
    <w:name w:val="TOC Head"/>
    <w:rsid w:val="0076545F"/>
    <w:pPr>
      <w:spacing w:before="320" w:after="240"/>
    </w:pPr>
    <w:rPr>
      <w:rFonts w:ascii="Arial" w:hAnsi="Arial" w:cs="Arial"/>
      <w:b/>
      <w:bCs/>
      <w:kern w:val="32"/>
      <w:sz w:val="28"/>
      <w:szCs w:val="32"/>
    </w:rPr>
  </w:style>
  <w:style w:type="paragraph" w:customStyle="1" w:styleId="Normal2">
    <w:name w:val="Normal2"/>
    <w:basedOn w:val="Normal"/>
    <w:rsid w:val="0076545F"/>
    <w:pPr>
      <w:spacing w:before="60" w:after="120"/>
      <w:ind w:left="1440"/>
    </w:pPr>
    <w:rPr>
      <w:sz w:val="22"/>
    </w:rPr>
  </w:style>
  <w:style w:type="paragraph" w:customStyle="1" w:styleId="Normal3">
    <w:name w:val="Normal3"/>
    <w:basedOn w:val="Normal"/>
    <w:rsid w:val="0076545F"/>
    <w:pPr>
      <w:spacing w:after="120"/>
      <w:ind w:left="1728"/>
    </w:pPr>
    <w:rPr>
      <w:sz w:val="22"/>
    </w:rPr>
  </w:style>
  <w:style w:type="paragraph" w:customStyle="1" w:styleId="bulletlevel3">
    <w:name w:val="bullet level 3"/>
    <w:basedOn w:val="Normal"/>
    <w:rsid w:val="0076545F"/>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6545F"/>
    <w:pPr>
      <w:tabs>
        <w:tab w:val="left" w:pos="648"/>
      </w:tabs>
      <w:spacing w:after="120" w:line="260" w:lineRule="exact"/>
      <w:ind w:left="648" w:hanging="288"/>
    </w:pPr>
  </w:style>
  <w:style w:type="character" w:customStyle="1" w:styleId="numberChar">
    <w:name w:val="number Char"/>
    <w:link w:val="number"/>
    <w:locked/>
    <w:rsid w:val="0076545F"/>
    <w:rPr>
      <w:sz w:val="24"/>
      <w:szCs w:val="24"/>
    </w:rPr>
  </w:style>
  <w:style w:type="paragraph" w:customStyle="1" w:styleId="body2">
    <w:name w:val="body2"/>
    <w:basedOn w:val="BodyText"/>
    <w:link w:val="body2Char"/>
    <w:rsid w:val="0076545F"/>
    <w:pPr>
      <w:spacing w:after="120" w:line="260" w:lineRule="exact"/>
      <w:ind w:left="1260"/>
    </w:pPr>
  </w:style>
  <w:style w:type="character" w:customStyle="1" w:styleId="body2Char">
    <w:name w:val="body2 Char"/>
    <w:link w:val="body2"/>
    <w:locked/>
    <w:rsid w:val="0076545F"/>
    <w:rPr>
      <w:sz w:val="24"/>
      <w:szCs w:val="24"/>
    </w:rPr>
  </w:style>
  <w:style w:type="paragraph" w:customStyle="1" w:styleId="bullet2level1">
    <w:name w:val="bullet2 level1"/>
    <w:basedOn w:val="bulletlevel1"/>
    <w:rsid w:val="0076545F"/>
    <w:pPr>
      <w:tabs>
        <w:tab w:val="clear" w:pos="576"/>
        <w:tab w:val="clear" w:pos="1872"/>
        <w:tab w:val="left" w:pos="1620"/>
      </w:tabs>
      <w:ind w:left="1620"/>
    </w:pPr>
  </w:style>
  <w:style w:type="paragraph" w:customStyle="1" w:styleId="body3">
    <w:name w:val="body3"/>
    <w:basedOn w:val="body2"/>
    <w:rsid w:val="0076545F"/>
    <w:pPr>
      <w:ind w:left="1980"/>
    </w:pPr>
  </w:style>
  <w:style w:type="character" w:customStyle="1" w:styleId="number3Char">
    <w:name w:val="number 3 Char"/>
    <w:link w:val="number3"/>
    <w:locked/>
    <w:rsid w:val="0076545F"/>
    <w:rPr>
      <w:sz w:val="24"/>
      <w:szCs w:val="24"/>
    </w:rPr>
  </w:style>
  <w:style w:type="paragraph" w:customStyle="1" w:styleId="number3">
    <w:name w:val="number 3"/>
    <w:basedOn w:val="BodyText"/>
    <w:link w:val="number3Char"/>
    <w:rsid w:val="0076545F"/>
    <w:pPr>
      <w:spacing w:after="120" w:line="260" w:lineRule="exact"/>
      <w:ind w:left="1980" w:hanging="360"/>
    </w:pPr>
  </w:style>
  <w:style w:type="paragraph" w:customStyle="1" w:styleId="number1">
    <w:name w:val="number 1"/>
    <w:basedOn w:val="BodyText"/>
    <w:rsid w:val="0076545F"/>
    <w:pPr>
      <w:spacing w:after="120" w:line="260" w:lineRule="exact"/>
      <w:ind w:left="1440" w:hanging="360"/>
    </w:pPr>
  </w:style>
  <w:style w:type="paragraph" w:customStyle="1" w:styleId="number2">
    <w:name w:val="number 2"/>
    <w:basedOn w:val="BodyText"/>
    <w:link w:val="number2Char"/>
    <w:rsid w:val="0076545F"/>
    <w:pPr>
      <w:spacing w:after="120" w:line="260" w:lineRule="exact"/>
      <w:ind w:left="1800" w:hanging="360"/>
    </w:pPr>
  </w:style>
  <w:style w:type="character" w:customStyle="1" w:styleId="number2Char">
    <w:name w:val="number 2 Char"/>
    <w:link w:val="number2"/>
    <w:locked/>
    <w:rsid w:val="0076545F"/>
    <w:rPr>
      <w:sz w:val="24"/>
      <w:szCs w:val="24"/>
    </w:rPr>
  </w:style>
  <w:style w:type="paragraph" w:customStyle="1" w:styleId="bullet3level1">
    <w:name w:val="bullet3 level1"/>
    <w:basedOn w:val="bullet2level1"/>
    <w:rsid w:val="0076545F"/>
    <w:pPr>
      <w:tabs>
        <w:tab w:val="left" w:pos="2160"/>
      </w:tabs>
      <w:ind w:left="2160" w:hanging="180"/>
    </w:pPr>
  </w:style>
  <w:style w:type="paragraph" w:customStyle="1" w:styleId="Style1">
    <w:name w:val="Style1"/>
    <w:basedOn w:val="Normal"/>
    <w:rsid w:val="0076545F"/>
    <w:pPr>
      <w:spacing w:beforeLines="40" w:afterLines="40"/>
      <w:jc w:val="center"/>
    </w:pPr>
    <w:rPr>
      <w:rFonts w:ascii="Wingdings 2" w:hAnsi="Wingdings 2"/>
    </w:rPr>
  </w:style>
  <w:style w:type="paragraph" w:customStyle="1" w:styleId="box">
    <w:name w:val="box"/>
    <w:basedOn w:val="Normal"/>
    <w:rsid w:val="0076545F"/>
    <w:pPr>
      <w:spacing w:beforeLines="40" w:afterLines="40"/>
      <w:jc w:val="center"/>
    </w:pPr>
    <w:rPr>
      <w:rFonts w:ascii="Wingdings 2" w:hAnsi="Wingdings 2"/>
    </w:rPr>
  </w:style>
  <w:style w:type="paragraph" w:customStyle="1" w:styleId="Level4">
    <w:name w:val="Level 4"/>
    <w:basedOn w:val="Heading3"/>
    <w:rsid w:val="0076545F"/>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6545F"/>
    <w:pPr>
      <w:numPr>
        <w:ilvl w:val="0"/>
        <w:numId w:val="0"/>
      </w:numPr>
      <w:spacing w:before="160" w:after="160"/>
    </w:pPr>
    <w:rPr>
      <w:rFonts w:ascii="Arial" w:hAnsi="Arial"/>
      <w:bCs/>
      <w:iCs/>
      <w:sz w:val="28"/>
      <w:szCs w:val="28"/>
    </w:rPr>
  </w:style>
  <w:style w:type="character" w:customStyle="1" w:styleId="Level2Char">
    <w:name w:val="Level 2 Char"/>
    <w:link w:val="Level2"/>
    <w:locked/>
    <w:rsid w:val="0076545F"/>
    <w:rPr>
      <w:rFonts w:ascii="Arial" w:hAnsi="Arial"/>
      <w:b/>
      <w:bCs/>
      <w:iCs/>
      <w:sz w:val="28"/>
      <w:szCs w:val="28"/>
    </w:rPr>
  </w:style>
  <w:style w:type="paragraph" w:customStyle="1" w:styleId="Table0">
    <w:name w:val="Table"/>
    <w:basedOn w:val="BodyText"/>
    <w:rsid w:val="0076545F"/>
    <w:pPr>
      <w:spacing w:before="60" w:after="0"/>
    </w:pPr>
    <w:rPr>
      <w:rFonts w:ascii="Arial" w:hAnsi="Arial"/>
      <w:szCs w:val="20"/>
    </w:rPr>
  </w:style>
  <w:style w:type="paragraph" w:customStyle="1" w:styleId="TableHeading">
    <w:name w:val="Table Heading"/>
    <w:basedOn w:val="BodyText"/>
    <w:next w:val="Table0"/>
    <w:rsid w:val="0076545F"/>
    <w:pPr>
      <w:spacing w:before="60" w:after="0"/>
      <w:jc w:val="center"/>
    </w:pPr>
    <w:rPr>
      <w:rFonts w:ascii="Arial" w:hAnsi="Arial"/>
      <w:b/>
      <w:szCs w:val="20"/>
    </w:rPr>
  </w:style>
  <w:style w:type="character" w:customStyle="1" w:styleId="CommentTextChar">
    <w:name w:val="Comment Text Char"/>
    <w:link w:val="CommentText"/>
    <w:locked/>
    <w:rsid w:val="0076545F"/>
  </w:style>
  <w:style w:type="character" w:customStyle="1" w:styleId="CommentSubjectChar">
    <w:name w:val="Comment Subject Char"/>
    <w:link w:val="CommentSubject"/>
    <w:locked/>
    <w:rsid w:val="0076545F"/>
    <w:rPr>
      <w:b/>
      <w:bCs/>
    </w:rPr>
  </w:style>
  <w:style w:type="character" w:customStyle="1" w:styleId="Style">
    <w:name w:val="Style"/>
    <w:rsid w:val="0076545F"/>
    <w:rPr>
      <w:rFonts w:ascii="Arial" w:hAnsi="Arial" w:cs="Times New Roman"/>
      <w:sz w:val="18"/>
    </w:rPr>
  </w:style>
  <w:style w:type="paragraph" w:customStyle="1" w:styleId="instruction">
    <w:name w:val="instruction"/>
    <w:basedOn w:val="BodyText"/>
    <w:rsid w:val="0076545F"/>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6545F"/>
    <w:pPr>
      <w:ind w:left="2700"/>
    </w:pPr>
  </w:style>
  <w:style w:type="paragraph" w:customStyle="1" w:styleId="bullet4level1">
    <w:name w:val="bullet4 level1"/>
    <w:basedOn w:val="bullet3level1"/>
    <w:rsid w:val="0076545F"/>
    <w:pPr>
      <w:tabs>
        <w:tab w:val="clear" w:pos="1620"/>
        <w:tab w:val="clear" w:pos="2160"/>
        <w:tab w:val="left" w:pos="3060"/>
      </w:tabs>
      <w:ind w:left="3060"/>
    </w:pPr>
  </w:style>
  <w:style w:type="paragraph" w:styleId="EndnoteText">
    <w:name w:val="endnote text"/>
    <w:basedOn w:val="Normal"/>
    <w:link w:val="EndnoteTextChar"/>
    <w:rsid w:val="0076545F"/>
    <w:rPr>
      <w:sz w:val="20"/>
      <w:szCs w:val="20"/>
    </w:rPr>
  </w:style>
  <w:style w:type="character" w:customStyle="1" w:styleId="EndnoteTextChar">
    <w:name w:val="Endnote Text Char"/>
    <w:basedOn w:val="DefaultParagraphFont"/>
    <w:link w:val="EndnoteText"/>
    <w:rsid w:val="0076545F"/>
  </w:style>
  <w:style w:type="character" w:styleId="EndnoteReference">
    <w:name w:val="endnote reference"/>
    <w:rsid w:val="0076545F"/>
    <w:rPr>
      <w:rFonts w:cs="Times New Roman"/>
      <w:vertAlign w:val="superscript"/>
    </w:rPr>
  </w:style>
  <w:style w:type="paragraph" w:customStyle="1" w:styleId="bullet4level2">
    <w:name w:val="bullet4 level2"/>
    <w:basedOn w:val="bullet4level1"/>
    <w:rsid w:val="0076545F"/>
    <w:pPr>
      <w:numPr>
        <w:numId w:val="20"/>
      </w:numPr>
      <w:tabs>
        <w:tab w:val="clear" w:pos="720"/>
        <w:tab w:val="num" w:pos="432"/>
        <w:tab w:val="num" w:pos="1080"/>
        <w:tab w:val="left" w:pos="2880"/>
      </w:tabs>
      <w:ind w:left="2880" w:hanging="432"/>
    </w:pPr>
  </w:style>
  <w:style w:type="paragraph" w:customStyle="1" w:styleId="Title1">
    <w:name w:val="Title1"/>
    <w:rsid w:val="0076545F"/>
    <w:pPr>
      <w:spacing w:before="120" w:after="240"/>
    </w:pPr>
    <w:rPr>
      <w:rFonts w:ascii="Arial" w:hAnsi="Arial" w:cs="Arial"/>
      <w:b/>
      <w:bCs/>
      <w:iCs/>
      <w:szCs w:val="28"/>
    </w:rPr>
  </w:style>
  <w:style w:type="table" w:styleId="TableGrid1">
    <w:name w:val="Table Grid 1"/>
    <w:basedOn w:val="TableNormal"/>
    <w:rsid w:val="0076545F"/>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6545F"/>
    <w:rPr>
      <w:iCs/>
      <w:sz w:val="24"/>
    </w:rPr>
  </w:style>
  <w:style w:type="paragraph" w:customStyle="1" w:styleId="BodyTextNumbered">
    <w:name w:val="Body Text Numbered"/>
    <w:basedOn w:val="BodyText"/>
    <w:link w:val="BodyTextNumberedChar1"/>
    <w:rsid w:val="0076545F"/>
    <w:pPr>
      <w:ind w:left="720" w:hanging="720"/>
    </w:pPr>
    <w:rPr>
      <w:iCs/>
      <w:szCs w:val="20"/>
    </w:rPr>
  </w:style>
  <w:style w:type="character" w:customStyle="1" w:styleId="H2Char">
    <w:name w:val="H2 Char"/>
    <w:link w:val="H2"/>
    <w:locked/>
    <w:rsid w:val="0076545F"/>
    <w:rPr>
      <w:b/>
      <w:sz w:val="24"/>
    </w:rPr>
  </w:style>
  <w:style w:type="table" w:customStyle="1" w:styleId="TableGrid10">
    <w:name w:val="Table Grid1"/>
    <w:rsid w:val="0076545F"/>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6545F"/>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6545F"/>
    <w:rPr>
      <w:iCs/>
      <w:sz w:val="24"/>
    </w:rPr>
  </w:style>
  <w:style w:type="character" w:customStyle="1" w:styleId="BodyTextNumberedChar">
    <w:name w:val="Body Text Numbered Char"/>
    <w:rsid w:val="0076545F"/>
    <w:rPr>
      <w:rFonts w:cs="Times New Roman"/>
      <w:iCs/>
      <w:sz w:val="24"/>
      <w:lang w:val="en-US" w:eastAsia="en-US" w:bidi="ar-SA"/>
    </w:rPr>
  </w:style>
  <w:style w:type="character" w:customStyle="1" w:styleId="MediumGrid11">
    <w:name w:val="Medium Grid 11"/>
    <w:rsid w:val="0076545F"/>
    <w:rPr>
      <w:rFonts w:cs="Times New Roman"/>
      <w:color w:val="808080"/>
    </w:rPr>
  </w:style>
  <w:style w:type="character" w:styleId="Emphasis">
    <w:name w:val="Emphasis"/>
    <w:qFormat/>
    <w:rsid w:val="0076545F"/>
    <w:rPr>
      <w:rFonts w:cs="Times New Roman"/>
      <w:i/>
      <w:iCs/>
    </w:rPr>
  </w:style>
  <w:style w:type="character" w:customStyle="1" w:styleId="H5Char">
    <w:name w:val="H5 Char"/>
    <w:link w:val="H5"/>
    <w:locked/>
    <w:rsid w:val="0076545F"/>
    <w:rPr>
      <w:b/>
      <w:bCs/>
      <w:i/>
      <w:iCs/>
      <w:sz w:val="24"/>
      <w:szCs w:val="26"/>
    </w:rPr>
  </w:style>
  <w:style w:type="paragraph" w:styleId="Caption">
    <w:name w:val="caption"/>
    <w:basedOn w:val="Normal"/>
    <w:next w:val="Normal"/>
    <w:qFormat/>
    <w:rsid w:val="0076545F"/>
    <w:pPr>
      <w:spacing w:after="200"/>
    </w:pPr>
    <w:rPr>
      <w:b/>
      <w:bCs/>
      <w:color w:val="4F81BD"/>
      <w:sz w:val="18"/>
      <w:szCs w:val="18"/>
    </w:rPr>
  </w:style>
  <w:style w:type="paragraph" w:styleId="PlainText">
    <w:name w:val="Plain Text"/>
    <w:basedOn w:val="Normal"/>
    <w:link w:val="PlainTextChar"/>
    <w:rsid w:val="0076545F"/>
    <w:rPr>
      <w:rFonts w:eastAsia="Calibri"/>
    </w:rPr>
  </w:style>
  <w:style w:type="character" w:customStyle="1" w:styleId="PlainTextChar">
    <w:name w:val="Plain Text Char"/>
    <w:basedOn w:val="DefaultParagraphFont"/>
    <w:link w:val="PlainText"/>
    <w:rsid w:val="0076545F"/>
    <w:rPr>
      <w:rFonts w:eastAsia="Calibri"/>
      <w:sz w:val="24"/>
      <w:szCs w:val="24"/>
    </w:rPr>
  </w:style>
  <w:style w:type="paragraph" w:customStyle="1" w:styleId="Default">
    <w:name w:val="Default"/>
    <w:rsid w:val="0076545F"/>
    <w:pPr>
      <w:autoSpaceDE w:val="0"/>
      <w:autoSpaceDN w:val="0"/>
      <w:adjustRightInd w:val="0"/>
    </w:pPr>
    <w:rPr>
      <w:rFonts w:eastAsia="Calibri"/>
      <w:color w:val="000000"/>
      <w:sz w:val="24"/>
      <w:szCs w:val="24"/>
    </w:rPr>
  </w:style>
  <w:style w:type="numbering" w:customStyle="1" w:styleId="Style2">
    <w:name w:val="Style2"/>
    <w:rsid w:val="0076545F"/>
    <w:pPr>
      <w:numPr>
        <w:numId w:val="21"/>
      </w:numPr>
    </w:pPr>
  </w:style>
  <w:style w:type="character" w:customStyle="1" w:styleId="Heading1CharChar">
    <w:name w:val="Heading 1 Char Char"/>
    <w:rsid w:val="0076545F"/>
    <w:rPr>
      <w:rFonts w:ascii="Arial" w:hAnsi="Arial" w:cs="Arial"/>
      <w:b/>
      <w:bCs/>
      <w:kern w:val="32"/>
      <w:sz w:val="28"/>
      <w:szCs w:val="32"/>
      <w:lang w:val="en-US" w:eastAsia="en-US" w:bidi="ar-SA"/>
    </w:rPr>
  </w:style>
  <w:style w:type="character" w:customStyle="1" w:styleId="Heading2CharChar">
    <w:name w:val="Heading 2 Char Char"/>
    <w:rsid w:val="0076545F"/>
    <w:rPr>
      <w:rFonts w:ascii="Arial" w:hAnsi="Arial" w:cs="Arial"/>
      <w:b/>
      <w:bCs/>
      <w:iCs/>
      <w:sz w:val="22"/>
      <w:szCs w:val="28"/>
      <w:lang w:val="en-US" w:eastAsia="en-US" w:bidi="ar-SA"/>
    </w:rPr>
  </w:style>
  <w:style w:type="paragraph" w:styleId="BodyTextIndent2">
    <w:name w:val="Body Text Indent 2"/>
    <w:basedOn w:val="Normal"/>
    <w:link w:val="BodyTextIndent2Char"/>
    <w:rsid w:val="0076545F"/>
    <w:pPr>
      <w:spacing w:after="120" w:line="480" w:lineRule="auto"/>
      <w:ind w:left="360"/>
    </w:pPr>
    <w:rPr>
      <w:rFonts w:eastAsia="SimSun"/>
    </w:rPr>
  </w:style>
  <w:style w:type="character" w:customStyle="1" w:styleId="BodyTextIndent2Char">
    <w:name w:val="Body Text Indent 2 Char"/>
    <w:basedOn w:val="DefaultParagraphFont"/>
    <w:link w:val="BodyTextIndent2"/>
    <w:rsid w:val="0076545F"/>
    <w:rPr>
      <w:rFonts w:eastAsia="SimSun"/>
      <w:sz w:val="24"/>
      <w:szCs w:val="24"/>
    </w:rPr>
  </w:style>
  <w:style w:type="paragraph" w:customStyle="1" w:styleId="InfoBlue">
    <w:name w:val="InfoBlue"/>
    <w:basedOn w:val="Normal"/>
    <w:next w:val="BodyText"/>
    <w:autoRedefine/>
    <w:rsid w:val="0076545F"/>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6545F"/>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6545F"/>
    <w:pPr>
      <w:widowControl w:val="0"/>
      <w:jc w:val="center"/>
    </w:pPr>
    <w:rPr>
      <w:rFonts w:ascii="Arial" w:eastAsia="SimSun" w:hAnsi="Arial"/>
      <w:b/>
      <w:sz w:val="36"/>
      <w:szCs w:val="20"/>
    </w:rPr>
  </w:style>
  <w:style w:type="character" w:customStyle="1" w:styleId="TitleChar">
    <w:name w:val="Title Char"/>
    <w:basedOn w:val="DefaultParagraphFont"/>
    <w:link w:val="Title"/>
    <w:rsid w:val="0076545F"/>
    <w:rPr>
      <w:rFonts w:ascii="Arial" w:eastAsia="SimSun" w:hAnsi="Arial"/>
      <w:b/>
      <w:sz w:val="36"/>
    </w:rPr>
  </w:style>
  <w:style w:type="paragraph" w:styleId="ListNumber">
    <w:name w:val="List Number"/>
    <w:basedOn w:val="Normal"/>
    <w:rsid w:val="0076545F"/>
    <w:pPr>
      <w:numPr>
        <w:numId w:val="24"/>
      </w:numPr>
    </w:pPr>
    <w:rPr>
      <w:rFonts w:eastAsia="SimSun"/>
    </w:rPr>
  </w:style>
  <w:style w:type="paragraph" w:customStyle="1" w:styleId="Body">
    <w:name w:val="Body"/>
    <w:link w:val="BodyChar1"/>
    <w:rsid w:val="0076545F"/>
    <w:pPr>
      <w:spacing w:after="120"/>
    </w:pPr>
    <w:rPr>
      <w:rFonts w:ascii="Arial" w:eastAsia="SimSun" w:hAnsi="Arial"/>
    </w:rPr>
  </w:style>
  <w:style w:type="paragraph" w:customStyle="1" w:styleId="ABBBullets">
    <w:name w:val="ABB Bullets"/>
    <w:basedOn w:val="Normal"/>
    <w:rsid w:val="0076545F"/>
    <w:pPr>
      <w:tabs>
        <w:tab w:val="num" w:pos="720"/>
      </w:tabs>
      <w:ind w:left="720" w:hanging="360"/>
    </w:pPr>
    <w:rPr>
      <w:rFonts w:ascii="Arial" w:eastAsia="SimSun" w:hAnsi="Arial"/>
      <w:sz w:val="22"/>
      <w:szCs w:val="20"/>
    </w:rPr>
  </w:style>
  <w:style w:type="paragraph" w:customStyle="1" w:styleId="StyleBodyBlue">
    <w:name w:val="Style Body + Blue"/>
    <w:basedOn w:val="Body"/>
    <w:rsid w:val="0076545F"/>
    <w:pPr>
      <w:jc w:val="both"/>
    </w:pPr>
    <w:rPr>
      <w:color w:val="0000FF"/>
      <w:sz w:val="22"/>
    </w:rPr>
  </w:style>
  <w:style w:type="paragraph" w:customStyle="1" w:styleId="TableText">
    <w:name w:val="Table Text"/>
    <w:rsid w:val="0076545F"/>
    <w:pPr>
      <w:spacing w:before="40" w:after="40"/>
    </w:pPr>
    <w:rPr>
      <w:rFonts w:ascii="Arial" w:eastAsia="SimSun" w:hAnsi="Arial"/>
    </w:rPr>
  </w:style>
  <w:style w:type="paragraph" w:styleId="DocumentMap">
    <w:name w:val="Document Map"/>
    <w:basedOn w:val="Normal"/>
    <w:link w:val="DocumentMapChar"/>
    <w:rsid w:val="0076545F"/>
    <w:pPr>
      <w:shd w:val="clear" w:color="auto" w:fill="000080"/>
    </w:pPr>
    <w:rPr>
      <w:rFonts w:ascii="Tahoma" w:eastAsia="SimSun" w:hAnsi="Tahoma"/>
    </w:rPr>
  </w:style>
  <w:style w:type="character" w:customStyle="1" w:styleId="DocumentMapChar">
    <w:name w:val="Document Map Char"/>
    <w:basedOn w:val="DefaultParagraphFont"/>
    <w:link w:val="DocumentMap"/>
    <w:rsid w:val="0076545F"/>
    <w:rPr>
      <w:rFonts w:ascii="Tahoma" w:eastAsia="SimSun" w:hAnsi="Tahoma"/>
      <w:sz w:val="24"/>
      <w:szCs w:val="24"/>
      <w:shd w:val="clear" w:color="auto" w:fill="000080"/>
    </w:rPr>
  </w:style>
  <w:style w:type="paragraph" w:styleId="Index8">
    <w:name w:val="index 8"/>
    <w:basedOn w:val="Index1"/>
    <w:next w:val="Body"/>
    <w:autoRedefine/>
    <w:rsid w:val="0076545F"/>
    <w:pPr>
      <w:ind w:left="1985" w:firstLine="0"/>
    </w:pPr>
    <w:rPr>
      <w:rFonts w:ascii="Arial" w:hAnsi="Arial"/>
      <w:sz w:val="22"/>
      <w:szCs w:val="20"/>
    </w:rPr>
  </w:style>
  <w:style w:type="paragraph" w:styleId="Index1">
    <w:name w:val="index 1"/>
    <w:basedOn w:val="Normal"/>
    <w:next w:val="Normal"/>
    <w:autoRedefine/>
    <w:rsid w:val="0076545F"/>
    <w:pPr>
      <w:ind w:left="240" w:hanging="240"/>
    </w:pPr>
    <w:rPr>
      <w:rFonts w:eastAsia="SimSun"/>
    </w:rPr>
  </w:style>
  <w:style w:type="paragraph" w:customStyle="1" w:styleId="Apphead1">
    <w:name w:val="Apphead 1"/>
    <w:basedOn w:val="Heading1"/>
    <w:next w:val="Body"/>
    <w:autoRedefine/>
    <w:rsid w:val="0076545F"/>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6545F"/>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6545F"/>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6545F"/>
    <w:pPr>
      <w:tabs>
        <w:tab w:val="clear" w:pos="3024"/>
        <w:tab w:val="num" w:pos="3744"/>
      </w:tabs>
      <w:ind w:left="3744"/>
      <w:outlineLvl w:val="3"/>
    </w:pPr>
    <w:rPr>
      <w:sz w:val="23"/>
    </w:rPr>
  </w:style>
  <w:style w:type="paragraph" w:customStyle="1" w:styleId="Apphead5">
    <w:name w:val="Apphead 5"/>
    <w:basedOn w:val="Apphead4"/>
    <w:next w:val="Body"/>
    <w:rsid w:val="0076545F"/>
    <w:pPr>
      <w:tabs>
        <w:tab w:val="clear" w:pos="3744"/>
        <w:tab w:val="num" w:pos="4464"/>
      </w:tabs>
      <w:ind w:left="4464"/>
      <w:outlineLvl w:val="4"/>
    </w:pPr>
    <w:rPr>
      <w:rFonts w:ascii="Arial" w:hAnsi="Arial"/>
      <w:kern w:val="28"/>
      <w:sz w:val="22"/>
    </w:rPr>
  </w:style>
  <w:style w:type="paragraph" w:customStyle="1" w:styleId="ListBullet1">
    <w:name w:val="List Bullet 1"/>
    <w:rsid w:val="0076545F"/>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6545F"/>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6545F"/>
    <w:rPr>
      <w:rFonts w:ascii="Arial" w:hAnsi="Arial"/>
      <w:lang w:val="en-US" w:eastAsia="en-US" w:bidi="ar-SA"/>
    </w:rPr>
  </w:style>
  <w:style w:type="paragraph" w:customStyle="1" w:styleId="StyleBodyTextNumberedArial10pt">
    <w:name w:val="Style Body Text Numbered + Arial 10 pt"/>
    <w:basedOn w:val="Normal"/>
    <w:rsid w:val="0076545F"/>
    <w:pPr>
      <w:spacing w:before="60" w:after="60"/>
      <w:ind w:left="720" w:hanging="720"/>
    </w:pPr>
    <w:rPr>
      <w:rFonts w:ascii="Arial" w:eastAsia="SimSun" w:hAnsi="Arial"/>
      <w:sz w:val="20"/>
    </w:rPr>
  </w:style>
  <w:style w:type="paragraph" w:styleId="ListBullet2">
    <w:name w:val="List Bullet 2"/>
    <w:basedOn w:val="Normal"/>
    <w:rsid w:val="0076545F"/>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6545F"/>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6545F"/>
    <w:pPr>
      <w:spacing w:after="120"/>
      <w:ind w:left="360"/>
    </w:pPr>
    <w:rPr>
      <w:rFonts w:eastAsia="SimSun"/>
      <w:sz w:val="16"/>
      <w:szCs w:val="16"/>
    </w:rPr>
  </w:style>
  <w:style w:type="character" w:customStyle="1" w:styleId="BodyTextIndent3Char">
    <w:name w:val="Body Text Indent 3 Char"/>
    <w:basedOn w:val="DefaultParagraphFont"/>
    <w:link w:val="BodyTextIndent3"/>
    <w:rsid w:val="0076545F"/>
    <w:rPr>
      <w:rFonts w:eastAsia="SimSun"/>
      <w:sz w:val="16"/>
      <w:szCs w:val="16"/>
    </w:rPr>
  </w:style>
  <w:style w:type="paragraph" w:customStyle="1" w:styleId="Char2">
    <w:name w:val="Char2"/>
    <w:basedOn w:val="Normal"/>
    <w:rsid w:val="0076545F"/>
    <w:pPr>
      <w:spacing w:after="160" w:line="240" w:lineRule="exact"/>
    </w:pPr>
    <w:rPr>
      <w:rFonts w:ascii="Verdana" w:eastAsia="SimSun" w:hAnsi="Verdana"/>
      <w:sz w:val="16"/>
      <w:szCs w:val="20"/>
    </w:rPr>
  </w:style>
  <w:style w:type="character" w:customStyle="1" w:styleId="TableTextChar1">
    <w:name w:val="Table Text Char1"/>
    <w:rsid w:val="0076545F"/>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6545F"/>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6545F"/>
    <w:rPr>
      <w:rFonts w:ascii="Arial" w:hAnsi="Arial" w:cs="Arial"/>
      <w:i/>
      <w:lang w:val="en-US" w:eastAsia="en-US" w:bidi="ar-SA"/>
    </w:rPr>
  </w:style>
  <w:style w:type="character" w:customStyle="1" w:styleId="BodyChar">
    <w:name w:val="Body Char"/>
    <w:rsid w:val="0076545F"/>
    <w:rPr>
      <w:rFonts w:ascii="Arial" w:hAnsi="Arial"/>
      <w:lang w:val="en-US" w:eastAsia="en-US" w:bidi="ar-SA"/>
    </w:rPr>
  </w:style>
  <w:style w:type="character" w:customStyle="1" w:styleId="ResmiSurendran">
    <w:name w:val="Resmi Surendran"/>
    <w:rsid w:val="0076545F"/>
    <w:rPr>
      <w:rFonts w:ascii="Arial" w:hAnsi="Arial" w:cs="Arial"/>
      <w:color w:val="auto"/>
      <w:sz w:val="20"/>
      <w:szCs w:val="20"/>
    </w:rPr>
  </w:style>
  <w:style w:type="paragraph" w:styleId="ListNumber2">
    <w:name w:val="List Number 2"/>
    <w:basedOn w:val="Normal"/>
    <w:rsid w:val="0076545F"/>
    <w:pPr>
      <w:numPr>
        <w:numId w:val="27"/>
      </w:numPr>
    </w:pPr>
    <w:rPr>
      <w:rFonts w:ascii="Arial" w:eastAsia="SimSun" w:hAnsi="Arial" w:cs="Arial"/>
      <w:sz w:val="20"/>
      <w:szCs w:val="20"/>
    </w:rPr>
  </w:style>
  <w:style w:type="paragraph" w:styleId="ListNumber3">
    <w:name w:val="List Number 3"/>
    <w:basedOn w:val="Normal"/>
    <w:rsid w:val="0076545F"/>
    <w:pPr>
      <w:numPr>
        <w:numId w:val="28"/>
      </w:numPr>
    </w:pPr>
    <w:rPr>
      <w:rFonts w:ascii="Arial" w:eastAsia="SimSun" w:hAnsi="Arial" w:cs="Arial"/>
      <w:sz w:val="20"/>
      <w:szCs w:val="20"/>
    </w:rPr>
  </w:style>
  <w:style w:type="paragraph" w:customStyle="1" w:styleId="BodyIndent">
    <w:name w:val="Body Indent"/>
    <w:basedOn w:val="Normal"/>
    <w:next w:val="Body"/>
    <w:rsid w:val="0076545F"/>
    <w:pPr>
      <w:spacing w:after="120"/>
      <w:ind w:left="720"/>
    </w:pPr>
    <w:rPr>
      <w:rFonts w:ascii="Arial" w:eastAsia="SimSun" w:hAnsi="Arial"/>
      <w:sz w:val="20"/>
      <w:szCs w:val="20"/>
      <w:lang w:val="en-IE"/>
    </w:rPr>
  </w:style>
  <w:style w:type="character" w:customStyle="1" w:styleId="CaptionChar">
    <w:name w:val="Caption Char"/>
    <w:rsid w:val="0076545F"/>
    <w:rPr>
      <w:b/>
      <w:bCs/>
      <w:lang w:val="en-US" w:eastAsia="en-US" w:bidi="ar-SA"/>
    </w:rPr>
  </w:style>
  <w:style w:type="paragraph" w:customStyle="1" w:styleId="TableNumbers2">
    <w:name w:val="Table Numbers 2"/>
    <w:basedOn w:val="Normal"/>
    <w:rsid w:val="0076545F"/>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6545F"/>
    <w:rPr>
      <w:rFonts w:ascii="Arial" w:hAnsi="Arial"/>
      <w:lang w:val="en-IE" w:eastAsia="en-US" w:bidi="ar-SA"/>
    </w:rPr>
  </w:style>
  <w:style w:type="paragraph" w:customStyle="1" w:styleId="ListNum">
    <w:name w:val="List Num"/>
    <w:basedOn w:val="Normal"/>
    <w:rsid w:val="0076545F"/>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6545F"/>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6545F"/>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6545F"/>
    <w:rPr>
      <w:rFonts w:ascii="Arial" w:hAnsi="Arial"/>
      <w:lang w:val="en-US" w:eastAsia="en-US" w:bidi="ar-SA"/>
    </w:rPr>
  </w:style>
  <w:style w:type="paragraph" w:customStyle="1" w:styleId="ProposalBody">
    <w:name w:val="Proposal Body"/>
    <w:basedOn w:val="Body"/>
    <w:rsid w:val="0076545F"/>
    <w:pPr>
      <w:jc w:val="both"/>
    </w:pPr>
    <w:rPr>
      <w:sz w:val="22"/>
    </w:rPr>
  </w:style>
  <w:style w:type="paragraph" w:customStyle="1" w:styleId="xl24">
    <w:name w:val="xl24"/>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654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654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6545F"/>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6545F"/>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6545F"/>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6545F"/>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6545F"/>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6545F"/>
    <w:pPr>
      <w:spacing w:after="160" w:line="240" w:lineRule="exact"/>
    </w:pPr>
    <w:rPr>
      <w:rFonts w:ascii="Verdana" w:eastAsia="SimSun" w:hAnsi="Verdana"/>
      <w:sz w:val="16"/>
      <w:szCs w:val="20"/>
    </w:rPr>
  </w:style>
  <w:style w:type="paragraph" w:customStyle="1" w:styleId="tabletext0">
    <w:name w:val="table text"/>
    <w:basedOn w:val="Normal"/>
    <w:rsid w:val="0076545F"/>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6545F"/>
    <w:pPr>
      <w:spacing w:after="160" w:line="240" w:lineRule="exact"/>
    </w:pPr>
    <w:rPr>
      <w:rFonts w:ascii="Verdana" w:hAnsi="Verdana"/>
      <w:sz w:val="16"/>
      <w:szCs w:val="20"/>
    </w:rPr>
  </w:style>
  <w:style w:type="paragraph" w:customStyle="1" w:styleId="EmailStyle94">
    <w:name w:val="EmailStyle94"/>
    <w:basedOn w:val="Normal"/>
    <w:rsid w:val="0076545F"/>
    <w:pPr>
      <w:spacing w:after="160" w:line="240" w:lineRule="exact"/>
    </w:pPr>
    <w:rPr>
      <w:rFonts w:ascii="Verdana" w:hAnsi="Verdana"/>
      <w:sz w:val="16"/>
      <w:szCs w:val="20"/>
    </w:rPr>
  </w:style>
  <w:style w:type="character" w:customStyle="1" w:styleId="BodyChar1">
    <w:name w:val="Body Char1"/>
    <w:link w:val="Body"/>
    <w:rsid w:val="0076545F"/>
    <w:rPr>
      <w:rFonts w:ascii="Arial" w:eastAsia="SimSun" w:hAnsi="Arial"/>
    </w:rPr>
  </w:style>
  <w:style w:type="paragraph" w:styleId="TableofFigures">
    <w:name w:val="table of figures"/>
    <w:basedOn w:val="Normal"/>
    <w:next w:val="Normal"/>
    <w:rsid w:val="0076545F"/>
    <w:rPr>
      <w:rFonts w:eastAsia="SimSun"/>
    </w:rPr>
  </w:style>
  <w:style w:type="character" w:customStyle="1" w:styleId="TOC1Char">
    <w:name w:val="TOC 1 Char"/>
    <w:link w:val="TOC1"/>
    <w:rsid w:val="0076545F"/>
    <w:rPr>
      <w:b/>
      <w:bCs/>
      <w:i/>
      <w:sz w:val="24"/>
      <w:szCs w:val="24"/>
    </w:rPr>
  </w:style>
  <w:style w:type="character" w:customStyle="1" w:styleId="Style2Char">
    <w:name w:val="Style2 Char"/>
    <w:rsid w:val="0076545F"/>
    <w:rPr>
      <w:rFonts w:ascii="Arial" w:hAnsi="Arial" w:cs="Times New Roman"/>
      <w:noProof/>
      <w:sz w:val="24"/>
      <w:szCs w:val="24"/>
    </w:rPr>
  </w:style>
  <w:style w:type="paragraph" w:customStyle="1" w:styleId="ColorfulList-Accent11">
    <w:name w:val="Colorful List - Accent 11"/>
    <w:basedOn w:val="Normal"/>
    <w:qFormat/>
    <w:rsid w:val="0076545F"/>
    <w:pPr>
      <w:ind w:left="720"/>
      <w:contextualSpacing/>
    </w:pPr>
  </w:style>
  <w:style w:type="paragraph" w:styleId="Revision">
    <w:name w:val="Revision"/>
    <w:hidden/>
    <w:rsid w:val="0076545F"/>
    <w:rPr>
      <w:sz w:val="24"/>
      <w:szCs w:val="24"/>
    </w:rPr>
  </w:style>
  <w:style w:type="paragraph" w:styleId="ListParagraph">
    <w:name w:val="List Paragraph"/>
    <w:basedOn w:val="Normal"/>
    <w:qFormat/>
    <w:rsid w:val="0076545F"/>
    <w:pPr>
      <w:ind w:left="720"/>
      <w:contextualSpacing/>
    </w:pPr>
  </w:style>
  <w:style w:type="character" w:customStyle="1" w:styleId="InstructionsChar">
    <w:name w:val="Instructions Char"/>
    <w:link w:val="Instructions"/>
    <w:rsid w:val="0076545F"/>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hyperlink" Target="mailto:David.Maggio@ercot.com" TargetMode="External"/><Relationship Id="rId26" Type="http://schemas.openxmlformats.org/officeDocument/2006/relationships/image" Target="media/image6.wmf"/><Relationship Id="rId39"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hyperlink" Target="http://www.ercot.com/mktrules/issues/OBDRR015" TargetMode="External"/><Relationship Id="rId12" Type="http://schemas.openxmlformats.org/officeDocument/2006/relationships/control" Target="activeX/activeX3.xml"/><Relationship Id="rId17" Type="http://schemas.openxmlformats.org/officeDocument/2006/relationships/hyperlink" Target="http://interchange.puc.texas.gov/Search/Filings?UtilityType=A&amp;ControlNumber=48721&amp;ItemMatch=Equal&amp;DocumentType=ALL&amp;SortOrder=Ascending" TargetMode="External"/><Relationship Id="rId25" Type="http://schemas.openxmlformats.org/officeDocument/2006/relationships/oleObject" Target="embeddings/oleObject3.bin"/><Relationship Id="rId33" Type="http://schemas.openxmlformats.org/officeDocument/2006/relationships/image" Target="media/image8.wmf"/><Relationship Id="rId38" Type="http://schemas.openxmlformats.org/officeDocument/2006/relationships/oleObject" Target="embeddings/oleObject11.bin"/><Relationship Id="rId46"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image" Target="media/image3.wmf"/><Relationship Id="rId29" Type="http://schemas.openxmlformats.org/officeDocument/2006/relationships/oleObject" Target="embeddings/oleObject6.bin"/><Relationship Id="rId41"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image" Target="media/image10.wmf"/><Relationship Id="rId40" Type="http://schemas.openxmlformats.org/officeDocument/2006/relationships/oleObject" Target="embeddings/oleObject13.bin"/><Relationship Id="rId45" Type="http://schemas.openxmlformats.org/officeDocument/2006/relationships/image" Target="media/image13.wmf"/><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2.xml"/><Relationship Id="rId10" Type="http://schemas.openxmlformats.org/officeDocument/2006/relationships/control" Target="activeX/activeX2.xml"/><Relationship Id="rId19" Type="http://schemas.openxmlformats.org/officeDocument/2006/relationships/hyperlink" Target="mailto:cory.phillips@ercot.com" TargetMode="External"/><Relationship Id="rId31" Type="http://schemas.openxmlformats.org/officeDocument/2006/relationships/image" Target="media/image7.wmf"/><Relationship Id="rId44" Type="http://schemas.openxmlformats.org/officeDocument/2006/relationships/oleObject" Target="embeddings/oleObject15.bin"/><Relationship Id="rId52" Type="http://schemas.microsoft.com/office/2011/relationships/people" Target="peop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image" Target="media/image12.wmf"/><Relationship Id="rId48"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2908</Words>
  <Characters>18534</Characters>
  <Application>Microsoft Office Word</Application>
  <DocSecurity>4</DocSecurity>
  <Lines>154</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21400</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2</cp:revision>
  <cp:lastPrinted>2001-06-20T16:28:00Z</cp:lastPrinted>
  <dcterms:created xsi:type="dcterms:W3CDTF">2019-05-15T18:06:00Z</dcterms:created>
  <dcterms:modified xsi:type="dcterms:W3CDTF">2019-05-15T18:06:00Z</dcterms:modified>
</cp:coreProperties>
</file>