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014DE9E1" w:rsidR="00EB6CF3" w:rsidRPr="00EB6CF3" w:rsidRDefault="00FA1F70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A1F70">
        <w:rPr>
          <w:rFonts w:ascii="Times New Roman" w:hAnsi="Times New Roman" w:cs="Times New Roman"/>
          <w:b/>
          <w:highlight w:val="red"/>
        </w:rPr>
        <w:t>DRAFT</w:t>
      </w:r>
    </w:p>
    <w:p w14:paraId="09DDE4DD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25BC8D26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FA1F70">
        <w:rPr>
          <w:rFonts w:ascii="Times New Roman" w:hAnsi="Times New Roman" w:cs="Times New Roman"/>
          <w:b/>
        </w:rPr>
        <w:t xml:space="preserve">April 3,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2447F8" w14:textId="77777777" w:rsidR="00B51DE8" w:rsidRDefault="00B51DE8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677744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5EBB35FF" w:rsidR="00810AEE" w:rsidRPr="00A173BA" w:rsidRDefault="00810AEE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A173BA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435CBC4C" w:rsidR="00810AEE" w:rsidRPr="00677744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677744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8F2608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8F2608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677744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37709" w:rsidRPr="00677744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8F2608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8F2608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677744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677744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A173B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A173B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677744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677744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A173B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A173B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67774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677744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A173B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A173B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67774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677744" w14:paraId="4E469408" w14:textId="77777777" w:rsidTr="00931647">
        <w:tc>
          <w:tcPr>
            <w:tcW w:w="2635" w:type="dxa"/>
            <w:vAlign w:val="bottom"/>
          </w:tcPr>
          <w:p w14:paraId="45845007" w14:textId="04A9E13C" w:rsidR="00A173BA" w:rsidRPr="00A173B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Evan, Mike</w:t>
            </w:r>
          </w:p>
        </w:tc>
        <w:tc>
          <w:tcPr>
            <w:tcW w:w="3600" w:type="dxa"/>
            <w:vAlign w:val="bottom"/>
          </w:tcPr>
          <w:p w14:paraId="7FFEECA3" w14:textId="6F9573F0" w:rsidR="00A173BA" w:rsidRPr="00A173B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71C93015" w14:textId="77777777" w:rsidR="00A173BA" w:rsidRPr="00677744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C3888" w:rsidRPr="00677744" w14:paraId="37CB7E05" w14:textId="77777777" w:rsidTr="00931647">
        <w:tc>
          <w:tcPr>
            <w:tcW w:w="2635" w:type="dxa"/>
            <w:vAlign w:val="bottom"/>
          </w:tcPr>
          <w:p w14:paraId="2A2603F8" w14:textId="14AE4CDA" w:rsidR="00FC3888" w:rsidRPr="00A173BA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0F730A27" w14:textId="7DC70229" w:rsidR="00FC3888" w:rsidRPr="00A173BA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4B593177" w14:textId="77777777" w:rsidR="00FC3888" w:rsidRPr="00677744" w:rsidRDefault="00FC388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677744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67774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677744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A173B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A173B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677744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677744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A173BA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A173BA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677744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677744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A173BA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A173BA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677744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677744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A173B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A173B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677744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677744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67774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677744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A173BA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A173BA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677744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677744" w14:paraId="64E96B2E" w14:textId="77777777" w:rsidTr="00931647">
        <w:tc>
          <w:tcPr>
            <w:tcW w:w="2635" w:type="dxa"/>
            <w:vAlign w:val="bottom"/>
          </w:tcPr>
          <w:p w14:paraId="5B9DBAA0" w14:textId="69C1A950" w:rsidR="005C3315" w:rsidRPr="00A173B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D0D62F7" w14:textId="45894797" w:rsidR="005C3315" w:rsidRPr="00A173BA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159A8B94" w14:textId="77777777" w:rsidR="005C3315" w:rsidRPr="00677744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677744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A173B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A173B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677744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677744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A173B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8DA8CF" w:rsidR="00573554" w:rsidRPr="0067774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405AC" w:rsidRPr="00677744" w14:paraId="2F752A38" w14:textId="77777777" w:rsidTr="00931647">
        <w:tc>
          <w:tcPr>
            <w:tcW w:w="2635" w:type="dxa"/>
            <w:vAlign w:val="bottom"/>
          </w:tcPr>
          <w:p w14:paraId="573AA979" w14:textId="3CE1753E" w:rsidR="009405AC" w:rsidRPr="00A173BA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00845EA1" w14:textId="75403636" w:rsidR="009405AC" w:rsidRPr="00A173BA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712EE787" w14:textId="585FFB80" w:rsidR="009405AC" w:rsidRPr="00A173BA" w:rsidRDefault="009405A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405A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20BEC" w:rsidRPr="00677744" w14:paraId="322FDC92" w14:textId="77777777" w:rsidTr="00931647">
        <w:tc>
          <w:tcPr>
            <w:tcW w:w="2635" w:type="dxa"/>
            <w:vAlign w:val="bottom"/>
          </w:tcPr>
          <w:p w14:paraId="09F952E8" w14:textId="712D8C47" w:rsidR="00E20BEC" w:rsidRPr="00A173BA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00" w:type="dxa"/>
            <w:vAlign w:val="bottom"/>
          </w:tcPr>
          <w:p w14:paraId="3CEE3EC3" w14:textId="7B6B6551" w:rsidR="00E20BEC" w:rsidRPr="00A173BA" w:rsidRDefault="00E20BE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AEA8653" w14:textId="34B64ED6" w:rsidR="00E20BEC" w:rsidRPr="00A173BA" w:rsidRDefault="00E20BE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Alt. Rep. for J</w:t>
            </w:r>
            <w:r w:rsidR="00810AEE" w:rsidRPr="00A173BA">
              <w:rPr>
                <w:rFonts w:ascii="Times New Roman" w:eastAsia="Times New Roman" w:hAnsi="Times New Roman" w:cs="Times New Roman"/>
              </w:rPr>
              <w:t xml:space="preserve">. </w:t>
            </w:r>
            <w:r w:rsidRPr="00A173BA">
              <w:rPr>
                <w:rFonts w:ascii="Times New Roman" w:eastAsia="Times New Roman" w:hAnsi="Times New Roman" w:cs="Times New Roman"/>
              </w:rPr>
              <w:t>Dumas</w:t>
            </w:r>
          </w:p>
        </w:tc>
      </w:tr>
      <w:tr w:rsidR="00E20BEC" w:rsidRPr="00677744" w14:paraId="25FA7F53" w14:textId="77777777" w:rsidTr="00931647">
        <w:tc>
          <w:tcPr>
            <w:tcW w:w="2635" w:type="dxa"/>
            <w:vAlign w:val="bottom"/>
          </w:tcPr>
          <w:p w14:paraId="37504AF7" w14:textId="15F35A7D" w:rsidR="00E20BEC" w:rsidRPr="00A173BA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1E58C5DE" w14:textId="33E31DE4" w:rsidR="00E20BEC" w:rsidRPr="00A173BA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Sharyland Utilities</w:t>
            </w:r>
          </w:p>
        </w:tc>
        <w:tc>
          <w:tcPr>
            <w:tcW w:w="3780" w:type="dxa"/>
            <w:vAlign w:val="bottom"/>
          </w:tcPr>
          <w:p w14:paraId="4EAB8AD9" w14:textId="77777777" w:rsidR="00E20BEC" w:rsidRPr="00677744" w:rsidRDefault="00E20BE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677744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A173BA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A173BA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597108A2" w:rsidR="00F77327" w:rsidRPr="00677744" w:rsidRDefault="009405AC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173BA" w:rsidRPr="00677744" w14:paraId="3F058CA6" w14:textId="77777777" w:rsidTr="00931647">
        <w:tc>
          <w:tcPr>
            <w:tcW w:w="2635" w:type="dxa"/>
            <w:vAlign w:val="bottom"/>
          </w:tcPr>
          <w:p w14:paraId="4B86C003" w14:textId="52F18E5A" w:rsidR="00A173BA" w:rsidRPr="00A173B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00" w:type="dxa"/>
            <w:vAlign w:val="bottom"/>
          </w:tcPr>
          <w:p w14:paraId="0B810DAF" w14:textId="17EEE891" w:rsidR="00A173BA" w:rsidRPr="003052F3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52F3">
              <w:rPr>
                <w:rFonts w:ascii="Times New Roman" w:eastAsia="Times New Roman" w:hAnsi="Times New Roman" w:cs="Times New Roman"/>
              </w:rPr>
              <w:t xml:space="preserve">Austin Energy </w:t>
            </w:r>
          </w:p>
        </w:tc>
        <w:tc>
          <w:tcPr>
            <w:tcW w:w="3780" w:type="dxa"/>
            <w:vAlign w:val="bottom"/>
          </w:tcPr>
          <w:p w14:paraId="70F696D6" w14:textId="2B46089A" w:rsidR="00A173BA" w:rsidRPr="003052F3" w:rsidRDefault="00A173BA" w:rsidP="00A173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52F3">
              <w:rPr>
                <w:rFonts w:ascii="Times New Roman" w:eastAsia="Times New Roman" w:hAnsi="Times New Roman" w:cs="Times New Roman"/>
              </w:rPr>
              <w:t>Alt. Rep. for E. Bierschbach</w:t>
            </w:r>
          </w:p>
        </w:tc>
      </w:tr>
      <w:tr w:rsidR="00951F46" w:rsidRPr="00677744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A173B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A173B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677744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70A9" w:rsidRPr="00677744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A173BA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A173BA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677744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16800" w:rsidRPr="00677744" w14:paraId="78D13B86" w14:textId="77777777" w:rsidTr="00931647">
        <w:tc>
          <w:tcPr>
            <w:tcW w:w="2635" w:type="dxa"/>
            <w:vAlign w:val="bottom"/>
          </w:tcPr>
          <w:p w14:paraId="1BC5F3FC" w14:textId="0DE57460" w:rsidR="00D16800" w:rsidRPr="00A173BA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00" w:type="dxa"/>
            <w:vAlign w:val="bottom"/>
          </w:tcPr>
          <w:p w14:paraId="142DC4EB" w14:textId="36AE418B" w:rsidR="00D16800" w:rsidRPr="00A173BA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73BA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780" w:type="dxa"/>
            <w:vAlign w:val="bottom"/>
          </w:tcPr>
          <w:p w14:paraId="3AE831F4" w14:textId="77777777" w:rsidR="00D16800" w:rsidRPr="00677744" w:rsidRDefault="00D1680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677744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A173B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A173BA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77777777" w:rsidR="00A173BA" w:rsidRPr="00677744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E6A036A" w14:textId="77777777" w:rsidR="009301F1" w:rsidRDefault="009301F1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5C5F31DC" w14:textId="7D30208A" w:rsidR="00C46D36" w:rsidRPr="009301F1" w:rsidRDefault="00C46D36" w:rsidP="00C46D36">
      <w:pPr>
        <w:pStyle w:val="NoSpacing"/>
        <w:jc w:val="both"/>
        <w:rPr>
          <w:rFonts w:ascii="Times New Roman" w:hAnsi="Times New Roman" w:cs="Times New Roman"/>
        </w:rPr>
      </w:pPr>
      <w:r w:rsidRPr="009301F1">
        <w:rPr>
          <w:rFonts w:ascii="Times New Roman" w:hAnsi="Times New Roman" w:cs="Times New Roman"/>
        </w:rPr>
        <w:t>The following prox</w:t>
      </w:r>
      <w:r>
        <w:rPr>
          <w:rFonts w:ascii="Times New Roman" w:hAnsi="Times New Roman" w:cs="Times New Roman"/>
        </w:rPr>
        <w:t xml:space="preserve">y was </w:t>
      </w:r>
      <w:r w:rsidRPr="009301F1">
        <w:rPr>
          <w:rFonts w:ascii="Times New Roman" w:hAnsi="Times New Roman" w:cs="Times New Roman"/>
        </w:rPr>
        <w:t>assigned:</w:t>
      </w:r>
    </w:p>
    <w:p w14:paraId="28CD21D4" w14:textId="234E979E" w:rsidR="00C46D36" w:rsidRDefault="00C46D36" w:rsidP="00C46D3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Marka Shaw to Brandon Whittle </w:t>
      </w:r>
      <w:r w:rsidRPr="009301F1">
        <w:rPr>
          <w:rFonts w:ascii="Times New Roman" w:hAnsi="Times New Roman" w:cs="Times New Roman"/>
        </w:rPr>
        <w:t xml:space="preserve">  </w:t>
      </w:r>
    </w:p>
    <w:p w14:paraId="4D344640" w14:textId="77777777" w:rsidR="00C46D36" w:rsidRPr="00677744" w:rsidRDefault="00C46D36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C46D36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46D36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B1683" w:rsidRPr="00677744" w14:paraId="3482858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E90B377" w14:textId="0E4926CC" w:rsidR="005B1683" w:rsidRPr="004F2BBE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4041DAA3" w14:textId="27620DAB" w:rsidR="005B1683" w:rsidRPr="004F2BB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96D632D" w14:textId="77B31D61" w:rsidR="005B1683" w:rsidRPr="004F2BBE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677744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AB4174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AB417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AB417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677744" w14:paraId="013BB64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6343323" w14:textId="6ACB58B0" w:rsidR="00AB4174" w:rsidRPr="00AB4174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0B9A87A8" w14:textId="161654EC" w:rsidR="00AB4174" w:rsidRPr="00AB417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52E583" w14:textId="71C49FD9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677744" w14:paraId="2CF138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9FD3A8" w14:textId="3D180B22" w:rsidR="00DC6CC3" w:rsidRPr="00C46D36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Boisseau, Heather Jo</w:t>
            </w:r>
          </w:p>
        </w:tc>
        <w:tc>
          <w:tcPr>
            <w:tcW w:w="3672" w:type="dxa"/>
            <w:vAlign w:val="bottom"/>
          </w:tcPr>
          <w:p w14:paraId="4F879CF0" w14:textId="5E6FD95D" w:rsidR="00DC6CC3" w:rsidRPr="00C46D36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09C72EA" w14:textId="77777777" w:rsidR="00DC6CC3" w:rsidRPr="00677744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B4174" w:rsidRPr="00677744" w14:paraId="3176479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432D202" w14:textId="21A493D1" w:rsidR="00AB4174" w:rsidRPr="00AB4174" w:rsidRDefault="00AB4174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Brown, Jack</w:t>
            </w:r>
          </w:p>
        </w:tc>
        <w:tc>
          <w:tcPr>
            <w:tcW w:w="3672" w:type="dxa"/>
            <w:vAlign w:val="bottom"/>
          </w:tcPr>
          <w:p w14:paraId="7CAF463A" w14:textId="41C7825B" w:rsidR="00AB4174" w:rsidRPr="00AB4174" w:rsidRDefault="00AB4174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168" w:type="dxa"/>
            <w:vAlign w:val="bottom"/>
          </w:tcPr>
          <w:p w14:paraId="6B26256A" w14:textId="1DE0B733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677744" w14:paraId="67D8FF7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F288887" w14:textId="0ACC70FD" w:rsidR="00C455B7" w:rsidRPr="00AB4174" w:rsidRDefault="00C455B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710A60A2" w14:textId="601752B4" w:rsidR="00C455B7" w:rsidRPr="00AB4174" w:rsidRDefault="00C455B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62A0C88" w14:textId="79CCB774" w:rsidR="00C455B7" w:rsidRPr="00AB417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37709" w:rsidRPr="00677744" w14:paraId="64A2916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98CBE90" w14:textId="4BB14E4C" w:rsidR="00537709" w:rsidRPr="00C46D36" w:rsidRDefault="00537709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07778816" w14:textId="45721061" w:rsidR="00537709" w:rsidRPr="00C46D36" w:rsidRDefault="00537709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0FAC6B71" w14:textId="77777777" w:rsidR="00537709" w:rsidRPr="00677744" w:rsidRDefault="0053770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2608" w:rsidRPr="00677744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C46D36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Cochran</w:t>
            </w:r>
            <w:r>
              <w:rPr>
                <w:rFonts w:ascii="Times New Roman" w:eastAsia="Times New Roman" w:hAnsi="Times New Roman" w:cs="Times New Roman"/>
              </w:rPr>
              <w:t>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C46D36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677744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677744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C46D36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C46D36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677744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677744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C46D36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C46D36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677744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F2BBE" w:rsidRPr="00677744" w14:paraId="6B129E5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17FEAC" w14:textId="44518A8F" w:rsidR="004F2BBE" w:rsidRPr="00C46D36" w:rsidRDefault="004F2BBE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Dixit, Preeti</w:t>
            </w:r>
          </w:p>
        </w:tc>
        <w:tc>
          <w:tcPr>
            <w:tcW w:w="3672" w:type="dxa"/>
            <w:vAlign w:val="bottom"/>
          </w:tcPr>
          <w:p w14:paraId="7491DD41" w14:textId="073D5BB5" w:rsidR="004F2BBE" w:rsidRPr="00C46D36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ABB</w:t>
            </w:r>
          </w:p>
        </w:tc>
        <w:tc>
          <w:tcPr>
            <w:tcW w:w="3168" w:type="dxa"/>
            <w:vAlign w:val="bottom"/>
          </w:tcPr>
          <w:p w14:paraId="1AE1FF7A" w14:textId="57F3D45E" w:rsidR="004F2BBE" w:rsidRPr="00677744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677744" w14:paraId="214269D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CFCBCF" w14:textId="0BE2A2BD" w:rsidR="003C410F" w:rsidRPr="00C46D36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lastRenderedPageBreak/>
              <w:t>Haley, Ian</w:t>
            </w:r>
          </w:p>
        </w:tc>
        <w:tc>
          <w:tcPr>
            <w:tcW w:w="3672" w:type="dxa"/>
            <w:vAlign w:val="bottom"/>
          </w:tcPr>
          <w:p w14:paraId="33CAC7C6" w14:textId="1089F365" w:rsidR="003C410F" w:rsidRPr="00C46D36" w:rsidRDefault="003C410F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055ECF46" w14:textId="77777777" w:rsidR="003C410F" w:rsidRPr="00677744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405AC" w:rsidRPr="00677744" w14:paraId="4643B19A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793F4914" w14:textId="2E014354" w:rsidR="009405AC" w:rsidRPr="00825910" w:rsidRDefault="009405A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Huber, Grant </w:t>
            </w:r>
          </w:p>
        </w:tc>
        <w:tc>
          <w:tcPr>
            <w:tcW w:w="3672" w:type="dxa"/>
            <w:vAlign w:val="bottom"/>
          </w:tcPr>
          <w:p w14:paraId="0BE37928" w14:textId="4184413A" w:rsidR="009405AC" w:rsidRPr="00825910" w:rsidRDefault="009405AC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Cypress Creek Renewables</w:t>
            </w:r>
          </w:p>
        </w:tc>
        <w:tc>
          <w:tcPr>
            <w:tcW w:w="3168" w:type="dxa"/>
            <w:vAlign w:val="bottom"/>
          </w:tcPr>
          <w:p w14:paraId="30ABB4CC" w14:textId="3E49C3E1" w:rsidR="009405AC" w:rsidRPr="00825910" w:rsidRDefault="009405AC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405A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3" w:rsidRPr="00677744" w14:paraId="69D2263A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4CCA3E3E" w14:textId="3E116DBD" w:rsidR="00553893" w:rsidRPr="00825910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C2B887" w14:textId="62E41885" w:rsidR="00553893" w:rsidRPr="00825910" w:rsidRDefault="0055389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A2DCB04" w14:textId="638D8480" w:rsidR="00553893" w:rsidRPr="00825910" w:rsidRDefault="00553893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677744" w14:paraId="21BBEB9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43C6F80" w14:textId="41495AEB" w:rsidR="005B1683" w:rsidRPr="00AB4174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Hurta, Brent</w:t>
            </w:r>
          </w:p>
        </w:tc>
        <w:tc>
          <w:tcPr>
            <w:tcW w:w="3672" w:type="dxa"/>
            <w:vAlign w:val="bottom"/>
          </w:tcPr>
          <w:p w14:paraId="1D8E259E" w14:textId="3631AE28" w:rsidR="005B1683" w:rsidRPr="00AB4174" w:rsidRDefault="005B168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145E700" w14:textId="2AF304A2" w:rsidR="005B1683" w:rsidRPr="00AB4174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677744" w14:paraId="2D9BCA2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17CF605" w14:textId="4CA62DC0" w:rsidR="00B62870" w:rsidRPr="00825910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71F707EA" w14:textId="73B1713B" w:rsidR="00B62870" w:rsidRPr="00825910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2CF77DA4" w14:textId="038BB2AE" w:rsidR="00B6287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677744" w14:paraId="3712089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60DBAD4" w14:textId="49DFDAA0" w:rsidR="00AB4174" w:rsidRPr="00825910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37C55558" w14:textId="2BD30331" w:rsidR="00AB4174" w:rsidRPr="00825910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2867F440" w14:textId="592E4B30" w:rsidR="00AB4174" w:rsidRPr="00825910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677744" w14:paraId="01054CC6" w14:textId="3E500FE5" w:rsidTr="00C455B7">
        <w:trPr>
          <w:trHeight w:val="80"/>
        </w:trPr>
        <w:tc>
          <w:tcPr>
            <w:tcW w:w="2628" w:type="dxa"/>
            <w:vAlign w:val="bottom"/>
          </w:tcPr>
          <w:p w14:paraId="326D1F20" w14:textId="435EF9D5" w:rsidR="00C455B7" w:rsidRPr="0082591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F4FDB21" w14:textId="184079D2" w:rsidR="00C455B7" w:rsidRPr="008259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Brazos Electric</w:t>
            </w:r>
            <w:r w:rsidR="00CD2985" w:rsidRPr="00825910">
              <w:rPr>
                <w:rFonts w:ascii="Times New Roman" w:eastAsia="Times New Roman" w:hAnsi="Times New Roman" w:cs="Times New Roman"/>
              </w:rPr>
              <w:t xml:space="preserve"> Cooperative</w:t>
            </w:r>
          </w:p>
        </w:tc>
        <w:tc>
          <w:tcPr>
            <w:tcW w:w="3168" w:type="dxa"/>
            <w:vAlign w:val="bottom"/>
          </w:tcPr>
          <w:p w14:paraId="559645EC" w14:textId="69D5154A" w:rsidR="00C455B7" w:rsidRPr="008259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5910" w:rsidRPr="00677744" w14:paraId="27350C3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7DCF15" w14:textId="39214CE7" w:rsidR="00825910" w:rsidRPr="00825910" w:rsidRDefault="008259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Kueker, Dan</w:t>
            </w:r>
          </w:p>
        </w:tc>
        <w:tc>
          <w:tcPr>
            <w:tcW w:w="3672" w:type="dxa"/>
            <w:vAlign w:val="bottom"/>
          </w:tcPr>
          <w:p w14:paraId="457E10D3" w14:textId="4D900DFD" w:rsidR="00825910" w:rsidRPr="00825910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10585156" w14:textId="201917DA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47465" w:rsidRPr="00677744" w14:paraId="4DE2D6F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4C24AD0" w14:textId="125EA5DE" w:rsidR="00247465" w:rsidRPr="00825910" w:rsidRDefault="0024746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Oltmanns, Steve</w:t>
            </w:r>
          </w:p>
        </w:tc>
        <w:tc>
          <w:tcPr>
            <w:tcW w:w="3672" w:type="dxa"/>
            <w:vAlign w:val="bottom"/>
          </w:tcPr>
          <w:p w14:paraId="2CBCC2EA" w14:textId="6DA93346" w:rsidR="00247465" w:rsidRPr="00825910" w:rsidRDefault="002474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GE</w:t>
            </w:r>
            <w:r w:rsidR="003C410F" w:rsidRPr="00825910">
              <w:rPr>
                <w:rFonts w:ascii="Times New Roman" w:eastAsia="Times New Roman" w:hAnsi="Times New Roman" w:cs="Times New Roman"/>
              </w:rPr>
              <w:t xml:space="preserve"> Energy Consulting</w:t>
            </w:r>
          </w:p>
        </w:tc>
        <w:tc>
          <w:tcPr>
            <w:tcW w:w="3168" w:type="dxa"/>
            <w:vAlign w:val="bottom"/>
          </w:tcPr>
          <w:p w14:paraId="608E4B12" w14:textId="36A68BED" w:rsidR="00247465" w:rsidRPr="00825910" w:rsidRDefault="002474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B67E0" w:rsidRPr="00677744" w14:paraId="6623044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D9D08C" w14:textId="686795C5" w:rsidR="003B67E0" w:rsidRPr="00C46D36" w:rsidRDefault="003B67E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Pollo, Kevin</w:t>
            </w:r>
          </w:p>
        </w:tc>
        <w:tc>
          <w:tcPr>
            <w:tcW w:w="3672" w:type="dxa"/>
            <w:vAlign w:val="bottom"/>
          </w:tcPr>
          <w:p w14:paraId="34229208" w14:textId="68E98413" w:rsidR="003B67E0" w:rsidRPr="00C46D36" w:rsidRDefault="003B67E0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46D36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D490A75" w14:textId="77777777" w:rsidR="003B67E0" w:rsidRPr="00677744" w:rsidRDefault="003B67E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6D36" w:rsidRPr="00677744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C46D36" w:rsidRPr="00C46D36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C46D36" w:rsidRPr="00C46D36" w:rsidRDefault="00C46D36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C46D36" w:rsidRPr="00677744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677744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C455B7" w:rsidRPr="00C46D36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C455B7" w:rsidRPr="00C46D36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528236F7" w:rsidR="00C455B7" w:rsidRPr="00677744" w:rsidRDefault="00C455B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6D36" w:rsidRPr="00677744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C46D36" w:rsidRPr="00C46D36" w:rsidRDefault="00C46D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C46D36" w:rsidRPr="00C46D36" w:rsidRDefault="00C46D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77777777" w:rsidR="00C46D36" w:rsidRPr="00677744" w:rsidRDefault="00C46D36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677744" w14:paraId="631A946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38D3FA0" w14:textId="0DBD5B84" w:rsidR="00DC6CC3" w:rsidRPr="00C46D36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4CCEBEC2" w14:textId="346C8DBA" w:rsidR="00DC6CC3" w:rsidRPr="00C46D36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278E5F4" w14:textId="77777777" w:rsidR="00DC6CC3" w:rsidRPr="00677744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677744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C455B7" w:rsidRPr="0082591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C455B7" w:rsidRPr="008259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C455B7" w:rsidRPr="008259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677744" w14:paraId="1B0EDBF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8A387F2" w14:textId="24197244" w:rsidR="00AB4174" w:rsidRPr="00AB4174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Roth, Werner</w:t>
            </w:r>
          </w:p>
        </w:tc>
        <w:tc>
          <w:tcPr>
            <w:tcW w:w="3672" w:type="dxa"/>
            <w:vAlign w:val="bottom"/>
          </w:tcPr>
          <w:p w14:paraId="64A33B8F" w14:textId="7F4164E1" w:rsidR="00AB4174" w:rsidRPr="00AB4174" w:rsidRDefault="00AB4174" w:rsidP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6530C553" w14:textId="0AC80533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1683" w:rsidRPr="00677744" w14:paraId="10D59E9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2E54321" w14:textId="6E30AC23" w:rsidR="005B1683" w:rsidRPr="00AB4174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72" w:type="dxa"/>
            <w:vAlign w:val="bottom"/>
          </w:tcPr>
          <w:p w14:paraId="604D2E24" w14:textId="5C48B2E6" w:rsidR="005B1683" w:rsidRPr="00AB4174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168" w:type="dxa"/>
            <w:vAlign w:val="bottom"/>
          </w:tcPr>
          <w:p w14:paraId="0BEFFD50" w14:textId="6C0408E1" w:rsidR="005B1683" w:rsidRPr="00AB4174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677744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C455B7" w:rsidRPr="00C46D36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C455B7" w:rsidRPr="00C46D36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C455B7" w:rsidRPr="0067774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1683" w:rsidRPr="00677744" w14:paraId="3F24C03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4DB9E2D" w14:textId="7FEFBD19" w:rsidR="005B1683" w:rsidRPr="009405AC" w:rsidRDefault="005B168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405AC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8500800" w14:textId="2B36593A" w:rsidR="005B1683" w:rsidRPr="009405AC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405AC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14FD82C" w14:textId="5F09C456" w:rsidR="005B1683" w:rsidRPr="009405AC" w:rsidRDefault="005B16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405A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5B7" w:rsidRPr="00677744" w14:paraId="4BA03A86" w14:textId="6A6400A6" w:rsidTr="00C455B7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C455B7" w:rsidRPr="0082591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4FFFF1CB" w:rsidR="00C455B7" w:rsidRPr="00825910" w:rsidRDefault="00C455B7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2A8501BB" w14:textId="5CD737E3" w:rsidR="00C455B7" w:rsidRPr="0067774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2985" w:rsidRPr="00677744" w14:paraId="799870F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BC0C078" w14:textId="6833D11C" w:rsidR="00CD2985" w:rsidRPr="00825910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Teng, Shuye</w:t>
            </w:r>
          </w:p>
        </w:tc>
        <w:tc>
          <w:tcPr>
            <w:tcW w:w="3672" w:type="dxa"/>
            <w:vAlign w:val="bottom"/>
          </w:tcPr>
          <w:p w14:paraId="2CA4B9C6" w14:textId="26E9FD5C" w:rsidR="00CD2985" w:rsidRPr="00825910" w:rsidRDefault="00CD2985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677B646" w14:textId="12DF8DE7" w:rsidR="00CD2985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A20F3" w:rsidRPr="00677744" w14:paraId="46BFC37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3D7097A" w14:textId="00527E0F" w:rsidR="000A20F3" w:rsidRPr="00C46D36" w:rsidRDefault="000A20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Tierney-Lloyd, Mona</w:t>
            </w:r>
          </w:p>
        </w:tc>
        <w:tc>
          <w:tcPr>
            <w:tcW w:w="3672" w:type="dxa"/>
            <w:vAlign w:val="bottom"/>
          </w:tcPr>
          <w:p w14:paraId="1B938655" w14:textId="77421D71" w:rsidR="000A20F3" w:rsidRPr="00C46D36" w:rsidRDefault="000A20F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EnerNOC</w:t>
            </w:r>
          </w:p>
        </w:tc>
        <w:tc>
          <w:tcPr>
            <w:tcW w:w="3168" w:type="dxa"/>
            <w:vAlign w:val="bottom"/>
          </w:tcPr>
          <w:p w14:paraId="05952BD8" w14:textId="77777777" w:rsidR="000A20F3" w:rsidRPr="00677744" w:rsidRDefault="000A20F3" w:rsidP="000A2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945F6" w:rsidRPr="00677744" w14:paraId="7FB1FE6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01232BB" w14:textId="6A7A32F9" w:rsidR="004945F6" w:rsidRPr="00C46D36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Tran, Diane</w:t>
            </w:r>
          </w:p>
        </w:tc>
        <w:tc>
          <w:tcPr>
            <w:tcW w:w="3672" w:type="dxa"/>
            <w:vAlign w:val="bottom"/>
          </w:tcPr>
          <w:p w14:paraId="5530DFA9" w14:textId="6D026E12" w:rsidR="004945F6" w:rsidRPr="00C46D36" w:rsidRDefault="004945F6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4F014B49" w14:textId="77777777" w:rsidR="004945F6" w:rsidRPr="00677744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6CC3" w:rsidRPr="00677744" w14:paraId="43465A5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64D775C" w14:textId="7D05B218" w:rsidR="00DC6CC3" w:rsidRPr="002E55B3" w:rsidRDefault="00DC6C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72" w:type="dxa"/>
            <w:vAlign w:val="bottom"/>
          </w:tcPr>
          <w:p w14:paraId="34E8BD71" w14:textId="5E8E3CC7" w:rsidR="00DC6CC3" w:rsidRPr="002E55B3" w:rsidRDefault="00DC6C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Steel Companies</w:t>
            </w:r>
          </w:p>
        </w:tc>
        <w:tc>
          <w:tcPr>
            <w:tcW w:w="3168" w:type="dxa"/>
            <w:vAlign w:val="bottom"/>
          </w:tcPr>
          <w:p w14:paraId="5FB87AA8" w14:textId="497EDC15" w:rsidR="00DC6CC3" w:rsidRPr="00677744" w:rsidRDefault="002E55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F2BBE" w:rsidRPr="00677744" w14:paraId="027ACE4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11A1A9A" w14:textId="19BABE47" w:rsidR="004F2BBE" w:rsidRPr="004F2BBE" w:rsidRDefault="004F2B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517B6015" w14:textId="2C2260B8" w:rsidR="004F2BBE" w:rsidRPr="004F2BBE" w:rsidRDefault="004F2BBE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0521F32E" w14:textId="3DE52BCA" w:rsidR="004F2BBE" w:rsidRPr="00677744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5910" w:rsidRPr="00677744" w14:paraId="18AB5F1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773A83B" w14:textId="016B7343" w:rsidR="00825910" w:rsidRPr="00825910" w:rsidRDefault="008259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1B09B0E2" w14:textId="12318186" w:rsidR="00825910" w:rsidRPr="00825910" w:rsidRDefault="00825910" w:rsidP="006431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SPGlobal</w:t>
            </w:r>
          </w:p>
        </w:tc>
        <w:tc>
          <w:tcPr>
            <w:tcW w:w="3168" w:type="dxa"/>
            <w:vAlign w:val="bottom"/>
          </w:tcPr>
          <w:p w14:paraId="5DD39296" w14:textId="10429D4B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945F6" w:rsidRPr="00677744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4945F6" w:rsidRPr="00C46D36" w:rsidRDefault="004945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4945F6" w:rsidRPr="00C46D36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4945F6" w:rsidRPr="00677744" w:rsidRDefault="004945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55B7" w:rsidRPr="00677744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C455B7" w:rsidRPr="00C46D36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E7CA2AF" w:rsidR="00C455B7" w:rsidRPr="00C46D36" w:rsidRDefault="00BE527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C455B7" w:rsidRPr="00677744" w:rsidRDefault="001979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D2985" w:rsidRPr="00677744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CD2985" w:rsidRPr="00AB4174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CD2985" w:rsidRPr="00AB4174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CD2985" w:rsidRPr="00AB4174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677744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82591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25910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677744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825910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825910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825910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91D91" w:rsidRPr="00677744" w14:paraId="1653A0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415414" w14:textId="21434CD1" w:rsidR="00B91D91" w:rsidRPr="00825910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23435A09" w14:textId="77777777" w:rsidR="00B91D91" w:rsidRPr="00825910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9E1CBC8" w14:textId="60E99EED" w:rsidR="00B91D91" w:rsidRPr="0082591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677744" w14:paraId="69DC23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9B69B4" w14:textId="6399FA06" w:rsidR="00153128" w:rsidRPr="00677744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B32FB28" w14:textId="77777777" w:rsidR="00153128" w:rsidRPr="00677744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D9DC10" w14:textId="66B4FBDD" w:rsidR="00153128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5910" w:rsidRPr="00677744" w14:paraId="2AD85AA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2788DCD" w14:textId="491B8041" w:rsidR="00825910" w:rsidRPr="002E55B3" w:rsidRDefault="008259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Boswell, Bill</w:t>
            </w:r>
          </w:p>
        </w:tc>
        <w:tc>
          <w:tcPr>
            <w:tcW w:w="3582" w:type="dxa"/>
            <w:vAlign w:val="bottom"/>
          </w:tcPr>
          <w:p w14:paraId="55E4B821" w14:textId="77777777" w:rsidR="00825910" w:rsidRPr="002E55B3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278AED8" w14:textId="3F141C8C" w:rsidR="00825910" w:rsidRPr="002E55B3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677744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2E55B3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2E55B3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2E55B3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677744" w14:paraId="1182C13C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E14A4CA" w14:textId="603BD311" w:rsidR="005B212E" w:rsidRPr="00825910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3902A729" w14:textId="77777777" w:rsidR="005B212E" w:rsidRPr="00825910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5D39834" w14:textId="721D1CD2" w:rsidR="005B212E" w:rsidRPr="00825910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2985" w:rsidRPr="00677744" w14:paraId="51ECBE12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3FC74B2" w14:textId="0244941B" w:rsidR="00CD2985" w:rsidRPr="00825910" w:rsidRDefault="00CD29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4715B4D8" w14:textId="77777777" w:rsidR="00CD2985" w:rsidRPr="00825910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C796B1" w14:textId="1BF281F0" w:rsidR="00CD2985" w:rsidRPr="00825910" w:rsidRDefault="00CD2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677744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825910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825910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825910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E748C" w:rsidRPr="00677744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677744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677744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677744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B212E" w:rsidRPr="00677744" w14:paraId="39D2BE5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A056F1" w14:textId="64DBE36B" w:rsidR="005B212E" w:rsidRPr="00AB4174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3C3457B5" w14:textId="77777777" w:rsidR="005B212E" w:rsidRPr="00AB417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1593C5" w14:textId="62B07056" w:rsidR="005B212E" w:rsidRPr="00AB417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677744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825910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82591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82591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53128" w:rsidRPr="00677744" w14:paraId="65A9628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F9EF71D" w14:textId="2E35350D" w:rsidR="00153128" w:rsidRPr="00677744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F2608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107B158A" w14:textId="77777777" w:rsidR="00153128" w:rsidRPr="00677744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CF6084D" w14:textId="77777777" w:rsidR="00153128" w:rsidRPr="00677744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A7A3A" w:rsidRPr="00677744" w14:paraId="35FE394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243A908" w14:textId="74E7B19A" w:rsidR="00CA7A3A" w:rsidRPr="00825910" w:rsidRDefault="00CA7A3A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28B889F3" w14:textId="77777777" w:rsidR="00CA7A3A" w:rsidRPr="00825910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A90F470" w14:textId="77956138" w:rsidR="00CA7A3A" w:rsidRPr="00825910" w:rsidRDefault="00CA7A3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6793" w:rsidRPr="00677744" w14:paraId="46C1C7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EFEF4E" w14:textId="131C73F3" w:rsidR="00556793" w:rsidRPr="00825910" w:rsidRDefault="0055679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00BC5277" w14:textId="77777777" w:rsidR="00556793" w:rsidRPr="00825910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44B83" w14:textId="4598F9E2" w:rsidR="00556793" w:rsidRPr="00825910" w:rsidRDefault="005567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677744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677744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677744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677744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5910" w:rsidRPr="00677744" w14:paraId="7098D21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6460F6" w14:textId="31C10D42" w:rsidR="00825910" w:rsidRPr="002E55B3" w:rsidRDefault="00825910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25E86D40" w14:textId="77777777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B3E659" w14:textId="56266056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677744" w14:paraId="4353D5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E04A56" w14:textId="024247F4" w:rsidR="00DC6CC3" w:rsidRPr="002E55B3" w:rsidRDefault="00DC6CC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1990A84D" w14:textId="77777777" w:rsidR="00DC6CC3" w:rsidRPr="00677744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954A64" w14:textId="77777777" w:rsidR="00DC6CC3" w:rsidRPr="00677744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311D0" w:rsidRPr="00677744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677744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677744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677744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E55B3" w:rsidRPr="00677744" w14:paraId="0D74C54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7805D1" w14:textId="5E4D01C2" w:rsidR="002E55B3" w:rsidRPr="00AB4174" w:rsidRDefault="002E55B3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038404CA" w14:textId="77777777" w:rsidR="002E55B3" w:rsidRPr="00AB4174" w:rsidRDefault="002E55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AB85A7F" w14:textId="77777777" w:rsidR="002E55B3" w:rsidRPr="00AB4174" w:rsidRDefault="002E55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62870" w:rsidRPr="00677744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AB4174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lastRenderedPageBreak/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AB4174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3C2A286" w14:textId="15F4F564" w:rsidR="00B62870" w:rsidRPr="00AB4174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677744" w14:paraId="49FE9F4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FDB9A9" w14:textId="08ADB962" w:rsidR="00AB4174" w:rsidRPr="00677744" w:rsidRDefault="00AB417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E55B3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07C85666" w14:textId="77777777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BA73DE7" w14:textId="0BADAB56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677744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67774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67774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677744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77744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B4174" w:rsidRPr="00677744" w14:paraId="258FCB2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8340D33" w14:textId="3A6B7DE1" w:rsidR="00AB4174" w:rsidRPr="00AB4174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Ragsdale, Ken</w:t>
            </w:r>
          </w:p>
        </w:tc>
        <w:tc>
          <w:tcPr>
            <w:tcW w:w="3582" w:type="dxa"/>
            <w:vAlign w:val="bottom"/>
          </w:tcPr>
          <w:p w14:paraId="3FEB2A08" w14:textId="77777777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BB839D7" w14:textId="6F90B9AE" w:rsidR="00AB4174" w:rsidRPr="00825910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4174" w:rsidRPr="00677744" w14:paraId="239DE0E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21377A" w14:textId="7AC94D5C" w:rsidR="00AB4174" w:rsidRPr="00677744" w:rsidRDefault="00AB417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255A31D7" w14:textId="77777777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036DBE0" w14:textId="17A9CE04" w:rsidR="00AB4174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C410F" w:rsidRPr="00677744" w14:paraId="0A1F231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CB1120D" w14:textId="67930F10" w:rsidR="003C410F" w:rsidRPr="00AB4174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000E46AE" w14:textId="77777777" w:rsidR="003C410F" w:rsidRPr="00AB4174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EBA3F67" w14:textId="0FB5B880" w:rsidR="003C410F" w:rsidRPr="00AB4174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677744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4F2BBE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4F2BBE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A1CA951" w14:textId="492BF2E1" w:rsidR="007B7D69" w:rsidRPr="004F2BBE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677744" w14:paraId="6B94B21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E3D7B9" w14:textId="4281D6FB" w:rsidR="005B212E" w:rsidRPr="004F2BBE" w:rsidRDefault="005B212E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54D7983E" w14:textId="77777777" w:rsidR="005B212E" w:rsidRPr="004F2BBE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DF859AA" w14:textId="0A2129F0" w:rsidR="005B212E" w:rsidRPr="004F2BBE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BB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5910" w:rsidRPr="00677744" w14:paraId="2EE054A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7E9AD6" w14:textId="6F1D2E96" w:rsidR="00825910" w:rsidRPr="00677744" w:rsidRDefault="00825910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582" w:type="dxa"/>
            <w:vAlign w:val="bottom"/>
          </w:tcPr>
          <w:p w14:paraId="2306DA49" w14:textId="77777777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8F0F47D" w14:textId="4D91241B" w:rsidR="00825910" w:rsidRPr="00677744" w:rsidRDefault="008259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677744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677744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677744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101D821D" w:rsidR="003A08BA" w:rsidRPr="0067774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F2BBE" w:rsidRPr="00677744" w14:paraId="6D2567B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0BA371" w14:textId="0471726F" w:rsidR="004F2BBE" w:rsidRPr="00AB4174" w:rsidRDefault="004F2BBE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4E8A2C9F" w14:textId="77777777" w:rsidR="004F2BBE" w:rsidRPr="00677744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DEBDD5" w14:textId="0F3FC0ED" w:rsidR="004F2BBE" w:rsidRPr="00AB4174" w:rsidRDefault="004F2B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13FE" w:rsidRPr="00677744" w14:paraId="4F744C3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9A2ADDF" w14:textId="3B9C9BEB" w:rsidR="00C413FE" w:rsidRPr="00825910" w:rsidRDefault="00C413F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30F50460" w14:textId="77777777" w:rsidR="00C413FE" w:rsidRPr="00825910" w:rsidRDefault="00C413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2B5B1D7" w14:textId="77777777" w:rsidR="00C413FE" w:rsidRPr="00825910" w:rsidRDefault="00C413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56A5A" w:rsidRPr="00677744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825910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825910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9FEC45" w14:textId="7F46E57F" w:rsidR="00256A5A" w:rsidRPr="00825910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59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53F3" w:rsidRPr="00677744" w14:paraId="3B37A77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A28F8C1" w14:textId="301B2280" w:rsidR="00C453F3" w:rsidRPr="00AB4174" w:rsidRDefault="00C453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70DBFC25" w14:textId="77777777" w:rsidR="00C453F3" w:rsidRPr="00AB4174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2651732" w14:textId="1C074365" w:rsidR="00C453F3" w:rsidRPr="00AB4174" w:rsidRDefault="00C453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16C9" w:rsidRPr="00677744" w14:paraId="1104EC2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323D6C" w14:textId="3E0322A8" w:rsidR="001B16C9" w:rsidRPr="00677744" w:rsidRDefault="001B16C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46D36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86B4B19" w14:textId="77777777" w:rsidR="001B16C9" w:rsidRPr="00677744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2CE974" w14:textId="77777777" w:rsidR="001B16C9" w:rsidRPr="00677744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3" w:rsidRPr="00677744" w14:paraId="0A6896F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A51DFB" w14:textId="6974AC6A" w:rsidR="00553893" w:rsidRPr="00AB4174" w:rsidRDefault="005538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4A7BDCCE" w14:textId="77777777" w:rsidR="00553893" w:rsidRPr="00AB4174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CD2B4A3" w14:textId="3C07562B" w:rsidR="00553893" w:rsidRPr="00AB4174" w:rsidRDefault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417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677744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677744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677744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677744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677744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677744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67774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77744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677744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677744">
        <w:rPr>
          <w:rFonts w:ascii="Times New Roman" w:hAnsi="Times New Roman" w:cs="Times New Roman"/>
        </w:rPr>
        <w:t xml:space="preserve">David Kee </w:t>
      </w:r>
      <w:r w:rsidR="006F3BD4" w:rsidRPr="00677744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2F4ABB18" w14:textId="77777777" w:rsidR="006F3BD4" w:rsidRPr="0067774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4C34C1E" w14:textId="77777777" w:rsidR="006F3BD4" w:rsidRPr="00677744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5A745A1F" w:rsidR="00EB6CF3" w:rsidRPr="00677744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77744">
        <w:rPr>
          <w:rFonts w:ascii="Times New Roman" w:hAnsi="Times New Roman" w:cs="Times New Roman"/>
          <w:u w:val="single"/>
        </w:rPr>
        <w:t>A</w:t>
      </w:r>
      <w:r w:rsidR="00EB6CF3" w:rsidRPr="00677744">
        <w:rPr>
          <w:rFonts w:ascii="Times New Roman" w:hAnsi="Times New Roman" w:cs="Times New Roman"/>
          <w:u w:val="single"/>
        </w:rPr>
        <w:t>genda Review</w:t>
      </w:r>
    </w:p>
    <w:p w14:paraId="59C31F47" w14:textId="7D120B42" w:rsidR="004B217E" w:rsidRPr="00677744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677744">
        <w:rPr>
          <w:rFonts w:ascii="Times New Roman" w:hAnsi="Times New Roman" w:cs="Times New Roman"/>
        </w:rPr>
        <w:t>Mr. Kee reviewed items scheduled for a vote and noted changes to the order for which items would be taken up.</w:t>
      </w:r>
    </w:p>
    <w:p w14:paraId="4A56F053" w14:textId="77777777" w:rsidR="00AA3851" w:rsidRPr="00677744" w:rsidRDefault="00AA3851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A12A1FC" w14:textId="77777777" w:rsidR="00FA1EEE" w:rsidRPr="00677744" w:rsidRDefault="00FA1EEE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08D3B5B1" w14:textId="77777777" w:rsidR="00A329BF" w:rsidRPr="00677744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677744">
        <w:rPr>
          <w:rFonts w:ascii="Times New Roman" w:hAnsi="Times New Roman" w:cs="Times New Roman"/>
          <w:u w:val="single"/>
        </w:rPr>
        <w:t>Approval of WMS Meeting Minutes</w:t>
      </w:r>
      <w:r w:rsidR="00A329BF" w:rsidRPr="00677744">
        <w:rPr>
          <w:rFonts w:ascii="Times New Roman" w:hAnsi="Times New Roman" w:cs="Times New Roman"/>
          <w:u w:val="single"/>
        </w:rPr>
        <w:t xml:space="preserve"> </w:t>
      </w:r>
      <w:r w:rsidR="00A329BF" w:rsidRPr="00677744">
        <w:rPr>
          <w:rFonts w:ascii="Times New Roman" w:hAnsi="Times New Roman"/>
          <w:u w:val="single"/>
        </w:rPr>
        <w:t>(see Key Documents)</w:t>
      </w:r>
      <w:r w:rsidR="00A329BF" w:rsidRPr="00677744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39461B66" w:rsidR="00AD1C96" w:rsidRPr="00677744" w:rsidRDefault="00677744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677744">
        <w:rPr>
          <w:rFonts w:ascii="Times New Roman" w:hAnsi="Times New Roman" w:cs="Times New Roman"/>
          <w:i/>
        </w:rPr>
        <w:t xml:space="preserve">March 6, </w:t>
      </w:r>
      <w:r w:rsidR="00E90491" w:rsidRPr="00677744">
        <w:rPr>
          <w:rFonts w:ascii="Times New Roman" w:hAnsi="Times New Roman" w:cs="Times New Roman"/>
          <w:i/>
        </w:rPr>
        <w:t>201</w:t>
      </w:r>
      <w:r w:rsidR="006D3137" w:rsidRPr="00677744">
        <w:rPr>
          <w:rFonts w:ascii="Times New Roman" w:hAnsi="Times New Roman" w:cs="Times New Roman"/>
          <w:i/>
        </w:rPr>
        <w:t>9</w:t>
      </w:r>
      <w:r w:rsidR="00E90491" w:rsidRPr="00677744">
        <w:rPr>
          <w:rFonts w:ascii="Times New Roman" w:hAnsi="Times New Roman" w:cs="Times New Roman"/>
          <w:i/>
        </w:rPr>
        <w:t xml:space="preserve"> </w:t>
      </w:r>
    </w:p>
    <w:p w14:paraId="2FBBE920" w14:textId="51560DC7" w:rsidR="00AD1C96" w:rsidRPr="00677744" w:rsidRDefault="00677744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677744">
        <w:rPr>
          <w:rFonts w:ascii="Times New Roman" w:eastAsia="Times New Roman" w:hAnsi="Times New Roman" w:cs="Times New Roman"/>
          <w:b/>
        </w:rPr>
        <w:t xml:space="preserve">Diana Coleman </w:t>
      </w:r>
      <w:r w:rsidR="00A67C12" w:rsidRPr="00677744">
        <w:rPr>
          <w:rFonts w:ascii="Times New Roman" w:eastAsia="Times New Roman" w:hAnsi="Times New Roman" w:cs="Times New Roman"/>
          <w:b/>
        </w:rPr>
        <w:t xml:space="preserve">moved to approve the </w:t>
      </w:r>
      <w:r w:rsidRPr="00677744">
        <w:rPr>
          <w:rFonts w:ascii="Times New Roman" w:eastAsia="Times New Roman" w:hAnsi="Times New Roman" w:cs="Times New Roman"/>
          <w:b/>
        </w:rPr>
        <w:t xml:space="preserve">March 6, </w:t>
      </w:r>
      <w:r w:rsidR="00A67C12" w:rsidRPr="00677744">
        <w:rPr>
          <w:rFonts w:ascii="Times New Roman" w:eastAsia="Times New Roman" w:hAnsi="Times New Roman" w:cs="Times New Roman"/>
          <w:b/>
        </w:rPr>
        <w:t xml:space="preserve">2019 WMS meeting minutes as submitted.  </w:t>
      </w:r>
      <w:r w:rsidRPr="00677744">
        <w:rPr>
          <w:rFonts w:ascii="Times New Roman" w:eastAsia="Times New Roman" w:hAnsi="Times New Roman" w:cs="Times New Roman"/>
          <w:b/>
        </w:rPr>
        <w:t>Ivan Velasquez</w:t>
      </w:r>
      <w:r w:rsidR="00A67C12" w:rsidRPr="00677744">
        <w:rPr>
          <w:rFonts w:ascii="Times New Roman" w:eastAsia="Times New Roman" w:hAnsi="Times New Roman" w:cs="Times New Roman"/>
          <w:b/>
        </w:rPr>
        <w:t xml:space="preserve"> seconded the motion.  The motion carried unanimously.</w:t>
      </w:r>
    </w:p>
    <w:p w14:paraId="38E4CBE7" w14:textId="77777777" w:rsidR="00E0282B" w:rsidRPr="00677744" w:rsidRDefault="00E0282B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01BBEEB" w14:textId="77777777" w:rsidR="00560CD1" w:rsidRPr="00677744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E076A1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E076A1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E076A1">
        <w:rPr>
          <w:rFonts w:ascii="Times New Roman" w:hAnsi="Times New Roman" w:cs="Times New Roman"/>
          <w:u w:val="single"/>
        </w:rPr>
        <w:t xml:space="preserve"> </w:t>
      </w:r>
    </w:p>
    <w:p w14:paraId="5E3F6F58" w14:textId="3272AEE6" w:rsidR="001B5E53" w:rsidRDefault="009D10F2" w:rsidP="00CF5F52">
      <w:pPr>
        <w:pStyle w:val="NoSpacing"/>
        <w:jc w:val="both"/>
        <w:rPr>
          <w:rFonts w:ascii="Times New Roman" w:hAnsi="Times New Roman" w:cs="Times New Roman"/>
        </w:rPr>
      </w:pPr>
      <w:r w:rsidRPr="009D10F2">
        <w:rPr>
          <w:rFonts w:ascii="Times New Roman" w:hAnsi="Times New Roman" w:cs="Times New Roman"/>
        </w:rPr>
        <w:t xml:space="preserve">Mr. Kee reviewed the disposition of items considered at the </w:t>
      </w:r>
      <w:r>
        <w:rPr>
          <w:rFonts w:ascii="Times New Roman" w:hAnsi="Times New Roman" w:cs="Times New Roman"/>
        </w:rPr>
        <w:t xml:space="preserve">March 27, </w:t>
      </w:r>
      <w:r w:rsidRPr="009D10F2">
        <w:rPr>
          <w:rFonts w:ascii="Times New Roman" w:hAnsi="Times New Roman" w:cs="Times New Roman"/>
        </w:rPr>
        <w:t>2019 TAC meeting</w:t>
      </w:r>
      <w:r w:rsidR="001B5E53">
        <w:rPr>
          <w:rFonts w:ascii="Times New Roman" w:hAnsi="Times New Roman" w:cs="Times New Roman"/>
        </w:rPr>
        <w:t xml:space="preserve">, encouraged Market Participants to attend the </w:t>
      </w:r>
      <w:r w:rsidR="00CC2C82">
        <w:rPr>
          <w:rFonts w:ascii="Times New Roman" w:hAnsi="Times New Roman" w:cs="Times New Roman"/>
        </w:rPr>
        <w:t xml:space="preserve">April 2019 Outage Activity </w:t>
      </w:r>
      <w:r w:rsidR="00AD7B66">
        <w:rPr>
          <w:rFonts w:ascii="Times New Roman" w:hAnsi="Times New Roman" w:cs="Times New Roman"/>
        </w:rPr>
        <w:t xml:space="preserve">Related to </w:t>
      </w:r>
      <w:r w:rsidR="00AD7B66" w:rsidRPr="00AD7B66">
        <w:rPr>
          <w:rFonts w:ascii="Times New Roman" w:hAnsi="Times New Roman" w:cs="Times New Roman"/>
        </w:rPr>
        <w:t xml:space="preserve">Operating Condition Notice (OCN) </w:t>
      </w:r>
      <w:r w:rsidR="00CC2C82">
        <w:rPr>
          <w:rFonts w:ascii="Times New Roman" w:hAnsi="Times New Roman" w:cs="Times New Roman"/>
        </w:rPr>
        <w:t xml:space="preserve">workshop, and </w:t>
      </w:r>
      <w:r w:rsidR="001B5E53">
        <w:rPr>
          <w:rFonts w:ascii="Times New Roman" w:hAnsi="Times New Roman" w:cs="Times New Roman"/>
        </w:rPr>
        <w:t xml:space="preserve">announced the formation of the Real-Time Co-Optimization Task Force (RTCTF).  </w:t>
      </w:r>
    </w:p>
    <w:p w14:paraId="779B58A7" w14:textId="77777777" w:rsidR="001B5E53" w:rsidRDefault="001B5E53" w:rsidP="00CF5F52">
      <w:pPr>
        <w:pStyle w:val="NoSpacing"/>
        <w:jc w:val="both"/>
        <w:rPr>
          <w:rFonts w:ascii="Times New Roman" w:hAnsi="Times New Roman" w:cs="Times New Roman"/>
        </w:rPr>
      </w:pPr>
    </w:p>
    <w:p w14:paraId="275BDF54" w14:textId="77777777" w:rsidR="00BF5654" w:rsidRPr="00677744" w:rsidRDefault="00BF5654" w:rsidP="00CF5F52">
      <w:pPr>
        <w:pStyle w:val="NoSpacing"/>
        <w:rPr>
          <w:rFonts w:ascii="Times New Roman" w:hAnsi="Times New Roman" w:cs="Times New Roman"/>
          <w:highlight w:val="lightGray"/>
        </w:rPr>
      </w:pPr>
    </w:p>
    <w:p w14:paraId="02EB99B8" w14:textId="0BAD8FA2" w:rsidR="00E90491" w:rsidRPr="004F1439" w:rsidRDefault="00BC00C0" w:rsidP="004F1439">
      <w:pPr>
        <w:pStyle w:val="NoSpacing"/>
        <w:jc w:val="both"/>
        <w:rPr>
          <w:rFonts w:ascii="Times New Roman" w:hAnsi="Times New Roman"/>
          <w:u w:val="single"/>
        </w:rPr>
      </w:pPr>
      <w:r w:rsidRPr="004F1439">
        <w:rPr>
          <w:rFonts w:ascii="Times New Roman" w:hAnsi="Times New Roman" w:cs="Times New Roman"/>
          <w:u w:val="single"/>
        </w:rPr>
        <w:t>ER</w:t>
      </w:r>
      <w:r w:rsidR="00CF783E" w:rsidRPr="004F1439">
        <w:rPr>
          <w:rFonts w:ascii="Times New Roman" w:hAnsi="Times New Roman" w:cs="Times New Roman"/>
          <w:u w:val="single"/>
        </w:rPr>
        <w:t xml:space="preserve">COT Operations and Market Items </w:t>
      </w:r>
    </w:p>
    <w:p w14:paraId="389F5424" w14:textId="77777777" w:rsidR="004F1439" w:rsidRPr="004F1439" w:rsidRDefault="004F1439" w:rsidP="004F1439">
      <w:pPr>
        <w:pStyle w:val="NoSpacing"/>
        <w:jc w:val="both"/>
        <w:rPr>
          <w:rFonts w:ascii="Times New Roman" w:hAnsi="Times New Roman" w:cs="Times New Roman"/>
        </w:rPr>
      </w:pPr>
      <w:r w:rsidRPr="004F1439">
        <w:rPr>
          <w:rFonts w:ascii="Times New Roman" w:hAnsi="Times New Roman" w:cs="Times New Roman"/>
        </w:rPr>
        <w:t>There were no reports or discussions for this agenda item.</w:t>
      </w:r>
    </w:p>
    <w:p w14:paraId="4AAD1D77" w14:textId="77777777" w:rsidR="00E74D83" w:rsidRPr="004F1439" w:rsidRDefault="00E74D83" w:rsidP="004F1439">
      <w:pPr>
        <w:pStyle w:val="NoSpacing"/>
        <w:jc w:val="both"/>
        <w:rPr>
          <w:rFonts w:ascii="Times New Roman" w:hAnsi="Times New Roman" w:cs="Times New Roman"/>
          <w:i/>
        </w:rPr>
      </w:pPr>
    </w:p>
    <w:p w14:paraId="30FF6AB8" w14:textId="77777777" w:rsidR="001A47C6" w:rsidRPr="00677744" w:rsidRDefault="001A47C6" w:rsidP="00C14F77">
      <w:pPr>
        <w:pStyle w:val="Default"/>
        <w:rPr>
          <w:b/>
          <w:sz w:val="22"/>
          <w:szCs w:val="22"/>
          <w:highlight w:val="lightGray"/>
        </w:rPr>
      </w:pPr>
    </w:p>
    <w:p w14:paraId="7DCD2A6E" w14:textId="77777777" w:rsidR="00FB78FB" w:rsidRPr="00677744" w:rsidRDefault="00FB78FB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E74D83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E74D83">
        <w:rPr>
          <w:rFonts w:ascii="Times New Roman" w:hAnsi="Times New Roman" w:cs="Times New Roman"/>
          <w:u w:val="single"/>
        </w:rPr>
        <w:t xml:space="preserve"> </w:t>
      </w:r>
    </w:p>
    <w:p w14:paraId="5B11DE25" w14:textId="1E71625C" w:rsidR="00E74D83" w:rsidRPr="00E076A1" w:rsidRDefault="00E74D83" w:rsidP="00E076A1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  <w:r w:rsidRPr="00E076A1">
        <w:rPr>
          <w:rFonts w:ascii="Times New Roman" w:hAnsi="Times New Roman" w:cs="Times New Roman"/>
        </w:rPr>
        <w:lastRenderedPageBreak/>
        <w:t xml:space="preserve">There were no new Revision Requests referred from PRS.  </w:t>
      </w:r>
    </w:p>
    <w:p w14:paraId="57841AA4" w14:textId="77777777" w:rsidR="00E74D83" w:rsidRDefault="00E74D83" w:rsidP="005518D8">
      <w:pPr>
        <w:spacing w:after="0" w:line="240" w:lineRule="auto"/>
        <w:rPr>
          <w:rFonts w:ascii="Times New Roman" w:hAnsi="Times New Roman" w:cs="Times New Roman"/>
          <w:i/>
          <w:highlight w:val="lightGray"/>
        </w:rPr>
      </w:pPr>
    </w:p>
    <w:p w14:paraId="14534226" w14:textId="77777777" w:rsidR="007664DA" w:rsidRPr="00677744" w:rsidRDefault="007664DA" w:rsidP="000A33D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328172" w14:textId="2385F34E" w:rsidR="00E61049" w:rsidRPr="00E076A1" w:rsidRDefault="00E61049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76A1">
        <w:rPr>
          <w:rFonts w:ascii="Times New Roman" w:hAnsi="Times New Roman" w:cs="Times New Roman"/>
          <w:u w:val="single"/>
        </w:rPr>
        <w:t>Wholesale Market Working Group (WMWG)</w:t>
      </w:r>
      <w:r w:rsidR="00E076A1">
        <w:rPr>
          <w:rFonts w:ascii="Times New Roman" w:hAnsi="Times New Roman" w:cs="Times New Roman"/>
          <w:u w:val="single"/>
        </w:rPr>
        <w:t xml:space="preserve"> see (Key Documents)</w:t>
      </w:r>
    </w:p>
    <w:p w14:paraId="1BF50D64" w14:textId="4B6D45FE" w:rsidR="00E076A1" w:rsidRPr="00E076A1" w:rsidRDefault="00E076A1" w:rsidP="007133A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E076A1">
        <w:rPr>
          <w:rFonts w:ascii="Times New Roman" w:hAnsi="Times New Roman" w:cs="Times New Roman"/>
          <w:i/>
        </w:rPr>
        <w:t>Recommendation regarding N</w:t>
      </w:r>
      <w:r w:rsidR="006777BC">
        <w:rPr>
          <w:rFonts w:ascii="Times New Roman" w:hAnsi="Times New Roman" w:cs="Times New Roman"/>
          <w:i/>
        </w:rPr>
        <w:t>odal Protocol Revision Request (N</w:t>
      </w:r>
      <w:r w:rsidRPr="00E076A1">
        <w:rPr>
          <w:rFonts w:ascii="Times New Roman" w:hAnsi="Times New Roman" w:cs="Times New Roman"/>
          <w:i/>
        </w:rPr>
        <w:t>PRR</w:t>
      </w:r>
      <w:r w:rsidR="006777BC">
        <w:rPr>
          <w:rFonts w:ascii="Times New Roman" w:hAnsi="Times New Roman" w:cs="Times New Roman"/>
          <w:i/>
        </w:rPr>
        <w:t xml:space="preserve">) </w:t>
      </w:r>
      <w:r w:rsidRPr="00E076A1">
        <w:rPr>
          <w:rFonts w:ascii="Times New Roman" w:hAnsi="Times New Roman" w:cs="Times New Roman"/>
          <w:i/>
        </w:rPr>
        <w:t>664, Fuel Index Price for Resource Definition and Real-Time Make-Whole Payments for Exceptional Fuel Cost Events</w:t>
      </w:r>
    </w:p>
    <w:p w14:paraId="74286286" w14:textId="243E5608" w:rsidR="000A33DF" w:rsidRPr="006777BC" w:rsidRDefault="00BE51E7" w:rsidP="000A33D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</w:t>
      </w:r>
      <w:r w:rsidR="003F1008" w:rsidRPr="006777BC">
        <w:rPr>
          <w:rFonts w:ascii="Times New Roman" w:hAnsi="Times New Roman" w:cs="Times New Roman"/>
        </w:rPr>
        <w:t>D</w:t>
      </w:r>
      <w:r w:rsidR="00C5094E" w:rsidRPr="006777BC">
        <w:rPr>
          <w:rFonts w:ascii="Times New Roman" w:hAnsi="Times New Roman" w:cs="Times New Roman"/>
        </w:rPr>
        <w:t xml:space="preserve">etelich </w:t>
      </w:r>
      <w:r w:rsidR="000A33DF" w:rsidRPr="006777BC">
        <w:rPr>
          <w:rFonts w:ascii="Times New Roman" w:hAnsi="Times New Roman" w:cs="Times New Roman"/>
        </w:rPr>
        <w:t xml:space="preserve">summarized recent </w:t>
      </w:r>
      <w:r w:rsidR="007742D5" w:rsidRPr="006777BC">
        <w:rPr>
          <w:rFonts w:ascii="Times New Roman" w:hAnsi="Times New Roman" w:cs="Times New Roman"/>
        </w:rPr>
        <w:t xml:space="preserve">WMWG </w:t>
      </w:r>
      <w:r w:rsidR="000A33DF" w:rsidRPr="006777BC">
        <w:rPr>
          <w:rFonts w:ascii="Times New Roman" w:hAnsi="Times New Roman" w:cs="Times New Roman"/>
        </w:rPr>
        <w:t>activities</w:t>
      </w:r>
      <w:r w:rsidR="001975B3" w:rsidRPr="006777BC">
        <w:rPr>
          <w:rFonts w:ascii="Times New Roman" w:hAnsi="Times New Roman" w:cs="Times New Roman"/>
        </w:rPr>
        <w:t xml:space="preserve"> and reviewed the Open Action Items list</w:t>
      </w:r>
      <w:r w:rsidR="00A14FAB" w:rsidRPr="006777BC">
        <w:rPr>
          <w:rFonts w:ascii="Times New Roman" w:hAnsi="Times New Roman" w:cs="Times New Roman"/>
        </w:rPr>
        <w:t>.</w:t>
      </w:r>
      <w:r w:rsidR="001975B3" w:rsidRPr="006777BC">
        <w:rPr>
          <w:rFonts w:ascii="Times New Roman" w:hAnsi="Times New Roman" w:cs="Times New Roman"/>
        </w:rPr>
        <w:t xml:space="preserve">  </w:t>
      </w:r>
      <w:r w:rsidR="006777BC" w:rsidRPr="006777BC">
        <w:rPr>
          <w:rFonts w:ascii="Times New Roman" w:hAnsi="Times New Roman" w:cs="Times New Roman"/>
        </w:rPr>
        <w:t>Market Participants and ERCOT Staff discussed the next steps for NPRR664</w:t>
      </w:r>
      <w:r w:rsidR="00FC020B">
        <w:rPr>
          <w:rFonts w:ascii="Times New Roman" w:hAnsi="Times New Roman" w:cs="Times New Roman"/>
        </w:rPr>
        <w:t>,</w:t>
      </w:r>
      <w:r w:rsidR="0031531E" w:rsidRPr="006777BC">
        <w:rPr>
          <w:rFonts w:ascii="Times New Roman" w:hAnsi="Times New Roman" w:cs="Times New Roman"/>
        </w:rPr>
        <w:t xml:space="preserve"> </w:t>
      </w:r>
      <w:r w:rsidR="006777BC" w:rsidRPr="006777BC">
        <w:rPr>
          <w:rFonts w:ascii="Times New Roman" w:hAnsi="Times New Roman" w:cs="Times New Roman"/>
        </w:rPr>
        <w:t xml:space="preserve">in consideration of </w:t>
      </w:r>
      <w:r w:rsidR="00FC020B">
        <w:rPr>
          <w:rFonts w:ascii="Times New Roman" w:hAnsi="Times New Roman" w:cs="Times New Roman"/>
        </w:rPr>
        <w:t xml:space="preserve">the </w:t>
      </w:r>
      <w:r w:rsidR="006777BC" w:rsidRPr="006777BC">
        <w:rPr>
          <w:rFonts w:ascii="Times New Roman" w:hAnsi="Times New Roman" w:cs="Times New Roman"/>
        </w:rPr>
        <w:t>implementation of NPRR847, Exceptional Fuel Cost Included in the Mitigated Offer Cap</w:t>
      </w:r>
      <w:r w:rsidR="00FC020B">
        <w:rPr>
          <w:rFonts w:ascii="Times New Roman" w:hAnsi="Times New Roman" w:cs="Times New Roman"/>
        </w:rPr>
        <w:t>,</w:t>
      </w:r>
      <w:r w:rsidR="00CE2BFF">
        <w:rPr>
          <w:rFonts w:ascii="Times New Roman" w:hAnsi="Times New Roman" w:cs="Times New Roman"/>
        </w:rPr>
        <w:t xml:space="preserve"> and </w:t>
      </w:r>
      <w:r w:rsidR="006F13BE">
        <w:rPr>
          <w:rFonts w:ascii="Times New Roman" w:hAnsi="Times New Roman" w:cs="Times New Roman"/>
        </w:rPr>
        <w:t xml:space="preserve">cost </w:t>
      </w:r>
      <w:r w:rsidR="00CE2BFF">
        <w:rPr>
          <w:rFonts w:ascii="Times New Roman" w:hAnsi="Times New Roman" w:cs="Times New Roman"/>
        </w:rPr>
        <w:t>impacts based on Waha or Houston Ship Channel (HSC) fuel prices.</w:t>
      </w:r>
      <w:r w:rsidR="00FC020B">
        <w:rPr>
          <w:rFonts w:ascii="Times New Roman" w:hAnsi="Times New Roman" w:cs="Times New Roman"/>
        </w:rPr>
        <w:t xml:space="preserve">  Market Participants requested that WMWG continue vetting the fuel index price issues. </w:t>
      </w:r>
      <w:r w:rsidR="00CE2BFF">
        <w:rPr>
          <w:rFonts w:ascii="Times New Roman" w:hAnsi="Times New Roman" w:cs="Times New Roman"/>
        </w:rPr>
        <w:t xml:space="preserve">   </w:t>
      </w:r>
      <w:r w:rsidR="006777BC" w:rsidRPr="006777BC">
        <w:rPr>
          <w:rFonts w:ascii="Times New Roman" w:hAnsi="Times New Roman" w:cs="Times New Roman"/>
        </w:rPr>
        <w:t xml:space="preserve">  </w:t>
      </w:r>
    </w:p>
    <w:p w14:paraId="71563126" w14:textId="77777777" w:rsidR="006777BC" w:rsidRDefault="006777BC" w:rsidP="000A33DF">
      <w:pPr>
        <w:pStyle w:val="NoSpacing"/>
        <w:jc w:val="both"/>
        <w:rPr>
          <w:rFonts w:ascii="Times New Roman" w:hAnsi="Times New Roman" w:cs="Times New Roman"/>
        </w:rPr>
      </w:pPr>
    </w:p>
    <w:p w14:paraId="64374BD1" w14:textId="4473FD9A" w:rsidR="006777BC" w:rsidRPr="00B82099" w:rsidRDefault="006777BC" w:rsidP="000A33DF">
      <w:pPr>
        <w:pStyle w:val="NoSpacing"/>
        <w:jc w:val="both"/>
        <w:rPr>
          <w:rFonts w:ascii="Times New Roman" w:hAnsi="Times New Roman" w:cs="Times New Roman"/>
        </w:rPr>
      </w:pPr>
      <w:r w:rsidRPr="00B82099">
        <w:rPr>
          <w:rFonts w:ascii="Times New Roman" w:hAnsi="Times New Roman" w:cs="Times New Roman"/>
          <w:b/>
        </w:rPr>
        <w:t xml:space="preserve">Bill Barnes moved to request ERCOT </w:t>
      </w:r>
      <w:r w:rsidR="00FC020B">
        <w:rPr>
          <w:rFonts w:ascii="Times New Roman" w:hAnsi="Times New Roman" w:cs="Times New Roman"/>
          <w:b/>
        </w:rPr>
        <w:t xml:space="preserve">Staff </w:t>
      </w:r>
      <w:r w:rsidRPr="00B82099">
        <w:rPr>
          <w:rFonts w:ascii="Times New Roman" w:hAnsi="Times New Roman" w:cs="Times New Roman"/>
          <w:b/>
        </w:rPr>
        <w:t xml:space="preserve">draft an </w:t>
      </w:r>
      <w:r w:rsidR="00B82099" w:rsidRPr="00B82099">
        <w:rPr>
          <w:rFonts w:ascii="Times New Roman" w:hAnsi="Times New Roman" w:cs="Times New Roman"/>
          <w:b/>
        </w:rPr>
        <w:t xml:space="preserve">NPRR </w:t>
      </w:r>
      <w:r w:rsidR="00FC020B">
        <w:rPr>
          <w:rFonts w:ascii="Times New Roman" w:hAnsi="Times New Roman" w:cs="Times New Roman"/>
          <w:b/>
        </w:rPr>
        <w:t>to</w:t>
      </w:r>
      <w:r w:rsidR="00FC020B" w:rsidRPr="00B82099">
        <w:rPr>
          <w:rFonts w:ascii="Times New Roman" w:hAnsi="Times New Roman" w:cs="Times New Roman"/>
          <w:b/>
        </w:rPr>
        <w:t xml:space="preserve"> </w:t>
      </w:r>
      <w:r w:rsidR="00B82099" w:rsidRPr="00B82099">
        <w:rPr>
          <w:rFonts w:ascii="Times New Roman" w:hAnsi="Times New Roman" w:cs="Times New Roman"/>
          <w:b/>
        </w:rPr>
        <w:t>remove</w:t>
      </w:r>
      <w:r w:rsidR="007D058D">
        <w:rPr>
          <w:rFonts w:ascii="Times New Roman" w:hAnsi="Times New Roman" w:cs="Times New Roman"/>
          <w:b/>
        </w:rPr>
        <w:t xml:space="preserve"> </w:t>
      </w:r>
      <w:r w:rsidR="00FC020B">
        <w:rPr>
          <w:rFonts w:ascii="Times New Roman" w:hAnsi="Times New Roman" w:cs="Times New Roman"/>
          <w:b/>
        </w:rPr>
        <w:t>remaining</w:t>
      </w:r>
      <w:r w:rsidR="00B82099" w:rsidRPr="00B82099">
        <w:rPr>
          <w:rFonts w:ascii="Times New Roman" w:hAnsi="Times New Roman" w:cs="Times New Roman"/>
          <w:b/>
        </w:rPr>
        <w:t xml:space="preserve"> </w:t>
      </w:r>
      <w:r w:rsidR="00FC020B">
        <w:rPr>
          <w:rFonts w:ascii="Times New Roman" w:hAnsi="Times New Roman" w:cs="Times New Roman"/>
          <w:b/>
        </w:rPr>
        <w:t xml:space="preserve">NPRR664 </w:t>
      </w:r>
      <w:r w:rsidR="00B82099" w:rsidRPr="00B82099">
        <w:rPr>
          <w:rFonts w:ascii="Times New Roman" w:hAnsi="Times New Roman" w:cs="Times New Roman"/>
          <w:b/>
        </w:rPr>
        <w:t>grey box language.  Clayton Greer seconded the motion.  The motion carried with one abstention from the Cooperative Market Segment (S</w:t>
      </w:r>
      <w:r w:rsidR="00BE51E7">
        <w:rPr>
          <w:rFonts w:ascii="Times New Roman" w:hAnsi="Times New Roman" w:cs="Times New Roman"/>
          <w:b/>
        </w:rPr>
        <w:t>TEC</w:t>
      </w:r>
      <w:r w:rsidR="00B82099" w:rsidRPr="00B82099">
        <w:rPr>
          <w:rFonts w:ascii="Times New Roman" w:hAnsi="Times New Roman" w:cs="Times New Roman"/>
          <w:b/>
        </w:rPr>
        <w:t xml:space="preserve">).  </w:t>
      </w:r>
    </w:p>
    <w:p w14:paraId="6379E66C" w14:textId="77777777" w:rsidR="007133A5" w:rsidRDefault="007133A5" w:rsidP="00845E9B">
      <w:pPr>
        <w:pStyle w:val="NoSpacing"/>
        <w:jc w:val="both"/>
        <w:rPr>
          <w:rFonts w:ascii="Times New Roman" w:hAnsi="Times New Roman" w:cs="Times New Roman"/>
        </w:rPr>
      </w:pPr>
    </w:p>
    <w:p w14:paraId="55794C3D" w14:textId="77777777" w:rsidR="00AA4503" w:rsidRPr="00E076A1" w:rsidRDefault="00AA4503" w:rsidP="00845E9B">
      <w:pPr>
        <w:pStyle w:val="NoSpacing"/>
        <w:jc w:val="both"/>
        <w:rPr>
          <w:rFonts w:ascii="Times New Roman" w:hAnsi="Times New Roman" w:cs="Times New Roman"/>
        </w:rPr>
      </w:pPr>
    </w:p>
    <w:p w14:paraId="40D1B24E" w14:textId="77777777" w:rsidR="00EF51BD" w:rsidRPr="00E076A1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76A1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3B711342" w14:textId="77777777" w:rsidR="000C6001" w:rsidRPr="00E076A1" w:rsidRDefault="000C6001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E076A1">
        <w:rPr>
          <w:rFonts w:ascii="Times New Roman" w:hAnsi="Times New Roman" w:cs="Times New Roman"/>
          <w:i/>
        </w:rPr>
        <w:t>NPRR872, Modifying the SASM Shadow Price Cap</w:t>
      </w:r>
    </w:p>
    <w:p w14:paraId="64D3B90C" w14:textId="5633D951" w:rsidR="00E076A1" w:rsidRPr="00E076A1" w:rsidRDefault="00E076A1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E076A1">
        <w:rPr>
          <w:rFonts w:ascii="Times New Roman" w:hAnsi="Times New Roman" w:cs="Times New Roman"/>
          <w:i/>
        </w:rPr>
        <w:t>NPRR903, Day-Ahead Market Timing Deviations</w:t>
      </w:r>
    </w:p>
    <w:p w14:paraId="1E24CDC6" w14:textId="391E4B5C" w:rsidR="00E076A1" w:rsidRPr="00E076A1" w:rsidRDefault="00E076A1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E076A1">
        <w:rPr>
          <w:rFonts w:ascii="Times New Roman" w:hAnsi="Times New Roman" w:cs="Times New Roman"/>
          <w:i/>
        </w:rPr>
        <w:t>NPRR904, Revisions to Real-Time On-Line Reliability Deployment Price Adder for ERCOT-Directed Actions Related to DC Tie</w:t>
      </w:r>
    </w:p>
    <w:p w14:paraId="6A2CEFA0" w14:textId="56F48BB5" w:rsidR="00E61049" w:rsidRPr="00AA2339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AA2339">
        <w:rPr>
          <w:rFonts w:ascii="Times New Roman" w:hAnsi="Times New Roman" w:cs="Times New Roman"/>
        </w:rPr>
        <w:t xml:space="preserve">WMS took no action on these items.  </w:t>
      </w:r>
    </w:p>
    <w:p w14:paraId="7EA08660" w14:textId="77777777" w:rsidR="00E61049" w:rsidRDefault="00E61049" w:rsidP="003D1B1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82B1CAF" w14:textId="7A552306" w:rsidR="00B82099" w:rsidRDefault="00B82099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B82099">
        <w:rPr>
          <w:rFonts w:ascii="Times New Roman" w:hAnsi="Times New Roman" w:cs="Times New Roman"/>
          <w:i/>
        </w:rPr>
        <w:t>NPRR838, Updated O&amp;M Cost for RMR Resources</w:t>
      </w:r>
    </w:p>
    <w:p w14:paraId="41B14094" w14:textId="7F87FE1B" w:rsidR="00BF6EA6" w:rsidRDefault="00B82099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</w:rPr>
      </w:pPr>
      <w:r w:rsidRPr="00B82099">
        <w:rPr>
          <w:rFonts w:ascii="Times New Roman" w:hAnsi="Times New Roman" w:cs="Times New Roman"/>
        </w:rPr>
        <w:t>Mr. Detelich summarized NPRR838 and</w:t>
      </w:r>
      <w:r w:rsidR="00EF211E">
        <w:rPr>
          <w:rFonts w:ascii="Times New Roman" w:hAnsi="Times New Roman" w:cs="Times New Roman"/>
        </w:rPr>
        <w:t xml:space="preserve"> discussions at </w:t>
      </w:r>
      <w:r w:rsidRPr="00B82099">
        <w:rPr>
          <w:rFonts w:ascii="Times New Roman" w:hAnsi="Times New Roman" w:cs="Times New Roman"/>
        </w:rPr>
        <w:t>the March 25, 2019 WMWG</w:t>
      </w:r>
      <w:r w:rsidR="00EF211E">
        <w:rPr>
          <w:rFonts w:ascii="Times New Roman" w:hAnsi="Times New Roman" w:cs="Times New Roman"/>
        </w:rPr>
        <w:t xml:space="preserve"> meeting.  </w:t>
      </w:r>
      <w:r>
        <w:rPr>
          <w:rFonts w:ascii="Times New Roman" w:hAnsi="Times New Roman" w:cs="Times New Roman"/>
        </w:rPr>
        <w:t xml:space="preserve">Market Participants and ERCOT Staff discussed </w:t>
      </w:r>
      <w:r w:rsidR="0032349A">
        <w:rPr>
          <w:rFonts w:ascii="Times New Roman" w:hAnsi="Times New Roman" w:cs="Times New Roman"/>
        </w:rPr>
        <w:t xml:space="preserve">delayed consideration of NPRR826, </w:t>
      </w:r>
      <w:r w:rsidR="0032349A" w:rsidRPr="0032349A">
        <w:rPr>
          <w:rFonts w:ascii="Times New Roman" w:hAnsi="Times New Roman" w:cs="Times New Roman"/>
        </w:rPr>
        <w:t>Mitigated Offer Caps for RMR Resources</w:t>
      </w:r>
      <w:r w:rsidR="003354FD">
        <w:rPr>
          <w:rFonts w:ascii="Times New Roman" w:hAnsi="Times New Roman" w:cs="Times New Roman"/>
        </w:rPr>
        <w:t>,</w:t>
      </w:r>
      <w:r w:rsidR="0032349A" w:rsidRPr="0032349A">
        <w:rPr>
          <w:rFonts w:ascii="Times New Roman" w:hAnsi="Times New Roman" w:cs="Times New Roman"/>
        </w:rPr>
        <w:t xml:space="preserve"> </w:t>
      </w:r>
      <w:r w:rsidR="0032349A">
        <w:rPr>
          <w:rFonts w:ascii="Times New Roman" w:hAnsi="Times New Roman" w:cs="Times New Roman"/>
        </w:rPr>
        <w:t xml:space="preserve">pending </w:t>
      </w:r>
      <w:r w:rsidR="00C7002D">
        <w:rPr>
          <w:rFonts w:ascii="Times New Roman" w:hAnsi="Times New Roman" w:cs="Times New Roman"/>
        </w:rPr>
        <w:t xml:space="preserve">the </w:t>
      </w:r>
      <w:r w:rsidR="00AB7AD9">
        <w:rPr>
          <w:rFonts w:ascii="Times New Roman" w:hAnsi="Times New Roman" w:cs="Times New Roman"/>
        </w:rPr>
        <w:t xml:space="preserve">Public Utility Commission of Texas (PUCT) </w:t>
      </w:r>
      <w:r w:rsidR="00C7002D">
        <w:rPr>
          <w:rFonts w:ascii="Times New Roman" w:hAnsi="Times New Roman" w:cs="Times New Roman"/>
        </w:rPr>
        <w:t xml:space="preserve">decision </w:t>
      </w:r>
      <w:r w:rsidR="00867A8F">
        <w:rPr>
          <w:rFonts w:ascii="Times New Roman" w:hAnsi="Times New Roman" w:cs="Times New Roman"/>
        </w:rPr>
        <w:t xml:space="preserve">on local scarcity and </w:t>
      </w:r>
      <w:r w:rsidR="00867A8F" w:rsidRPr="00867A8F">
        <w:rPr>
          <w:rFonts w:ascii="Times New Roman" w:hAnsi="Times New Roman" w:cs="Times New Roman"/>
        </w:rPr>
        <w:t>Reliability Must-Run (RMR)</w:t>
      </w:r>
      <w:r w:rsidR="00867A8F">
        <w:rPr>
          <w:rFonts w:ascii="Times New Roman" w:hAnsi="Times New Roman" w:cs="Times New Roman"/>
        </w:rPr>
        <w:t xml:space="preserve"> Resources, </w:t>
      </w:r>
      <w:r w:rsidR="00AB7AD9">
        <w:rPr>
          <w:rFonts w:ascii="Times New Roman" w:hAnsi="Times New Roman" w:cs="Times New Roman"/>
        </w:rPr>
        <w:t>consideration of other longer term pricing solutions</w:t>
      </w:r>
      <w:r w:rsidR="001205FC">
        <w:rPr>
          <w:rFonts w:ascii="Times New Roman" w:hAnsi="Times New Roman" w:cs="Times New Roman"/>
        </w:rPr>
        <w:t xml:space="preserve">, </w:t>
      </w:r>
      <w:r w:rsidR="00AB7AD9">
        <w:rPr>
          <w:rFonts w:ascii="Times New Roman" w:hAnsi="Times New Roman" w:cs="Times New Roman"/>
        </w:rPr>
        <w:t xml:space="preserve">and ERCOT’s </w:t>
      </w:r>
      <w:r w:rsidR="001205FC">
        <w:rPr>
          <w:rFonts w:ascii="Times New Roman" w:hAnsi="Times New Roman" w:cs="Times New Roman"/>
        </w:rPr>
        <w:t xml:space="preserve">intent </w:t>
      </w:r>
      <w:r w:rsidR="00AB7AD9">
        <w:rPr>
          <w:rFonts w:ascii="Times New Roman" w:hAnsi="Times New Roman" w:cs="Times New Roman"/>
        </w:rPr>
        <w:t xml:space="preserve">to codify the </w:t>
      </w:r>
      <w:r w:rsidR="00AB7AD9" w:rsidRPr="00AB7AD9">
        <w:rPr>
          <w:rFonts w:ascii="Times New Roman" w:hAnsi="Times New Roman" w:cs="Times New Roman"/>
        </w:rPr>
        <w:t>process for calculating Operations and Maintenance (O&amp;M) costs for RMR Resources</w:t>
      </w:r>
      <w:r w:rsidR="00AB7AD9">
        <w:rPr>
          <w:rFonts w:ascii="Times New Roman" w:hAnsi="Times New Roman" w:cs="Times New Roman"/>
        </w:rPr>
        <w:t xml:space="preserve">.  Mr. Kee requested WMWG review the issues </w:t>
      </w:r>
      <w:r w:rsidR="00BF6EA6">
        <w:rPr>
          <w:rFonts w:ascii="Times New Roman" w:hAnsi="Times New Roman" w:cs="Times New Roman"/>
        </w:rPr>
        <w:t>and provide their recommendation for consideration at the May 1, 2019 WMS Meeting.</w:t>
      </w:r>
      <w:r w:rsidR="00FC020B">
        <w:rPr>
          <w:rFonts w:ascii="Times New Roman" w:hAnsi="Times New Roman" w:cs="Times New Roman"/>
        </w:rPr>
        <w:t xml:space="preserve">  WMS took no action on this item.</w:t>
      </w:r>
      <w:r w:rsidR="00BF6EA6">
        <w:rPr>
          <w:rFonts w:ascii="Times New Roman" w:hAnsi="Times New Roman" w:cs="Times New Roman"/>
        </w:rPr>
        <w:t xml:space="preserve">    </w:t>
      </w:r>
    </w:p>
    <w:p w14:paraId="59A37EDE" w14:textId="77777777" w:rsidR="00BF6EA6" w:rsidRDefault="00BF6EA6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</w:rPr>
      </w:pPr>
    </w:p>
    <w:p w14:paraId="6645017B" w14:textId="77777777" w:rsidR="00AA2339" w:rsidRDefault="00AA2339" w:rsidP="003052F3">
      <w:pPr>
        <w:pStyle w:val="NoSpacing"/>
        <w:tabs>
          <w:tab w:val="left" w:pos="9270"/>
        </w:tabs>
        <w:jc w:val="both"/>
        <w:rPr>
          <w:rFonts w:ascii="Times New Roman" w:hAnsi="Times New Roman" w:cs="Times New Roman"/>
          <w:i/>
        </w:rPr>
      </w:pPr>
      <w:r w:rsidRPr="008B30EF">
        <w:rPr>
          <w:rFonts w:ascii="Times New Roman" w:hAnsi="Times New Roman" w:cs="Times New Roman"/>
          <w:i/>
        </w:rPr>
        <w:t>NPRR917, Nodal Pricing for Settlement Only Distribution Generators (SODGs) and Settlement Only Transmission Generators (SOTGs)</w:t>
      </w:r>
    </w:p>
    <w:p w14:paraId="18692839" w14:textId="3C29FE96" w:rsidR="00AA2339" w:rsidRPr="00F90F68" w:rsidRDefault="00F90F68" w:rsidP="00AA23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the 3/27/19 ERCOT comments, </w:t>
      </w:r>
      <w:r w:rsidRPr="00F90F68">
        <w:rPr>
          <w:rFonts w:ascii="Times New Roman" w:hAnsi="Times New Roman" w:cs="Times New Roman"/>
        </w:rPr>
        <w:t>3/28/19 Electranet-Enchanted Rock comments, and 3/29/19 Cypress Cree</w:t>
      </w:r>
      <w:r w:rsidR="00247829">
        <w:rPr>
          <w:rFonts w:ascii="Times New Roman" w:hAnsi="Times New Roman" w:cs="Times New Roman"/>
        </w:rPr>
        <w:t>k</w:t>
      </w:r>
      <w:r w:rsidRPr="00F90F68">
        <w:rPr>
          <w:rFonts w:ascii="Times New Roman" w:hAnsi="Times New Roman" w:cs="Times New Roman"/>
        </w:rPr>
        <w:t xml:space="preserve"> Renewables comments</w:t>
      </w:r>
      <w:r>
        <w:rPr>
          <w:rFonts w:ascii="Times New Roman" w:hAnsi="Times New Roman" w:cs="Times New Roman"/>
        </w:rPr>
        <w:t>.  ERCOT Staff reviewed the opt</w:t>
      </w:r>
      <w:r w:rsidR="00792FD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out provisions and implementation timeline.   </w:t>
      </w:r>
    </w:p>
    <w:p w14:paraId="2D5D5B57" w14:textId="77777777" w:rsidR="00A43E79" w:rsidRDefault="00A43E79" w:rsidP="00AA2339">
      <w:pPr>
        <w:pStyle w:val="NoSpacing"/>
        <w:jc w:val="both"/>
        <w:rPr>
          <w:rFonts w:ascii="Times New Roman" w:hAnsi="Times New Roman" w:cs="Times New Roman"/>
          <w:i/>
        </w:rPr>
      </w:pPr>
    </w:p>
    <w:p w14:paraId="0A1158B6" w14:textId="73B70022" w:rsidR="00867A8F" w:rsidRDefault="00247829" w:rsidP="00AA23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Mr. Greer moved to endorse NPRR917 as amended by the 3/27/19 ERCOT comments.  Shannon Caraway seconded the motion.  </w:t>
      </w:r>
      <w:r w:rsidR="0032349A">
        <w:rPr>
          <w:rFonts w:ascii="Times New Roman" w:hAnsi="Times New Roman" w:cs="Times New Roman"/>
        </w:rPr>
        <w:t xml:space="preserve">Market Participants debated </w:t>
      </w:r>
      <w:r w:rsidR="00C7002D">
        <w:rPr>
          <w:rFonts w:ascii="Times New Roman" w:hAnsi="Times New Roman" w:cs="Times New Roman"/>
        </w:rPr>
        <w:t xml:space="preserve">the time period for the </w:t>
      </w:r>
      <w:r w:rsidR="0032349A">
        <w:rPr>
          <w:rFonts w:ascii="Times New Roman" w:hAnsi="Times New Roman" w:cs="Times New Roman"/>
        </w:rPr>
        <w:t xml:space="preserve">grandfathering provision and financial impacts to current </w:t>
      </w:r>
      <w:r w:rsidR="00867A8F">
        <w:rPr>
          <w:rFonts w:ascii="Times New Roman" w:hAnsi="Times New Roman" w:cs="Times New Roman"/>
        </w:rPr>
        <w:t xml:space="preserve">projects.  </w:t>
      </w:r>
      <w:r w:rsidR="0032349A">
        <w:rPr>
          <w:rFonts w:ascii="Times New Roman" w:hAnsi="Times New Roman" w:cs="Times New Roman"/>
        </w:rPr>
        <w:t xml:space="preserve">Market Participants offered clarifications to extend the time period </w:t>
      </w:r>
      <w:r w:rsidR="00867A8F" w:rsidRPr="00867A8F">
        <w:rPr>
          <w:rFonts w:ascii="Times New Roman" w:hAnsi="Times New Roman" w:cs="Times New Roman"/>
        </w:rPr>
        <w:t>from January 1, 2040 to January 1, 2060</w:t>
      </w:r>
      <w:r w:rsidR="00867A8F">
        <w:rPr>
          <w:rFonts w:ascii="Times New Roman" w:hAnsi="Times New Roman" w:cs="Times New Roman"/>
        </w:rPr>
        <w:t xml:space="preserve">.  </w:t>
      </w:r>
    </w:p>
    <w:p w14:paraId="47DB875F" w14:textId="77777777" w:rsidR="00867A8F" w:rsidRDefault="00867A8F" w:rsidP="00AA2339">
      <w:pPr>
        <w:pStyle w:val="NoSpacing"/>
        <w:jc w:val="both"/>
        <w:rPr>
          <w:rFonts w:ascii="Times New Roman" w:hAnsi="Times New Roman" w:cs="Times New Roman"/>
        </w:rPr>
      </w:pPr>
    </w:p>
    <w:p w14:paraId="3E33448B" w14:textId="58739FA5" w:rsidR="00867A8F" w:rsidRPr="00F514EC" w:rsidRDefault="00867A8F" w:rsidP="00867A8F">
      <w:pPr>
        <w:pStyle w:val="NoSpacing"/>
        <w:jc w:val="both"/>
        <w:rPr>
          <w:rFonts w:ascii="Times New Roman" w:hAnsi="Times New Roman" w:cs="Times New Roman"/>
          <w:b/>
        </w:rPr>
      </w:pPr>
      <w:r w:rsidRPr="00F514EC">
        <w:rPr>
          <w:rFonts w:ascii="Times New Roman" w:hAnsi="Times New Roman" w:cs="Times New Roman"/>
          <w:b/>
        </w:rPr>
        <w:t xml:space="preserve">Eric Goff moved to amend the main motion to endorse NPRR917 as amended by the 3/27/19 ERCOT comments and as revised by WMS.  Clif Lange seconded the motion.   The motion carried with </w:t>
      </w:r>
      <w:r w:rsidR="00792FD8" w:rsidRPr="00F514EC">
        <w:rPr>
          <w:rFonts w:ascii="Times New Roman" w:hAnsi="Times New Roman" w:cs="Times New Roman"/>
          <w:b/>
        </w:rPr>
        <w:t xml:space="preserve">three </w:t>
      </w:r>
      <w:r w:rsidRPr="00F514EC">
        <w:rPr>
          <w:rFonts w:ascii="Times New Roman" w:hAnsi="Times New Roman" w:cs="Times New Roman"/>
          <w:b/>
        </w:rPr>
        <w:t xml:space="preserve">objections from the </w:t>
      </w:r>
      <w:r w:rsidR="0011183F" w:rsidRPr="00F514EC">
        <w:rPr>
          <w:rFonts w:ascii="Times New Roman" w:hAnsi="Times New Roman" w:cs="Times New Roman"/>
          <w:b/>
        </w:rPr>
        <w:t xml:space="preserve">Independent Generator (Calpine), Independent Power Marketer (IPM) (Morgan Stanley) and Investor Owned Utility (IOU) (Oncor) Market Segments and </w:t>
      </w:r>
      <w:r w:rsidR="00792FD8" w:rsidRPr="00F514EC">
        <w:rPr>
          <w:rFonts w:ascii="Times New Roman" w:hAnsi="Times New Roman" w:cs="Times New Roman"/>
          <w:b/>
        </w:rPr>
        <w:t xml:space="preserve">three </w:t>
      </w:r>
      <w:r w:rsidR="0011183F" w:rsidRPr="00F514EC">
        <w:rPr>
          <w:rFonts w:ascii="Times New Roman" w:hAnsi="Times New Roman" w:cs="Times New Roman"/>
          <w:b/>
        </w:rPr>
        <w:t xml:space="preserve">abstentions from the IOU (AEPSC) and Independent Retail Electric Provider (IREP) </w:t>
      </w:r>
      <w:r w:rsidR="00792FD8" w:rsidRPr="00F514EC">
        <w:rPr>
          <w:rFonts w:ascii="Times New Roman" w:hAnsi="Times New Roman" w:cs="Times New Roman"/>
          <w:b/>
        </w:rPr>
        <w:t xml:space="preserve">(2) </w:t>
      </w:r>
      <w:r w:rsidR="0011183F" w:rsidRPr="00F514EC">
        <w:rPr>
          <w:rFonts w:ascii="Times New Roman" w:hAnsi="Times New Roman" w:cs="Times New Roman"/>
          <w:b/>
        </w:rPr>
        <w:t xml:space="preserve">(Direct Energy and Electranet) Market Segments.  </w:t>
      </w:r>
    </w:p>
    <w:p w14:paraId="5EFACD4E" w14:textId="77777777" w:rsidR="00867A8F" w:rsidRDefault="00867A8F" w:rsidP="00867A8F">
      <w:pPr>
        <w:pStyle w:val="NoSpacing"/>
        <w:jc w:val="both"/>
        <w:rPr>
          <w:rFonts w:ascii="Times New Roman" w:hAnsi="Times New Roman" w:cs="Times New Roman"/>
          <w:b/>
          <w:highlight w:val="green"/>
        </w:rPr>
      </w:pPr>
    </w:p>
    <w:p w14:paraId="1EE79062" w14:textId="6AF5F4A8" w:rsidR="00F514EC" w:rsidRDefault="00DA5888" w:rsidP="00867A8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 </w:t>
      </w:r>
      <w:r w:rsidR="00F514EC" w:rsidRPr="00F514EC">
        <w:rPr>
          <w:rFonts w:ascii="Times New Roman" w:hAnsi="Times New Roman" w:cs="Times New Roman"/>
        </w:rPr>
        <w:t>Mark</w:t>
      </w:r>
      <w:r w:rsidR="00F514EC">
        <w:rPr>
          <w:rFonts w:ascii="Times New Roman" w:hAnsi="Times New Roman" w:cs="Times New Roman"/>
        </w:rPr>
        <w:t xml:space="preserve">et Participants expressed concern for repowering provisions.  Grant Huber summarized repowering provisions in the </w:t>
      </w:r>
      <w:r w:rsidR="00F514EC" w:rsidRPr="00F514EC">
        <w:rPr>
          <w:rFonts w:ascii="Times New Roman" w:hAnsi="Times New Roman" w:cs="Times New Roman"/>
        </w:rPr>
        <w:t>3/29/19 Cypress Creek Renewables comments</w:t>
      </w:r>
      <w:r w:rsidR="00F514EC">
        <w:rPr>
          <w:rFonts w:ascii="Times New Roman" w:hAnsi="Times New Roman" w:cs="Times New Roman"/>
        </w:rPr>
        <w:t xml:space="preserve">.  Market Participants debated the various grandfathering and repowering provisions.  Some Market Participants expressed concern with advancing NPRR917 until </w:t>
      </w:r>
      <w:r w:rsidR="00285034">
        <w:rPr>
          <w:rFonts w:ascii="Times New Roman" w:hAnsi="Times New Roman" w:cs="Times New Roman"/>
        </w:rPr>
        <w:t>the language is further clarified</w:t>
      </w:r>
      <w:r w:rsidR="00F514EC">
        <w:rPr>
          <w:rFonts w:ascii="Times New Roman" w:hAnsi="Times New Roman" w:cs="Times New Roman"/>
        </w:rPr>
        <w:t xml:space="preserve">.  </w:t>
      </w:r>
      <w:r w:rsidR="00857AAB">
        <w:rPr>
          <w:rFonts w:ascii="Times New Roman" w:hAnsi="Times New Roman" w:cs="Times New Roman"/>
        </w:rPr>
        <w:t xml:space="preserve">ERCOT Staff </w:t>
      </w:r>
      <w:r w:rsidR="00F514EC">
        <w:rPr>
          <w:rFonts w:ascii="Times New Roman" w:hAnsi="Times New Roman" w:cs="Times New Roman"/>
        </w:rPr>
        <w:t>offered to provide additional clarifications on NPRR917</w:t>
      </w:r>
      <w:r w:rsidR="00857AAB">
        <w:rPr>
          <w:rFonts w:ascii="Times New Roman" w:hAnsi="Times New Roman" w:cs="Times New Roman"/>
        </w:rPr>
        <w:t xml:space="preserve"> for consideration at the April 11, 2019 PRS meeting.  </w:t>
      </w:r>
      <w:r w:rsidR="00F514EC">
        <w:rPr>
          <w:rFonts w:ascii="Times New Roman" w:hAnsi="Times New Roman" w:cs="Times New Roman"/>
        </w:rPr>
        <w:t xml:space="preserve"> </w:t>
      </w:r>
    </w:p>
    <w:p w14:paraId="2F812C62" w14:textId="77777777" w:rsidR="00F514EC" w:rsidRDefault="00F514EC" w:rsidP="00867A8F">
      <w:pPr>
        <w:pStyle w:val="NoSpacing"/>
        <w:jc w:val="both"/>
        <w:rPr>
          <w:rFonts w:ascii="Times New Roman" w:hAnsi="Times New Roman" w:cs="Times New Roman"/>
        </w:rPr>
      </w:pPr>
    </w:p>
    <w:p w14:paraId="06D52351" w14:textId="167E8BD3" w:rsidR="00F514EC" w:rsidRPr="00857AAB" w:rsidRDefault="00F514EC" w:rsidP="00867A8F">
      <w:pPr>
        <w:pStyle w:val="NoSpacing"/>
        <w:jc w:val="both"/>
        <w:rPr>
          <w:rFonts w:ascii="Times New Roman" w:hAnsi="Times New Roman" w:cs="Times New Roman"/>
          <w:b/>
        </w:rPr>
      </w:pPr>
      <w:r w:rsidRPr="00857AAB">
        <w:rPr>
          <w:rFonts w:ascii="Times New Roman" w:hAnsi="Times New Roman" w:cs="Times New Roman"/>
          <w:b/>
        </w:rPr>
        <w:t xml:space="preserve">Mr. Goff moved to reconsider the motion to amend the main motion.  </w:t>
      </w:r>
      <w:r w:rsidR="00857AAB" w:rsidRPr="00857AAB">
        <w:rPr>
          <w:rFonts w:ascii="Times New Roman" w:hAnsi="Times New Roman" w:cs="Times New Roman"/>
          <w:b/>
        </w:rPr>
        <w:t xml:space="preserve">Mr. Lange seconded the motion.  The motion carried unanimously.  </w:t>
      </w:r>
    </w:p>
    <w:p w14:paraId="2768D288" w14:textId="77777777" w:rsidR="00F514EC" w:rsidRDefault="00F514EC" w:rsidP="00867A8F">
      <w:pPr>
        <w:pStyle w:val="NoSpacing"/>
        <w:jc w:val="both"/>
        <w:rPr>
          <w:rFonts w:ascii="Times New Roman" w:hAnsi="Times New Roman" w:cs="Times New Roman"/>
        </w:rPr>
      </w:pPr>
    </w:p>
    <w:p w14:paraId="66AF6D06" w14:textId="7DB90F6B" w:rsidR="00857AAB" w:rsidRPr="00857AAB" w:rsidRDefault="00857AAB" w:rsidP="00867A8F">
      <w:pPr>
        <w:pStyle w:val="NoSpacing"/>
        <w:jc w:val="both"/>
        <w:rPr>
          <w:rFonts w:ascii="Times New Roman" w:hAnsi="Times New Roman" w:cs="Times New Roman"/>
          <w:b/>
        </w:rPr>
      </w:pPr>
      <w:r w:rsidRPr="00857AAB">
        <w:rPr>
          <w:rFonts w:ascii="Times New Roman" w:hAnsi="Times New Roman" w:cs="Times New Roman"/>
          <w:b/>
        </w:rPr>
        <w:t xml:space="preserve">Mr. Goff moved to withdraw the motion to amend the main motion.  Mr. Lange seconded the motion.  The motion carried unanimously.  </w:t>
      </w:r>
    </w:p>
    <w:p w14:paraId="61BB532F" w14:textId="77777777" w:rsidR="00F514EC" w:rsidRDefault="00F514EC" w:rsidP="00867A8F">
      <w:pPr>
        <w:pStyle w:val="NoSpacing"/>
        <w:jc w:val="both"/>
        <w:rPr>
          <w:rFonts w:ascii="Times New Roman" w:hAnsi="Times New Roman" w:cs="Times New Roman"/>
        </w:rPr>
      </w:pPr>
    </w:p>
    <w:p w14:paraId="548A057A" w14:textId="4B671720" w:rsidR="00A43E79" w:rsidRDefault="00857AAB" w:rsidP="00A43E7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Mr. Greer withdrew the motion to </w:t>
      </w:r>
      <w:r w:rsidRPr="00857AAB">
        <w:rPr>
          <w:rFonts w:ascii="Times New Roman" w:hAnsi="Times New Roman" w:cs="Times New Roman"/>
        </w:rPr>
        <w:t xml:space="preserve">endorse NPRR917 as amended by the 3/27/19 ERCOT comments.  </w:t>
      </w:r>
      <w:r w:rsidR="002E76C8">
        <w:rPr>
          <w:rFonts w:ascii="Times New Roman" w:hAnsi="Times New Roman" w:cs="Times New Roman"/>
        </w:rPr>
        <w:t xml:space="preserve">WMS took no action on NPRR917.  </w:t>
      </w:r>
      <w:r w:rsidR="00A43E79">
        <w:rPr>
          <w:rFonts w:ascii="Times New Roman" w:hAnsi="Times New Roman" w:cs="Times New Roman"/>
          <w:b/>
        </w:rPr>
        <w:t xml:space="preserve"> </w:t>
      </w:r>
    </w:p>
    <w:p w14:paraId="37A21465" w14:textId="77777777" w:rsidR="00A43E79" w:rsidRPr="00E076A1" w:rsidRDefault="00A43E79" w:rsidP="00AA2339">
      <w:pPr>
        <w:pStyle w:val="NoSpacing"/>
        <w:jc w:val="both"/>
        <w:rPr>
          <w:rFonts w:ascii="Times New Roman" w:hAnsi="Times New Roman" w:cs="Times New Roman"/>
          <w:i/>
        </w:rPr>
      </w:pPr>
    </w:p>
    <w:p w14:paraId="0056AE4B" w14:textId="77777777" w:rsidR="00AA2339" w:rsidRPr="00E076A1" w:rsidRDefault="00AA2339" w:rsidP="00AA2339">
      <w:pPr>
        <w:pStyle w:val="NoSpacing"/>
        <w:jc w:val="both"/>
        <w:rPr>
          <w:rFonts w:ascii="Times New Roman" w:hAnsi="Times New Roman" w:cs="Times New Roman"/>
          <w:i/>
        </w:rPr>
      </w:pPr>
      <w:r w:rsidRPr="00E076A1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74899739" w14:textId="07B45A63" w:rsidR="00AB7AD9" w:rsidRDefault="00AA2339" w:rsidP="003D1B1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Sandy Morris summarized NPRR918 and </w:t>
      </w:r>
      <w:r w:rsidR="00EF211E">
        <w:rPr>
          <w:rFonts w:ascii="Times New Roman" w:hAnsi="Times New Roman" w:cs="Times New Roman"/>
        </w:rPr>
        <w:t xml:space="preserve">discussions at the </w:t>
      </w:r>
      <w:r>
        <w:rPr>
          <w:rFonts w:ascii="Times New Roman" w:hAnsi="Times New Roman" w:cs="Times New Roman"/>
        </w:rPr>
        <w:t xml:space="preserve">April 1, 2019 Congestion Management Working Group (CMWG) </w:t>
      </w:r>
      <w:r w:rsidR="00EF211E">
        <w:rPr>
          <w:rFonts w:ascii="Times New Roman" w:hAnsi="Times New Roman" w:cs="Times New Roman"/>
        </w:rPr>
        <w:t xml:space="preserve">meeting.  </w:t>
      </w:r>
      <w:r>
        <w:rPr>
          <w:rFonts w:ascii="Times New Roman" w:hAnsi="Times New Roman" w:cs="Times New Roman"/>
        </w:rPr>
        <w:t xml:space="preserve">Carrie Bivens stated that ERCOT </w:t>
      </w:r>
      <w:r w:rsidR="009E0314">
        <w:rPr>
          <w:rFonts w:ascii="Times New Roman" w:hAnsi="Times New Roman" w:cs="Times New Roman"/>
        </w:rPr>
        <w:t xml:space="preserve">is unable to </w:t>
      </w:r>
      <w:r>
        <w:rPr>
          <w:rFonts w:ascii="Times New Roman" w:hAnsi="Times New Roman" w:cs="Times New Roman"/>
        </w:rPr>
        <w:t xml:space="preserve">validate the methodology proposed in the 1/23/19 Reliant Comments and requested additional time to provide clarifications.  WMS took no action on this item.  </w:t>
      </w:r>
    </w:p>
    <w:p w14:paraId="5DF0DC35" w14:textId="77777777" w:rsidR="00AB7AD9" w:rsidRPr="00AB7AD9" w:rsidRDefault="00AB7AD9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7A9C36D2" w14:textId="77777777" w:rsidR="00363617" w:rsidRPr="00677744" w:rsidRDefault="0036361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D720CD6" w14:textId="78B7C7DD" w:rsidR="00E076A1" w:rsidRPr="008B30EF" w:rsidRDefault="00E076A1" w:rsidP="00E076A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B30EF">
        <w:rPr>
          <w:rFonts w:ascii="Times New Roman" w:hAnsi="Times New Roman" w:cs="Times New Roman"/>
          <w:u w:val="single"/>
        </w:rPr>
        <w:t>CMWG (see Key Documents)</w:t>
      </w:r>
    </w:p>
    <w:p w14:paraId="41AE8DD6" w14:textId="052B4545" w:rsidR="003C26F7" w:rsidRPr="008B30EF" w:rsidRDefault="003C26F7" w:rsidP="003C26F7">
      <w:pPr>
        <w:pStyle w:val="NoSpacing"/>
        <w:jc w:val="both"/>
        <w:rPr>
          <w:rFonts w:ascii="Times New Roman" w:hAnsi="Times New Roman" w:cs="Times New Roman"/>
          <w:i/>
        </w:rPr>
      </w:pPr>
      <w:r w:rsidRPr="008B30EF">
        <w:rPr>
          <w:rFonts w:ascii="Times New Roman" w:hAnsi="Times New Roman" w:cs="Times New Roman"/>
          <w:i/>
        </w:rPr>
        <w:t>NPRR929, PTP Obligations with Links to an Option DAM Award Eligibility</w:t>
      </w:r>
    </w:p>
    <w:p w14:paraId="4D86C1E7" w14:textId="078B8501" w:rsidR="008B30EF" w:rsidRPr="008B30EF" w:rsidRDefault="00C7002D" w:rsidP="00E076A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</w:t>
      </w:r>
      <w:r w:rsidR="00DA5888" w:rsidRPr="008B30EF">
        <w:rPr>
          <w:rFonts w:ascii="Times New Roman" w:hAnsi="Times New Roman" w:cs="Times New Roman"/>
        </w:rPr>
        <w:t xml:space="preserve">Morris </w:t>
      </w:r>
      <w:r w:rsidR="00E076A1" w:rsidRPr="008B30EF">
        <w:rPr>
          <w:rFonts w:ascii="Times New Roman" w:hAnsi="Times New Roman" w:cs="Times New Roman"/>
        </w:rPr>
        <w:t>summarized CMWG activities</w:t>
      </w:r>
      <w:r w:rsidR="00075EBA" w:rsidRPr="008B30EF">
        <w:rPr>
          <w:rFonts w:ascii="Times New Roman" w:hAnsi="Times New Roman" w:cs="Times New Roman"/>
        </w:rPr>
        <w:t xml:space="preserve">, including discussions on NPRR929.  </w:t>
      </w:r>
      <w:r w:rsidR="00E076A1" w:rsidRPr="008B30EF">
        <w:rPr>
          <w:rFonts w:ascii="Times New Roman" w:hAnsi="Times New Roman" w:cs="Times New Roman"/>
        </w:rPr>
        <w:t xml:space="preserve">Market Participants discussed </w:t>
      </w:r>
      <w:r w:rsidR="003E2FEB" w:rsidRPr="008B30EF">
        <w:rPr>
          <w:rFonts w:ascii="Times New Roman" w:hAnsi="Times New Roman" w:cs="Times New Roman"/>
        </w:rPr>
        <w:t xml:space="preserve">action items for CMWG and requested a </w:t>
      </w:r>
      <w:r w:rsidR="008B30EF" w:rsidRPr="008B30EF">
        <w:rPr>
          <w:rFonts w:ascii="Times New Roman" w:hAnsi="Times New Roman" w:cs="Times New Roman"/>
        </w:rPr>
        <w:t xml:space="preserve">limited </w:t>
      </w:r>
      <w:r w:rsidR="003E2FEB" w:rsidRPr="008B30EF">
        <w:rPr>
          <w:rFonts w:ascii="Times New Roman" w:hAnsi="Times New Roman" w:cs="Times New Roman"/>
        </w:rPr>
        <w:t>narrow scope in investigating constraints</w:t>
      </w:r>
      <w:r w:rsidR="008B30EF" w:rsidRPr="008B30EF">
        <w:rPr>
          <w:rFonts w:ascii="Times New Roman" w:hAnsi="Times New Roman" w:cs="Times New Roman"/>
        </w:rPr>
        <w:t xml:space="preserve"> and congestion</w:t>
      </w:r>
      <w:r w:rsidR="003E2FEB" w:rsidRPr="008B30EF">
        <w:rPr>
          <w:rFonts w:ascii="Times New Roman" w:hAnsi="Times New Roman" w:cs="Times New Roman"/>
        </w:rPr>
        <w:t xml:space="preserve"> </w:t>
      </w:r>
      <w:r w:rsidR="00075EBA" w:rsidRPr="008B30EF">
        <w:rPr>
          <w:rFonts w:ascii="Times New Roman" w:hAnsi="Times New Roman" w:cs="Times New Roman"/>
        </w:rPr>
        <w:t>in the Far West</w:t>
      </w:r>
      <w:r w:rsidR="003E2FEB" w:rsidRPr="008B30EF">
        <w:rPr>
          <w:rFonts w:ascii="Times New Roman" w:hAnsi="Times New Roman" w:cs="Times New Roman"/>
        </w:rPr>
        <w:t xml:space="preserve"> area</w:t>
      </w:r>
      <w:r w:rsidR="008B30EF">
        <w:rPr>
          <w:rFonts w:ascii="Times New Roman" w:hAnsi="Times New Roman" w:cs="Times New Roman"/>
        </w:rPr>
        <w:t xml:space="preserve">.  </w:t>
      </w:r>
    </w:p>
    <w:p w14:paraId="6BA4740E" w14:textId="77777777" w:rsidR="003051C3" w:rsidRDefault="003051C3" w:rsidP="003C26F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E8EB9A8" w14:textId="77777777" w:rsidR="00FC4ACB" w:rsidRDefault="00FC4ACB" w:rsidP="003C26F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123E856" w14:textId="77777777" w:rsidR="003C26F7" w:rsidRPr="003C26F7" w:rsidRDefault="003C26F7" w:rsidP="003C26F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C26F7">
        <w:rPr>
          <w:rFonts w:ascii="Times New Roman" w:hAnsi="Times New Roman" w:cs="Times New Roman"/>
          <w:u w:val="single"/>
        </w:rPr>
        <w:t>Metering Working Group (MWG)</w:t>
      </w:r>
    </w:p>
    <w:p w14:paraId="5B6D6394" w14:textId="07653592" w:rsidR="003C26F7" w:rsidRDefault="003C26F7" w:rsidP="003C26F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3C26F7">
        <w:rPr>
          <w:rFonts w:ascii="Times New Roman" w:eastAsia="Times New Roman" w:hAnsi="Times New Roman" w:cs="Times New Roman"/>
          <w:i/>
        </w:rPr>
        <w:t>2019 MWG Leadership</w:t>
      </w:r>
    </w:p>
    <w:p w14:paraId="6626CF70" w14:textId="02B5E6F9" w:rsidR="00CC19BC" w:rsidRPr="00CC19BC" w:rsidRDefault="00CC19BC" w:rsidP="00CC19BC">
      <w:pPr>
        <w:pStyle w:val="NoSpacing"/>
        <w:jc w:val="both"/>
        <w:rPr>
          <w:rFonts w:ascii="Times New Roman" w:hAnsi="Times New Roman" w:cs="Times New Roman"/>
          <w:b/>
        </w:rPr>
      </w:pPr>
      <w:r w:rsidRPr="00CC19BC">
        <w:rPr>
          <w:rFonts w:ascii="Times New Roman" w:hAnsi="Times New Roman" w:cs="Times New Roman"/>
          <w:b/>
        </w:rPr>
        <w:t xml:space="preserve">Mr. Greer moved to approve Darrell Sumbera, CenterPoint Energy as 2019 MWG Chair and John </w:t>
      </w:r>
      <w:r>
        <w:rPr>
          <w:rFonts w:ascii="Times New Roman" w:hAnsi="Times New Roman" w:cs="Times New Roman"/>
          <w:b/>
        </w:rPr>
        <w:t>Cleveland</w:t>
      </w:r>
      <w:r w:rsidRPr="00CC19BC">
        <w:rPr>
          <w:rFonts w:ascii="Times New Roman" w:hAnsi="Times New Roman" w:cs="Times New Roman"/>
          <w:b/>
        </w:rPr>
        <w:t>, Austin Energy as 2019 MWG Vice Chair.  Murali Sithuraj seconded the motion.  The motion carried unanimously.</w:t>
      </w:r>
    </w:p>
    <w:p w14:paraId="50C4D943" w14:textId="3A624308" w:rsidR="003C26F7" w:rsidRDefault="003C26F7" w:rsidP="003C26F7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79F0E8B4" w14:textId="77777777" w:rsidR="00CC19BC" w:rsidRPr="00CC19BC" w:rsidRDefault="00CC19BC" w:rsidP="003C26F7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093DA396" w14:textId="77777777" w:rsidR="003C26F7" w:rsidRPr="00CD33AB" w:rsidRDefault="003C26F7" w:rsidP="003C26F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D33AB">
        <w:rPr>
          <w:rFonts w:ascii="Times New Roman" w:hAnsi="Times New Roman" w:cs="Times New Roman"/>
          <w:u w:val="single"/>
        </w:rPr>
        <w:t>Demand Side Working Group (DSWG) (see Key Documents)</w:t>
      </w:r>
    </w:p>
    <w:p w14:paraId="6C4638DC" w14:textId="07417639" w:rsidR="003C26F7" w:rsidRDefault="003C26F7" w:rsidP="003C26F7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CD33AB">
        <w:rPr>
          <w:rFonts w:ascii="Times New Roman" w:eastAsia="Times New Roman" w:hAnsi="Times New Roman" w:cs="Times New Roman"/>
        </w:rPr>
        <w:t>Mona Tierney-Lloyd reviewed DSWG activities</w:t>
      </w:r>
      <w:r w:rsidR="00F125D1">
        <w:rPr>
          <w:rFonts w:ascii="Times New Roman" w:eastAsia="Times New Roman" w:hAnsi="Times New Roman" w:cs="Times New Roman"/>
        </w:rPr>
        <w:t xml:space="preserve"> and summarized results of the 2018 Distributed Generation (DG) and Demand Response Survey</w:t>
      </w:r>
      <w:r w:rsidRPr="00CD33AB">
        <w:rPr>
          <w:rFonts w:ascii="Times New Roman" w:eastAsia="Times New Roman" w:hAnsi="Times New Roman" w:cs="Times New Roman"/>
        </w:rPr>
        <w:t>.</w:t>
      </w:r>
      <w:r w:rsidR="00CD33AB">
        <w:rPr>
          <w:rFonts w:ascii="Times New Roman" w:eastAsia="Times New Roman" w:hAnsi="Times New Roman" w:cs="Times New Roman"/>
        </w:rPr>
        <w:t xml:space="preserve">  </w:t>
      </w:r>
    </w:p>
    <w:p w14:paraId="756120FA" w14:textId="77777777" w:rsidR="00F125D1" w:rsidRPr="00CD33AB" w:rsidRDefault="00F125D1" w:rsidP="003C26F7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6BDB9DBD" w14:textId="77777777" w:rsidR="003C26F7" w:rsidRDefault="003C26F7" w:rsidP="003C26F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</w:p>
    <w:p w14:paraId="4CE727E2" w14:textId="77777777" w:rsidR="00D002E5" w:rsidRPr="00F125D1" w:rsidRDefault="003C26F7" w:rsidP="00D002E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125D1">
        <w:rPr>
          <w:rFonts w:ascii="Times New Roman" w:hAnsi="Times New Roman" w:cs="Times New Roman"/>
          <w:u w:val="single"/>
        </w:rPr>
        <w:t>Market Credit Working Group (MCWG)</w:t>
      </w:r>
      <w:r w:rsidR="00D002E5" w:rsidRPr="00F125D1">
        <w:rPr>
          <w:rFonts w:ascii="Times New Roman" w:hAnsi="Times New Roman" w:cs="Times New Roman"/>
          <w:u w:val="single"/>
        </w:rPr>
        <w:t xml:space="preserve"> (see Key Documents)</w:t>
      </w:r>
    </w:p>
    <w:p w14:paraId="5B17E235" w14:textId="14FAC9B9" w:rsidR="00F125D1" w:rsidRPr="00F125D1" w:rsidRDefault="00BE51E7" w:rsidP="003C26F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Mr. </w:t>
      </w:r>
      <w:r w:rsidR="00F125D1" w:rsidRPr="00F125D1">
        <w:rPr>
          <w:rFonts w:ascii="Times New Roman" w:eastAsia="Times New Roman" w:hAnsi="Times New Roman" w:cs="Times New Roman"/>
        </w:rPr>
        <w:t>Barnes reviewed MCWG activities</w:t>
      </w:r>
      <w:r w:rsidR="005831FD">
        <w:rPr>
          <w:rFonts w:ascii="Times New Roman" w:eastAsia="Times New Roman" w:hAnsi="Times New Roman" w:cs="Times New Roman"/>
        </w:rPr>
        <w:t>.</w:t>
      </w:r>
      <w:r w:rsidR="00F125D1" w:rsidRPr="00F125D1">
        <w:rPr>
          <w:rFonts w:ascii="Times New Roman" w:eastAsia="Times New Roman" w:hAnsi="Times New Roman" w:cs="Times New Roman"/>
        </w:rPr>
        <w:t xml:space="preserve">  </w:t>
      </w:r>
    </w:p>
    <w:p w14:paraId="2578A04C" w14:textId="3E4DFF3E" w:rsidR="003C26F7" w:rsidRDefault="003C26F7" w:rsidP="003C26F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C26F7">
        <w:rPr>
          <w:rFonts w:ascii="Times New Roman" w:hAnsi="Times New Roman" w:cs="Times New Roman"/>
          <w:u w:val="single"/>
        </w:rPr>
        <w:t xml:space="preserve"> </w:t>
      </w:r>
    </w:p>
    <w:p w14:paraId="0CF10A49" w14:textId="77777777" w:rsidR="003C26F7" w:rsidRDefault="003C26F7" w:rsidP="003C26F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</w:p>
    <w:p w14:paraId="0CB30831" w14:textId="77777777" w:rsidR="00D002E5" w:rsidRPr="002F247B" w:rsidRDefault="00E61049" w:rsidP="00D002E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831FD">
        <w:rPr>
          <w:rFonts w:ascii="Times New Roman" w:hAnsi="Times New Roman" w:cs="Times New Roman"/>
          <w:u w:val="single"/>
        </w:rPr>
        <w:t xml:space="preserve">Market </w:t>
      </w:r>
      <w:r w:rsidRPr="002F247B">
        <w:rPr>
          <w:rFonts w:ascii="Times New Roman" w:hAnsi="Times New Roman" w:cs="Times New Roman"/>
          <w:u w:val="single"/>
        </w:rPr>
        <w:t>Settlement Working Group (MSWG)</w:t>
      </w:r>
      <w:r w:rsidR="00D002E5" w:rsidRPr="002F247B">
        <w:rPr>
          <w:rFonts w:ascii="Times New Roman" w:hAnsi="Times New Roman" w:cs="Times New Roman"/>
          <w:u w:val="single"/>
        </w:rPr>
        <w:t xml:space="preserve"> (see Key Documents)</w:t>
      </w:r>
    </w:p>
    <w:p w14:paraId="273FDA65" w14:textId="76BB2C55" w:rsidR="00E61049" w:rsidRPr="002F247B" w:rsidRDefault="00F4764E" w:rsidP="00E61049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2F247B">
        <w:rPr>
          <w:rFonts w:ascii="Times New Roman" w:eastAsia="Times New Roman" w:hAnsi="Times New Roman" w:cs="Times New Roman"/>
        </w:rPr>
        <w:t xml:space="preserve">Heather Boisseau </w:t>
      </w:r>
      <w:r w:rsidR="00E61049" w:rsidRPr="002F247B">
        <w:rPr>
          <w:rFonts w:ascii="Times New Roman" w:eastAsia="Times New Roman" w:hAnsi="Times New Roman" w:cs="Times New Roman"/>
        </w:rPr>
        <w:t xml:space="preserve">reviewed MSWG activities, </w:t>
      </w:r>
      <w:r w:rsidR="005831FD" w:rsidRPr="002F247B">
        <w:rPr>
          <w:rFonts w:ascii="Times New Roman" w:eastAsia="Times New Roman" w:hAnsi="Times New Roman" w:cs="Times New Roman"/>
        </w:rPr>
        <w:t xml:space="preserve">including the Market Data System Level Agreement (SLA) and stated it would be considered at the May 1, 2019 WMS meeting.  </w:t>
      </w:r>
    </w:p>
    <w:p w14:paraId="4DC74FAC" w14:textId="77777777" w:rsidR="00E61049" w:rsidRPr="002F247B" w:rsidRDefault="00E61049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09342AEA" w14:textId="77777777" w:rsidR="005831FD" w:rsidRPr="002F247B" w:rsidRDefault="005831FD" w:rsidP="003D1B17">
      <w:pPr>
        <w:pStyle w:val="NoSpacing"/>
        <w:jc w:val="both"/>
        <w:rPr>
          <w:rFonts w:ascii="Times New Roman" w:hAnsi="Times New Roman" w:cs="Times New Roman"/>
          <w:b/>
        </w:rPr>
      </w:pPr>
    </w:p>
    <w:p w14:paraId="093873EF" w14:textId="77777777" w:rsidR="00D002E5" w:rsidRPr="002F247B" w:rsidRDefault="003C26F7" w:rsidP="00D002E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247B">
        <w:rPr>
          <w:rFonts w:ascii="Times New Roman" w:hAnsi="Times New Roman" w:cs="Times New Roman"/>
          <w:u w:val="single"/>
        </w:rPr>
        <w:t>Resource Cost Working Group (RCWG)</w:t>
      </w:r>
      <w:r w:rsidR="00D002E5" w:rsidRPr="002F247B">
        <w:rPr>
          <w:rFonts w:ascii="Times New Roman" w:hAnsi="Times New Roman" w:cs="Times New Roman"/>
          <w:u w:val="single"/>
        </w:rPr>
        <w:t xml:space="preserve"> (see Key Documents)</w:t>
      </w:r>
    </w:p>
    <w:p w14:paraId="73388B4C" w14:textId="2D537EF3" w:rsidR="00E61049" w:rsidRPr="005831FD" w:rsidRDefault="005831FD" w:rsidP="005518D8">
      <w:pPr>
        <w:pStyle w:val="NoSpacing"/>
        <w:rPr>
          <w:rFonts w:ascii="Times New Roman" w:hAnsi="Times New Roman" w:cs="Times New Roman"/>
        </w:rPr>
      </w:pPr>
      <w:r w:rsidRPr="002F247B">
        <w:rPr>
          <w:rFonts w:ascii="Times New Roman" w:hAnsi="Times New Roman" w:cs="Times New Roman"/>
        </w:rPr>
        <w:t>Ino Gonzalez reviewed RCWG activities</w:t>
      </w:r>
      <w:r w:rsidR="00852A49" w:rsidRPr="002F247B">
        <w:rPr>
          <w:rFonts w:ascii="Times New Roman" w:hAnsi="Times New Roman" w:cs="Times New Roman"/>
        </w:rPr>
        <w:t xml:space="preserve"> and summarized the </w:t>
      </w:r>
      <w:r w:rsidRPr="002F247B">
        <w:rPr>
          <w:rFonts w:ascii="Times New Roman" w:hAnsi="Times New Roman" w:cs="Times New Roman"/>
        </w:rPr>
        <w:t>auxiliary equipment power</w:t>
      </w:r>
      <w:r>
        <w:rPr>
          <w:rFonts w:ascii="Times New Roman" w:hAnsi="Times New Roman" w:cs="Times New Roman"/>
        </w:rPr>
        <w:t xml:space="preserve"> costs allocation </w:t>
      </w:r>
      <w:r w:rsidR="00852A49">
        <w:rPr>
          <w:rFonts w:ascii="Times New Roman" w:hAnsi="Times New Roman" w:cs="Times New Roman"/>
        </w:rPr>
        <w:t xml:space="preserve">issues.  </w:t>
      </w:r>
      <w:r>
        <w:rPr>
          <w:rFonts w:ascii="Times New Roman" w:hAnsi="Times New Roman" w:cs="Times New Roman"/>
        </w:rPr>
        <w:t xml:space="preserve">Market Participants and ERCOT Staff discussed the proposed </w:t>
      </w:r>
      <w:r w:rsidR="00852A49">
        <w:rPr>
          <w:rFonts w:ascii="Times New Roman" w:hAnsi="Times New Roman" w:cs="Times New Roman"/>
        </w:rPr>
        <w:t xml:space="preserve">solutions, RCWG </w:t>
      </w:r>
      <w:r w:rsidR="00C7002D">
        <w:rPr>
          <w:rFonts w:ascii="Times New Roman" w:hAnsi="Times New Roman" w:cs="Times New Roman"/>
        </w:rPr>
        <w:t>r</w:t>
      </w:r>
      <w:r w:rsidR="00852A49">
        <w:rPr>
          <w:rFonts w:ascii="Times New Roman" w:hAnsi="Times New Roman" w:cs="Times New Roman"/>
        </w:rPr>
        <w:t>ecommendations</w:t>
      </w:r>
      <w:r w:rsidR="00C7002D">
        <w:rPr>
          <w:rFonts w:ascii="Times New Roman" w:hAnsi="Times New Roman" w:cs="Times New Roman"/>
        </w:rPr>
        <w:t xml:space="preserve">, </w:t>
      </w:r>
      <w:r w:rsidR="00852A49">
        <w:rPr>
          <w:rFonts w:ascii="Times New Roman" w:hAnsi="Times New Roman" w:cs="Times New Roman"/>
        </w:rPr>
        <w:t xml:space="preserve">and participation challenges at RCWG.  </w:t>
      </w:r>
    </w:p>
    <w:p w14:paraId="38D3E5E9" w14:textId="77777777" w:rsidR="004333FF" w:rsidRDefault="004333FF" w:rsidP="003C26F7">
      <w:pPr>
        <w:pStyle w:val="NoSpacing"/>
        <w:ind w:firstLine="720"/>
        <w:jc w:val="both"/>
        <w:rPr>
          <w:rFonts w:ascii="Times New Roman" w:hAnsi="Times New Roman" w:cs="Times New Roman"/>
          <w:u w:val="single"/>
        </w:rPr>
      </w:pPr>
    </w:p>
    <w:p w14:paraId="1673A813" w14:textId="77777777" w:rsidR="003C26F7" w:rsidRPr="003C26F7" w:rsidRDefault="003C26F7" w:rsidP="003C26F7">
      <w:pPr>
        <w:pStyle w:val="NoSpacing"/>
        <w:ind w:firstLine="720"/>
        <w:jc w:val="both"/>
        <w:rPr>
          <w:rFonts w:ascii="Times New Roman" w:hAnsi="Times New Roman" w:cs="Times New Roman"/>
          <w:u w:val="single"/>
        </w:rPr>
      </w:pPr>
    </w:p>
    <w:p w14:paraId="614CA17F" w14:textId="77777777" w:rsidR="00EC1B15" w:rsidRPr="003C26F7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C26F7">
        <w:rPr>
          <w:rFonts w:ascii="Times New Roman" w:hAnsi="Times New Roman" w:cs="Times New Roman"/>
          <w:u w:val="single"/>
        </w:rPr>
        <w:t>Other Business</w:t>
      </w:r>
    </w:p>
    <w:p w14:paraId="0CE99595" w14:textId="78C03F8E" w:rsidR="002F247B" w:rsidRDefault="002F247B" w:rsidP="00EC1B15">
      <w:pPr>
        <w:pStyle w:val="NoSpacing"/>
        <w:rPr>
          <w:rFonts w:ascii="Times New Roman" w:hAnsi="Times New Roman" w:cs="Times New Roman"/>
        </w:rPr>
      </w:pPr>
      <w:r w:rsidRPr="002F247B">
        <w:rPr>
          <w:rFonts w:ascii="Times New Roman" w:hAnsi="Times New Roman" w:cs="Times New Roman"/>
        </w:rPr>
        <w:t>Joel Mickey summarized a revised implementation timeline for NPRR916, Mitigated Offer Floor Revisions</w:t>
      </w:r>
      <w:r w:rsidR="007422E6">
        <w:rPr>
          <w:rFonts w:ascii="Times New Roman" w:hAnsi="Times New Roman" w:cs="Times New Roman"/>
        </w:rPr>
        <w:t>,</w:t>
      </w:r>
      <w:r w:rsidRPr="002F247B">
        <w:rPr>
          <w:rFonts w:ascii="Times New Roman" w:hAnsi="Times New Roman" w:cs="Times New Roman"/>
        </w:rPr>
        <w:t xml:space="preserve"> to be considered at the April 9, 2019 ERCOT Board </w:t>
      </w:r>
      <w:r>
        <w:rPr>
          <w:rFonts w:ascii="Times New Roman" w:hAnsi="Times New Roman" w:cs="Times New Roman"/>
        </w:rPr>
        <w:t xml:space="preserve">meeting.  </w:t>
      </w:r>
    </w:p>
    <w:p w14:paraId="6D666114" w14:textId="77777777" w:rsidR="002F247B" w:rsidRDefault="002F247B" w:rsidP="00EC1B15">
      <w:pPr>
        <w:pStyle w:val="NoSpacing"/>
        <w:rPr>
          <w:rFonts w:ascii="Times New Roman" w:hAnsi="Times New Roman" w:cs="Times New Roman"/>
        </w:rPr>
      </w:pPr>
    </w:p>
    <w:p w14:paraId="0BA71FD9" w14:textId="0CF2937C" w:rsidR="002F247B" w:rsidRDefault="002F247B" w:rsidP="00EC1B1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Mickey stated ERCOT will discuss Real-Time Ancillary Service shortages at the May 1, 2019 WMS meeting.  </w:t>
      </w:r>
    </w:p>
    <w:p w14:paraId="6E09148D" w14:textId="77777777" w:rsidR="002F247B" w:rsidRDefault="002F247B" w:rsidP="00EC1B15">
      <w:pPr>
        <w:pStyle w:val="NoSpacing"/>
        <w:rPr>
          <w:rFonts w:ascii="Times New Roman" w:hAnsi="Times New Roman" w:cs="Times New Roman"/>
        </w:rPr>
      </w:pPr>
    </w:p>
    <w:p w14:paraId="4BA32095" w14:textId="54EC24AA" w:rsidR="00AF34D0" w:rsidRPr="003C26F7" w:rsidRDefault="00AF34D0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3C26F7">
        <w:rPr>
          <w:rFonts w:ascii="Times New Roman" w:hAnsi="Times New Roman" w:cs="Times New Roman"/>
          <w:i/>
        </w:rPr>
        <w:t>Review of Open Action Items</w:t>
      </w:r>
    </w:p>
    <w:p w14:paraId="39CDDF0F" w14:textId="4FDBACFD" w:rsidR="0046410F" w:rsidRPr="00CD33AB" w:rsidRDefault="0046410F" w:rsidP="0046410F">
      <w:pPr>
        <w:pStyle w:val="NoSpacing"/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Market Participants reviewed the Open Action Items list</w:t>
      </w:r>
      <w:r w:rsidR="00DF1927" w:rsidRPr="00CD33AB">
        <w:rPr>
          <w:rFonts w:ascii="Times New Roman" w:hAnsi="Times New Roman" w:cs="Times New Roman"/>
        </w:rPr>
        <w:t xml:space="preserve">, added clarifications </w:t>
      </w:r>
      <w:r w:rsidRPr="00CD33AB">
        <w:rPr>
          <w:rFonts w:ascii="Times New Roman" w:hAnsi="Times New Roman" w:cs="Times New Roman"/>
        </w:rPr>
        <w:t xml:space="preserve">and removed </w:t>
      </w:r>
      <w:r w:rsidR="00DF1927" w:rsidRPr="00CD33AB">
        <w:rPr>
          <w:rFonts w:ascii="Times New Roman" w:hAnsi="Times New Roman" w:cs="Times New Roman"/>
        </w:rPr>
        <w:t xml:space="preserve">the </w:t>
      </w:r>
      <w:r w:rsidRPr="00CD33AB">
        <w:rPr>
          <w:rFonts w:ascii="Times New Roman" w:hAnsi="Times New Roman" w:cs="Times New Roman"/>
        </w:rPr>
        <w:t xml:space="preserve">completed items: </w:t>
      </w:r>
    </w:p>
    <w:p w14:paraId="27C1604B" w14:textId="09CC62D4" w:rsidR="00DF1927" w:rsidRPr="00CD33AB" w:rsidRDefault="00DF1927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Review Transmission losses in Real-Time Settlement</w:t>
      </w:r>
    </w:p>
    <w:p w14:paraId="72A2D857" w14:textId="47B22657" w:rsidR="00DF1927" w:rsidRPr="00CD33AB" w:rsidRDefault="00DF1927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 xml:space="preserve">Review the issue of High Revenue Neutrality Allocation (RENA) and </w:t>
      </w:r>
      <w:r w:rsidR="007422E6">
        <w:rPr>
          <w:rFonts w:ascii="Times New Roman" w:hAnsi="Times New Roman" w:cs="Times New Roman"/>
        </w:rPr>
        <w:t>Point-to-Point (</w:t>
      </w:r>
      <w:r w:rsidRPr="00CD33AB">
        <w:rPr>
          <w:rFonts w:ascii="Times New Roman" w:hAnsi="Times New Roman" w:cs="Times New Roman"/>
        </w:rPr>
        <w:t>PTP</w:t>
      </w:r>
      <w:r w:rsidR="007422E6">
        <w:rPr>
          <w:rFonts w:ascii="Times New Roman" w:hAnsi="Times New Roman" w:cs="Times New Roman"/>
        </w:rPr>
        <w:t>)</w:t>
      </w:r>
      <w:r w:rsidRPr="00CD33AB">
        <w:rPr>
          <w:rFonts w:ascii="Times New Roman" w:hAnsi="Times New Roman" w:cs="Times New Roman"/>
        </w:rPr>
        <w:t xml:space="preserve"> Obligations </w:t>
      </w:r>
    </w:p>
    <w:p w14:paraId="39E5E73A" w14:textId="66AE80BB" w:rsidR="00DF1927" w:rsidRPr="00CD33AB" w:rsidRDefault="00DF1927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Host Must Run Alternative (MRA) and Load Resource deployments for Local Congestion Workshop</w:t>
      </w:r>
    </w:p>
    <w:p w14:paraId="00F81917" w14:textId="68787E2E" w:rsidR="00DF1927" w:rsidRPr="00CD33AB" w:rsidRDefault="00DF1927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Review Next Steps for NPRR664</w:t>
      </w:r>
    </w:p>
    <w:p w14:paraId="48E73210" w14:textId="52446279" w:rsidR="00DF1927" w:rsidRPr="00CD33AB" w:rsidRDefault="00DF1927" w:rsidP="00DF192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Review NPRR912, Settlement of Switchable Generation Resources (SWGRs) Instructed to Switch to ERCOT, including the compensation mechanism</w:t>
      </w:r>
      <w:r w:rsidR="003051C3" w:rsidRPr="00CD33AB">
        <w:rPr>
          <w:rFonts w:ascii="Times New Roman" w:hAnsi="Times New Roman" w:cs="Times New Roman"/>
        </w:rPr>
        <w:t xml:space="preserve"> and market impacts and pricing.  </w:t>
      </w:r>
    </w:p>
    <w:p w14:paraId="24829E7D" w14:textId="753C7590" w:rsidR="003051C3" w:rsidRPr="00CD33AB" w:rsidRDefault="003051C3" w:rsidP="003051C3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 xml:space="preserve">Review NPRR917, Nodal Pricing for Settlement Only Distribution Generators (SODGs) and Settlement Only Transmission Generators (SOTGs), including </w:t>
      </w:r>
      <w:r w:rsidR="007422E6">
        <w:rPr>
          <w:rFonts w:ascii="Times New Roman" w:hAnsi="Times New Roman" w:cs="Times New Roman"/>
        </w:rPr>
        <w:t>Congestion Revenue Right (</w:t>
      </w:r>
      <w:r w:rsidRPr="00CD33AB">
        <w:rPr>
          <w:rFonts w:ascii="Times New Roman" w:hAnsi="Times New Roman" w:cs="Times New Roman"/>
        </w:rPr>
        <w:t>CRR</w:t>
      </w:r>
      <w:r w:rsidR="007422E6">
        <w:rPr>
          <w:rFonts w:ascii="Times New Roman" w:hAnsi="Times New Roman" w:cs="Times New Roman"/>
        </w:rPr>
        <w:t>)</w:t>
      </w:r>
      <w:r w:rsidRPr="00CD33AB">
        <w:rPr>
          <w:rFonts w:ascii="Times New Roman" w:hAnsi="Times New Roman" w:cs="Times New Roman"/>
        </w:rPr>
        <w:t xml:space="preserve"> value impacts, hedging and grandfather issues.  </w:t>
      </w:r>
    </w:p>
    <w:p w14:paraId="5195A439" w14:textId="77777777" w:rsidR="0046410F" w:rsidRDefault="0046410F" w:rsidP="0046410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0C831DB" w14:textId="04351848" w:rsidR="00327BC6" w:rsidRPr="000538E9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538E9">
        <w:rPr>
          <w:rFonts w:ascii="Times New Roman" w:hAnsi="Times New Roman" w:cs="Times New Roman"/>
          <w:i/>
        </w:rPr>
        <w:t>No Report</w:t>
      </w:r>
    </w:p>
    <w:p w14:paraId="789C760E" w14:textId="77777777" w:rsidR="000538E9" w:rsidRDefault="000538E9" w:rsidP="000538E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C26F7">
        <w:rPr>
          <w:rFonts w:ascii="Times New Roman" w:hAnsi="Times New Roman" w:cs="Times New Roman"/>
        </w:rPr>
        <w:t xml:space="preserve">Supply Analysis Working Group (SAWG) </w:t>
      </w:r>
    </w:p>
    <w:p w14:paraId="6C56DFCD" w14:textId="77777777" w:rsidR="00CD33AB" w:rsidRDefault="00CD33AB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5BD49EE7" w14:textId="77777777" w:rsidR="00CD33AB" w:rsidRPr="003C26F7" w:rsidRDefault="00CD33AB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3265D137" w:rsidR="00123454" w:rsidRPr="00CD33AB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  <w:u w:val="single"/>
        </w:rPr>
        <w:t>Adjournment</w:t>
      </w:r>
    </w:p>
    <w:p w14:paraId="167A0CCA" w14:textId="6EA44894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CD33AB">
        <w:rPr>
          <w:rFonts w:ascii="Times New Roman" w:hAnsi="Times New Roman" w:cs="Times New Roman"/>
        </w:rPr>
        <w:t>M</w:t>
      </w:r>
      <w:r w:rsidR="001B24D4" w:rsidRPr="00CD33AB">
        <w:rPr>
          <w:rFonts w:ascii="Times New Roman" w:hAnsi="Times New Roman" w:cs="Times New Roman"/>
        </w:rPr>
        <w:t>r. Kee a</w:t>
      </w:r>
      <w:r w:rsidR="00055761" w:rsidRPr="00CD33AB">
        <w:rPr>
          <w:rFonts w:ascii="Times New Roman" w:hAnsi="Times New Roman" w:cs="Times New Roman"/>
        </w:rPr>
        <w:t xml:space="preserve">djourned the </w:t>
      </w:r>
      <w:r w:rsidR="0046410F" w:rsidRPr="00CD33AB">
        <w:rPr>
          <w:rFonts w:ascii="Times New Roman" w:hAnsi="Times New Roman" w:cs="Times New Roman"/>
        </w:rPr>
        <w:t xml:space="preserve">April 3, </w:t>
      </w:r>
      <w:r w:rsidR="00E90491" w:rsidRPr="00CD33AB">
        <w:rPr>
          <w:rFonts w:ascii="Times New Roman" w:hAnsi="Times New Roman" w:cs="Times New Roman"/>
        </w:rPr>
        <w:t xml:space="preserve">2019 </w:t>
      </w:r>
      <w:r w:rsidR="00123454" w:rsidRPr="00CD33AB">
        <w:rPr>
          <w:rFonts w:ascii="Times New Roman" w:hAnsi="Times New Roman" w:cs="Times New Roman"/>
        </w:rPr>
        <w:t>WMS meeting at</w:t>
      </w:r>
      <w:r w:rsidR="008A4AC1" w:rsidRPr="00CD33AB">
        <w:rPr>
          <w:rFonts w:ascii="Times New Roman" w:hAnsi="Times New Roman" w:cs="Times New Roman"/>
        </w:rPr>
        <w:t xml:space="preserve"> </w:t>
      </w:r>
      <w:r w:rsidR="001B24D4" w:rsidRPr="00CD33AB">
        <w:rPr>
          <w:rFonts w:ascii="Times New Roman" w:hAnsi="Times New Roman" w:cs="Times New Roman"/>
        </w:rPr>
        <w:t>1</w:t>
      </w:r>
      <w:r w:rsidR="00E90491" w:rsidRPr="00CD33AB">
        <w:rPr>
          <w:rFonts w:ascii="Times New Roman" w:hAnsi="Times New Roman" w:cs="Times New Roman"/>
        </w:rPr>
        <w:t>2:</w:t>
      </w:r>
      <w:r w:rsidR="0046410F" w:rsidRPr="00CD33AB">
        <w:rPr>
          <w:rFonts w:ascii="Times New Roman" w:hAnsi="Times New Roman" w:cs="Times New Roman"/>
        </w:rPr>
        <w:t>14</w:t>
      </w:r>
      <w:r w:rsidR="00E90491" w:rsidRPr="00CD33AB">
        <w:rPr>
          <w:rFonts w:ascii="Times New Roman" w:hAnsi="Times New Roman" w:cs="Times New Roman"/>
        </w:rPr>
        <w:t xml:space="preserve"> </w:t>
      </w:r>
      <w:r w:rsidR="0054321C" w:rsidRPr="00CD33AB">
        <w:rPr>
          <w:rFonts w:ascii="Times New Roman" w:hAnsi="Times New Roman" w:cs="Times New Roman"/>
        </w:rPr>
        <w:t>p</w:t>
      </w:r>
      <w:r w:rsidR="00550364" w:rsidRPr="00CD33AB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9DCBC" w14:textId="77777777" w:rsidR="001508E7" w:rsidRDefault="001508E7" w:rsidP="00C96B32">
      <w:pPr>
        <w:spacing w:after="0" w:line="240" w:lineRule="auto"/>
      </w:pPr>
      <w:r>
        <w:separator/>
      </w:r>
    </w:p>
  </w:endnote>
  <w:endnote w:type="continuationSeparator" w:id="0">
    <w:p w14:paraId="444F1338" w14:textId="77777777" w:rsidR="001508E7" w:rsidRDefault="001508E7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381A3DAD" w:rsidR="00F90F68" w:rsidRPr="009B6C0B" w:rsidRDefault="00F90F68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April 3,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F90F68" w:rsidRPr="009B6C0B" w:rsidRDefault="00F90F68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B5862">
      <w:rPr>
        <w:rFonts w:ascii="Times New Roman" w:hAnsi="Times New Roman"/>
        <w:b/>
        <w:noProof/>
        <w:sz w:val="16"/>
        <w:szCs w:val="16"/>
      </w:rPr>
      <w:t>2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B5862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F90F68" w:rsidRDefault="00F90F68" w:rsidP="00A9222E">
    <w:pPr>
      <w:pStyle w:val="Footer"/>
    </w:pPr>
  </w:p>
  <w:p w14:paraId="1A7BA745" w14:textId="77777777" w:rsidR="00F90F68" w:rsidRDefault="00F90F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779CC" w14:textId="77777777" w:rsidR="001508E7" w:rsidRDefault="001508E7" w:rsidP="00C96B32">
      <w:pPr>
        <w:spacing w:after="0" w:line="240" w:lineRule="auto"/>
      </w:pPr>
      <w:r>
        <w:separator/>
      </w:r>
    </w:p>
  </w:footnote>
  <w:footnote w:type="continuationSeparator" w:id="0">
    <w:p w14:paraId="5A6F01F8" w14:textId="77777777" w:rsidR="001508E7" w:rsidRDefault="001508E7" w:rsidP="00C96B32">
      <w:pPr>
        <w:spacing w:after="0" w:line="240" w:lineRule="auto"/>
      </w:pPr>
      <w:r>
        <w:continuationSeparator/>
      </w:r>
    </w:p>
  </w:footnote>
  <w:footnote w:id="1">
    <w:p w14:paraId="13B7D4C2" w14:textId="7557FE87" w:rsidR="00F90F68" w:rsidRPr="00677744" w:rsidRDefault="00F90F68" w:rsidP="00A329BF">
      <w:pPr>
        <w:pStyle w:val="FootnoteText"/>
        <w:rPr>
          <w:rStyle w:val="Hyperlink"/>
          <w:rFonts w:ascii="Times New Roman" w:hAnsi="Times New Roman"/>
        </w:rPr>
      </w:pPr>
      <w:r w:rsidRPr="00677744">
        <w:rPr>
          <w:rStyle w:val="FootnoteReference"/>
          <w:rFonts w:ascii="Times New Roman" w:hAnsi="Times New Roman"/>
        </w:rPr>
        <w:footnoteRef/>
      </w:r>
      <w:hyperlink r:id="rId1" w:history="1">
        <w:r w:rsidRPr="00677744">
          <w:rPr>
            <w:rStyle w:val="Hyperlink"/>
            <w:rFonts w:ascii="Times New Roman" w:hAnsi="Times New Roman"/>
          </w:rPr>
          <w:t>http://www.ercot.com/calendar/2019/4/3/165231-WMS</w:t>
        </w:r>
      </w:hyperlink>
      <w:r w:rsidRPr="00677744">
        <w:rPr>
          <w:rFonts w:ascii="Times New Roman" w:hAnsi="Times New Roman"/>
        </w:rPr>
        <w:t xml:space="preserve"> </w:t>
      </w:r>
    </w:p>
    <w:p w14:paraId="5BF3AD76" w14:textId="77777777" w:rsidR="00F90F68" w:rsidRPr="00A612A7" w:rsidRDefault="00F90F68" w:rsidP="00A329BF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15"/>
  </w:num>
  <w:num w:numId="13">
    <w:abstractNumId w:val="14"/>
  </w:num>
  <w:num w:numId="14">
    <w:abstractNumId w:val="6"/>
  </w:num>
  <w:num w:numId="15">
    <w:abstractNumId w:val="3"/>
  </w:num>
  <w:num w:numId="16">
    <w:abstractNumId w:val="7"/>
  </w:num>
  <w:num w:numId="17">
    <w:abstractNumId w:val="12"/>
  </w:num>
  <w:num w:numId="18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4EB"/>
    <w:rsid w:val="00003600"/>
    <w:rsid w:val="00003985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73F9"/>
    <w:rsid w:val="00021041"/>
    <w:rsid w:val="0002209A"/>
    <w:rsid w:val="00023FF6"/>
    <w:rsid w:val="00024253"/>
    <w:rsid w:val="000251AB"/>
    <w:rsid w:val="00025402"/>
    <w:rsid w:val="00025875"/>
    <w:rsid w:val="0002598E"/>
    <w:rsid w:val="00025A10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74AF"/>
    <w:rsid w:val="00047858"/>
    <w:rsid w:val="000478A5"/>
    <w:rsid w:val="0005014F"/>
    <w:rsid w:val="00050A9C"/>
    <w:rsid w:val="00051A7F"/>
    <w:rsid w:val="000520F8"/>
    <w:rsid w:val="0005319D"/>
    <w:rsid w:val="000537DC"/>
    <w:rsid w:val="000538E9"/>
    <w:rsid w:val="00053A0A"/>
    <w:rsid w:val="000548F2"/>
    <w:rsid w:val="00055761"/>
    <w:rsid w:val="000562F5"/>
    <w:rsid w:val="00056901"/>
    <w:rsid w:val="00056C2A"/>
    <w:rsid w:val="00057225"/>
    <w:rsid w:val="00057E89"/>
    <w:rsid w:val="0006303C"/>
    <w:rsid w:val="00064241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297F"/>
    <w:rsid w:val="00082DF1"/>
    <w:rsid w:val="00082EEB"/>
    <w:rsid w:val="0008391A"/>
    <w:rsid w:val="000841F5"/>
    <w:rsid w:val="000851E6"/>
    <w:rsid w:val="000852D5"/>
    <w:rsid w:val="00085801"/>
    <w:rsid w:val="00085D94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2F7A"/>
    <w:rsid w:val="000D2FD6"/>
    <w:rsid w:val="000D3120"/>
    <w:rsid w:val="000D361A"/>
    <w:rsid w:val="000D3C1B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2649"/>
    <w:rsid w:val="00102D41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F49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409C"/>
    <w:rsid w:val="0012716B"/>
    <w:rsid w:val="00127391"/>
    <w:rsid w:val="00131331"/>
    <w:rsid w:val="00131AA0"/>
    <w:rsid w:val="00131AE8"/>
    <w:rsid w:val="00132048"/>
    <w:rsid w:val="0013239C"/>
    <w:rsid w:val="001323E8"/>
    <w:rsid w:val="001327C4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519"/>
    <w:rsid w:val="001422E0"/>
    <w:rsid w:val="00142564"/>
    <w:rsid w:val="00143540"/>
    <w:rsid w:val="001444E8"/>
    <w:rsid w:val="00146CAC"/>
    <w:rsid w:val="00147D2C"/>
    <w:rsid w:val="001507ED"/>
    <w:rsid w:val="001508E7"/>
    <w:rsid w:val="00150A88"/>
    <w:rsid w:val="00150DF6"/>
    <w:rsid w:val="0015153B"/>
    <w:rsid w:val="001516E1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4B6"/>
    <w:rsid w:val="00163C4A"/>
    <w:rsid w:val="001661C8"/>
    <w:rsid w:val="0016653F"/>
    <w:rsid w:val="001667C2"/>
    <w:rsid w:val="001700D2"/>
    <w:rsid w:val="00170A6B"/>
    <w:rsid w:val="00170EA5"/>
    <w:rsid w:val="00171054"/>
    <w:rsid w:val="00172479"/>
    <w:rsid w:val="0017257F"/>
    <w:rsid w:val="0017452C"/>
    <w:rsid w:val="001753CF"/>
    <w:rsid w:val="0017596D"/>
    <w:rsid w:val="001778D0"/>
    <w:rsid w:val="0017790F"/>
    <w:rsid w:val="001802D1"/>
    <w:rsid w:val="00181165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78E"/>
    <w:rsid w:val="001A5B2C"/>
    <w:rsid w:val="001A624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40E6"/>
    <w:rsid w:val="001B46A0"/>
    <w:rsid w:val="001B5BAC"/>
    <w:rsid w:val="001B5E53"/>
    <w:rsid w:val="001B6705"/>
    <w:rsid w:val="001B6706"/>
    <w:rsid w:val="001B7207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738"/>
    <w:rsid w:val="001E0879"/>
    <w:rsid w:val="001E1072"/>
    <w:rsid w:val="001E1383"/>
    <w:rsid w:val="001E18D9"/>
    <w:rsid w:val="001E199A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3FC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0C63"/>
    <w:rsid w:val="00202645"/>
    <w:rsid w:val="0020280B"/>
    <w:rsid w:val="002028FB"/>
    <w:rsid w:val="0020338C"/>
    <w:rsid w:val="002058B4"/>
    <w:rsid w:val="00205F55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771C"/>
    <w:rsid w:val="00217B55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68D3"/>
    <w:rsid w:val="00227024"/>
    <w:rsid w:val="002276DF"/>
    <w:rsid w:val="002277D8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81E57"/>
    <w:rsid w:val="002835C6"/>
    <w:rsid w:val="0028368B"/>
    <w:rsid w:val="002837FD"/>
    <w:rsid w:val="00284130"/>
    <w:rsid w:val="00285034"/>
    <w:rsid w:val="0028682E"/>
    <w:rsid w:val="002868F9"/>
    <w:rsid w:val="0029033F"/>
    <w:rsid w:val="00291D09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74"/>
    <w:rsid w:val="002A6F7E"/>
    <w:rsid w:val="002A73E9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869"/>
    <w:rsid w:val="002F5381"/>
    <w:rsid w:val="002F54AA"/>
    <w:rsid w:val="002F577C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3311"/>
    <w:rsid w:val="0031433D"/>
    <w:rsid w:val="003152CF"/>
    <w:rsid w:val="0031531E"/>
    <w:rsid w:val="00316174"/>
    <w:rsid w:val="00316AD1"/>
    <w:rsid w:val="00320533"/>
    <w:rsid w:val="00320707"/>
    <w:rsid w:val="003220D2"/>
    <w:rsid w:val="00322125"/>
    <w:rsid w:val="00322259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3300"/>
    <w:rsid w:val="0034410B"/>
    <w:rsid w:val="00345089"/>
    <w:rsid w:val="00345EC1"/>
    <w:rsid w:val="00345FBC"/>
    <w:rsid w:val="0034673A"/>
    <w:rsid w:val="00346E34"/>
    <w:rsid w:val="00347219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D90"/>
    <w:rsid w:val="003571AF"/>
    <w:rsid w:val="00357307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3316"/>
    <w:rsid w:val="0037345F"/>
    <w:rsid w:val="003740C6"/>
    <w:rsid w:val="00375E67"/>
    <w:rsid w:val="00377854"/>
    <w:rsid w:val="00377FA3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6F7"/>
    <w:rsid w:val="003C2DCC"/>
    <w:rsid w:val="003C385A"/>
    <w:rsid w:val="003C3FA5"/>
    <w:rsid w:val="003C410F"/>
    <w:rsid w:val="003C4602"/>
    <w:rsid w:val="003C4F29"/>
    <w:rsid w:val="003C50D2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913"/>
    <w:rsid w:val="003E2FEB"/>
    <w:rsid w:val="003E3088"/>
    <w:rsid w:val="003E34C3"/>
    <w:rsid w:val="003E3868"/>
    <w:rsid w:val="003E3ED9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344A"/>
    <w:rsid w:val="00403C21"/>
    <w:rsid w:val="00403D67"/>
    <w:rsid w:val="0040423F"/>
    <w:rsid w:val="0040481C"/>
    <w:rsid w:val="00404870"/>
    <w:rsid w:val="004048F7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8CC"/>
    <w:rsid w:val="00415C06"/>
    <w:rsid w:val="00415CEF"/>
    <w:rsid w:val="00415E5A"/>
    <w:rsid w:val="00416758"/>
    <w:rsid w:val="00416D9A"/>
    <w:rsid w:val="00417AB7"/>
    <w:rsid w:val="00417CC3"/>
    <w:rsid w:val="00420B12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3184B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71D2"/>
    <w:rsid w:val="00437B21"/>
    <w:rsid w:val="00437E78"/>
    <w:rsid w:val="004403CF"/>
    <w:rsid w:val="00440821"/>
    <w:rsid w:val="00440A49"/>
    <w:rsid w:val="00440A4C"/>
    <w:rsid w:val="00441FE7"/>
    <w:rsid w:val="0044201B"/>
    <w:rsid w:val="00442628"/>
    <w:rsid w:val="00442B70"/>
    <w:rsid w:val="004458EB"/>
    <w:rsid w:val="00445E83"/>
    <w:rsid w:val="004473EE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410F"/>
    <w:rsid w:val="0046468F"/>
    <w:rsid w:val="00465430"/>
    <w:rsid w:val="004658C0"/>
    <w:rsid w:val="004658C3"/>
    <w:rsid w:val="0047075D"/>
    <w:rsid w:val="004709C1"/>
    <w:rsid w:val="00470AB0"/>
    <w:rsid w:val="00471689"/>
    <w:rsid w:val="00471E95"/>
    <w:rsid w:val="004738E5"/>
    <w:rsid w:val="00475152"/>
    <w:rsid w:val="00475DAB"/>
    <w:rsid w:val="00476833"/>
    <w:rsid w:val="00477885"/>
    <w:rsid w:val="00480276"/>
    <w:rsid w:val="00481968"/>
    <w:rsid w:val="00482755"/>
    <w:rsid w:val="004828C6"/>
    <w:rsid w:val="00482B6D"/>
    <w:rsid w:val="00484E89"/>
    <w:rsid w:val="00486326"/>
    <w:rsid w:val="00487797"/>
    <w:rsid w:val="00487973"/>
    <w:rsid w:val="00487F91"/>
    <w:rsid w:val="00491BC3"/>
    <w:rsid w:val="004924AA"/>
    <w:rsid w:val="00492BB6"/>
    <w:rsid w:val="00493352"/>
    <w:rsid w:val="004937F7"/>
    <w:rsid w:val="004940BA"/>
    <w:rsid w:val="004945F6"/>
    <w:rsid w:val="00495013"/>
    <w:rsid w:val="0049572A"/>
    <w:rsid w:val="0049684D"/>
    <w:rsid w:val="00496AA2"/>
    <w:rsid w:val="0049781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834"/>
    <w:rsid w:val="004B04DE"/>
    <w:rsid w:val="004B0D4C"/>
    <w:rsid w:val="004B0F6C"/>
    <w:rsid w:val="004B1217"/>
    <w:rsid w:val="004B217E"/>
    <w:rsid w:val="004B2E98"/>
    <w:rsid w:val="004B3069"/>
    <w:rsid w:val="004B306A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1379"/>
    <w:rsid w:val="005124F9"/>
    <w:rsid w:val="00512685"/>
    <w:rsid w:val="005132C8"/>
    <w:rsid w:val="0051379B"/>
    <w:rsid w:val="00513DC4"/>
    <w:rsid w:val="00515970"/>
    <w:rsid w:val="00516F26"/>
    <w:rsid w:val="00520228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F36"/>
    <w:rsid w:val="0054310D"/>
    <w:rsid w:val="0054321C"/>
    <w:rsid w:val="0054334B"/>
    <w:rsid w:val="0054343F"/>
    <w:rsid w:val="00543641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CD1"/>
    <w:rsid w:val="00560CE9"/>
    <w:rsid w:val="00561127"/>
    <w:rsid w:val="0056130C"/>
    <w:rsid w:val="0056177C"/>
    <w:rsid w:val="00562529"/>
    <w:rsid w:val="005642EE"/>
    <w:rsid w:val="00564928"/>
    <w:rsid w:val="00566B94"/>
    <w:rsid w:val="00566B96"/>
    <w:rsid w:val="00566BBA"/>
    <w:rsid w:val="00566DF5"/>
    <w:rsid w:val="005676AB"/>
    <w:rsid w:val="00567EB9"/>
    <w:rsid w:val="00570B46"/>
    <w:rsid w:val="00570E81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62A6"/>
    <w:rsid w:val="0057654E"/>
    <w:rsid w:val="00576B12"/>
    <w:rsid w:val="00577076"/>
    <w:rsid w:val="00577751"/>
    <w:rsid w:val="00577E82"/>
    <w:rsid w:val="00580786"/>
    <w:rsid w:val="00581753"/>
    <w:rsid w:val="00581E2E"/>
    <w:rsid w:val="0058274B"/>
    <w:rsid w:val="00582881"/>
    <w:rsid w:val="005831FD"/>
    <w:rsid w:val="00583C9A"/>
    <w:rsid w:val="00584534"/>
    <w:rsid w:val="005846AC"/>
    <w:rsid w:val="00584FDD"/>
    <w:rsid w:val="00585A69"/>
    <w:rsid w:val="00585B5F"/>
    <w:rsid w:val="00586028"/>
    <w:rsid w:val="005861D0"/>
    <w:rsid w:val="0058638D"/>
    <w:rsid w:val="005864BB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2B3"/>
    <w:rsid w:val="005F1905"/>
    <w:rsid w:val="005F1BE6"/>
    <w:rsid w:val="005F1F07"/>
    <w:rsid w:val="005F55BD"/>
    <w:rsid w:val="005F56C8"/>
    <w:rsid w:val="005F65DC"/>
    <w:rsid w:val="005F686A"/>
    <w:rsid w:val="005F6B55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B6C"/>
    <w:rsid w:val="00615D17"/>
    <w:rsid w:val="0061605C"/>
    <w:rsid w:val="0061638B"/>
    <w:rsid w:val="00616A90"/>
    <w:rsid w:val="00617717"/>
    <w:rsid w:val="006201A3"/>
    <w:rsid w:val="00620CAA"/>
    <w:rsid w:val="00621591"/>
    <w:rsid w:val="00621A34"/>
    <w:rsid w:val="00622493"/>
    <w:rsid w:val="006233A0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612D"/>
    <w:rsid w:val="00636F34"/>
    <w:rsid w:val="00640274"/>
    <w:rsid w:val="006404EF"/>
    <w:rsid w:val="00640524"/>
    <w:rsid w:val="006431CE"/>
    <w:rsid w:val="006431F2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FDB"/>
    <w:rsid w:val="006557A1"/>
    <w:rsid w:val="00655AA5"/>
    <w:rsid w:val="0065676F"/>
    <w:rsid w:val="006603DC"/>
    <w:rsid w:val="00660727"/>
    <w:rsid w:val="0066080B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731D"/>
    <w:rsid w:val="006A039F"/>
    <w:rsid w:val="006A04CF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13BE"/>
    <w:rsid w:val="006F185D"/>
    <w:rsid w:val="006F1F6A"/>
    <w:rsid w:val="006F20B8"/>
    <w:rsid w:val="006F28DB"/>
    <w:rsid w:val="006F329E"/>
    <w:rsid w:val="006F35F4"/>
    <w:rsid w:val="006F3BD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2EDD"/>
    <w:rsid w:val="007133A5"/>
    <w:rsid w:val="007133FE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56DD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FE4"/>
    <w:rsid w:val="00787BF3"/>
    <w:rsid w:val="007912A9"/>
    <w:rsid w:val="007916E5"/>
    <w:rsid w:val="0079176D"/>
    <w:rsid w:val="007917EE"/>
    <w:rsid w:val="00792552"/>
    <w:rsid w:val="00792FD8"/>
    <w:rsid w:val="0079343F"/>
    <w:rsid w:val="00793568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C25"/>
    <w:rsid w:val="007A2394"/>
    <w:rsid w:val="007A3136"/>
    <w:rsid w:val="007A31C4"/>
    <w:rsid w:val="007A4568"/>
    <w:rsid w:val="007A49D5"/>
    <w:rsid w:val="007A49F8"/>
    <w:rsid w:val="007A5223"/>
    <w:rsid w:val="007A5320"/>
    <w:rsid w:val="007A5B51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A64"/>
    <w:rsid w:val="007B0C30"/>
    <w:rsid w:val="007B0D64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3672"/>
    <w:rsid w:val="007C4573"/>
    <w:rsid w:val="007C565D"/>
    <w:rsid w:val="007C6A9E"/>
    <w:rsid w:val="007C6AD1"/>
    <w:rsid w:val="007C7307"/>
    <w:rsid w:val="007C733D"/>
    <w:rsid w:val="007C74C6"/>
    <w:rsid w:val="007C7834"/>
    <w:rsid w:val="007D014F"/>
    <w:rsid w:val="007D03C0"/>
    <w:rsid w:val="007D058D"/>
    <w:rsid w:val="007D0D3F"/>
    <w:rsid w:val="007D215D"/>
    <w:rsid w:val="007D2981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E66"/>
    <w:rsid w:val="007E042C"/>
    <w:rsid w:val="007E0C5E"/>
    <w:rsid w:val="007E1B70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7FC5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F2F"/>
    <w:rsid w:val="00806117"/>
    <w:rsid w:val="008064A2"/>
    <w:rsid w:val="00806FB6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910"/>
    <w:rsid w:val="00825F14"/>
    <w:rsid w:val="008263D9"/>
    <w:rsid w:val="008264F6"/>
    <w:rsid w:val="00826D98"/>
    <w:rsid w:val="00826EDE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200D"/>
    <w:rsid w:val="00862782"/>
    <w:rsid w:val="00862B63"/>
    <w:rsid w:val="00863429"/>
    <w:rsid w:val="008637E0"/>
    <w:rsid w:val="008639A4"/>
    <w:rsid w:val="00863C2A"/>
    <w:rsid w:val="00864442"/>
    <w:rsid w:val="00864710"/>
    <w:rsid w:val="00865884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731A"/>
    <w:rsid w:val="00877681"/>
    <w:rsid w:val="00881323"/>
    <w:rsid w:val="0088140D"/>
    <w:rsid w:val="00881630"/>
    <w:rsid w:val="00882155"/>
    <w:rsid w:val="00882182"/>
    <w:rsid w:val="008828D4"/>
    <w:rsid w:val="008830ED"/>
    <w:rsid w:val="00883310"/>
    <w:rsid w:val="008843FE"/>
    <w:rsid w:val="008848D9"/>
    <w:rsid w:val="008863A1"/>
    <w:rsid w:val="008866EC"/>
    <w:rsid w:val="008867A8"/>
    <w:rsid w:val="00887530"/>
    <w:rsid w:val="0088772E"/>
    <w:rsid w:val="0088779D"/>
    <w:rsid w:val="00891373"/>
    <w:rsid w:val="00891A8E"/>
    <w:rsid w:val="00891BFF"/>
    <w:rsid w:val="00891E61"/>
    <w:rsid w:val="00891FF0"/>
    <w:rsid w:val="0089311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7252"/>
    <w:rsid w:val="008B7CBD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3AC2"/>
    <w:rsid w:val="008E3DF0"/>
    <w:rsid w:val="008E41CD"/>
    <w:rsid w:val="008E4710"/>
    <w:rsid w:val="008F1433"/>
    <w:rsid w:val="008F1C84"/>
    <w:rsid w:val="008F2608"/>
    <w:rsid w:val="008F2947"/>
    <w:rsid w:val="008F3450"/>
    <w:rsid w:val="008F3A2F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900E44"/>
    <w:rsid w:val="009011A5"/>
    <w:rsid w:val="00901C63"/>
    <w:rsid w:val="00904040"/>
    <w:rsid w:val="0090495F"/>
    <w:rsid w:val="009055D7"/>
    <w:rsid w:val="009058E3"/>
    <w:rsid w:val="00905EAC"/>
    <w:rsid w:val="0090616C"/>
    <w:rsid w:val="0090641A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AF"/>
    <w:rsid w:val="009405AC"/>
    <w:rsid w:val="00941210"/>
    <w:rsid w:val="009418AD"/>
    <w:rsid w:val="0094301A"/>
    <w:rsid w:val="00943872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BB5"/>
    <w:rsid w:val="00960428"/>
    <w:rsid w:val="009608F8"/>
    <w:rsid w:val="0096166F"/>
    <w:rsid w:val="009626A6"/>
    <w:rsid w:val="00963351"/>
    <w:rsid w:val="009655CE"/>
    <w:rsid w:val="0096569A"/>
    <w:rsid w:val="00965C47"/>
    <w:rsid w:val="00965E18"/>
    <w:rsid w:val="00966012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36D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A31"/>
    <w:rsid w:val="009B11DC"/>
    <w:rsid w:val="009B131F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D2B"/>
    <w:rsid w:val="009D311A"/>
    <w:rsid w:val="009D4E24"/>
    <w:rsid w:val="009D50D8"/>
    <w:rsid w:val="009D55CE"/>
    <w:rsid w:val="009D5E84"/>
    <w:rsid w:val="009D5ED8"/>
    <w:rsid w:val="009D63DC"/>
    <w:rsid w:val="009D6572"/>
    <w:rsid w:val="009D6D0D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20F6"/>
    <w:rsid w:val="00A0272F"/>
    <w:rsid w:val="00A03294"/>
    <w:rsid w:val="00A050F3"/>
    <w:rsid w:val="00A05249"/>
    <w:rsid w:val="00A057F1"/>
    <w:rsid w:val="00A05EE8"/>
    <w:rsid w:val="00A063EE"/>
    <w:rsid w:val="00A10233"/>
    <w:rsid w:val="00A1182D"/>
    <w:rsid w:val="00A119BA"/>
    <w:rsid w:val="00A11C6E"/>
    <w:rsid w:val="00A12281"/>
    <w:rsid w:val="00A13836"/>
    <w:rsid w:val="00A1419B"/>
    <w:rsid w:val="00A14FAB"/>
    <w:rsid w:val="00A1638C"/>
    <w:rsid w:val="00A1657B"/>
    <w:rsid w:val="00A16BD1"/>
    <w:rsid w:val="00A173BA"/>
    <w:rsid w:val="00A175E5"/>
    <w:rsid w:val="00A17D23"/>
    <w:rsid w:val="00A20090"/>
    <w:rsid w:val="00A20261"/>
    <w:rsid w:val="00A2027C"/>
    <w:rsid w:val="00A2029A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7D5"/>
    <w:rsid w:val="00A258E9"/>
    <w:rsid w:val="00A26D16"/>
    <w:rsid w:val="00A27160"/>
    <w:rsid w:val="00A2760A"/>
    <w:rsid w:val="00A27710"/>
    <w:rsid w:val="00A27993"/>
    <w:rsid w:val="00A30E7B"/>
    <w:rsid w:val="00A3194C"/>
    <w:rsid w:val="00A3213E"/>
    <w:rsid w:val="00A329BF"/>
    <w:rsid w:val="00A33A94"/>
    <w:rsid w:val="00A33DD4"/>
    <w:rsid w:val="00A34238"/>
    <w:rsid w:val="00A344E4"/>
    <w:rsid w:val="00A35468"/>
    <w:rsid w:val="00A35752"/>
    <w:rsid w:val="00A35EDF"/>
    <w:rsid w:val="00A361BB"/>
    <w:rsid w:val="00A362F3"/>
    <w:rsid w:val="00A36F69"/>
    <w:rsid w:val="00A40035"/>
    <w:rsid w:val="00A403D3"/>
    <w:rsid w:val="00A407A8"/>
    <w:rsid w:val="00A41D58"/>
    <w:rsid w:val="00A42D67"/>
    <w:rsid w:val="00A433E6"/>
    <w:rsid w:val="00A43E79"/>
    <w:rsid w:val="00A43F23"/>
    <w:rsid w:val="00A43F5F"/>
    <w:rsid w:val="00A448A3"/>
    <w:rsid w:val="00A46429"/>
    <w:rsid w:val="00A4658D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4FE"/>
    <w:rsid w:val="00A70FB4"/>
    <w:rsid w:val="00A715E7"/>
    <w:rsid w:val="00A732D9"/>
    <w:rsid w:val="00A73A63"/>
    <w:rsid w:val="00A73E8F"/>
    <w:rsid w:val="00A74AD5"/>
    <w:rsid w:val="00A74E73"/>
    <w:rsid w:val="00A7502D"/>
    <w:rsid w:val="00A75319"/>
    <w:rsid w:val="00A756B3"/>
    <w:rsid w:val="00A75AB1"/>
    <w:rsid w:val="00A75F2D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4F26"/>
    <w:rsid w:val="00A851FD"/>
    <w:rsid w:val="00A8584D"/>
    <w:rsid w:val="00A86285"/>
    <w:rsid w:val="00A86393"/>
    <w:rsid w:val="00A866C2"/>
    <w:rsid w:val="00A86B76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1549"/>
    <w:rsid w:val="00AB1B08"/>
    <w:rsid w:val="00AB299B"/>
    <w:rsid w:val="00AB2C79"/>
    <w:rsid w:val="00AB3BFA"/>
    <w:rsid w:val="00AB4174"/>
    <w:rsid w:val="00AB4A48"/>
    <w:rsid w:val="00AB4B98"/>
    <w:rsid w:val="00AB5D52"/>
    <w:rsid w:val="00AB6FEB"/>
    <w:rsid w:val="00AB7AD9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C5E7F"/>
    <w:rsid w:val="00AC75D3"/>
    <w:rsid w:val="00AD00AD"/>
    <w:rsid w:val="00AD0469"/>
    <w:rsid w:val="00AD0583"/>
    <w:rsid w:val="00AD15AD"/>
    <w:rsid w:val="00AD1C69"/>
    <w:rsid w:val="00AD1C96"/>
    <w:rsid w:val="00AD1E5A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3537"/>
    <w:rsid w:val="00AE466B"/>
    <w:rsid w:val="00AE55AF"/>
    <w:rsid w:val="00AE5D1C"/>
    <w:rsid w:val="00AE61DD"/>
    <w:rsid w:val="00AE64B8"/>
    <w:rsid w:val="00AE6DBE"/>
    <w:rsid w:val="00AE6F36"/>
    <w:rsid w:val="00AE732C"/>
    <w:rsid w:val="00AE734F"/>
    <w:rsid w:val="00AF06C1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787E"/>
    <w:rsid w:val="00AF78A0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20086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624C"/>
    <w:rsid w:val="00B26962"/>
    <w:rsid w:val="00B26A85"/>
    <w:rsid w:val="00B27F70"/>
    <w:rsid w:val="00B30778"/>
    <w:rsid w:val="00B30DEC"/>
    <w:rsid w:val="00B31516"/>
    <w:rsid w:val="00B31F43"/>
    <w:rsid w:val="00B337FB"/>
    <w:rsid w:val="00B338E2"/>
    <w:rsid w:val="00B33BD7"/>
    <w:rsid w:val="00B33DE6"/>
    <w:rsid w:val="00B34D44"/>
    <w:rsid w:val="00B35587"/>
    <w:rsid w:val="00B36F44"/>
    <w:rsid w:val="00B37C53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1222"/>
    <w:rsid w:val="00B91D91"/>
    <w:rsid w:val="00B92110"/>
    <w:rsid w:val="00B93391"/>
    <w:rsid w:val="00B938F1"/>
    <w:rsid w:val="00B94DD9"/>
    <w:rsid w:val="00B97259"/>
    <w:rsid w:val="00B979D0"/>
    <w:rsid w:val="00BA0678"/>
    <w:rsid w:val="00BA0AB3"/>
    <w:rsid w:val="00BA0EC5"/>
    <w:rsid w:val="00BA1D73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E3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E15"/>
    <w:rsid w:val="00BE087B"/>
    <w:rsid w:val="00BE0AD5"/>
    <w:rsid w:val="00BE0C80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264B"/>
    <w:rsid w:val="00BF2D9B"/>
    <w:rsid w:val="00BF350F"/>
    <w:rsid w:val="00BF36A0"/>
    <w:rsid w:val="00BF3E6B"/>
    <w:rsid w:val="00BF441B"/>
    <w:rsid w:val="00BF4711"/>
    <w:rsid w:val="00BF50B8"/>
    <w:rsid w:val="00BF5654"/>
    <w:rsid w:val="00BF5739"/>
    <w:rsid w:val="00BF66DD"/>
    <w:rsid w:val="00BF6EA6"/>
    <w:rsid w:val="00C002E5"/>
    <w:rsid w:val="00C00337"/>
    <w:rsid w:val="00C00644"/>
    <w:rsid w:val="00C006C1"/>
    <w:rsid w:val="00C00C28"/>
    <w:rsid w:val="00C00D69"/>
    <w:rsid w:val="00C01815"/>
    <w:rsid w:val="00C0194A"/>
    <w:rsid w:val="00C0285E"/>
    <w:rsid w:val="00C03061"/>
    <w:rsid w:val="00C03179"/>
    <w:rsid w:val="00C037A3"/>
    <w:rsid w:val="00C03858"/>
    <w:rsid w:val="00C03C42"/>
    <w:rsid w:val="00C043C0"/>
    <w:rsid w:val="00C0533E"/>
    <w:rsid w:val="00C05587"/>
    <w:rsid w:val="00C05853"/>
    <w:rsid w:val="00C06130"/>
    <w:rsid w:val="00C063D0"/>
    <w:rsid w:val="00C069A2"/>
    <w:rsid w:val="00C07414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2D8"/>
    <w:rsid w:val="00C3486C"/>
    <w:rsid w:val="00C348EE"/>
    <w:rsid w:val="00C34D89"/>
    <w:rsid w:val="00C3519F"/>
    <w:rsid w:val="00C35241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991"/>
    <w:rsid w:val="00C7655B"/>
    <w:rsid w:val="00C76576"/>
    <w:rsid w:val="00C76AF1"/>
    <w:rsid w:val="00C76FA6"/>
    <w:rsid w:val="00C770B3"/>
    <w:rsid w:val="00C77F72"/>
    <w:rsid w:val="00C80C09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FDF"/>
    <w:rsid w:val="00C925C1"/>
    <w:rsid w:val="00C93372"/>
    <w:rsid w:val="00C93754"/>
    <w:rsid w:val="00C93EE3"/>
    <w:rsid w:val="00C94E90"/>
    <w:rsid w:val="00C953CC"/>
    <w:rsid w:val="00C95F00"/>
    <w:rsid w:val="00C95F8A"/>
    <w:rsid w:val="00C96B32"/>
    <w:rsid w:val="00C972CC"/>
    <w:rsid w:val="00CA0EF5"/>
    <w:rsid w:val="00CA15E1"/>
    <w:rsid w:val="00CA1D05"/>
    <w:rsid w:val="00CA2066"/>
    <w:rsid w:val="00CA2771"/>
    <w:rsid w:val="00CA28FA"/>
    <w:rsid w:val="00CA3EA3"/>
    <w:rsid w:val="00CA3FE1"/>
    <w:rsid w:val="00CA6125"/>
    <w:rsid w:val="00CA663D"/>
    <w:rsid w:val="00CA6C8B"/>
    <w:rsid w:val="00CA6FF9"/>
    <w:rsid w:val="00CA7687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19BC"/>
    <w:rsid w:val="00CC2138"/>
    <w:rsid w:val="00CC2516"/>
    <w:rsid w:val="00CC2C82"/>
    <w:rsid w:val="00CC394C"/>
    <w:rsid w:val="00CC3BF0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CCE"/>
    <w:rsid w:val="00CD2320"/>
    <w:rsid w:val="00CD2985"/>
    <w:rsid w:val="00CD33AB"/>
    <w:rsid w:val="00CD365F"/>
    <w:rsid w:val="00CD3A0C"/>
    <w:rsid w:val="00CD47C3"/>
    <w:rsid w:val="00CD5F6E"/>
    <w:rsid w:val="00CD67D7"/>
    <w:rsid w:val="00CD7008"/>
    <w:rsid w:val="00CD7031"/>
    <w:rsid w:val="00CE25AE"/>
    <w:rsid w:val="00CE2BFF"/>
    <w:rsid w:val="00CE2EE6"/>
    <w:rsid w:val="00CE3CD8"/>
    <w:rsid w:val="00CE4274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E04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00"/>
    <w:rsid w:val="00D1686F"/>
    <w:rsid w:val="00D17D92"/>
    <w:rsid w:val="00D17DA6"/>
    <w:rsid w:val="00D202A9"/>
    <w:rsid w:val="00D2062E"/>
    <w:rsid w:val="00D20822"/>
    <w:rsid w:val="00D20905"/>
    <w:rsid w:val="00D21603"/>
    <w:rsid w:val="00D21F1D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6740"/>
    <w:rsid w:val="00D469A3"/>
    <w:rsid w:val="00D47688"/>
    <w:rsid w:val="00D5099C"/>
    <w:rsid w:val="00D509A5"/>
    <w:rsid w:val="00D50A70"/>
    <w:rsid w:val="00D52B52"/>
    <w:rsid w:val="00D5335C"/>
    <w:rsid w:val="00D539BD"/>
    <w:rsid w:val="00D53ACD"/>
    <w:rsid w:val="00D54602"/>
    <w:rsid w:val="00D54908"/>
    <w:rsid w:val="00D54DC1"/>
    <w:rsid w:val="00D55101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98E"/>
    <w:rsid w:val="00D9213D"/>
    <w:rsid w:val="00D93196"/>
    <w:rsid w:val="00D93779"/>
    <w:rsid w:val="00D939DE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E57"/>
    <w:rsid w:val="00DA10D6"/>
    <w:rsid w:val="00DA3024"/>
    <w:rsid w:val="00DA3352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17A7"/>
    <w:rsid w:val="00DC2823"/>
    <w:rsid w:val="00DC2C3E"/>
    <w:rsid w:val="00DC2CFA"/>
    <w:rsid w:val="00DC376F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DB3"/>
    <w:rsid w:val="00DE1516"/>
    <w:rsid w:val="00DE1B0B"/>
    <w:rsid w:val="00DE2174"/>
    <w:rsid w:val="00DE23E0"/>
    <w:rsid w:val="00DE2CE6"/>
    <w:rsid w:val="00DE2EB0"/>
    <w:rsid w:val="00DE32B4"/>
    <w:rsid w:val="00DE44B3"/>
    <w:rsid w:val="00DE4950"/>
    <w:rsid w:val="00DE5072"/>
    <w:rsid w:val="00DE7AA6"/>
    <w:rsid w:val="00DF0292"/>
    <w:rsid w:val="00DF0DF0"/>
    <w:rsid w:val="00DF1927"/>
    <w:rsid w:val="00DF38A5"/>
    <w:rsid w:val="00DF3E27"/>
    <w:rsid w:val="00DF45E2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076A1"/>
    <w:rsid w:val="00E10761"/>
    <w:rsid w:val="00E10848"/>
    <w:rsid w:val="00E10D27"/>
    <w:rsid w:val="00E11397"/>
    <w:rsid w:val="00E1171A"/>
    <w:rsid w:val="00E11D5E"/>
    <w:rsid w:val="00E130A9"/>
    <w:rsid w:val="00E1393B"/>
    <w:rsid w:val="00E13DF3"/>
    <w:rsid w:val="00E140B1"/>
    <w:rsid w:val="00E1443C"/>
    <w:rsid w:val="00E14B65"/>
    <w:rsid w:val="00E14BB4"/>
    <w:rsid w:val="00E15761"/>
    <w:rsid w:val="00E16CDF"/>
    <w:rsid w:val="00E17D8D"/>
    <w:rsid w:val="00E20BEC"/>
    <w:rsid w:val="00E21500"/>
    <w:rsid w:val="00E21D37"/>
    <w:rsid w:val="00E22E42"/>
    <w:rsid w:val="00E23C00"/>
    <w:rsid w:val="00E24174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D79"/>
    <w:rsid w:val="00E30DC6"/>
    <w:rsid w:val="00E3116C"/>
    <w:rsid w:val="00E327D1"/>
    <w:rsid w:val="00E344F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60647"/>
    <w:rsid w:val="00E60E7A"/>
    <w:rsid w:val="00E61049"/>
    <w:rsid w:val="00E610BF"/>
    <w:rsid w:val="00E61955"/>
    <w:rsid w:val="00E62404"/>
    <w:rsid w:val="00E62678"/>
    <w:rsid w:val="00E632E6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E0A"/>
    <w:rsid w:val="00E86E33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9A7"/>
    <w:rsid w:val="00EA55B0"/>
    <w:rsid w:val="00EA619A"/>
    <w:rsid w:val="00EA70E6"/>
    <w:rsid w:val="00EA75B2"/>
    <w:rsid w:val="00EA7FEE"/>
    <w:rsid w:val="00EB1532"/>
    <w:rsid w:val="00EB2383"/>
    <w:rsid w:val="00EB27EB"/>
    <w:rsid w:val="00EB2C09"/>
    <w:rsid w:val="00EB35B5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7725"/>
    <w:rsid w:val="00EC7BCD"/>
    <w:rsid w:val="00ED01BD"/>
    <w:rsid w:val="00ED05CE"/>
    <w:rsid w:val="00ED0C84"/>
    <w:rsid w:val="00ED0D5D"/>
    <w:rsid w:val="00ED1115"/>
    <w:rsid w:val="00ED141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CF6"/>
    <w:rsid w:val="00ED684F"/>
    <w:rsid w:val="00ED6B55"/>
    <w:rsid w:val="00ED6EC6"/>
    <w:rsid w:val="00ED7FBE"/>
    <w:rsid w:val="00EE050B"/>
    <w:rsid w:val="00EE07F7"/>
    <w:rsid w:val="00EE0AB6"/>
    <w:rsid w:val="00EE0B90"/>
    <w:rsid w:val="00EE0FE4"/>
    <w:rsid w:val="00EE14B5"/>
    <w:rsid w:val="00EE15D3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54A"/>
    <w:rsid w:val="00F0296A"/>
    <w:rsid w:val="00F030E3"/>
    <w:rsid w:val="00F03883"/>
    <w:rsid w:val="00F03936"/>
    <w:rsid w:val="00F04190"/>
    <w:rsid w:val="00F06033"/>
    <w:rsid w:val="00F0703C"/>
    <w:rsid w:val="00F07254"/>
    <w:rsid w:val="00F07AB3"/>
    <w:rsid w:val="00F07C36"/>
    <w:rsid w:val="00F07DCD"/>
    <w:rsid w:val="00F10705"/>
    <w:rsid w:val="00F11910"/>
    <w:rsid w:val="00F11DE2"/>
    <w:rsid w:val="00F12304"/>
    <w:rsid w:val="00F125D1"/>
    <w:rsid w:val="00F12A40"/>
    <w:rsid w:val="00F13904"/>
    <w:rsid w:val="00F14CCA"/>
    <w:rsid w:val="00F14E8C"/>
    <w:rsid w:val="00F158A2"/>
    <w:rsid w:val="00F15D27"/>
    <w:rsid w:val="00F15F2A"/>
    <w:rsid w:val="00F16DE8"/>
    <w:rsid w:val="00F17742"/>
    <w:rsid w:val="00F17B30"/>
    <w:rsid w:val="00F17BFC"/>
    <w:rsid w:val="00F20768"/>
    <w:rsid w:val="00F20F84"/>
    <w:rsid w:val="00F22F26"/>
    <w:rsid w:val="00F2339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21F7"/>
    <w:rsid w:val="00F32445"/>
    <w:rsid w:val="00F33935"/>
    <w:rsid w:val="00F33C8D"/>
    <w:rsid w:val="00F3470A"/>
    <w:rsid w:val="00F35723"/>
    <w:rsid w:val="00F375A5"/>
    <w:rsid w:val="00F4067C"/>
    <w:rsid w:val="00F408B7"/>
    <w:rsid w:val="00F40932"/>
    <w:rsid w:val="00F40AB9"/>
    <w:rsid w:val="00F42633"/>
    <w:rsid w:val="00F43088"/>
    <w:rsid w:val="00F43093"/>
    <w:rsid w:val="00F4339C"/>
    <w:rsid w:val="00F43798"/>
    <w:rsid w:val="00F43828"/>
    <w:rsid w:val="00F44BE9"/>
    <w:rsid w:val="00F44DAA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30BE"/>
    <w:rsid w:val="00F53B4A"/>
    <w:rsid w:val="00F55149"/>
    <w:rsid w:val="00F55368"/>
    <w:rsid w:val="00F5536F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3CE5"/>
    <w:rsid w:val="00F64DBF"/>
    <w:rsid w:val="00F657B5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531"/>
    <w:rsid w:val="00F70E58"/>
    <w:rsid w:val="00F712CF"/>
    <w:rsid w:val="00F719FC"/>
    <w:rsid w:val="00F73D06"/>
    <w:rsid w:val="00F74223"/>
    <w:rsid w:val="00F743DE"/>
    <w:rsid w:val="00F748A2"/>
    <w:rsid w:val="00F748A4"/>
    <w:rsid w:val="00F75756"/>
    <w:rsid w:val="00F75C48"/>
    <w:rsid w:val="00F76434"/>
    <w:rsid w:val="00F7646E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4447"/>
    <w:rsid w:val="00F9462D"/>
    <w:rsid w:val="00F94B76"/>
    <w:rsid w:val="00F96272"/>
    <w:rsid w:val="00F97219"/>
    <w:rsid w:val="00F975B4"/>
    <w:rsid w:val="00F9793E"/>
    <w:rsid w:val="00FA07FF"/>
    <w:rsid w:val="00FA1AE7"/>
    <w:rsid w:val="00FA1E3B"/>
    <w:rsid w:val="00FA1EEE"/>
    <w:rsid w:val="00FA1F70"/>
    <w:rsid w:val="00FA3928"/>
    <w:rsid w:val="00FA42BF"/>
    <w:rsid w:val="00FA4502"/>
    <w:rsid w:val="00FA611C"/>
    <w:rsid w:val="00FA6D2B"/>
    <w:rsid w:val="00FA7166"/>
    <w:rsid w:val="00FA71B3"/>
    <w:rsid w:val="00FB0564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9/4/3/165231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DF73-22B7-4BDB-852E-E4382747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2019-04-30T18:18:00Z</dcterms:created>
  <dcterms:modified xsi:type="dcterms:W3CDTF">2019-04-30T18:18:00Z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