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5CB56" w14:textId="77777777" w:rsidR="00EB6CF3" w:rsidRPr="00EB6CF3" w:rsidRDefault="00EB6CF3" w:rsidP="00486326">
      <w:pPr>
        <w:pStyle w:val="NoSpacing"/>
        <w:jc w:val="center"/>
        <w:rPr>
          <w:rFonts w:ascii="Times New Roman" w:hAnsi="Times New Roman" w:cs="Times New Roman"/>
          <w:b/>
        </w:rPr>
      </w:pPr>
      <w:r w:rsidRPr="001A2C74">
        <w:rPr>
          <w:rFonts w:ascii="Times New Roman" w:hAnsi="Times New Roman" w:cs="Times New Roman"/>
          <w:b/>
          <w:highlight w:val="red"/>
        </w:rPr>
        <w:t>DRAFT</w:t>
      </w:r>
      <w:r w:rsidR="000E487A">
        <w:rPr>
          <w:rFonts w:ascii="Times New Roman" w:hAnsi="Times New Roman" w:cs="Times New Roman"/>
          <w:b/>
        </w:rPr>
        <w:t xml:space="preserve"> Minutes</w:t>
      </w:r>
    </w:p>
    <w:p w14:paraId="11D69F4D"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22CBC2D9" w14:textId="6EA61918"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1874D1">
        <w:rPr>
          <w:rFonts w:ascii="Times New Roman" w:hAnsi="Times New Roman" w:cs="Times New Roman"/>
          <w:b/>
        </w:rPr>
        <w:t>March 1</w:t>
      </w:r>
      <w:r w:rsidR="00AF2CD0">
        <w:rPr>
          <w:rFonts w:ascii="Times New Roman" w:hAnsi="Times New Roman" w:cs="Times New Roman"/>
          <w:b/>
        </w:rPr>
        <w:t>4,</w:t>
      </w:r>
      <w:r w:rsidR="008A6FA9">
        <w:rPr>
          <w:rFonts w:ascii="Times New Roman" w:hAnsi="Times New Roman" w:cs="Times New Roman"/>
          <w:b/>
        </w:rPr>
        <w:t xml:space="preserve"> </w:t>
      </w:r>
      <w:r w:rsidR="00047C30">
        <w:rPr>
          <w:rFonts w:ascii="Times New Roman" w:hAnsi="Times New Roman" w:cs="Times New Roman"/>
          <w:b/>
        </w:rPr>
        <w:t>201</w:t>
      </w:r>
      <w:r w:rsidR="008A6FA9">
        <w:rPr>
          <w:rFonts w:ascii="Times New Roman" w:hAnsi="Times New Roman" w:cs="Times New Roman"/>
          <w:b/>
        </w:rPr>
        <w:t>9</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6A479B38" w14:textId="77777777" w:rsidR="009F11DB" w:rsidRDefault="009F11DB" w:rsidP="00486326">
      <w:pPr>
        <w:spacing w:after="0" w:line="240" w:lineRule="auto"/>
        <w:jc w:val="both"/>
        <w:rPr>
          <w:rFonts w:ascii="Times New Roman" w:eastAsia="Times New Roman" w:hAnsi="Times New Roman" w:cs="Times New Roman"/>
          <w:u w:val="single"/>
        </w:rPr>
      </w:pPr>
    </w:p>
    <w:p w14:paraId="73ED8121" w14:textId="77777777" w:rsidR="008F3D22" w:rsidRDefault="008F3D22"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870"/>
        <w:gridCol w:w="2502"/>
      </w:tblGrid>
      <w:tr w:rsidR="007745FF" w:rsidRPr="001874D1" w14:paraId="04308238" w14:textId="77777777" w:rsidTr="00A87421">
        <w:trPr>
          <w:trHeight w:val="135"/>
        </w:trPr>
        <w:tc>
          <w:tcPr>
            <w:tcW w:w="2520" w:type="dxa"/>
            <w:vAlign w:val="bottom"/>
          </w:tcPr>
          <w:p w14:paraId="100CCA16" w14:textId="54005797" w:rsidR="007745FF" w:rsidRPr="0024475F" w:rsidRDefault="007745FF" w:rsidP="004A06CB">
            <w:pPr>
              <w:pStyle w:val="NoSpacing"/>
              <w:rPr>
                <w:rFonts w:ascii="Times New Roman" w:hAnsi="Times New Roman" w:cs="Times New Roman"/>
              </w:rPr>
            </w:pPr>
            <w:r w:rsidRPr="0024475F">
              <w:rPr>
                <w:rFonts w:ascii="Times New Roman" w:hAnsi="Times New Roman" w:cs="Times New Roman"/>
              </w:rPr>
              <w:t>Barnes, Bill</w:t>
            </w:r>
          </w:p>
        </w:tc>
        <w:tc>
          <w:tcPr>
            <w:tcW w:w="3870" w:type="dxa"/>
            <w:vAlign w:val="bottom"/>
          </w:tcPr>
          <w:p w14:paraId="55B15D45" w14:textId="2C2D0D01" w:rsidR="007745FF" w:rsidRPr="0024475F" w:rsidRDefault="007745FF" w:rsidP="004A06CB">
            <w:pPr>
              <w:pStyle w:val="NoSpacing"/>
              <w:rPr>
                <w:rFonts w:ascii="Times New Roman" w:hAnsi="Times New Roman" w:cs="Times New Roman"/>
              </w:rPr>
            </w:pPr>
            <w:r w:rsidRPr="0024475F">
              <w:rPr>
                <w:rFonts w:ascii="Times New Roman" w:hAnsi="Times New Roman" w:cs="Times New Roman"/>
              </w:rPr>
              <w:t>Reliant Energy Retail Services</w:t>
            </w:r>
          </w:p>
        </w:tc>
        <w:tc>
          <w:tcPr>
            <w:tcW w:w="2502" w:type="dxa"/>
            <w:vAlign w:val="bottom"/>
          </w:tcPr>
          <w:p w14:paraId="10541183" w14:textId="77777777" w:rsidR="007745FF" w:rsidRPr="001874D1" w:rsidRDefault="007745FF" w:rsidP="004A06CB">
            <w:pPr>
              <w:pStyle w:val="NoSpacing"/>
              <w:rPr>
                <w:rFonts w:ascii="Times New Roman" w:hAnsi="Times New Roman" w:cs="Times New Roman"/>
                <w:highlight w:val="lightGray"/>
              </w:rPr>
            </w:pPr>
          </w:p>
        </w:tc>
      </w:tr>
      <w:tr w:rsidR="007745FF" w:rsidRPr="001874D1" w14:paraId="7009F2EF" w14:textId="77777777" w:rsidTr="00A87421">
        <w:trPr>
          <w:trHeight w:val="135"/>
        </w:trPr>
        <w:tc>
          <w:tcPr>
            <w:tcW w:w="2520" w:type="dxa"/>
            <w:vAlign w:val="bottom"/>
          </w:tcPr>
          <w:p w14:paraId="133C0C38" w14:textId="48B9B6D5" w:rsidR="007745FF" w:rsidRPr="0024475F" w:rsidRDefault="007745FF" w:rsidP="004A06CB">
            <w:pPr>
              <w:pStyle w:val="NoSpacing"/>
              <w:rPr>
                <w:rFonts w:ascii="Times New Roman" w:hAnsi="Times New Roman" w:cs="Times New Roman"/>
              </w:rPr>
            </w:pPr>
            <w:r w:rsidRPr="0024475F">
              <w:rPr>
                <w:rFonts w:ascii="Times New Roman" w:hAnsi="Times New Roman" w:cs="Times New Roman"/>
              </w:rPr>
              <w:t>Blakey, Eric</w:t>
            </w:r>
          </w:p>
        </w:tc>
        <w:tc>
          <w:tcPr>
            <w:tcW w:w="3870" w:type="dxa"/>
            <w:vAlign w:val="bottom"/>
          </w:tcPr>
          <w:p w14:paraId="01AD8009" w14:textId="17A7D489" w:rsidR="007745FF" w:rsidRPr="0024475F" w:rsidRDefault="007745FF" w:rsidP="004A06CB">
            <w:pPr>
              <w:pStyle w:val="NoSpacing"/>
              <w:rPr>
                <w:rFonts w:ascii="Times New Roman" w:hAnsi="Times New Roman" w:cs="Times New Roman"/>
              </w:rPr>
            </w:pPr>
            <w:r w:rsidRPr="0024475F">
              <w:rPr>
                <w:rFonts w:ascii="Times New Roman" w:hAnsi="Times New Roman" w:cs="Times New Roman"/>
              </w:rPr>
              <w:t>Just Energy</w:t>
            </w:r>
          </w:p>
        </w:tc>
        <w:tc>
          <w:tcPr>
            <w:tcW w:w="2502" w:type="dxa"/>
            <w:vAlign w:val="bottom"/>
          </w:tcPr>
          <w:p w14:paraId="78159BE1" w14:textId="77777777" w:rsidR="007745FF" w:rsidRPr="001874D1" w:rsidRDefault="007745FF" w:rsidP="004A06CB">
            <w:pPr>
              <w:pStyle w:val="NoSpacing"/>
              <w:rPr>
                <w:rFonts w:ascii="Times New Roman" w:hAnsi="Times New Roman" w:cs="Times New Roman"/>
                <w:highlight w:val="lightGray"/>
              </w:rPr>
            </w:pPr>
          </w:p>
        </w:tc>
      </w:tr>
      <w:tr w:rsidR="00A87421" w:rsidRPr="001874D1" w14:paraId="05BD5D5E" w14:textId="77777777" w:rsidTr="00A87421">
        <w:trPr>
          <w:trHeight w:val="135"/>
        </w:trPr>
        <w:tc>
          <w:tcPr>
            <w:tcW w:w="2520" w:type="dxa"/>
            <w:vAlign w:val="bottom"/>
          </w:tcPr>
          <w:p w14:paraId="10E5C0FA" w14:textId="4CB3801E" w:rsidR="00A87421" w:rsidRPr="0024475F" w:rsidRDefault="00A87421" w:rsidP="004A06CB">
            <w:pPr>
              <w:pStyle w:val="NoSpacing"/>
              <w:rPr>
                <w:rFonts w:ascii="Times New Roman" w:hAnsi="Times New Roman" w:cs="Times New Roman"/>
              </w:rPr>
            </w:pPr>
            <w:r w:rsidRPr="0024475F">
              <w:rPr>
                <w:rFonts w:ascii="Times New Roman" w:hAnsi="Times New Roman" w:cs="Times New Roman"/>
              </w:rPr>
              <w:t>Coleman, Diana</w:t>
            </w:r>
          </w:p>
        </w:tc>
        <w:tc>
          <w:tcPr>
            <w:tcW w:w="3870" w:type="dxa"/>
            <w:vAlign w:val="bottom"/>
          </w:tcPr>
          <w:p w14:paraId="5928F097" w14:textId="1D46D5BE" w:rsidR="00A87421" w:rsidRPr="0024475F" w:rsidRDefault="00A87421" w:rsidP="004A06CB">
            <w:pPr>
              <w:pStyle w:val="NoSpacing"/>
              <w:rPr>
                <w:rFonts w:ascii="Times New Roman" w:hAnsi="Times New Roman" w:cs="Times New Roman"/>
              </w:rPr>
            </w:pPr>
            <w:r w:rsidRPr="0024475F">
              <w:rPr>
                <w:rFonts w:ascii="Times New Roman" w:hAnsi="Times New Roman" w:cs="Times New Roman"/>
              </w:rPr>
              <w:t>OPUC</w:t>
            </w:r>
          </w:p>
        </w:tc>
        <w:tc>
          <w:tcPr>
            <w:tcW w:w="2502" w:type="dxa"/>
            <w:vAlign w:val="bottom"/>
          </w:tcPr>
          <w:p w14:paraId="12A2AC6C" w14:textId="77777777" w:rsidR="00A87421" w:rsidRPr="001874D1" w:rsidRDefault="00A87421" w:rsidP="004A06CB">
            <w:pPr>
              <w:pStyle w:val="NoSpacing"/>
              <w:rPr>
                <w:rFonts w:ascii="Times New Roman" w:hAnsi="Times New Roman" w:cs="Times New Roman"/>
                <w:highlight w:val="lightGray"/>
              </w:rPr>
            </w:pPr>
          </w:p>
        </w:tc>
      </w:tr>
      <w:tr w:rsidR="0024475F" w:rsidRPr="001874D1" w14:paraId="4CD93BAC" w14:textId="77777777" w:rsidTr="00A87421">
        <w:trPr>
          <w:trHeight w:val="135"/>
        </w:trPr>
        <w:tc>
          <w:tcPr>
            <w:tcW w:w="2520" w:type="dxa"/>
            <w:vAlign w:val="bottom"/>
          </w:tcPr>
          <w:p w14:paraId="227CB8D1" w14:textId="44D3146B" w:rsidR="0024475F" w:rsidRPr="0024475F" w:rsidRDefault="0024475F" w:rsidP="004A06CB">
            <w:pPr>
              <w:pStyle w:val="NoSpacing"/>
              <w:rPr>
                <w:rFonts w:ascii="Times New Roman" w:hAnsi="Times New Roman" w:cs="Times New Roman"/>
              </w:rPr>
            </w:pPr>
            <w:r>
              <w:rPr>
                <w:rFonts w:ascii="Times New Roman" w:hAnsi="Times New Roman" w:cs="Times New Roman"/>
              </w:rPr>
              <w:t>Day, Smith</w:t>
            </w:r>
          </w:p>
        </w:tc>
        <w:tc>
          <w:tcPr>
            <w:tcW w:w="3870" w:type="dxa"/>
            <w:vAlign w:val="bottom"/>
          </w:tcPr>
          <w:p w14:paraId="25CAE86B" w14:textId="3D8E28B0" w:rsidR="0024475F" w:rsidRPr="0024475F" w:rsidRDefault="0024475F" w:rsidP="004A06CB">
            <w:pPr>
              <w:pStyle w:val="NoSpacing"/>
              <w:rPr>
                <w:rFonts w:ascii="Times New Roman" w:hAnsi="Times New Roman" w:cs="Times New Roman"/>
              </w:rPr>
            </w:pPr>
            <w:r w:rsidRPr="0024475F">
              <w:rPr>
                <w:rFonts w:ascii="Times New Roman" w:hAnsi="Times New Roman" w:cs="Times New Roman"/>
              </w:rPr>
              <w:t>Denton Municipal Electric</w:t>
            </w:r>
          </w:p>
        </w:tc>
        <w:tc>
          <w:tcPr>
            <w:tcW w:w="2502" w:type="dxa"/>
            <w:vAlign w:val="bottom"/>
          </w:tcPr>
          <w:p w14:paraId="74431713" w14:textId="77777777" w:rsidR="0024475F" w:rsidRPr="001874D1" w:rsidRDefault="0024475F" w:rsidP="004A06CB">
            <w:pPr>
              <w:pStyle w:val="NoSpacing"/>
              <w:rPr>
                <w:rFonts w:ascii="Times New Roman" w:hAnsi="Times New Roman" w:cs="Times New Roman"/>
                <w:highlight w:val="lightGray"/>
              </w:rPr>
            </w:pPr>
          </w:p>
        </w:tc>
      </w:tr>
      <w:tr w:rsidR="004A1DDA" w:rsidRPr="001874D1" w14:paraId="41EF2B5F" w14:textId="77777777" w:rsidTr="00A87421">
        <w:trPr>
          <w:trHeight w:val="135"/>
        </w:trPr>
        <w:tc>
          <w:tcPr>
            <w:tcW w:w="2520" w:type="dxa"/>
            <w:vAlign w:val="bottom"/>
          </w:tcPr>
          <w:p w14:paraId="4BE54EB9" w14:textId="0F5FA40C" w:rsidR="004A1DDA" w:rsidRPr="0024475F" w:rsidRDefault="004A1DDA" w:rsidP="004A06CB">
            <w:pPr>
              <w:pStyle w:val="NoSpacing"/>
              <w:rPr>
                <w:rFonts w:ascii="Times New Roman" w:hAnsi="Times New Roman" w:cs="Times New Roman"/>
              </w:rPr>
            </w:pPr>
            <w:r w:rsidRPr="0024475F">
              <w:rPr>
                <w:rFonts w:ascii="Times New Roman" w:hAnsi="Times New Roman" w:cs="Times New Roman"/>
              </w:rPr>
              <w:t>Detelich, David</w:t>
            </w:r>
          </w:p>
        </w:tc>
        <w:tc>
          <w:tcPr>
            <w:tcW w:w="3870" w:type="dxa"/>
            <w:vAlign w:val="bottom"/>
          </w:tcPr>
          <w:p w14:paraId="3709FEED" w14:textId="63250D3D" w:rsidR="004A1DDA" w:rsidRPr="0024475F" w:rsidRDefault="004A1DDA" w:rsidP="004A06CB">
            <w:pPr>
              <w:pStyle w:val="NoSpacing"/>
              <w:rPr>
                <w:rFonts w:ascii="Times New Roman" w:hAnsi="Times New Roman" w:cs="Times New Roman"/>
              </w:rPr>
            </w:pPr>
            <w:r w:rsidRPr="0024475F">
              <w:rPr>
                <w:rFonts w:ascii="Times New Roman" w:hAnsi="Times New Roman" w:cs="Times New Roman"/>
              </w:rPr>
              <w:t>CPS Energy</w:t>
            </w:r>
          </w:p>
        </w:tc>
        <w:tc>
          <w:tcPr>
            <w:tcW w:w="2502" w:type="dxa"/>
            <w:vAlign w:val="bottom"/>
          </w:tcPr>
          <w:p w14:paraId="15859D45" w14:textId="77777777" w:rsidR="004A1DDA" w:rsidRPr="001874D1" w:rsidRDefault="004A1DDA" w:rsidP="004A06CB">
            <w:pPr>
              <w:pStyle w:val="NoSpacing"/>
              <w:rPr>
                <w:rFonts w:ascii="Times New Roman" w:hAnsi="Times New Roman" w:cs="Times New Roman"/>
                <w:highlight w:val="lightGray"/>
              </w:rPr>
            </w:pPr>
          </w:p>
        </w:tc>
      </w:tr>
      <w:tr w:rsidR="00BC167D" w:rsidRPr="001874D1" w14:paraId="1571844A" w14:textId="77777777" w:rsidTr="00A87421">
        <w:trPr>
          <w:trHeight w:val="135"/>
        </w:trPr>
        <w:tc>
          <w:tcPr>
            <w:tcW w:w="2520" w:type="dxa"/>
            <w:vAlign w:val="bottom"/>
          </w:tcPr>
          <w:p w14:paraId="32027E5C" w14:textId="3EECBF09" w:rsidR="00BC167D" w:rsidRPr="0024475F" w:rsidRDefault="00BC167D" w:rsidP="004A06CB">
            <w:pPr>
              <w:pStyle w:val="NoSpacing"/>
              <w:rPr>
                <w:rFonts w:ascii="Times New Roman" w:hAnsi="Times New Roman" w:cs="Times New Roman"/>
              </w:rPr>
            </w:pPr>
            <w:r w:rsidRPr="0024475F">
              <w:rPr>
                <w:rFonts w:ascii="Times New Roman" w:hAnsi="Times New Roman" w:cs="Times New Roman"/>
              </w:rPr>
              <w:t>Greer, Clayton</w:t>
            </w:r>
          </w:p>
        </w:tc>
        <w:tc>
          <w:tcPr>
            <w:tcW w:w="3870" w:type="dxa"/>
            <w:vAlign w:val="bottom"/>
          </w:tcPr>
          <w:p w14:paraId="24B65C60" w14:textId="1B6996EF" w:rsidR="00BC167D" w:rsidRPr="0024475F" w:rsidRDefault="00BC167D" w:rsidP="004A06CB">
            <w:pPr>
              <w:pStyle w:val="NoSpacing"/>
              <w:rPr>
                <w:rFonts w:ascii="Times New Roman" w:hAnsi="Times New Roman" w:cs="Times New Roman"/>
              </w:rPr>
            </w:pPr>
            <w:r w:rsidRPr="0024475F">
              <w:rPr>
                <w:rFonts w:ascii="Times New Roman" w:hAnsi="Times New Roman" w:cs="Times New Roman"/>
              </w:rPr>
              <w:t>Morgan Stanley</w:t>
            </w:r>
          </w:p>
        </w:tc>
        <w:tc>
          <w:tcPr>
            <w:tcW w:w="2502" w:type="dxa"/>
            <w:vAlign w:val="bottom"/>
          </w:tcPr>
          <w:p w14:paraId="03029743" w14:textId="77777777" w:rsidR="00BC167D" w:rsidRPr="001874D1" w:rsidRDefault="00BC167D" w:rsidP="004A06CB">
            <w:pPr>
              <w:pStyle w:val="NoSpacing"/>
              <w:rPr>
                <w:rFonts w:ascii="Times New Roman" w:hAnsi="Times New Roman" w:cs="Times New Roman"/>
                <w:highlight w:val="lightGray"/>
              </w:rPr>
            </w:pPr>
          </w:p>
        </w:tc>
      </w:tr>
      <w:tr w:rsidR="000457C8" w:rsidRPr="001874D1" w14:paraId="4AF4F522" w14:textId="77777777" w:rsidTr="00A87421">
        <w:trPr>
          <w:trHeight w:val="135"/>
        </w:trPr>
        <w:tc>
          <w:tcPr>
            <w:tcW w:w="2520" w:type="dxa"/>
            <w:vAlign w:val="bottom"/>
          </w:tcPr>
          <w:p w14:paraId="0197B71A" w14:textId="326CF34E" w:rsidR="000457C8" w:rsidRPr="0024475F" w:rsidRDefault="000457C8" w:rsidP="004A06CB">
            <w:pPr>
              <w:pStyle w:val="NoSpacing"/>
              <w:rPr>
                <w:rFonts w:ascii="Times New Roman" w:hAnsi="Times New Roman" w:cs="Times New Roman"/>
              </w:rPr>
            </w:pPr>
            <w:r w:rsidRPr="0024475F">
              <w:rPr>
                <w:rFonts w:ascii="Times New Roman" w:hAnsi="Times New Roman" w:cs="Times New Roman"/>
              </w:rPr>
              <w:t>Gross, Blake</w:t>
            </w:r>
          </w:p>
        </w:tc>
        <w:tc>
          <w:tcPr>
            <w:tcW w:w="3870" w:type="dxa"/>
            <w:vAlign w:val="bottom"/>
          </w:tcPr>
          <w:p w14:paraId="345822AF" w14:textId="18BEC052" w:rsidR="000457C8" w:rsidRPr="0024475F" w:rsidRDefault="000457C8" w:rsidP="004A06CB">
            <w:pPr>
              <w:pStyle w:val="NoSpacing"/>
              <w:rPr>
                <w:rFonts w:ascii="Times New Roman" w:hAnsi="Times New Roman" w:cs="Times New Roman"/>
              </w:rPr>
            </w:pPr>
            <w:r w:rsidRPr="0024475F">
              <w:rPr>
                <w:rFonts w:ascii="Times New Roman" w:hAnsi="Times New Roman" w:cs="Times New Roman"/>
              </w:rPr>
              <w:t>AEP Service Corporation</w:t>
            </w:r>
          </w:p>
        </w:tc>
        <w:tc>
          <w:tcPr>
            <w:tcW w:w="2502" w:type="dxa"/>
            <w:vAlign w:val="bottom"/>
          </w:tcPr>
          <w:p w14:paraId="34375CEE" w14:textId="77777777" w:rsidR="000457C8" w:rsidRPr="001874D1" w:rsidRDefault="000457C8" w:rsidP="004A06CB">
            <w:pPr>
              <w:pStyle w:val="NoSpacing"/>
              <w:rPr>
                <w:rFonts w:ascii="Times New Roman" w:hAnsi="Times New Roman" w:cs="Times New Roman"/>
                <w:highlight w:val="lightGray"/>
              </w:rPr>
            </w:pPr>
          </w:p>
        </w:tc>
      </w:tr>
      <w:tr w:rsidR="004A1DDA" w:rsidRPr="001874D1" w14:paraId="03DC2002" w14:textId="77777777" w:rsidTr="00A87421">
        <w:trPr>
          <w:trHeight w:val="135"/>
        </w:trPr>
        <w:tc>
          <w:tcPr>
            <w:tcW w:w="2520" w:type="dxa"/>
            <w:vAlign w:val="bottom"/>
          </w:tcPr>
          <w:p w14:paraId="4F8D7A6E" w14:textId="2EC4AD2B" w:rsidR="004A1DDA" w:rsidRPr="0024475F" w:rsidRDefault="004A1DDA" w:rsidP="004A06CB">
            <w:pPr>
              <w:pStyle w:val="NoSpacing"/>
              <w:rPr>
                <w:rFonts w:ascii="Times New Roman" w:hAnsi="Times New Roman" w:cs="Times New Roman"/>
              </w:rPr>
            </w:pPr>
            <w:r w:rsidRPr="0024475F">
              <w:rPr>
                <w:rFonts w:ascii="Times New Roman" w:hAnsi="Times New Roman" w:cs="Times New Roman"/>
              </w:rPr>
              <w:t>Haley, Ian</w:t>
            </w:r>
          </w:p>
        </w:tc>
        <w:tc>
          <w:tcPr>
            <w:tcW w:w="3870" w:type="dxa"/>
            <w:vAlign w:val="bottom"/>
          </w:tcPr>
          <w:p w14:paraId="019EAA6D" w14:textId="4A340630" w:rsidR="004A1DDA" w:rsidRPr="0024475F" w:rsidRDefault="004A1DDA" w:rsidP="004A06CB">
            <w:pPr>
              <w:pStyle w:val="NoSpacing"/>
              <w:rPr>
                <w:rFonts w:ascii="Times New Roman" w:hAnsi="Times New Roman" w:cs="Times New Roman"/>
              </w:rPr>
            </w:pPr>
            <w:proofErr w:type="spellStart"/>
            <w:r w:rsidRPr="0024475F">
              <w:rPr>
                <w:rFonts w:ascii="Times New Roman" w:hAnsi="Times New Roman" w:cs="Times New Roman"/>
              </w:rPr>
              <w:t>Luminant</w:t>
            </w:r>
            <w:proofErr w:type="spellEnd"/>
            <w:r w:rsidRPr="0024475F">
              <w:rPr>
                <w:rFonts w:ascii="Times New Roman" w:hAnsi="Times New Roman" w:cs="Times New Roman"/>
              </w:rPr>
              <w:t xml:space="preserve"> Generation</w:t>
            </w:r>
          </w:p>
        </w:tc>
        <w:tc>
          <w:tcPr>
            <w:tcW w:w="2502" w:type="dxa"/>
            <w:vAlign w:val="bottom"/>
          </w:tcPr>
          <w:p w14:paraId="3EFCD09E" w14:textId="52E6C9A4" w:rsidR="004A1DDA" w:rsidRPr="001874D1" w:rsidRDefault="004A1DDA" w:rsidP="004A06CB">
            <w:pPr>
              <w:pStyle w:val="NoSpacing"/>
              <w:rPr>
                <w:rFonts w:ascii="Times New Roman" w:hAnsi="Times New Roman" w:cs="Times New Roman"/>
                <w:highlight w:val="lightGray"/>
              </w:rPr>
            </w:pPr>
          </w:p>
        </w:tc>
      </w:tr>
      <w:tr w:rsidR="0024475F" w:rsidRPr="001874D1" w14:paraId="33EA7C85" w14:textId="77777777" w:rsidTr="00A87421">
        <w:trPr>
          <w:trHeight w:val="135"/>
        </w:trPr>
        <w:tc>
          <w:tcPr>
            <w:tcW w:w="2520" w:type="dxa"/>
            <w:vAlign w:val="bottom"/>
          </w:tcPr>
          <w:p w14:paraId="0FBF07C5" w14:textId="45B7DBB9" w:rsidR="0024475F" w:rsidRPr="0024475F" w:rsidRDefault="0024475F" w:rsidP="004A06CB">
            <w:pPr>
              <w:pStyle w:val="NoSpacing"/>
              <w:rPr>
                <w:rFonts w:ascii="Times New Roman" w:hAnsi="Times New Roman" w:cs="Times New Roman"/>
              </w:rPr>
            </w:pPr>
            <w:r w:rsidRPr="0024475F">
              <w:rPr>
                <w:rFonts w:ascii="Times New Roman" w:hAnsi="Times New Roman" w:cs="Times New Roman"/>
              </w:rPr>
              <w:t>Harris, Brenda</w:t>
            </w:r>
          </w:p>
        </w:tc>
        <w:tc>
          <w:tcPr>
            <w:tcW w:w="3870" w:type="dxa"/>
            <w:vAlign w:val="bottom"/>
          </w:tcPr>
          <w:p w14:paraId="2E99D73A" w14:textId="39752724" w:rsidR="0024475F" w:rsidRPr="0024475F" w:rsidRDefault="0024475F" w:rsidP="004A06CB">
            <w:pPr>
              <w:pStyle w:val="NoSpacing"/>
              <w:rPr>
                <w:rFonts w:ascii="Times New Roman" w:hAnsi="Times New Roman" w:cs="Times New Roman"/>
              </w:rPr>
            </w:pPr>
            <w:r w:rsidRPr="0024475F">
              <w:rPr>
                <w:rFonts w:ascii="Times New Roman" w:hAnsi="Times New Roman" w:cs="Times New Roman"/>
              </w:rPr>
              <w:t>Occidental Chemical</w:t>
            </w:r>
          </w:p>
        </w:tc>
        <w:tc>
          <w:tcPr>
            <w:tcW w:w="2502" w:type="dxa"/>
            <w:vAlign w:val="bottom"/>
          </w:tcPr>
          <w:p w14:paraId="5EE28A8F" w14:textId="5D9B1003" w:rsidR="0024475F" w:rsidRPr="0024475F" w:rsidRDefault="0024475F" w:rsidP="0024475F">
            <w:pPr>
              <w:pStyle w:val="NoSpacing"/>
              <w:rPr>
                <w:rFonts w:ascii="Times New Roman" w:hAnsi="Times New Roman" w:cs="Times New Roman"/>
              </w:rPr>
            </w:pPr>
            <w:r w:rsidRPr="0024475F">
              <w:rPr>
                <w:rFonts w:ascii="Times New Roman" w:hAnsi="Times New Roman" w:cs="Times New Roman"/>
              </w:rPr>
              <w:t>Alt. Rep. for M</w:t>
            </w:r>
            <w:r>
              <w:rPr>
                <w:rFonts w:ascii="Times New Roman" w:hAnsi="Times New Roman" w:cs="Times New Roman"/>
              </w:rPr>
              <w:t xml:space="preserve">. </w:t>
            </w:r>
            <w:r w:rsidRPr="0024475F">
              <w:rPr>
                <w:rFonts w:ascii="Times New Roman" w:hAnsi="Times New Roman" w:cs="Times New Roman"/>
              </w:rPr>
              <w:t>Trevino</w:t>
            </w:r>
          </w:p>
        </w:tc>
      </w:tr>
      <w:tr w:rsidR="00787F89" w:rsidRPr="001874D1" w14:paraId="28C49407" w14:textId="77777777" w:rsidTr="00A87421">
        <w:trPr>
          <w:trHeight w:val="135"/>
        </w:trPr>
        <w:tc>
          <w:tcPr>
            <w:tcW w:w="2520" w:type="dxa"/>
            <w:vAlign w:val="bottom"/>
          </w:tcPr>
          <w:p w14:paraId="4F05AC38" w14:textId="77777777" w:rsidR="00787F89" w:rsidRPr="0024475F" w:rsidRDefault="00787F89" w:rsidP="004A06CB">
            <w:pPr>
              <w:pStyle w:val="NoSpacing"/>
              <w:rPr>
                <w:rFonts w:ascii="Times New Roman" w:hAnsi="Times New Roman" w:cs="Times New Roman"/>
              </w:rPr>
            </w:pPr>
            <w:r w:rsidRPr="0024475F">
              <w:rPr>
                <w:rFonts w:ascii="Times New Roman" w:hAnsi="Times New Roman" w:cs="Times New Roman"/>
              </w:rPr>
              <w:t>Henson, Martha</w:t>
            </w:r>
          </w:p>
        </w:tc>
        <w:tc>
          <w:tcPr>
            <w:tcW w:w="3870" w:type="dxa"/>
            <w:vAlign w:val="bottom"/>
          </w:tcPr>
          <w:p w14:paraId="27ACB697" w14:textId="77777777" w:rsidR="00787F89" w:rsidRPr="0024475F" w:rsidRDefault="00787F89" w:rsidP="004A06CB">
            <w:pPr>
              <w:pStyle w:val="NoSpacing"/>
              <w:rPr>
                <w:rFonts w:ascii="Times New Roman" w:hAnsi="Times New Roman" w:cs="Times New Roman"/>
              </w:rPr>
            </w:pPr>
            <w:r w:rsidRPr="0024475F">
              <w:rPr>
                <w:rFonts w:ascii="Times New Roman" w:hAnsi="Times New Roman" w:cs="Times New Roman"/>
              </w:rPr>
              <w:t>Oncor</w:t>
            </w:r>
          </w:p>
        </w:tc>
        <w:tc>
          <w:tcPr>
            <w:tcW w:w="2502" w:type="dxa"/>
            <w:vAlign w:val="bottom"/>
          </w:tcPr>
          <w:p w14:paraId="27E574F5" w14:textId="77777777" w:rsidR="00787F89" w:rsidRPr="001874D1" w:rsidRDefault="00787F89" w:rsidP="004A06CB">
            <w:pPr>
              <w:pStyle w:val="NoSpacing"/>
              <w:rPr>
                <w:rFonts w:ascii="Times New Roman" w:hAnsi="Times New Roman" w:cs="Times New Roman"/>
                <w:highlight w:val="lightGray"/>
              </w:rPr>
            </w:pPr>
          </w:p>
        </w:tc>
      </w:tr>
      <w:tr w:rsidR="007745FF" w:rsidRPr="001874D1" w14:paraId="51E48561" w14:textId="77777777" w:rsidTr="00A87421">
        <w:trPr>
          <w:trHeight w:val="135"/>
        </w:trPr>
        <w:tc>
          <w:tcPr>
            <w:tcW w:w="2520" w:type="dxa"/>
            <w:vAlign w:val="bottom"/>
          </w:tcPr>
          <w:p w14:paraId="2D14D150" w14:textId="46DDB3A1" w:rsidR="007745FF" w:rsidRPr="002E2C6C" w:rsidRDefault="007745FF" w:rsidP="004A06CB">
            <w:pPr>
              <w:pStyle w:val="NoSpacing"/>
              <w:rPr>
                <w:rFonts w:ascii="Times New Roman" w:hAnsi="Times New Roman" w:cs="Times New Roman"/>
              </w:rPr>
            </w:pPr>
            <w:proofErr w:type="spellStart"/>
            <w:r w:rsidRPr="002E2C6C">
              <w:rPr>
                <w:rFonts w:ascii="Times New Roman" w:hAnsi="Times New Roman" w:cs="Times New Roman"/>
              </w:rPr>
              <w:t>Paff</w:t>
            </w:r>
            <w:proofErr w:type="spellEnd"/>
            <w:r w:rsidRPr="002E2C6C">
              <w:rPr>
                <w:rFonts w:ascii="Times New Roman" w:hAnsi="Times New Roman" w:cs="Times New Roman"/>
              </w:rPr>
              <w:t>, Tom</w:t>
            </w:r>
          </w:p>
        </w:tc>
        <w:tc>
          <w:tcPr>
            <w:tcW w:w="3870" w:type="dxa"/>
            <w:vAlign w:val="bottom"/>
          </w:tcPr>
          <w:p w14:paraId="12AEB6CB" w14:textId="4240F5B7" w:rsidR="007745FF" w:rsidRPr="002E2C6C" w:rsidRDefault="007745FF" w:rsidP="004A06CB">
            <w:pPr>
              <w:pStyle w:val="NoSpacing"/>
              <w:rPr>
                <w:rFonts w:ascii="Times New Roman" w:hAnsi="Times New Roman" w:cs="Times New Roman"/>
              </w:rPr>
            </w:pPr>
            <w:r w:rsidRPr="002E2C6C">
              <w:rPr>
                <w:rFonts w:ascii="Times New Roman" w:hAnsi="Times New Roman" w:cs="Times New Roman"/>
              </w:rPr>
              <w:t>Duke Energy</w:t>
            </w:r>
          </w:p>
        </w:tc>
        <w:tc>
          <w:tcPr>
            <w:tcW w:w="2502" w:type="dxa"/>
            <w:vAlign w:val="bottom"/>
          </w:tcPr>
          <w:p w14:paraId="53A73D39" w14:textId="74BA8482" w:rsidR="007745FF" w:rsidRPr="001874D1" w:rsidRDefault="002E2C6C" w:rsidP="004A06CB">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BD078C" w:rsidRPr="00D80013" w14:paraId="601FB2D8" w14:textId="77777777" w:rsidTr="00A87421">
        <w:tc>
          <w:tcPr>
            <w:tcW w:w="2520" w:type="dxa"/>
            <w:vAlign w:val="bottom"/>
          </w:tcPr>
          <w:p w14:paraId="0507082E" w14:textId="726F51F5" w:rsidR="00BD078C" w:rsidRPr="00D80013" w:rsidRDefault="00BD078C" w:rsidP="00063ECF">
            <w:pPr>
              <w:pStyle w:val="NoSpacing"/>
              <w:rPr>
                <w:rFonts w:ascii="Times New Roman" w:hAnsi="Times New Roman" w:cs="Times New Roman"/>
              </w:rPr>
            </w:pPr>
            <w:r w:rsidRPr="00D80013">
              <w:rPr>
                <w:rFonts w:ascii="Times New Roman" w:hAnsi="Times New Roman" w:cs="Times New Roman"/>
              </w:rPr>
              <w:t>T</w:t>
            </w:r>
            <w:r w:rsidR="00063ECF" w:rsidRPr="00D80013">
              <w:rPr>
                <w:rFonts w:ascii="Times New Roman" w:hAnsi="Times New Roman" w:cs="Times New Roman"/>
              </w:rPr>
              <w:t>urner, Lucas</w:t>
            </w:r>
          </w:p>
        </w:tc>
        <w:tc>
          <w:tcPr>
            <w:tcW w:w="3870" w:type="dxa"/>
            <w:vAlign w:val="bottom"/>
          </w:tcPr>
          <w:p w14:paraId="79D182BB" w14:textId="7EF7F470" w:rsidR="00BD078C" w:rsidRPr="00D80013" w:rsidRDefault="00063ECF" w:rsidP="004A06CB">
            <w:pPr>
              <w:pStyle w:val="NoSpacing"/>
              <w:rPr>
                <w:rFonts w:ascii="Times New Roman" w:hAnsi="Times New Roman" w:cs="Times New Roman"/>
              </w:rPr>
            </w:pPr>
            <w:r w:rsidRPr="00D80013">
              <w:rPr>
                <w:rFonts w:ascii="Times New Roman" w:hAnsi="Times New Roman" w:cs="Times New Roman"/>
              </w:rPr>
              <w:t>South Texas Electric Cooperative</w:t>
            </w:r>
          </w:p>
        </w:tc>
        <w:tc>
          <w:tcPr>
            <w:tcW w:w="2502" w:type="dxa"/>
            <w:vAlign w:val="bottom"/>
          </w:tcPr>
          <w:p w14:paraId="75913EB6" w14:textId="77777777" w:rsidR="00BD078C" w:rsidRPr="00D80013" w:rsidRDefault="00BD078C" w:rsidP="004A06CB">
            <w:pPr>
              <w:pStyle w:val="NoSpacing"/>
              <w:rPr>
                <w:rFonts w:ascii="Times New Roman" w:hAnsi="Times New Roman" w:cs="Times New Roman"/>
              </w:rPr>
            </w:pPr>
          </w:p>
        </w:tc>
      </w:tr>
      <w:tr w:rsidR="00466145" w:rsidRPr="00D80013" w14:paraId="52F76A15" w14:textId="77777777" w:rsidTr="00A87421">
        <w:tc>
          <w:tcPr>
            <w:tcW w:w="2520" w:type="dxa"/>
            <w:vAlign w:val="bottom"/>
          </w:tcPr>
          <w:p w14:paraId="2981593C" w14:textId="78AD7D45" w:rsidR="00466145" w:rsidRPr="00D80013" w:rsidRDefault="00466145" w:rsidP="004A06CB">
            <w:pPr>
              <w:pStyle w:val="NoSpacing"/>
              <w:rPr>
                <w:rFonts w:ascii="Times New Roman" w:hAnsi="Times New Roman" w:cs="Times New Roman"/>
              </w:rPr>
            </w:pPr>
            <w:r w:rsidRPr="00D80013">
              <w:rPr>
                <w:rFonts w:ascii="Times New Roman" w:hAnsi="Times New Roman" w:cs="Times New Roman"/>
              </w:rPr>
              <w:t>Varnell, John</w:t>
            </w:r>
          </w:p>
        </w:tc>
        <w:tc>
          <w:tcPr>
            <w:tcW w:w="3870" w:type="dxa"/>
            <w:vAlign w:val="bottom"/>
          </w:tcPr>
          <w:p w14:paraId="62491EC6" w14:textId="32ABB182" w:rsidR="00466145" w:rsidRPr="00D80013" w:rsidRDefault="00466145" w:rsidP="004A06CB">
            <w:pPr>
              <w:pStyle w:val="NoSpacing"/>
              <w:rPr>
                <w:rFonts w:ascii="Times New Roman" w:hAnsi="Times New Roman" w:cs="Times New Roman"/>
              </w:rPr>
            </w:pPr>
            <w:r w:rsidRPr="00D80013">
              <w:rPr>
                <w:rFonts w:ascii="Times New Roman" w:hAnsi="Times New Roman" w:cs="Times New Roman"/>
              </w:rPr>
              <w:t>Tenaska Power Services</w:t>
            </w:r>
          </w:p>
        </w:tc>
        <w:tc>
          <w:tcPr>
            <w:tcW w:w="2502" w:type="dxa"/>
            <w:vAlign w:val="bottom"/>
          </w:tcPr>
          <w:p w14:paraId="2A2E72D0" w14:textId="77777777" w:rsidR="00466145" w:rsidRPr="00D80013" w:rsidRDefault="00466145" w:rsidP="004A06CB">
            <w:pPr>
              <w:pStyle w:val="NoSpacing"/>
              <w:rPr>
                <w:rFonts w:ascii="Times New Roman" w:hAnsi="Times New Roman" w:cs="Times New Roman"/>
              </w:rPr>
            </w:pPr>
          </w:p>
        </w:tc>
      </w:tr>
    </w:tbl>
    <w:p w14:paraId="63ABB561" w14:textId="77777777" w:rsidR="00EF73CC" w:rsidRPr="00D80013" w:rsidRDefault="00EF73CC" w:rsidP="00EF73CC">
      <w:pPr>
        <w:pStyle w:val="NoSpacing"/>
        <w:rPr>
          <w:rFonts w:ascii="Times New Roman" w:hAnsi="Times New Roman" w:cs="Times New Roman"/>
        </w:rPr>
      </w:pPr>
      <w:r w:rsidRPr="00D80013">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8"/>
      </w:tblGrid>
      <w:tr w:rsidR="00EF73CC" w:rsidRPr="00D80013" w14:paraId="347BD289" w14:textId="77777777" w:rsidTr="000012D9">
        <w:tc>
          <w:tcPr>
            <w:tcW w:w="2482" w:type="dxa"/>
            <w:gridSpan w:val="2"/>
            <w:vAlign w:val="bottom"/>
          </w:tcPr>
          <w:p w14:paraId="4D5A487E" w14:textId="77777777" w:rsidR="00EF73CC" w:rsidRPr="00D80013" w:rsidRDefault="00EF73CC" w:rsidP="00EF73CC">
            <w:pPr>
              <w:pStyle w:val="NoSpacing"/>
              <w:rPr>
                <w:rFonts w:ascii="Times New Roman" w:hAnsi="Times New Roman" w:cs="Times New Roman"/>
                <w:i/>
              </w:rPr>
            </w:pPr>
            <w:r w:rsidRPr="00D80013">
              <w:rPr>
                <w:rFonts w:ascii="Times New Roman" w:hAnsi="Times New Roman" w:cs="Times New Roman"/>
                <w:i/>
              </w:rPr>
              <w:t>Guests:</w:t>
            </w:r>
          </w:p>
        </w:tc>
        <w:tc>
          <w:tcPr>
            <w:tcW w:w="3946" w:type="dxa"/>
            <w:gridSpan w:val="2"/>
            <w:vAlign w:val="bottom"/>
          </w:tcPr>
          <w:p w14:paraId="1B9BE616" w14:textId="77777777" w:rsidR="00EF73CC" w:rsidRPr="00D80013" w:rsidRDefault="00EF73CC" w:rsidP="00EF73CC">
            <w:pPr>
              <w:pStyle w:val="NoSpacing"/>
              <w:rPr>
                <w:rFonts w:ascii="Times New Roman" w:hAnsi="Times New Roman" w:cs="Times New Roman"/>
                <w:i/>
              </w:rPr>
            </w:pPr>
          </w:p>
        </w:tc>
        <w:tc>
          <w:tcPr>
            <w:tcW w:w="2468" w:type="dxa"/>
            <w:vAlign w:val="bottom"/>
          </w:tcPr>
          <w:p w14:paraId="46D6AB70" w14:textId="77777777" w:rsidR="00EF73CC" w:rsidRPr="00D80013" w:rsidRDefault="00EF73CC" w:rsidP="00EF73CC">
            <w:pPr>
              <w:pStyle w:val="NoSpacing"/>
              <w:rPr>
                <w:rFonts w:ascii="Times New Roman" w:hAnsi="Times New Roman" w:cs="Times New Roman"/>
                <w:i/>
              </w:rPr>
            </w:pPr>
          </w:p>
        </w:tc>
      </w:tr>
      <w:tr w:rsidR="00E356AE" w:rsidRPr="001874D1" w14:paraId="41A0543A" w14:textId="77777777" w:rsidTr="00596597">
        <w:tc>
          <w:tcPr>
            <w:tcW w:w="2482" w:type="dxa"/>
            <w:gridSpan w:val="2"/>
          </w:tcPr>
          <w:p w14:paraId="53E0A1DA" w14:textId="3ECC01A6" w:rsidR="00E356AE" w:rsidRPr="00D80013" w:rsidRDefault="00E356AE" w:rsidP="008E13C3">
            <w:pPr>
              <w:pStyle w:val="NoSpacing"/>
              <w:rPr>
                <w:rFonts w:ascii="Times New Roman" w:hAnsi="Times New Roman" w:cs="Times New Roman"/>
              </w:rPr>
            </w:pPr>
            <w:r w:rsidRPr="00D80013">
              <w:rPr>
                <w:rFonts w:ascii="Times New Roman" w:hAnsi="Times New Roman" w:cs="Times New Roman"/>
              </w:rPr>
              <w:t>Abbott, Kristin</w:t>
            </w:r>
          </w:p>
        </w:tc>
        <w:tc>
          <w:tcPr>
            <w:tcW w:w="3946" w:type="dxa"/>
            <w:gridSpan w:val="2"/>
          </w:tcPr>
          <w:p w14:paraId="6BAE0960" w14:textId="33680935" w:rsidR="00E356AE" w:rsidRPr="00D80013" w:rsidRDefault="00E356AE" w:rsidP="008E13C3">
            <w:pPr>
              <w:pStyle w:val="NoSpacing"/>
              <w:rPr>
                <w:rFonts w:ascii="Times New Roman" w:hAnsi="Times New Roman" w:cs="Times New Roman"/>
              </w:rPr>
            </w:pPr>
            <w:r w:rsidRPr="00D80013">
              <w:rPr>
                <w:rFonts w:ascii="Times New Roman" w:hAnsi="Times New Roman" w:cs="Times New Roman"/>
              </w:rPr>
              <w:t>PUCT</w:t>
            </w:r>
          </w:p>
        </w:tc>
        <w:tc>
          <w:tcPr>
            <w:tcW w:w="2468" w:type="dxa"/>
          </w:tcPr>
          <w:p w14:paraId="0EAA9845" w14:textId="3936102B" w:rsidR="00E356AE" w:rsidRPr="00D60BA3" w:rsidRDefault="00E356AE" w:rsidP="008E13C3">
            <w:pPr>
              <w:pStyle w:val="NoSpacing"/>
              <w:rPr>
                <w:rFonts w:ascii="Times New Roman" w:hAnsi="Times New Roman" w:cs="Times New Roman"/>
              </w:rPr>
            </w:pPr>
            <w:r w:rsidRPr="00D80013">
              <w:rPr>
                <w:rFonts w:ascii="Times New Roman" w:hAnsi="Times New Roman" w:cs="Times New Roman"/>
              </w:rPr>
              <w:t>Via Teleconference</w:t>
            </w:r>
          </w:p>
        </w:tc>
      </w:tr>
      <w:tr w:rsidR="00EA5B34" w:rsidRPr="001874D1" w14:paraId="2DB76A51" w14:textId="77777777" w:rsidTr="00596597">
        <w:tc>
          <w:tcPr>
            <w:tcW w:w="2482" w:type="dxa"/>
            <w:gridSpan w:val="2"/>
          </w:tcPr>
          <w:p w14:paraId="59A97CAC" w14:textId="7076603E" w:rsidR="00EA5B34" w:rsidRPr="002E2C6C" w:rsidRDefault="00EA5B34" w:rsidP="008E13C3">
            <w:pPr>
              <w:pStyle w:val="NoSpacing"/>
              <w:rPr>
                <w:rFonts w:ascii="Times New Roman" w:hAnsi="Times New Roman" w:cs="Times New Roman"/>
              </w:rPr>
            </w:pPr>
            <w:proofErr w:type="spellStart"/>
            <w:r w:rsidRPr="002E2C6C">
              <w:rPr>
                <w:rFonts w:ascii="Times New Roman" w:hAnsi="Times New Roman" w:cs="Times New Roman"/>
              </w:rPr>
              <w:t>Ainspan</w:t>
            </w:r>
            <w:proofErr w:type="spellEnd"/>
            <w:r w:rsidRPr="002E2C6C">
              <w:rPr>
                <w:rFonts w:ascii="Times New Roman" w:hAnsi="Times New Roman" w:cs="Times New Roman"/>
              </w:rPr>
              <w:t>, Malcolm</w:t>
            </w:r>
          </w:p>
        </w:tc>
        <w:tc>
          <w:tcPr>
            <w:tcW w:w="3946" w:type="dxa"/>
            <w:gridSpan w:val="2"/>
          </w:tcPr>
          <w:p w14:paraId="5620B7C9" w14:textId="08571AEB" w:rsidR="00EA5B34" w:rsidRPr="002E2C6C" w:rsidRDefault="00EA5B34" w:rsidP="008E13C3">
            <w:pPr>
              <w:pStyle w:val="NoSpacing"/>
              <w:rPr>
                <w:rFonts w:ascii="Times New Roman" w:hAnsi="Times New Roman" w:cs="Times New Roman"/>
              </w:rPr>
            </w:pPr>
            <w:r w:rsidRPr="002E2C6C">
              <w:rPr>
                <w:rFonts w:ascii="Times New Roman" w:hAnsi="Times New Roman" w:cs="Times New Roman"/>
              </w:rPr>
              <w:t>NRG</w:t>
            </w:r>
          </w:p>
        </w:tc>
        <w:tc>
          <w:tcPr>
            <w:tcW w:w="2468" w:type="dxa"/>
          </w:tcPr>
          <w:p w14:paraId="40378A0A" w14:textId="10B06E88" w:rsidR="00EA5B34" w:rsidRPr="002E2C6C" w:rsidRDefault="00EA5B34" w:rsidP="008E13C3">
            <w:pPr>
              <w:pStyle w:val="NoSpacing"/>
              <w:rPr>
                <w:rFonts w:ascii="Times New Roman" w:hAnsi="Times New Roman" w:cs="Times New Roman"/>
              </w:rPr>
            </w:pPr>
            <w:r w:rsidRPr="002E2C6C">
              <w:rPr>
                <w:rFonts w:ascii="Times New Roman" w:hAnsi="Times New Roman" w:cs="Times New Roman"/>
              </w:rPr>
              <w:t>Via Teleconference</w:t>
            </w:r>
          </w:p>
        </w:tc>
      </w:tr>
      <w:tr w:rsidR="00DB0505" w:rsidRPr="001874D1" w14:paraId="6B41780C" w14:textId="77777777" w:rsidTr="00596597">
        <w:tc>
          <w:tcPr>
            <w:tcW w:w="2482" w:type="dxa"/>
            <w:gridSpan w:val="2"/>
          </w:tcPr>
          <w:p w14:paraId="7BF130C8" w14:textId="49A75E31" w:rsidR="00DB0505" w:rsidRPr="002E2C6C" w:rsidRDefault="00DB0505" w:rsidP="008E13C3">
            <w:pPr>
              <w:pStyle w:val="NoSpacing"/>
              <w:rPr>
                <w:rFonts w:ascii="Times New Roman" w:hAnsi="Times New Roman" w:cs="Times New Roman"/>
              </w:rPr>
            </w:pPr>
            <w:r w:rsidRPr="002E2C6C">
              <w:rPr>
                <w:rFonts w:ascii="Times New Roman" w:hAnsi="Times New Roman" w:cs="Times New Roman"/>
              </w:rPr>
              <w:t>Alford, Anthony</w:t>
            </w:r>
          </w:p>
        </w:tc>
        <w:tc>
          <w:tcPr>
            <w:tcW w:w="3946" w:type="dxa"/>
            <w:gridSpan w:val="2"/>
          </w:tcPr>
          <w:p w14:paraId="6EE961AA" w14:textId="34D56521" w:rsidR="00DB0505" w:rsidRPr="002E2C6C" w:rsidRDefault="00DB0505" w:rsidP="008E13C3">
            <w:pPr>
              <w:pStyle w:val="NoSpacing"/>
              <w:rPr>
                <w:rFonts w:ascii="Times New Roman" w:hAnsi="Times New Roman" w:cs="Times New Roman"/>
              </w:rPr>
            </w:pPr>
            <w:r w:rsidRPr="002E2C6C">
              <w:rPr>
                <w:rFonts w:ascii="Times New Roman" w:hAnsi="Times New Roman" w:cs="Times New Roman"/>
              </w:rPr>
              <w:t>CenterPoint Energy</w:t>
            </w:r>
          </w:p>
        </w:tc>
        <w:tc>
          <w:tcPr>
            <w:tcW w:w="2468" w:type="dxa"/>
          </w:tcPr>
          <w:p w14:paraId="0A549E16" w14:textId="799568F8" w:rsidR="00DB0505" w:rsidRPr="002E2C6C" w:rsidRDefault="00DB0505" w:rsidP="008E13C3">
            <w:pPr>
              <w:pStyle w:val="NoSpacing"/>
              <w:rPr>
                <w:rFonts w:ascii="Times New Roman" w:hAnsi="Times New Roman" w:cs="Times New Roman"/>
              </w:rPr>
            </w:pPr>
            <w:r w:rsidRPr="002E2C6C">
              <w:rPr>
                <w:rFonts w:ascii="Times New Roman" w:hAnsi="Times New Roman" w:cs="Times New Roman"/>
              </w:rPr>
              <w:t>Via Teleconference</w:t>
            </w:r>
          </w:p>
        </w:tc>
      </w:tr>
      <w:tr w:rsidR="006A54A2" w:rsidRPr="001874D1" w14:paraId="69903CD6" w14:textId="77777777" w:rsidTr="000012D9">
        <w:tc>
          <w:tcPr>
            <w:tcW w:w="2482" w:type="dxa"/>
            <w:gridSpan w:val="2"/>
            <w:vAlign w:val="bottom"/>
          </w:tcPr>
          <w:p w14:paraId="15453CDC" w14:textId="5D7AD8EC" w:rsidR="006A54A2" w:rsidRPr="00CB4146" w:rsidRDefault="006A54A2" w:rsidP="00EF73CC">
            <w:pPr>
              <w:pStyle w:val="NoSpacing"/>
              <w:rPr>
                <w:rFonts w:ascii="Times New Roman" w:hAnsi="Times New Roman" w:cs="Times New Roman"/>
              </w:rPr>
            </w:pPr>
            <w:r w:rsidRPr="00CB4146">
              <w:rPr>
                <w:rFonts w:ascii="Times New Roman" w:hAnsi="Times New Roman" w:cs="Times New Roman"/>
              </w:rPr>
              <w:t>Boisseau, Heather</w:t>
            </w:r>
          </w:p>
        </w:tc>
        <w:tc>
          <w:tcPr>
            <w:tcW w:w="3946" w:type="dxa"/>
            <w:gridSpan w:val="2"/>
            <w:vAlign w:val="bottom"/>
          </w:tcPr>
          <w:p w14:paraId="1C3C8064" w14:textId="4CE0C740" w:rsidR="006A54A2" w:rsidRPr="00CB4146" w:rsidRDefault="006A54A2" w:rsidP="00EF73CC">
            <w:pPr>
              <w:pStyle w:val="NoSpacing"/>
              <w:rPr>
                <w:rFonts w:ascii="Times New Roman" w:hAnsi="Times New Roman" w:cs="Times New Roman"/>
              </w:rPr>
            </w:pPr>
            <w:r w:rsidRPr="00CB4146">
              <w:rPr>
                <w:rFonts w:ascii="Times New Roman" w:hAnsi="Times New Roman" w:cs="Times New Roman"/>
              </w:rPr>
              <w:t>LCRA</w:t>
            </w:r>
          </w:p>
        </w:tc>
        <w:tc>
          <w:tcPr>
            <w:tcW w:w="2468" w:type="dxa"/>
            <w:vAlign w:val="bottom"/>
          </w:tcPr>
          <w:p w14:paraId="58164635" w14:textId="6648C335" w:rsidR="006A54A2" w:rsidRPr="001874D1" w:rsidRDefault="006A54A2" w:rsidP="00EF73CC">
            <w:pPr>
              <w:pStyle w:val="NoSpacing"/>
              <w:rPr>
                <w:rFonts w:ascii="Times New Roman" w:hAnsi="Times New Roman" w:cs="Times New Roman"/>
                <w:highlight w:val="lightGray"/>
              </w:rPr>
            </w:pPr>
            <w:r w:rsidRPr="00CB4146">
              <w:rPr>
                <w:rFonts w:ascii="Times New Roman" w:hAnsi="Times New Roman" w:cs="Times New Roman"/>
              </w:rPr>
              <w:t>Via Teleconference</w:t>
            </w:r>
          </w:p>
        </w:tc>
      </w:tr>
      <w:tr w:rsidR="002E2C6C" w:rsidRPr="001874D1" w14:paraId="126CB86E" w14:textId="77777777" w:rsidTr="000012D9">
        <w:tc>
          <w:tcPr>
            <w:tcW w:w="2482" w:type="dxa"/>
            <w:gridSpan w:val="2"/>
            <w:vAlign w:val="bottom"/>
          </w:tcPr>
          <w:p w14:paraId="2E143520" w14:textId="6FEC1B97" w:rsidR="002E2C6C" w:rsidRPr="002E2C6C" w:rsidRDefault="002E2C6C" w:rsidP="00EF73CC">
            <w:pPr>
              <w:pStyle w:val="NoSpacing"/>
              <w:rPr>
                <w:rFonts w:ascii="Times New Roman" w:hAnsi="Times New Roman" w:cs="Times New Roman"/>
              </w:rPr>
            </w:pPr>
            <w:r w:rsidRPr="002E2C6C">
              <w:rPr>
                <w:rFonts w:ascii="Times New Roman" w:hAnsi="Times New Roman" w:cs="Times New Roman"/>
              </w:rPr>
              <w:t>Bridges, Robert</w:t>
            </w:r>
          </w:p>
        </w:tc>
        <w:tc>
          <w:tcPr>
            <w:tcW w:w="3946" w:type="dxa"/>
            <w:gridSpan w:val="2"/>
            <w:vAlign w:val="bottom"/>
          </w:tcPr>
          <w:p w14:paraId="5846DD79" w14:textId="4FEB6292" w:rsidR="002E2C6C" w:rsidRPr="002E2C6C" w:rsidRDefault="002E2C6C" w:rsidP="00EF73CC">
            <w:pPr>
              <w:pStyle w:val="NoSpacing"/>
              <w:rPr>
                <w:rFonts w:ascii="Times New Roman" w:hAnsi="Times New Roman" w:cs="Times New Roman"/>
              </w:rPr>
            </w:pPr>
            <w:r w:rsidRPr="002E2C6C">
              <w:rPr>
                <w:rFonts w:ascii="Times New Roman" w:hAnsi="Times New Roman" w:cs="Times New Roman"/>
              </w:rPr>
              <w:t>CenterPoint Energy</w:t>
            </w:r>
          </w:p>
        </w:tc>
        <w:tc>
          <w:tcPr>
            <w:tcW w:w="2468" w:type="dxa"/>
            <w:vAlign w:val="bottom"/>
          </w:tcPr>
          <w:p w14:paraId="31AB446C" w14:textId="1431587A" w:rsidR="002E2C6C" w:rsidRPr="001874D1" w:rsidRDefault="002E2C6C" w:rsidP="00EF73CC">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D111D1" w:rsidRPr="001874D1" w14:paraId="79CEC748" w14:textId="77777777" w:rsidTr="000012D9">
        <w:tc>
          <w:tcPr>
            <w:tcW w:w="2482" w:type="dxa"/>
            <w:gridSpan w:val="2"/>
            <w:vAlign w:val="bottom"/>
          </w:tcPr>
          <w:p w14:paraId="2274C9F8" w14:textId="7238C3AD" w:rsidR="00D111D1" w:rsidRPr="00D60BA3" w:rsidRDefault="00D111D1" w:rsidP="00EF73CC">
            <w:pPr>
              <w:pStyle w:val="NoSpacing"/>
              <w:rPr>
                <w:rFonts w:ascii="Times New Roman" w:hAnsi="Times New Roman" w:cs="Times New Roman"/>
              </w:rPr>
            </w:pPr>
            <w:proofErr w:type="spellStart"/>
            <w:r w:rsidRPr="00D60BA3">
              <w:rPr>
                <w:rFonts w:ascii="Times New Roman" w:hAnsi="Times New Roman" w:cs="Times New Roman"/>
              </w:rPr>
              <w:t>Checkly</w:t>
            </w:r>
            <w:proofErr w:type="spellEnd"/>
            <w:r w:rsidRPr="00D60BA3">
              <w:rPr>
                <w:rFonts w:ascii="Times New Roman" w:hAnsi="Times New Roman" w:cs="Times New Roman"/>
              </w:rPr>
              <w:t>, Jim</w:t>
            </w:r>
          </w:p>
        </w:tc>
        <w:tc>
          <w:tcPr>
            <w:tcW w:w="3946" w:type="dxa"/>
            <w:gridSpan w:val="2"/>
            <w:vAlign w:val="bottom"/>
          </w:tcPr>
          <w:p w14:paraId="7574E590" w14:textId="11E7BE7A" w:rsidR="00D111D1" w:rsidRPr="00D60BA3" w:rsidRDefault="00D111D1" w:rsidP="00062290">
            <w:pPr>
              <w:pStyle w:val="NoSpacing"/>
              <w:rPr>
                <w:rFonts w:ascii="Times New Roman" w:hAnsi="Times New Roman" w:cs="Times New Roman"/>
              </w:rPr>
            </w:pPr>
            <w:r w:rsidRPr="00D60BA3">
              <w:rPr>
                <w:rFonts w:ascii="Times New Roman" w:hAnsi="Times New Roman" w:cs="Times New Roman"/>
              </w:rPr>
              <w:t>Cross Texas Transmission</w:t>
            </w:r>
          </w:p>
        </w:tc>
        <w:tc>
          <w:tcPr>
            <w:tcW w:w="2468" w:type="dxa"/>
            <w:vAlign w:val="bottom"/>
          </w:tcPr>
          <w:p w14:paraId="2097C78A" w14:textId="77777777" w:rsidR="00D111D1" w:rsidRPr="001874D1" w:rsidRDefault="00D111D1" w:rsidP="00EF73CC">
            <w:pPr>
              <w:pStyle w:val="NoSpacing"/>
              <w:rPr>
                <w:rFonts w:ascii="Times New Roman" w:hAnsi="Times New Roman" w:cs="Times New Roman"/>
                <w:highlight w:val="lightGray"/>
              </w:rPr>
            </w:pPr>
          </w:p>
        </w:tc>
      </w:tr>
      <w:tr w:rsidR="007D493E" w:rsidRPr="001874D1" w14:paraId="46335435" w14:textId="77777777" w:rsidTr="000012D9">
        <w:tc>
          <w:tcPr>
            <w:tcW w:w="2482" w:type="dxa"/>
            <w:gridSpan w:val="2"/>
            <w:vAlign w:val="bottom"/>
          </w:tcPr>
          <w:p w14:paraId="227C38F5" w14:textId="3A3250AB" w:rsidR="007D493E" w:rsidRPr="00D60BA3" w:rsidRDefault="007D493E" w:rsidP="00EF73CC">
            <w:pPr>
              <w:pStyle w:val="NoSpacing"/>
              <w:rPr>
                <w:rFonts w:ascii="Times New Roman" w:hAnsi="Times New Roman" w:cs="Times New Roman"/>
              </w:rPr>
            </w:pPr>
            <w:r w:rsidRPr="00D60BA3">
              <w:rPr>
                <w:rFonts w:ascii="Times New Roman" w:hAnsi="Times New Roman" w:cs="Times New Roman"/>
              </w:rPr>
              <w:t>Cochran, Seth</w:t>
            </w:r>
          </w:p>
        </w:tc>
        <w:tc>
          <w:tcPr>
            <w:tcW w:w="3946" w:type="dxa"/>
            <w:gridSpan w:val="2"/>
            <w:vAlign w:val="bottom"/>
          </w:tcPr>
          <w:p w14:paraId="12A1D477" w14:textId="374D7AAD" w:rsidR="007D493E" w:rsidRPr="00D60BA3" w:rsidRDefault="007D493E" w:rsidP="00062290">
            <w:pPr>
              <w:pStyle w:val="NoSpacing"/>
              <w:rPr>
                <w:rFonts w:ascii="Times New Roman" w:hAnsi="Times New Roman" w:cs="Times New Roman"/>
              </w:rPr>
            </w:pPr>
            <w:r w:rsidRPr="00D60BA3">
              <w:rPr>
                <w:rFonts w:ascii="Times New Roman" w:hAnsi="Times New Roman" w:cs="Times New Roman"/>
              </w:rPr>
              <w:t>DC Energy</w:t>
            </w:r>
          </w:p>
        </w:tc>
        <w:tc>
          <w:tcPr>
            <w:tcW w:w="2468" w:type="dxa"/>
            <w:vAlign w:val="bottom"/>
          </w:tcPr>
          <w:p w14:paraId="65609B51" w14:textId="77777777" w:rsidR="007D493E" w:rsidRPr="001874D1" w:rsidRDefault="007D493E" w:rsidP="00EF73CC">
            <w:pPr>
              <w:pStyle w:val="NoSpacing"/>
              <w:rPr>
                <w:rFonts w:ascii="Times New Roman" w:hAnsi="Times New Roman" w:cs="Times New Roman"/>
                <w:highlight w:val="lightGray"/>
              </w:rPr>
            </w:pPr>
          </w:p>
        </w:tc>
      </w:tr>
      <w:tr w:rsidR="006A3C51" w:rsidRPr="001874D1" w14:paraId="5244473B" w14:textId="77777777" w:rsidTr="000012D9">
        <w:tc>
          <w:tcPr>
            <w:tcW w:w="2482" w:type="dxa"/>
            <w:gridSpan w:val="2"/>
            <w:vAlign w:val="bottom"/>
          </w:tcPr>
          <w:p w14:paraId="558C308E" w14:textId="206D759B" w:rsidR="006A3C51" w:rsidRPr="00D60BA3" w:rsidRDefault="006A3C51" w:rsidP="00EF73CC">
            <w:pPr>
              <w:pStyle w:val="NoSpacing"/>
              <w:rPr>
                <w:rFonts w:ascii="Times New Roman" w:hAnsi="Times New Roman" w:cs="Times New Roman"/>
              </w:rPr>
            </w:pPr>
            <w:r w:rsidRPr="00D60BA3">
              <w:rPr>
                <w:rFonts w:ascii="Times New Roman" w:hAnsi="Times New Roman" w:cs="Times New Roman"/>
              </w:rPr>
              <w:t>Cook, Tim</w:t>
            </w:r>
          </w:p>
        </w:tc>
        <w:tc>
          <w:tcPr>
            <w:tcW w:w="3946" w:type="dxa"/>
            <w:gridSpan w:val="2"/>
            <w:vAlign w:val="bottom"/>
          </w:tcPr>
          <w:p w14:paraId="7E2F8FA0" w14:textId="22459214" w:rsidR="006A3C51" w:rsidRPr="00D60BA3" w:rsidRDefault="006A3C51" w:rsidP="00062290">
            <w:pPr>
              <w:pStyle w:val="NoSpacing"/>
              <w:rPr>
                <w:rFonts w:ascii="Times New Roman" w:hAnsi="Times New Roman" w:cs="Times New Roman"/>
              </w:rPr>
            </w:pPr>
            <w:r w:rsidRPr="00D60BA3">
              <w:rPr>
                <w:rFonts w:ascii="Times New Roman" w:hAnsi="Times New Roman" w:cs="Times New Roman"/>
              </w:rPr>
              <w:t>Cross Texas Transmission</w:t>
            </w:r>
          </w:p>
        </w:tc>
        <w:tc>
          <w:tcPr>
            <w:tcW w:w="2468" w:type="dxa"/>
            <w:vAlign w:val="bottom"/>
          </w:tcPr>
          <w:p w14:paraId="01A5D761" w14:textId="6201C9C7" w:rsidR="006A3C51" w:rsidRPr="00D60BA3" w:rsidRDefault="006A3C51" w:rsidP="00EF73CC">
            <w:pPr>
              <w:pStyle w:val="NoSpacing"/>
              <w:rPr>
                <w:rFonts w:ascii="Times New Roman" w:hAnsi="Times New Roman" w:cs="Times New Roman"/>
              </w:rPr>
            </w:pPr>
            <w:r w:rsidRPr="00D60BA3">
              <w:rPr>
                <w:rFonts w:ascii="Times New Roman" w:hAnsi="Times New Roman" w:cs="Times New Roman"/>
              </w:rPr>
              <w:t>Via Teleconference</w:t>
            </w:r>
          </w:p>
        </w:tc>
      </w:tr>
      <w:tr w:rsidR="00D111D1" w:rsidRPr="001874D1" w14:paraId="3B330010" w14:textId="77777777" w:rsidTr="000012D9">
        <w:tc>
          <w:tcPr>
            <w:tcW w:w="2482" w:type="dxa"/>
            <w:gridSpan w:val="2"/>
            <w:vAlign w:val="bottom"/>
          </w:tcPr>
          <w:p w14:paraId="6EF50E55" w14:textId="2E964A4B" w:rsidR="00D111D1" w:rsidRPr="00D60BA3" w:rsidRDefault="00D111D1" w:rsidP="00EF73CC">
            <w:pPr>
              <w:pStyle w:val="NoSpacing"/>
              <w:rPr>
                <w:rFonts w:ascii="Times New Roman" w:hAnsi="Times New Roman" w:cs="Times New Roman"/>
              </w:rPr>
            </w:pPr>
            <w:r w:rsidRPr="00D60BA3">
              <w:rPr>
                <w:rFonts w:ascii="Times New Roman" w:hAnsi="Times New Roman" w:cs="Times New Roman"/>
              </w:rPr>
              <w:t>Cortez, Sarai</w:t>
            </w:r>
          </w:p>
        </w:tc>
        <w:tc>
          <w:tcPr>
            <w:tcW w:w="3946" w:type="dxa"/>
            <w:gridSpan w:val="2"/>
            <w:vAlign w:val="bottom"/>
          </w:tcPr>
          <w:p w14:paraId="4A33CFDC" w14:textId="56ACE8F9" w:rsidR="00D111D1" w:rsidRPr="00D60BA3" w:rsidRDefault="00D111D1" w:rsidP="00062290">
            <w:pPr>
              <w:pStyle w:val="NoSpacing"/>
              <w:rPr>
                <w:rFonts w:ascii="Times New Roman" w:hAnsi="Times New Roman" w:cs="Times New Roman"/>
              </w:rPr>
            </w:pPr>
            <w:proofErr w:type="spellStart"/>
            <w:r w:rsidRPr="00D60BA3">
              <w:rPr>
                <w:rFonts w:ascii="Times New Roman" w:hAnsi="Times New Roman" w:cs="Times New Roman"/>
              </w:rPr>
              <w:t>Sharyland</w:t>
            </w:r>
            <w:proofErr w:type="spellEnd"/>
          </w:p>
        </w:tc>
        <w:tc>
          <w:tcPr>
            <w:tcW w:w="2468" w:type="dxa"/>
            <w:vAlign w:val="bottom"/>
          </w:tcPr>
          <w:p w14:paraId="40BA03DD" w14:textId="77777777" w:rsidR="00D111D1" w:rsidRPr="001874D1" w:rsidRDefault="00D111D1" w:rsidP="00EF73CC">
            <w:pPr>
              <w:pStyle w:val="NoSpacing"/>
              <w:rPr>
                <w:rFonts w:ascii="Times New Roman" w:hAnsi="Times New Roman" w:cs="Times New Roman"/>
                <w:highlight w:val="lightGray"/>
              </w:rPr>
            </w:pPr>
          </w:p>
        </w:tc>
      </w:tr>
      <w:tr w:rsidR="00B8483D" w:rsidRPr="001874D1" w14:paraId="65ECEC54" w14:textId="77777777" w:rsidTr="000012D9">
        <w:tc>
          <w:tcPr>
            <w:tcW w:w="2482" w:type="dxa"/>
            <w:gridSpan w:val="2"/>
            <w:vAlign w:val="bottom"/>
          </w:tcPr>
          <w:p w14:paraId="71E6C4FF" w14:textId="4D333A24" w:rsidR="00B8483D" w:rsidRPr="002E2C6C" w:rsidRDefault="00B8483D" w:rsidP="00EF73CC">
            <w:pPr>
              <w:pStyle w:val="NoSpacing"/>
              <w:rPr>
                <w:rFonts w:ascii="Times New Roman" w:hAnsi="Times New Roman" w:cs="Times New Roman"/>
              </w:rPr>
            </w:pPr>
            <w:proofErr w:type="spellStart"/>
            <w:r w:rsidRPr="002E2C6C">
              <w:rPr>
                <w:rFonts w:ascii="Times New Roman" w:hAnsi="Times New Roman" w:cs="Times New Roman"/>
              </w:rPr>
              <w:t>Cripe</w:t>
            </w:r>
            <w:proofErr w:type="spellEnd"/>
            <w:r w:rsidRPr="002E2C6C">
              <w:rPr>
                <w:rFonts w:ascii="Times New Roman" w:hAnsi="Times New Roman" w:cs="Times New Roman"/>
              </w:rPr>
              <w:t>, Ramsey</w:t>
            </w:r>
          </w:p>
        </w:tc>
        <w:tc>
          <w:tcPr>
            <w:tcW w:w="3946" w:type="dxa"/>
            <w:gridSpan w:val="2"/>
            <w:vAlign w:val="bottom"/>
          </w:tcPr>
          <w:p w14:paraId="3D206166" w14:textId="414A58EF" w:rsidR="00B8483D" w:rsidRPr="002E2C6C" w:rsidRDefault="00B8483D" w:rsidP="00062290">
            <w:pPr>
              <w:pStyle w:val="NoSpacing"/>
              <w:rPr>
                <w:rFonts w:ascii="Times New Roman" w:hAnsi="Times New Roman" w:cs="Times New Roman"/>
              </w:rPr>
            </w:pPr>
            <w:r w:rsidRPr="002E2C6C">
              <w:rPr>
                <w:rFonts w:ascii="Times New Roman" w:hAnsi="Times New Roman" w:cs="Times New Roman"/>
              </w:rPr>
              <w:t>Schneider Engineering</w:t>
            </w:r>
          </w:p>
        </w:tc>
        <w:tc>
          <w:tcPr>
            <w:tcW w:w="2468" w:type="dxa"/>
            <w:vAlign w:val="bottom"/>
          </w:tcPr>
          <w:p w14:paraId="1E455C26" w14:textId="5C42AB34" w:rsidR="00B8483D" w:rsidRPr="002E2C6C" w:rsidRDefault="00B8483D" w:rsidP="00EF73CC">
            <w:pPr>
              <w:pStyle w:val="NoSpacing"/>
              <w:rPr>
                <w:rFonts w:ascii="Times New Roman" w:hAnsi="Times New Roman" w:cs="Times New Roman"/>
              </w:rPr>
            </w:pPr>
            <w:r w:rsidRPr="002E2C6C">
              <w:rPr>
                <w:rFonts w:ascii="Times New Roman" w:hAnsi="Times New Roman" w:cs="Times New Roman"/>
              </w:rPr>
              <w:t>Via Teleconference</w:t>
            </w:r>
          </w:p>
        </w:tc>
      </w:tr>
      <w:tr w:rsidR="007D493E" w:rsidRPr="001874D1" w14:paraId="1A7C3119" w14:textId="77777777" w:rsidTr="0000332A">
        <w:trPr>
          <w:trHeight w:val="171"/>
        </w:trPr>
        <w:tc>
          <w:tcPr>
            <w:tcW w:w="2482" w:type="dxa"/>
            <w:gridSpan w:val="2"/>
            <w:vAlign w:val="bottom"/>
          </w:tcPr>
          <w:p w14:paraId="7E950670" w14:textId="6C9198CA" w:rsidR="007D493E" w:rsidRPr="00D60BA3" w:rsidRDefault="007D493E" w:rsidP="00EF73CC">
            <w:pPr>
              <w:pStyle w:val="NoSpacing"/>
              <w:rPr>
                <w:rFonts w:ascii="Times New Roman" w:hAnsi="Times New Roman" w:cs="Times New Roman"/>
              </w:rPr>
            </w:pPr>
            <w:proofErr w:type="spellStart"/>
            <w:r w:rsidRPr="00D60BA3">
              <w:rPr>
                <w:rFonts w:ascii="Times New Roman" w:hAnsi="Times New Roman" w:cs="Times New Roman"/>
              </w:rPr>
              <w:t>Daigneault</w:t>
            </w:r>
            <w:proofErr w:type="spellEnd"/>
            <w:r w:rsidRPr="00D60BA3">
              <w:rPr>
                <w:rFonts w:ascii="Times New Roman" w:hAnsi="Times New Roman" w:cs="Times New Roman"/>
              </w:rPr>
              <w:t>, Ralph</w:t>
            </w:r>
          </w:p>
        </w:tc>
        <w:tc>
          <w:tcPr>
            <w:tcW w:w="3946" w:type="dxa"/>
            <w:gridSpan w:val="2"/>
            <w:vAlign w:val="bottom"/>
          </w:tcPr>
          <w:p w14:paraId="3624E429" w14:textId="289F76D8" w:rsidR="007D493E" w:rsidRPr="00D60BA3" w:rsidRDefault="007D493E" w:rsidP="00EF73CC">
            <w:pPr>
              <w:pStyle w:val="NoSpacing"/>
              <w:rPr>
                <w:rFonts w:ascii="Times New Roman" w:hAnsi="Times New Roman" w:cs="Times New Roman"/>
              </w:rPr>
            </w:pPr>
            <w:r w:rsidRPr="00D60BA3">
              <w:rPr>
                <w:rFonts w:ascii="Times New Roman" w:hAnsi="Times New Roman" w:cs="Times New Roman"/>
              </w:rPr>
              <w:t>Potomac Economics</w:t>
            </w:r>
          </w:p>
        </w:tc>
        <w:tc>
          <w:tcPr>
            <w:tcW w:w="2468" w:type="dxa"/>
            <w:vAlign w:val="bottom"/>
          </w:tcPr>
          <w:p w14:paraId="4051BAE8" w14:textId="77777777" w:rsidR="007D493E" w:rsidRPr="001874D1" w:rsidRDefault="007D493E" w:rsidP="00EF73CC">
            <w:pPr>
              <w:pStyle w:val="NoSpacing"/>
              <w:rPr>
                <w:rFonts w:ascii="Times New Roman" w:hAnsi="Times New Roman" w:cs="Times New Roman"/>
                <w:b/>
                <w:highlight w:val="lightGray"/>
              </w:rPr>
            </w:pPr>
          </w:p>
        </w:tc>
      </w:tr>
      <w:tr w:rsidR="00EF73CC" w:rsidRPr="001874D1" w14:paraId="0199F5D2" w14:textId="77777777" w:rsidTr="0000332A">
        <w:trPr>
          <w:trHeight w:val="171"/>
        </w:trPr>
        <w:tc>
          <w:tcPr>
            <w:tcW w:w="2482" w:type="dxa"/>
            <w:gridSpan w:val="2"/>
            <w:vAlign w:val="bottom"/>
          </w:tcPr>
          <w:p w14:paraId="47D4AFD4" w14:textId="77777777" w:rsidR="00EF73CC" w:rsidRPr="007175A4" w:rsidRDefault="00EF73CC" w:rsidP="00EF73CC">
            <w:pPr>
              <w:pStyle w:val="NoSpacing"/>
              <w:rPr>
                <w:rFonts w:ascii="Times New Roman" w:hAnsi="Times New Roman" w:cs="Times New Roman"/>
              </w:rPr>
            </w:pPr>
            <w:r w:rsidRPr="007175A4">
              <w:rPr>
                <w:rFonts w:ascii="Times New Roman" w:hAnsi="Times New Roman" w:cs="Times New Roman"/>
              </w:rPr>
              <w:t>Downey, Marty</w:t>
            </w:r>
          </w:p>
        </w:tc>
        <w:tc>
          <w:tcPr>
            <w:tcW w:w="3946" w:type="dxa"/>
            <w:gridSpan w:val="2"/>
            <w:vAlign w:val="bottom"/>
          </w:tcPr>
          <w:p w14:paraId="456A2378" w14:textId="3A6BABE6" w:rsidR="00EF73CC" w:rsidRPr="007175A4" w:rsidRDefault="00754FAC" w:rsidP="00EF73CC">
            <w:pPr>
              <w:pStyle w:val="NoSpacing"/>
              <w:rPr>
                <w:rFonts w:ascii="Times New Roman" w:hAnsi="Times New Roman" w:cs="Times New Roman"/>
              </w:rPr>
            </w:pPr>
            <w:proofErr w:type="spellStart"/>
            <w:r w:rsidRPr="007175A4">
              <w:rPr>
                <w:rFonts w:ascii="Times New Roman" w:hAnsi="Times New Roman" w:cs="Times New Roman"/>
              </w:rPr>
              <w:t>Electranet</w:t>
            </w:r>
            <w:proofErr w:type="spellEnd"/>
            <w:r w:rsidRPr="007175A4">
              <w:rPr>
                <w:rFonts w:ascii="Times New Roman" w:hAnsi="Times New Roman" w:cs="Times New Roman"/>
              </w:rPr>
              <w:t xml:space="preserve"> Power</w:t>
            </w:r>
          </w:p>
        </w:tc>
        <w:tc>
          <w:tcPr>
            <w:tcW w:w="2468" w:type="dxa"/>
            <w:vAlign w:val="bottom"/>
          </w:tcPr>
          <w:p w14:paraId="13DF8910" w14:textId="566E4A1D" w:rsidR="00EF73CC" w:rsidRPr="001874D1" w:rsidRDefault="00EF73CC" w:rsidP="00EF73CC">
            <w:pPr>
              <w:pStyle w:val="NoSpacing"/>
              <w:rPr>
                <w:rFonts w:ascii="Times New Roman" w:hAnsi="Times New Roman" w:cs="Times New Roman"/>
                <w:b/>
                <w:highlight w:val="lightGray"/>
              </w:rPr>
            </w:pPr>
          </w:p>
        </w:tc>
      </w:tr>
      <w:tr w:rsidR="007D493E" w:rsidRPr="001874D1" w14:paraId="6740AA18" w14:textId="77777777" w:rsidTr="0000332A">
        <w:trPr>
          <w:trHeight w:val="171"/>
        </w:trPr>
        <w:tc>
          <w:tcPr>
            <w:tcW w:w="2482" w:type="dxa"/>
            <w:gridSpan w:val="2"/>
            <w:vAlign w:val="bottom"/>
          </w:tcPr>
          <w:p w14:paraId="132EAFD5" w14:textId="36CA4767" w:rsidR="007D493E" w:rsidRPr="0024475F" w:rsidRDefault="007D493E" w:rsidP="00EF73CC">
            <w:pPr>
              <w:pStyle w:val="NoSpacing"/>
              <w:rPr>
                <w:rFonts w:ascii="Times New Roman" w:hAnsi="Times New Roman" w:cs="Times New Roman"/>
              </w:rPr>
            </w:pPr>
            <w:r w:rsidRPr="0024475F">
              <w:rPr>
                <w:rFonts w:ascii="Times New Roman" w:hAnsi="Times New Roman" w:cs="Times New Roman"/>
              </w:rPr>
              <w:t>Goff, Eric</w:t>
            </w:r>
          </w:p>
        </w:tc>
        <w:tc>
          <w:tcPr>
            <w:tcW w:w="3946" w:type="dxa"/>
            <w:gridSpan w:val="2"/>
            <w:vAlign w:val="bottom"/>
          </w:tcPr>
          <w:p w14:paraId="011C3D53" w14:textId="09221323" w:rsidR="007D493E" w:rsidRPr="0024475F" w:rsidRDefault="007D493E" w:rsidP="00EF73CC">
            <w:pPr>
              <w:pStyle w:val="NoSpacing"/>
              <w:rPr>
                <w:rFonts w:ascii="Times New Roman" w:hAnsi="Times New Roman" w:cs="Times New Roman"/>
              </w:rPr>
            </w:pPr>
            <w:proofErr w:type="spellStart"/>
            <w:r w:rsidRPr="0024475F">
              <w:rPr>
                <w:rFonts w:ascii="Times New Roman" w:hAnsi="Times New Roman" w:cs="Times New Roman"/>
              </w:rPr>
              <w:t>CitiGroup</w:t>
            </w:r>
            <w:proofErr w:type="spellEnd"/>
          </w:p>
        </w:tc>
        <w:tc>
          <w:tcPr>
            <w:tcW w:w="2468" w:type="dxa"/>
            <w:vAlign w:val="bottom"/>
          </w:tcPr>
          <w:p w14:paraId="33693C72" w14:textId="77777777" w:rsidR="007D493E" w:rsidRPr="001874D1" w:rsidRDefault="007D493E" w:rsidP="00EF73CC">
            <w:pPr>
              <w:pStyle w:val="NoSpacing"/>
              <w:rPr>
                <w:rFonts w:ascii="Times New Roman" w:hAnsi="Times New Roman" w:cs="Times New Roman"/>
                <w:b/>
                <w:highlight w:val="lightGray"/>
              </w:rPr>
            </w:pPr>
          </w:p>
        </w:tc>
      </w:tr>
      <w:tr w:rsidR="00347D51" w:rsidRPr="001874D1" w14:paraId="5B7646D8" w14:textId="77777777" w:rsidTr="000012D9">
        <w:tc>
          <w:tcPr>
            <w:tcW w:w="2482" w:type="dxa"/>
            <w:gridSpan w:val="2"/>
            <w:vAlign w:val="bottom"/>
          </w:tcPr>
          <w:p w14:paraId="60F3FC95" w14:textId="6388A0C3" w:rsidR="00347D51" w:rsidRPr="00347D51" w:rsidRDefault="00347D51" w:rsidP="00EF73CC">
            <w:pPr>
              <w:pStyle w:val="NoSpacing"/>
              <w:rPr>
                <w:rFonts w:ascii="Times New Roman" w:hAnsi="Times New Roman" w:cs="Times New Roman"/>
              </w:rPr>
            </w:pPr>
            <w:r w:rsidRPr="00347D51">
              <w:rPr>
                <w:rFonts w:ascii="Times New Roman" w:hAnsi="Times New Roman" w:cs="Times New Roman"/>
              </w:rPr>
              <w:t>Helton, Bob</w:t>
            </w:r>
          </w:p>
        </w:tc>
        <w:tc>
          <w:tcPr>
            <w:tcW w:w="3946" w:type="dxa"/>
            <w:gridSpan w:val="2"/>
            <w:vAlign w:val="bottom"/>
          </w:tcPr>
          <w:p w14:paraId="0B2DBB2C" w14:textId="0B8C3FF2" w:rsidR="00347D51" w:rsidRPr="00347D51" w:rsidRDefault="00347D51" w:rsidP="00EF73CC">
            <w:pPr>
              <w:pStyle w:val="NoSpacing"/>
              <w:rPr>
                <w:rFonts w:ascii="Times New Roman" w:hAnsi="Times New Roman" w:cs="Times New Roman"/>
              </w:rPr>
            </w:pPr>
            <w:proofErr w:type="spellStart"/>
            <w:r w:rsidRPr="00347D51">
              <w:rPr>
                <w:rFonts w:ascii="Times New Roman" w:hAnsi="Times New Roman" w:cs="Times New Roman"/>
              </w:rPr>
              <w:t>Engie</w:t>
            </w:r>
            <w:proofErr w:type="spellEnd"/>
          </w:p>
        </w:tc>
        <w:tc>
          <w:tcPr>
            <w:tcW w:w="2468" w:type="dxa"/>
          </w:tcPr>
          <w:p w14:paraId="74722EB2" w14:textId="77777777" w:rsidR="00347D51" w:rsidRPr="001874D1" w:rsidRDefault="00347D51" w:rsidP="00EF73CC">
            <w:pPr>
              <w:pStyle w:val="NoSpacing"/>
              <w:rPr>
                <w:rFonts w:ascii="Times New Roman" w:hAnsi="Times New Roman" w:cs="Times New Roman"/>
                <w:highlight w:val="lightGray"/>
              </w:rPr>
            </w:pPr>
          </w:p>
        </w:tc>
      </w:tr>
      <w:tr w:rsidR="002E2C6C" w:rsidRPr="001874D1" w14:paraId="5773C0AD" w14:textId="77777777" w:rsidTr="000012D9">
        <w:tc>
          <w:tcPr>
            <w:tcW w:w="2482" w:type="dxa"/>
            <w:gridSpan w:val="2"/>
            <w:vAlign w:val="bottom"/>
          </w:tcPr>
          <w:p w14:paraId="5B3C2B8E" w14:textId="0EB3924E" w:rsidR="002E2C6C" w:rsidRPr="002E2C6C" w:rsidRDefault="002E2C6C" w:rsidP="00EF73CC">
            <w:pPr>
              <w:pStyle w:val="NoSpacing"/>
              <w:rPr>
                <w:rFonts w:ascii="Times New Roman" w:hAnsi="Times New Roman" w:cs="Times New Roman"/>
              </w:rPr>
            </w:pPr>
            <w:r w:rsidRPr="002E2C6C">
              <w:rPr>
                <w:rFonts w:ascii="Times New Roman" w:hAnsi="Times New Roman" w:cs="Times New Roman"/>
              </w:rPr>
              <w:t>Juricek, Mike</w:t>
            </w:r>
          </w:p>
        </w:tc>
        <w:tc>
          <w:tcPr>
            <w:tcW w:w="3946" w:type="dxa"/>
            <w:gridSpan w:val="2"/>
            <w:vAlign w:val="bottom"/>
          </w:tcPr>
          <w:p w14:paraId="2E5FC512" w14:textId="1A006B91" w:rsidR="002E2C6C" w:rsidRPr="002E2C6C" w:rsidRDefault="002E2C6C" w:rsidP="00EE67FC">
            <w:pPr>
              <w:pStyle w:val="NoSpacing"/>
              <w:rPr>
                <w:rFonts w:ascii="Times New Roman" w:hAnsi="Times New Roman" w:cs="Times New Roman"/>
              </w:rPr>
            </w:pPr>
            <w:r w:rsidRPr="002E2C6C">
              <w:rPr>
                <w:rFonts w:ascii="Times New Roman" w:hAnsi="Times New Roman" w:cs="Times New Roman"/>
              </w:rPr>
              <w:t>Oncor</w:t>
            </w:r>
          </w:p>
        </w:tc>
        <w:tc>
          <w:tcPr>
            <w:tcW w:w="2468" w:type="dxa"/>
          </w:tcPr>
          <w:p w14:paraId="2B181F41" w14:textId="1D2B5A1E" w:rsidR="002E2C6C" w:rsidRPr="002E2C6C" w:rsidRDefault="002E2C6C" w:rsidP="00EF73CC">
            <w:pPr>
              <w:pStyle w:val="NoSpacing"/>
              <w:rPr>
                <w:rFonts w:ascii="Times New Roman" w:hAnsi="Times New Roman" w:cs="Times New Roman"/>
                <w:b/>
                <w:highlight w:val="lightGray"/>
              </w:rPr>
            </w:pPr>
            <w:r w:rsidRPr="00D60BA3">
              <w:rPr>
                <w:rFonts w:ascii="Times New Roman" w:hAnsi="Times New Roman" w:cs="Times New Roman"/>
              </w:rPr>
              <w:t>Via Teleconference</w:t>
            </w:r>
          </w:p>
        </w:tc>
      </w:tr>
      <w:tr w:rsidR="00D111D1" w:rsidRPr="001874D1" w14:paraId="3BFB0D59" w14:textId="77777777" w:rsidTr="000012D9">
        <w:tc>
          <w:tcPr>
            <w:tcW w:w="2482" w:type="dxa"/>
            <w:gridSpan w:val="2"/>
            <w:vAlign w:val="bottom"/>
          </w:tcPr>
          <w:p w14:paraId="7D02D625" w14:textId="293BEA4C" w:rsidR="00D111D1" w:rsidRPr="00D60BA3" w:rsidRDefault="00D111D1" w:rsidP="00EF73CC">
            <w:pPr>
              <w:pStyle w:val="NoSpacing"/>
              <w:rPr>
                <w:rFonts w:ascii="Times New Roman" w:hAnsi="Times New Roman" w:cs="Times New Roman"/>
              </w:rPr>
            </w:pPr>
            <w:r w:rsidRPr="00D60BA3">
              <w:rPr>
                <w:rFonts w:ascii="Times New Roman" w:hAnsi="Times New Roman" w:cs="Times New Roman"/>
              </w:rPr>
              <w:t>Lee, Jim</w:t>
            </w:r>
          </w:p>
        </w:tc>
        <w:tc>
          <w:tcPr>
            <w:tcW w:w="3946" w:type="dxa"/>
            <w:gridSpan w:val="2"/>
            <w:vAlign w:val="bottom"/>
          </w:tcPr>
          <w:p w14:paraId="70DE44C5" w14:textId="50D47887" w:rsidR="00D111D1" w:rsidRPr="00D60BA3" w:rsidRDefault="006D57BD" w:rsidP="00EE67FC">
            <w:pPr>
              <w:pStyle w:val="NoSpacing"/>
              <w:rPr>
                <w:rFonts w:ascii="Times New Roman" w:hAnsi="Times New Roman" w:cs="Times New Roman"/>
              </w:rPr>
            </w:pPr>
            <w:r w:rsidRPr="00D60BA3">
              <w:rPr>
                <w:rFonts w:ascii="Times New Roman" w:hAnsi="Times New Roman" w:cs="Times New Roman"/>
              </w:rPr>
              <w:t>AEP Service Corporation</w:t>
            </w:r>
          </w:p>
        </w:tc>
        <w:tc>
          <w:tcPr>
            <w:tcW w:w="2468" w:type="dxa"/>
          </w:tcPr>
          <w:p w14:paraId="1A01392C" w14:textId="77777777" w:rsidR="00D111D1" w:rsidRPr="001874D1" w:rsidRDefault="00D111D1" w:rsidP="00EF73CC">
            <w:pPr>
              <w:pStyle w:val="NoSpacing"/>
              <w:rPr>
                <w:rFonts w:ascii="Times New Roman" w:hAnsi="Times New Roman" w:cs="Times New Roman"/>
                <w:highlight w:val="lightGray"/>
              </w:rPr>
            </w:pPr>
          </w:p>
        </w:tc>
      </w:tr>
      <w:tr w:rsidR="0024475F" w:rsidRPr="001874D1" w14:paraId="67E51EF4" w14:textId="77777777" w:rsidTr="000012D9">
        <w:tc>
          <w:tcPr>
            <w:tcW w:w="2482" w:type="dxa"/>
            <w:gridSpan w:val="2"/>
            <w:vAlign w:val="bottom"/>
          </w:tcPr>
          <w:p w14:paraId="345AE8D0" w14:textId="5BE16F46" w:rsidR="0024475F" w:rsidRPr="0024475F" w:rsidRDefault="0024475F" w:rsidP="00EF73CC">
            <w:pPr>
              <w:pStyle w:val="NoSpacing"/>
              <w:rPr>
                <w:rFonts w:ascii="Times New Roman" w:hAnsi="Times New Roman" w:cs="Times New Roman"/>
              </w:rPr>
            </w:pPr>
            <w:r w:rsidRPr="0024475F">
              <w:rPr>
                <w:rFonts w:ascii="Times New Roman" w:hAnsi="Times New Roman" w:cs="Times New Roman"/>
              </w:rPr>
              <w:t>Martin, Collin</w:t>
            </w:r>
          </w:p>
        </w:tc>
        <w:tc>
          <w:tcPr>
            <w:tcW w:w="3946" w:type="dxa"/>
            <w:gridSpan w:val="2"/>
            <w:vAlign w:val="bottom"/>
          </w:tcPr>
          <w:p w14:paraId="1EA23EDE" w14:textId="7276BB33" w:rsidR="0024475F" w:rsidRPr="0024475F" w:rsidRDefault="0024475F" w:rsidP="00EF73CC">
            <w:pPr>
              <w:pStyle w:val="NoSpacing"/>
              <w:rPr>
                <w:rFonts w:ascii="Times New Roman" w:hAnsi="Times New Roman" w:cs="Times New Roman"/>
              </w:rPr>
            </w:pPr>
            <w:r w:rsidRPr="0024475F">
              <w:rPr>
                <w:rFonts w:ascii="Times New Roman" w:hAnsi="Times New Roman" w:cs="Times New Roman"/>
              </w:rPr>
              <w:t>Oncor</w:t>
            </w:r>
          </w:p>
        </w:tc>
        <w:tc>
          <w:tcPr>
            <w:tcW w:w="2468" w:type="dxa"/>
            <w:vAlign w:val="bottom"/>
          </w:tcPr>
          <w:p w14:paraId="5152932E" w14:textId="77777777" w:rsidR="0024475F" w:rsidRPr="001874D1" w:rsidRDefault="0024475F" w:rsidP="00EF73CC">
            <w:pPr>
              <w:pStyle w:val="NoSpacing"/>
              <w:rPr>
                <w:rFonts w:ascii="Times New Roman" w:hAnsi="Times New Roman" w:cs="Times New Roman"/>
                <w:highlight w:val="lightGray"/>
              </w:rPr>
            </w:pPr>
          </w:p>
        </w:tc>
      </w:tr>
      <w:tr w:rsidR="00D60BA3" w:rsidRPr="001874D1" w14:paraId="585ADB03" w14:textId="77777777" w:rsidTr="000012D9">
        <w:tc>
          <w:tcPr>
            <w:tcW w:w="2482" w:type="dxa"/>
            <w:gridSpan w:val="2"/>
            <w:vAlign w:val="bottom"/>
          </w:tcPr>
          <w:p w14:paraId="1FC7C652" w14:textId="3090F0AF" w:rsidR="00D60BA3" w:rsidRPr="00D60BA3" w:rsidRDefault="00D60BA3" w:rsidP="00EF73CC">
            <w:pPr>
              <w:pStyle w:val="NoSpacing"/>
              <w:rPr>
                <w:rFonts w:ascii="Times New Roman" w:hAnsi="Times New Roman" w:cs="Times New Roman"/>
              </w:rPr>
            </w:pPr>
            <w:r w:rsidRPr="00D60BA3">
              <w:rPr>
                <w:rFonts w:ascii="Times New Roman" w:hAnsi="Times New Roman" w:cs="Times New Roman"/>
              </w:rPr>
              <w:t>Mathew, Paul</w:t>
            </w:r>
          </w:p>
        </w:tc>
        <w:tc>
          <w:tcPr>
            <w:tcW w:w="3946" w:type="dxa"/>
            <w:gridSpan w:val="2"/>
            <w:vAlign w:val="bottom"/>
          </w:tcPr>
          <w:p w14:paraId="4E0FEA11" w14:textId="436E474F" w:rsidR="00D60BA3" w:rsidRPr="00D60BA3" w:rsidRDefault="00D60BA3" w:rsidP="00EF73CC">
            <w:pPr>
              <w:pStyle w:val="NoSpacing"/>
              <w:rPr>
                <w:rFonts w:ascii="Times New Roman" w:hAnsi="Times New Roman" w:cs="Times New Roman"/>
              </w:rPr>
            </w:pPr>
            <w:r w:rsidRPr="00D60BA3">
              <w:rPr>
                <w:rFonts w:ascii="Times New Roman" w:hAnsi="Times New Roman" w:cs="Times New Roman"/>
              </w:rPr>
              <w:t>CenterPoint Energy</w:t>
            </w:r>
          </w:p>
        </w:tc>
        <w:tc>
          <w:tcPr>
            <w:tcW w:w="2468" w:type="dxa"/>
            <w:vAlign w:val="bottom"/>
          </w:tcPr>
          <w:p w14:paraId="53936371" w14:textId="78B28474" w:rsidR="00D60BA3" w:rsidRPr="001874D1" w:rsidRDefault="00D60BA3" w:rsidP="00EF73CC">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15141D" w:rsidRPr="001874D1" w14:paraId="5CBA5308" w14:textId="77777777" w:rsidTr="000012D9">
        <w:tc>
          <w:tcPr>
            <w:tcW w:w="2482" w:type="dxa"/>
            <w:gridSpan w:val="2"/>
            <w:vAlign w:val="bottom"/>
          </w:tcPr>
          <w:p w14:paraId="5BF1BB4D" w14:textId="73104E58" w:rsidR="0015141D" w:rsidRPr="0024475F" w:rsidRDefault="0015141D" w:rsidP="00EF73CC">
            <w:pPr>
              <w:pStyle w:val="NoSpacing"/>
              <w:rPr>
                <w:rFonts w:ascii="Times New Roman" w:hAnsi="Times New Roman" w:cs="Times New Roman"/>
              </w:rPr>
            </w:pPr>
            <w:r w:rsidRPr="0024475F">
              <w:rPr>
                <w:rFonts w:ascii="Times New Roman" w:hAnsi="Times New Roman" w:cs="Times New Roman"/>
              </w:rPr>
              <w:t>Morris, Sandy</w:t>
            </w:r>
          </w:p>
        </w:tc>
        <w:tc>
          <w:tcPr>
            <w:tcW w:w="3946" w:type="dxa"/>
            <w:gridSpan w:val="2"/>
            <w:vAlign w:val="bottom"/>
          </w:tcPr>
          <w:p w14:paraId="63AB5A74" w14:textId="539A6A26" w:rsidR="0015141D" w:rsidRPr="0024475F" w:rsidRDefault="0015141D" w:rsidP="00EF73CC">
            <w:pPr>
              <w:pStyle w:val="NoSpacing"/>
              <w:rPr>
                <w:rFonts w:ascii="Times New Roman" w:hAnsi="Times New Roman" w:cs="Times New Roman"/>
              </w:rPr>
            </w:pPr>
            <w:r w:rsidRPr="0024475F">
              <w:rPr>
                <w:rFonts w:ascii="Times New Roman" w:hAnsi="Times New Roman" w:cs="Times New Roman"/>
              </w:rPr>
              <w:t>Direct Energy</w:t>
            </w:r>
          </w:p>
        </w:tc>
        <w:tc>
          <w:tcPr>
            <w:tcW w:w="2468" w:type="dxa"/>
            <w:vAlign w:val="bottom"/>
          </w:tcPr>
          <w:p w14:paraId="3FB9FA0B" w14:textId="77777777" w:rsidR="0015141D" w:rsidRPr="001874D1" w:rsidRDefault="0015141D" w:rsidP="00EF73CC">
            <w:pPr>
              <w:pStyle w:val="NoSpacing"/>
              <w:rPr>
                <w:rFonts w:ascii="Times New Roman" w:hAnsi="Times New Roman" w:cs="Times New Roman"/>
                <w:highlight w:val="lightGray"/>
              </w:rPr>
            </w:pPr>
          </w:p>
        </w:tc>
      </w:tr>
      <w:tr w:rsidR="002E2C6C" w:rsidRPr="001874D1" w14:paraId="060EFB9C" w14:textId="77777777" w:rsidTr="000012D9">
        <w:tc>
          <w:tcPr>
            <w:tcW w:w="2482" w:type="dxa"/>
            <w:gridSpan w:val="2"/>
            <w:vAlign w:val="bottom"/>
          </w:tcPr>
          <w:p w14:paraId="5889831A" w14:textId="07D7427A" w:rsidR="002E2C6C" w:rsidRDefault="002E2C6C" w:rsidP="00EF73CC">
            <w:pPr>
              <w:pStyle w:val="NoSpacing"/>
              <w:rPr>
                <w:rFonts w:ascii="Times New Roman" w:hAnsi="Times New Roman" w:cs="Times New Roman"/>
              </w:rPr>
            </w:pPr>
            <w:proofErr w:type="spellStart"/>
            <w:r>
              <w:rPr>
                <w:rFonts w:ascii="Times New Roman" w:hAnsi="Times New Roman" w:cs="Times New Roman"/>
              </w:rPr>
              <w:t>Muer</w:t>
            </w:r>
            <w:proofErr w:type="spellEnd"/>
            <w:r>
              <w:rPr>
                <w:rFonts w:ascii="Times New Roman" w:hAnsi="Times New Roman" w:cs="Times New Roman"/>
              </w:rPr>
              <w:t>, Katie</w:t>
            </w:r>
          </w:p>
        </w:tc>
        <w:tc>
          <w:tcPr>
            <w:tcW w:w="3946" w:type="dxa"/>
            <w:gridSpan w:val="2"/>
            <w:vAlign w:val="bottom"/>
          </w:tcPr>
          <w:p w14:paraId="2E7767D2" w14:textId="681DFBA3" w:rsidR="002E2C6C" w:rsidRDefault="002E2C6C" w:rsidP="00EF73CC">
            <w:pPr>
              <w:pStyle w:val="NoSpacing"/>
              <w:rPr>
                <w:rFonts w:ascii="Times New Roman" w:hAnsi="Times New Roman" w:cs="Times New Roman"/>
              </w:rPr>
            </w:pPr>
            <w:r>
              <w:rPr>
                <w:rFonts w:ascii="Times New Roman" w:hAnsi="Times New Roman" w:cs="Times New Roman"/>
              </w:rPr>
              <w:t>Black and Veatch</w:t>
            </w:r>
          </w:p>
        </w:tc>
        <w:tc>
          <w:tcPr>
            <w:tcW w:w="2468" w:type="dxa"/>
            <w:vAlign w:val="bottom"/>
          </w:tcPr>
          <w:p w14:paraId="35D6A1EE" w14:textId="614B9AB1" w:rsidR="002E2C6C" w:rsidRPr="00D60BA3" w:rsidRDefault="002E2C6C" w:rsidP="00EF73CC">
            <w:pPr>
              <w:pStyle w:val="NoSpacing"/>
              <w:rPr>
                <w:rFonts w:ascii="Times New Roman" w:hAnsi="Times New Roman" w:cs="Times New Roman"/>
              </w:rPr>
            </w:pPr>
            <w:r w:rsidRPr="00D60BA3">
              <w:rPr>
                <w:rFonts w:ascii="Times New Roman" w:hAnsi="Times New Roman" w:cs="Times New Roman"/>
              </w:rPr>
              <w:t>Via Teleconference</w:t>
            </w:r>
          </w:p>
        </w:tc>
      </w:tr>
      <w:tr w:rsidR="00D60BA3" w:rsidRPr="001874D1" w14:paraId="586FDBE4" w14:textId="77777777" w:rsidTr="000012D9">
        <w:tc>
          <w:tcPr>
            <w:tcW w:w="2482" w:type="dxa"/>
            <w:gridSpan w:val="2"/>
            <w:vAlign w:val="bottom"/>
          </w:tcPr>
          <w:p w14:paraId="47E9FBDD" w14:textId="565394CA" w:rsidR="00D60BA3" w:rsidRPr="0024475F" w:rsidRDefault="00D60BA3" w:rsidP="00EF73CC">
            <w:pPr>
              <w:pStyle w:val="NoSpacing"/>
              <w:rPr>
                <w:rFonts w:ascii="Times New Roman" w:hAnsi="Times New Roman" w:cs="Times New Roman"/>
              </w:rPr>
            </w:pPr>
            <w:r>
              <w:rPr>
                <w:rFonts w:ascii="Times New Roman" w:hAnsi="Times New Roman" w:cs="Times New Roman"/>
              </w:rPr>
              <w:t xml:space="preserve">Ottaway, Cindy </w:t>
            </w:r>
          </w:p>
        </w:tc>
        <w:tc>
          <w:tcPr>
            <w:tcW w:w="3946" w:type="dxa"/>
            <w:gridSpan w:val="2"/>
            <w:vAlign w:val="bottom"/>
          </w:tcPr>
          <w:p w14:paraId="76701789" w14:textId="5F7FF6DA" w:rsidR="00D60BA3" w:rsidRPr="0024475F" w:rsidRDefault="00D60BA3" w:rsidP="00EF73CC">
            <w:pPr>
              <w:pStyle w:val="NoSpacing"/>
              <w:rPr>
                <w:rFonts w:ascii="Times New Roman" w:hAnsi="Times New Roman" w:cs="Times New Roman"/>
              </w:rPr>
            </w:pPr>
            <w:r>
              <w:rPr>
                <w:rFonts w:ascii="Times New Roman" w:hAnsi="Times New Roman" w:cs="Times New Roman"/>
              </w:rPr>
              <w:t>CTT</w:t>
            </w:r>
          </w:p>
        </w:tc>
        <w:tc>
          <w:tcPr>
            <w:tcW w:w="2468" w:type="dxa"/>
            <w:vAlign w:val="bottom"/>
          </w:tcPr>
          <w:p w14:paraId="4543E332" w14:textId="4B2DF17F" w:rsidR="00D60BA3" w:rsidRPr="001874D1" w:rsidRDefault="00D60BA3" w:rsidP="00EF73CC">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7D493E" w:rsidRPr="001874D1" w14:paraId="27631C59" w14:textId="77777777" w:rsidTr="000012D9">
        <w:tc>
          <w:tcPr>
            <w:tcW w:w="2482" w:type="dxa"/>
            <w:gridSpan w:val="2"/>
            <w:vAlign w:val="bottom"/>
          </w:tcPr>
          <w:p w14:paraId="42C1CDB6" w14:textId="2043502F" w:rsidR="007D493E" w:rsidRPr="0024475F" w:rsidRDefault="007D493E" w:rsidP="00EF73CC">
            <w:pPr>
              <w:pStyle w:val="NoSpacing"/>
              <w:rPr>
                <w:rFonts w:ascii="Times New Roman" w:hAnsi="Times New Roman" w:cs="Times New Roman"/>
              </w:rPr>
            </w:pPr>
            <w:r w:rsidRPr="0024475F">
              <w:rPr>
                <w:rFonts w:ascii="Times New Roman" w:hAnsi="Times New Roman" w:cs="Times New Roman"/>
              </w:rPr>
              <w:t>Pak, Sam</w:t>
            </w:r>
          </w:p>
        </w:tc>
        <w:tc>
          <w:tcPr>
            <w:tcW w:w="3946" w:type="dxa"/>
            <w:gridSpan w:val="2"/>
            <w:vAlign w:val="bottom"/>
          </w:tcPr>
          <w:p w14:paraId="1FFD98E2" w14:textId="5167EA59" w:rsidR="007D493E" w:rsidRPr="0024475F" w:rsidRDefault="007D493E" w:rsidP="00EF73CC">
            <w:pPr>
              <w:pStyle w:val="NoSpacing"/>
              <w:rPr>
                <w:rFonts w:ascii="Times New Roman" w:hAnsi="Times New Roman" w:cs="Times New Roman"/>
              </w:rPr>
            </w:pPr>
            <w:r w:rsidRPr="0024475F">
              <w:rPr>
                <w:rFonts w:ascii="Times New Roman" w:hAnsi="Times New Roman" w:cs="Times New Roman"/>
              </w:rPr>
              <w:t>Oncor</w:t>
            </w:r>
          </w:p>
        </w:tc>
        <w:tc>
          <w:tcPr>
            <w:tcW w:w="2468" w:type="dxa"/>
            <w:vAlign w:val="bottom"/>
          </w:tcPr>
          <w:p w14:paraId="5EDEE0CE" w14:textId="77777777" w:rsidR="007D493E" w:rsidRPr="001874D1" w:rsidRDefault="007D493E" w:rsidP="00EF73CC">
            <w:pPr>
              <w:pStyle w:val="NoSpacing"/>
              <w:rPr>
                <w:rFonts w:ascii="Times New Roman" w:hAnsi="Times New Roman" w:cs="Times New Roman"/>
                <w:highlight w:val="lightGray"/>
              </w:rPr>
            </w:pPr>
          </w:p>
        </w:tc>
      </w:tr>
      <w:tr w:rsidR="002E2C6C" w:rsidRPr="001874D1" w14:paraId="27646674" w14:textId="77777777" w:rsidTr="000012D9">
        <w:tc>
          <w:tcPr>
            <w:tcW w:w="2482" w:type="dxa"/>
            <w:gridSpan w:val="2"/>
            <w:vAlign w:val="bottom"/>
          </w:tcPr>
          <w:p w14:paraId="37CA8760" w14:textId="51BB3CB7" w:rsidR="002E2C6C" w:rsidRPr="00D60BA3" w:rsidRDefault="002E2C6C" w:rsidP="00EF73CC">
            <w:pPr>
              <w:pStyle w:val="NoSpacing"/>
              <w:rPr>
                <w:rFonts w:ascii="Times New Roman" w:hAnsi="Times New Roman" w:cs="Times New Roman"/>
              </w:rPr>
            </w:pPr>
            <w:r>
              <w:rPr>
                <w:rFonts w:ascii="Times New Roman" w:hAnsi="Times New Roman" w:cs="Times New Roman"/>
              </w:rPr>
              <w:t>Pham, Michelle</w:t>
            </w:r>
          </w:p>
        </w:tc>
        <w:tc>
          <w:tcPr>
            <w:tcW w:w="3946" w:type="dxa"/>
            <w:gridSpan w:val="2"/>
            <w:vAlign w:val="bottom"/>
          </w:tcPr>
          <w:p w14:paraId="6FB83CEC" w14:textId="17152AC0" w:rsidR="002E2C6C" w:rsidRPr="00D60BA3" w:rsidRDefault="002E2C6C" w:rsidP="00EF73CC">
            <w:pPr>
              <w:pStyle w:val="NoSpacing"/>
              <w:rPr>
                <w:rFonts w:ascii="Times New Roman" w:hAnsi="Times New Roman" w:cs="Times New Roman"/>
              </w:rPr>
            </w:pPr>
            <w:r>
              <w:rPr>
                <w:rFonts w:ascii="Times New Roman" w:hAnsi="Times New Roman" w:cs="Times New Roman"/>
              </w:rPr>
              <w:t>CenterPoint Energy</w:t>
            </w:r>
          </w:p>
        </w:tc>
        <w:tc>
          <w:tcPr>
            <w:tcW w:w="2468" w:type="dxa"/>
            <w:vAlign w:val="bottom"/>
          </w:tcPr>
          <w:p w14:paraId="0A061BC7" w14:textId="2215BB4E" w:rsidR="002E2C6C" w:rsidRPr="001874D1" w:rsidRDefault="002E2C6C" w:rsidP="00EF73CC">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633461" w:rsidRPr="001874D1" w14:paraId="148C1E6D" w14:textId="77777777" w:rsidTr="000012D9">
        <w:tc>
          <w:tcPr>
            <w:tcW w:w="2482" w:type="dxa"/>
            <w:gridSpan w:val="2"/>
            <w:vAlign w:val="bottom"/>
          </w:tcPr>
          <w:p w14:paraId="019A5C3B" w14:textId="5E77E82E" w:rsidR="00633461" w:rsidRPr="00D60BA3" w:rsidRDefault="00633461" w:rsidP="00EF73CC">
            <w:pPr>
              <w:pStyle w:val="NoSpacing"/>
              <w:rPr>
                <w:rFonts w:ascii="Times New Roman" w:hAnsi="Times New Roman" w:cs="Times New Roman"/>
              </w:rPr>
            </w:pPr>
            <w:r w:rsidRPr="00D60BA3">
              <w:rPr>
                <w:rFonts w:ascii="Times New Roman" w:hAnsi="Times New Roman" w:cs="Times New Roman"/>
              </w:rPr>
              <w:t>Powell, Christian</w:t>
            </w:r>
          </w:p>
        </w:tc>
        <w:tc>
          <w:tcPr>
            <w:tcW w:w="3946" w:type="dxa"/>
            <w:gridSpan w:val="2"/>
            <w:vAlign w:val="bottom"/>
          </w:tcPr>
          <w:p w14:paraId="19D0ED3F" w14:textId="3F8765B1" w:rsidR="00633461" w:rsidRPr="00D60BA3" w:rsidRDefault="0000332A" w:rsidP="00EF73CC">
            <w:pPr>
              <w:pStyle w:val="NoSpacing"/>
              <w:rPr>
                <w:rFonts w:ascii="Times New Roman" w:hAnsi="Times New Roman" w:cs="Times New Roman"/>
              </w:rPr>
            </w:pPr>
            <w:proofErr w:type="spellStart"/>
            <w:r w:rsidRPr="00D60BA3">
              <w:rPr>
                <w:rFonts w:ascii="Times New Roman" w:hAnsi="Times New Roman" w:cs="Times New Roman"/>
              </w:rPr>
              <w:t>Pe</w:t>
            </w:r>
            <w:r w:rsidR="00E451D6" w:rsidRPr="00D60BA3">
              <w:rPr>
                <w:rFonts w:ascii="Times New Roman" w:hAnsi="Times New Roman" w:cs="Times New Roman"/>
              </w:rPr>
              <w:t>dernales</w:t>
            </w:r>
            <w:proofErr w:type="spellEnd"/>
            <w:r w:rsidR="00E451D6" w:rsidRPr="00D60BA3">
              <w:rPr>
                <w:rFonts w:ascii="Times New Roman" w:hAnsi="Times New Roman" w:cs="Times New Roman"/>
              </w:rPr>
              <w:t xml:space="preserve"> Electric Cooperative</w:t>
            </w:r>
          </w:p>
        </w:tc>
        <w:tc>
          <w:tcPr>
            <w:tcW w:w="2468" w:type="dxa"/>
            <w:vAlign w:val="bottom"/>
          </w:tcPr>
          <w:p w14:paraId="7F2A4AFF" w14:textId="77777777" w:rsidR="00633461" w:rsidRPr="001874D1" w:rsidRDefault="00633461" w:rsidP="00EF73CC">
            <w:pPr>
              <w:pStyle w:val="NoSpacing"/>
              <w:rPr>
                <w:rFonts w:ascii="Times New Roman" w:hAnsi="Times New Roman" w:cs="Times New Roman"/>
                <w:highlight w:val="lightGray"/>
              </w:rPr>
            </w:pPr>
          </w:p>
        </w:tc>
      </w:tr>
      <w:tr w:rsidR="00584857" w:rsidRPr="001874D1" w14:paraId="2A38363D" w14:textId="77777777" w:rsidTr="000012D9">
        <w:tc>
          <w:tcPr>
            <w:tcW w:w="2482" w:type="dxa"/>
            <w:gridSpan w:val="2"/>
            <w:vAlign w:val="bottom"/>
          </w:tcPr>
          <w:p w14:paraId="2EF67691" w14:textId="49858239" w:rsidR="00584857" w:rsidRPr="00D60BA3" w:rsidRDefault="00584857" w:rsidP="00EF73CC">
            <w:pPr>
              <w:pStyle w:val="NoSpacing"/>
              <w:rPr>
                <w:rFonts w:ascii="Times New Roman" w:hAnsi="Times New Roman" w:cs="Times New Roman"/>
              </w:rPr>
            </w:pPr>
            <w:r w:rsidRPr="00D60BA3">
              <w:rPr>
                <w:rFonts w:ascii="Times New Roman" w:hAnsi="Times New Roman" w:cs="Times New Roman"/>
              </w:rPr>
              <w:t>Rainwater, Kim</w:t>
            </w:r>
          </w:p>
        </w:tc>
        <w:tc>
          <w:tcPr>
            <w:tcW w:w="3946" w:type="dxa"/>
            <w:gridSpan w:val="2"/>
            <w:vAlign w:val="bottom"/>
          </w:tcPr>
          <w:p w14:paraId="402F58AA" w14:textId="3066EB96" w:rsidR="00584857" w:rsidRPr="00D60BA3" w:rsidRDefault="00671D44" w:rsidP="00EF73CC">
            <w:pPr>
              <w:pStyle w:val="NoSpacing"/>
              <w:rPr>
                <w:rFonts w:ascii="Times New Roman" w:hAnsi="Times New Roman" w:cs="Times New Roman"/>
              </w:rPr>
            </w:pPr>
            <w:r w:rsidRPr="00D60BA3">
              <w:rPr>
                <w:rFonts w:ascii="Times New Roman" w:hAnsi="Times New Roman" w:cs="Times New Roman"/>
              </w:rPr>
              <w:t>Environmental Defense Fund</w:t>
            </w:r>
          </w:p>
        </w:tc>
        <w:tc>
          <w:tcPr>
            <w:tcW w:w="2468" w:type="dxa"/>
            <w:vAlign w:val="bottom"/>
          </w:tcPr>
          <w:p w14:paraId="7369503D" w14:textId="77777777" w:rsidR="00584857" w:rsidRPr="001874D1" w:rsidRDefault="00584857" w:rsidP="00EF73CC">
            <w:pPr>
              <w:pStyle w:val="NoSpacing"/>
              <w:rPr>
                <w:rFonts w:ascii="Times New Roman" w:hAnsi="Times New Roman" w:cs="Times New Roman"/>
                <w:highlight w:val="lightGray"/>
              </w:rPr>
            </w:pPr>
          </w:p>
        </w:tc>
      </w:tr>
      <w:tr w:rsidR="00584857" w:rsidRPr="001874D1" w14:paraId="532A9329" w14:textId="77777777" w:rsidTr="000012D9">
        <w:tc>
          <w:tcPr>
            <w:tcW w:w="2482" w:type="dxa"/>
            <w:gridSpan w:val="2"/>
            <w:vAlign w:val="bottom"/>
          </w:tcPr>
          <w:p w14:paraId="799E37C9" w14:textId="235C72C6" w:rsidR="00584857" w:rsidRPr="00D60BA3" w:rsidRDefault="00584857" w:rsidP="00EF73CC">
            <w:pPr>
              <w:pStyle w:val="NoSpacing"/>
              <w:rPr>
                <w:rFonts w:ascii="Times New Roman" w:hAnsi="Times New Roman" w:cs="Times New Roman"/>
              </w:rPr>
            </w:pPr>
            <w:r w:rsidRPr="00D60BA3">
              <w:rPr>
                <w:rFonts w:ascii="Times New Roman" w:hAnsi="Times New Roman" w:cs="Times New Roman"/>
              </w:rPr>
              <w:t>Rehfeldt, Diana</w:t>
            </w:r>
          </w:p>
        </w:tc>
        <w:tc>
          <w:tcPr>
            <w:tcW w:w="3946" w:type="dxa"/>
            <w:gridSpan w:val="2"/>
            <w:vAlign w:val="bottom"/>
          </w:tcPr>
          <w:p w14:paraId="45CF1175" w14:textId="2CABD878" w:rsidR="00584857" w:rsidRPr="00D60BA3" w:rsidRDefault="00584857" w:rsidP="00EF73CC">
            <w:pPr>
              <w:pStyle w:val="NoSpacing"/>
              <w:rPr>
                <w:rFonts w:ascii="Times New Roman" w:hAnsi="Times New Roman" w:cs="Times New Roman"/>
              </w:rPr>
            </w:pPr>
            <w:r w:rsidRPr="00D60BA3">
              <w:rPr>
                <w:rFonts w:ascii="Times New Roman" w:hAnsi="Times New Roman" w:cs="Times New Roman"/>
              </w:rPr>
              <w:t>Texas New Mexico Power</w:t>
            </w:r>
          </w:p>
        </w:tc>
        <w:tc>
          <w:tcPr>
            <w:tcW w:w="2468" w:type="dxa"/>
            <w:vAlign w:val="bottom"/>
          </w:tcPr>
          <w:p w14:paraId="33DD7DA9" w14:textId="579C3275" w:rsidR="00584857" w:rsidRPr="00D60BA3" w:rsidRDefault="00584857" w:rsidP="00EF73CC">
            <w:pPr>
              <w:pStyle w:val="NoSpacing"/>
              <w:rPr>
                <w:rFonts w:ascii="Times New Roman" w:hAnsi="Times New Roman" w:cs="Times New Roman"/>
              </w:rPr>
            </w:pPr>
            <w:r w:rsidRPr="00D60BA3">
              <w:rPr>
                <w:rFonts w:ascii="Times New Roman" w:hAnsi="Times New Roman" w:cs="Times New Roman"/>
              </w:rPr>
              <w:t>Via Teleconference</w:t>
            </w:r>
          </w:p>
        </w:tc>
      </w:tr>
      <w:tr w:rsidR="006D57BD" w:rsidRPr="001874D1" w14:paraId="0715CEE3" w14:textId="77777777" w:rsidTr="000012D9">
        <w:tc>
          <w:tcPr>
            <w:tcW w:w="2482" w:type="dxa"/>
            <w:gridSpan w:val="2"/>
            <w:vAlign w:val="bottom"/>
          </w:tcPr>
          <w:p w14:paraId="59146037" w14:textId="6AAE8506" w:rsidR="006D57BD" w:rsidRPr="002E2C6C" w:rsidRDefault="006D57BD" w:rsidP="00EF73CC">
            <w:pPr>
              <w:pStyle w:val="NoSpacing"/>
              <w:rPr>
                <w:rFonts w:ascii="Times New Roman" w:hAnsi="Times New Roman" w:cs="Times New Roman"/>
              </w:rPr>
            </w:pPr>
            <w:r w:rsidRPr="002E2C6C">
              <w:rPr>
                <w:rFonts w:ascii="Times New Roman" w:hAnsi="Times New Roman" w:cs="Times New Roman"/>
              </w:rPr>
              <w:t>Reid, Walter</w:t>
            </w:r>
          </w:p>
        </w:tc>
        <w:tc>
          <w:tcPr>
            <w:tcW w:w="3946" w:type="dxa"/>
            <w:gridSpan w:val="2"/>
            <w:vAlign w:val="bottom"/>
          </w:tcPr>
          <w:p w14:paraId="7DBBFEA2" w14:textId="4432179D" w:rsidR="006D57BD" w:rsidRPr="002E2C6C" w:rsidRDefault="006D57BD" w:rsidP="00EF73CC">
            <w:pPr>
              <w:pStyle w:val="NoSpacing"/>
              <w:rPr>
                <w:rFonts w:ascii="Times New Roman" w:hAnsi="Times New Roman" w:cs="Times New Roman"/>
              </w:rPr>
            </w:pPr>
            <w:r w:rsidRPr="002E2C6C">
              <w:rPr>
                <w:rFonts w:ascii="Times New Roman" w:hAnsi="Times New Roman" w:cs="Times New Roman"/>
              </w:rPr>
              <w:t>Advanced Power Alliance</w:t>
            </w:r>
          </w:p>
        </w:tc>
        <w:tc>
          <w:tcPr>
            <w:tcW w:w="2468" w:type="dxa"/>
            <w:vAlign w:val="bottom"/>
          </w:tcPr>
          <w:p w14:paraId="30249932" w14:textId="2B3D6A04" w:rsidR="006D57BD" w:rsidRPr="002E2C6C" w:rsidRDefault="00EA5B34" w:rsidP="00EF73CC">
            <w:pPr>
              <w:pStyle w:val="NoSpacing"/>
              <w:rPr>
                <w:rFonts w:ascii="Times New Roman" w:hAnsi="Times New Roman" w:cs="Times New Roman"/>
              </w:rPr>
            </w:pPr>
            <w:r w:rsidRPr="002E2C6C">
              <w:rPr>
                <w:rFonts w:ascii="Times New Roman" w:hAnsi="Times New Roman" w:cs="Times New Roman"/>
              </w:rPr>
              <w:t>Via Teleconference</w:t>
            </w:r>
          </w:p>
        </w:tc>
      </w:tr>
      <w:tr w:rsidR="00487DD3" w:rsidRPr="001874D1" w14:paraId="067B683A" w14:textId="77777777" w:rsidTr="000012D9">
        <w:tc>
          <w:tcPr>
            <w:tcW w:w="2482" w:type="dxa"/>
            <w:gridSpan w:val="2"/>
            <w:vAlign w:val="bottom"/>
          </w:tcPr>
          <w:p w14:paraId="68A00B1A" w14:textId="00DA62C9" w:rsidR="00487DD3" w:rsidRPr="00D60BA3" w:rsidRDefault="00961832" w:rsidP="007745FF">
            <w:pPr>
              <w:pStyle w:val="NoSpacing"/>
              <w:rPr>
                <w:rFonts w:ascii="Times New Roman" w:hAnsi="Times New Roman" w:cs="Times New Roman"/>
              </w:rPr>
            </w:pPr>
            <w:r w:rsidRPr="00D60BA3">
              <w:rPr>
                <w:rFonts w:ascii="Times New Roman" w:hAnsi="Times New Roman" w:cs="Times New Roman"/>
              </w:rPr>
              <w:t>Ri</w:t>
            </w:r>
            <w:r w:rsidR="00487DD3" w:rsidRPr="00D60BA3">
              <w:rPr>
                <w:rFonts w:ascii="Times New Roman" w:hAnsi="Times New Roman" w:cs="Times New Roman"/>
              </w:rPr>
              <w:t>ch</w:t>
            </w:r>
            <w:r w:rsidR="007745FF" w:rsidRPr="00D60BA3">
              <w:rPr>
                <w:rFonts w:ascii="Times New Roman" w:hAnsi="Times New Roman" w:cs="Times New Roman"/>
              </w:rPr>
              <w:t>, Katie</w:t>
            </w:r>
          </w:p>
        </w:tc>
        <w:tc>
          <w:tcPr>
            <w:tcW w:w="3946" w:type="dxa"/>
            <w:gridSpan w:val="2"/>
            <w:vAlign w:val="bottom"/>
          </w:tcPr>
          <w:p w14:paraId="5ED6DBBB" w14:textId="6525269C" w:rsidR="00487DD3" w:rsidRPr="00D60BA3" w:rsidRDefault="007745FF" w:rsidP="00EF73CC">
            <w:pPr>
              <w:pStyle w:val="NoSpacing"/>
              <w:rPr>
                <w:rFonts w:ascii="Times New Roman" w:hAnsi="Times New Roman" w:cs="Times New Roman"/>
              </w:rPr>
            </w:pPr>
            <w:r w:rsidRPr="00D60BA3">
              <w:rPr>
                <w:rFonts w:ascii="Times New Roman" w:hAnsi="Times New Roman" w:cs="Times New Roman"/>
              </w:rPr>
              <w:t>Golden Spread Electric Cooperative</w:t>
            </w:r>
          </w:p>
        </w:tc>
        <w:tc>
          <w:tcPr>
            <w:tcW w:w="2468" w:type="dxa"/>
            <w:vAlign w:val="bottom"/>
          </w:tcPr>
          <w:p w14:paraId="73B8755D" w14:textId="0D572AA3" w:rsidR="00487DD3" w:rsidRPr="001874D1" w:rsidRDefault="007745FF" w:rsidP="00A87421">
            <w:pPr>
              <w:pStyle w:val="NoSpacing"/>
              <w:rPr>
                <w:rFonts w:ascii="Times New Roman" w:hAnsi="Times New Roman" w:cs="Times New Roman"/>
                <w:highlight w:val="lightGray"/>
              </w:rPr>
            </w:pPr>
            <w:r w:rsidRPr="001874D1">
              <w:rPr>
                <w:rFonts w:ascii="Times New Roman" w:hAnsi="Times New Roman" w:cs="Times New Roman"/>
                <w:highlight w:val="lightGray"/>
              </w:rPr>
              <w:t xml:space="preserve"> </w:t>
            </w:r>
          </w:p>
        </w:tc>
      </w:tr>
      <w:tr w:rsidR="005A2B1F" w:rsidRPr="001874D1" w14:paraId="3C517877" w14:textId="77777777" w:rsidTr="000012D9">
        <w:tc>
          <w:tcPr>
            <w:tcW w:w="2482" w:type="dxa"/>
            <w:gridSpan w:val="2"/>
            <w:vAlign w:val="bottom"/>
          </w:tcPr>
          <w:p w14:paraId="077CC7BD" w14:textId="1C873DA2" w:rsidR="005A2B1F" w:rsidRPr="00D60BA3" w:rsidRDefault="005A2B1F" w:rsidP="00EF73CC">
            <w:pPr>
              <w:pStyle w:val="NoSpacing"/>
              <w:rPr>
                <w:rFonts w:ascii="Times New Roman" w:hAnsi="Times New Roman" w:cs="Times New Roman"/>
              </w:rPr>
            </w:pPr>
            <w:r w:rsidRPr="00D60BA3">
              <w:rPr>
                <w:rFonts w:ascii="Times New Roman" w:hAnsi="Times New Roman" w:cs="Times New Roman"/>
              </w:rPr>
              <w:lastRenderedPageBreak/>
              <w:t>Robertson, Jennifer</w:t>
            </w:r>
          </w:p>
        </w:tc>
        <w:tc>
          <w:tcPr>
            <w:tcW w:w="3946" w:type="dxa"/>
            <w:gridSpan w:val="2"/>
            <w:vAlign w:val="bottom"/>
          </w:tcPr>
          <w:p w14:paraId="59074F1D" w14:textId="0B541F82" w:rsidR="005A2B1F" w:rsidRPr="00D60BA3" w:rsidRDefault="005A2B1F" w:rsidP="00EF73CC">
            <w:pPr>
              <w:pStyle w:val="NoSpacing"/>
              <w:rPr>
                <w:rFonts w:ascii="Times New Roman" w:hAnsi="Times New Roman" w:cs="Times New Roman"/>
              </w:rPr>
            </w:pPr>
            <w:r w:rsidRPr="00D60BA3">
              <w:rPr>
                <w:rFonts w:ascii="Times New Roman" w:hAnsi="Times New Roman" w:cs="Times New Roman"/>
              </w:rPr>
              <w:t>LCRA</w:t>
            </w:r>
          </w:p>
        </w:tc>
        <w:tc>
          <w:tcPr>
            <w:tcW w:w="2468" w:type="dxa"/>
            <w:vAlign w:val="bottom"/>
          </w:tcPr>
          <w:p w14:paraId="0872EF42" w14:textId="77777777" w:rsidR="005A2B1F" w:rsidRPr="001874D1" w:rsidRDefault="005A2B1F" w:rsidP="00EF73CC">
            <w:pPr>
              <w:pStyle w:val="NoSpacing"/>
              <w:rPr>
                <w:rFonts w:ascii="Times New Roman" w:hAnsi="Times New Roman" w:cs="Times New Roman"/>
                <w:highlight w:val="lightGray"/>
              </w:rPr>
            </w:pPr>
          </w:p>
        </w:tc>
      </w:tr>
      <w:tr w:rsidR="002E2C6C" w:rsidRPr="001874D1" w14:paraId="326C10A7" w14:textId="77777777" w:rsidTr="000012D9">
        <w:tc>
          <w:tcPr>
            <w:tcW w:w="2482" w:type="dxa"/>
            <w:gridSpan w:val="2"/>
            <w:vAlign w:val="bottom"/>
          </w:tcPr>
          <w:p w14:paraId="51C6343A" w14:textId="76C7AB1C" w:rsidR="002E2C6C" w:rsidRPr="002E2C6C" w:rsidRDefault="002E2C6C" w:rsidP="00EF73CC">
            <w:pPr>
              <w:pStyle w:val="NoSpacing"/>
              <w:rPr>
                <w:rFonts w:ascii="Times New Roman" w:hAnsi="Times New Roman" w:cs="Times New Roman"/>
              </w:rPr>
            </w:pPr>
            <w:r w:rsidRPr="002E2C6C">
              <w:rPr>
                <w:rFonts w:ascii="Times New Roman" w:hAnsi="Times New Roman" w:cs="Times New Roman"/>
              </w:rPr>
              <w:t>Romero, Lara</w:t>
            </w:r>
          </w:p>
        </w:tc>
        <w:tc>
          <w:tcPr>
            <w:tcW w:w="3946" w:type="dxa"/>
            <w:gridSpan w:val="2"/>
            <w:vAlign w:val="bottom"/>
          </w:tcPr>
          <w:p w14:paraId="3BCE7F78" w14:textId="64FC4635" w:rsidR="002E2C6C" w:rsidRPr="002E2C6C" w:rsidRDefault="002E2C6C" w:rsidP="00EF73CC">
            <w:pPr>
              <w:pStyle w:val="NoSpacing"/>
              <w:rPr>
                <w:rFonts w:ascii="Times New Roman" w:hAnsi="Times New Roman" w:cs="Times New Roman"/>
              </w:rPr>
            </w:pPr>
            <w:r w:rsidRPr="002E2C6C">
              <w:rPr>
                <w:rFonts w:ascii="Times New Roman" w:hAnsi="Times New Roman" w:cs="Times New Roman"/>
              </w:rPr>
              <w:t>Aces Power</w:t>
            </w:r>
          </w:p>
        </w:tc>
        <w:tc>
          <w:tcPr>
            <w:tcW w:w="2468" w:type="dxa"/>
            <w:vAlign w:val="bottom"/>
          </w:tcPr>
          <w:p w14:paraId="7BFCF5BB" w14:textId="3D1E54F7" w:rsidR="002E2C6C" w:rsidRPr="001874D1" w:rsidRDefault="002E2C6C" w:rsidP="00EF73CC">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1A481A" w:rsidRPr="001874D1" w14:paraId="646A2342" w14:textId="77777777" w:rsidTr="000012D9">
        <w:tc>
          <w:tcPr>
            <w:tcW w:w="2482" w:type="dxa"/>
            <w:gridSpan w:val="2"/>
            <w:vAlign w:val="bottom"/>
          </w:tcPr>
          <w:p w14:paraId="1CD34A5D" w14:textId="56D78FB7" w:rsidR="001A481A" w:rsidRPr="00D60BA3" w:rsidRDefault="001A481A" w:rsidP="00EF73CC">
            <w:pPr>
              <w:pStyle w:val="NoSpacing"/>
              <w:rPr>
                <w:rFonts w:ascii="Times New Roman" w:hAnsi="Times New Roman" w:cs="Times New Roman"/>
              </w:rPr>
            </w:pPr>
            <w:r w:rsidRPr="00D60BA3">
              <w:rPr>
                <w:rFonts w:ascii="Times New Roman" w:hAnsi="Times New Roman" w:cs="Times New Roman"/>
              </w:rPr>
              <w:t>Scott, Kathy</w:t>
            </w:r>
          </w:p>
        </w:tc>
        <w:tc>
          <w:tcPr>
            <w:tcW w:w="3946" w:type="dxa"/>
            <w:gridSpan w:val="2"/>
            <w:vAlign w:val="bottom"/>
          </w:tcPr>
          <w:p w14:paraId="70D891D9" w14:textId="26B1392C" w:rsidR="001A481A" w:rsidRPr="00D60BA3" w:rsidRDefault="001A481A" w:rsidP="00EF73CC">
            <w:pPr>
              <w:pStyle w:val="NoSpacing"/>
              <w:rPr>
                <w:rFonts w:ascii="Times New Roman" w:hAnsi="Times New Roman" w:cs="Times New Roman"/>
              </w:rPr>
            </w:pPr>
            <w:r w:rsidRPr="00D60BA3">
              <w:rPr>
                <w:rFonts w:ascii="Times New Roman" w:hAnsi="Times New Roman" w:cs="Times New Roman"/>
              </w:rPr>
              <w:t>CenterPoint Energy</w:t>
            </w:r>
          </w:p>
        </w:tc>
        <w:tc>
          <w:tcPr>
            <w:tcW w:w="2468" w:type="dxa"/>
            <w:vAlign w:val="bottom"/>
          </w:tcPr>
          <w:p w14:paraId="3F601749" w14:textId="5E351398" w:rsidR="001A481A" w:rsidRPr="001874D1" w:rsidRDefault="001A481A" w:rsidP="00EF73CC">
            <w:pPr>
              <w:pStyle w:val="NoSpacing"/>
              <w:rPr>
                <w:rFonts w:ascii="Times New Roman" w:hAnsi="Times New Roman" w:cs="Times New Roman"/>
                <w:highlight w:val="lightGray"/>
              </w:rPr>
            </w:pPr>
          </w:p>
        </w:tc>
      </w:tr>
      <w:tr w:rsidR="00742334" w:rsidRPr="001874D1" w14:paraId="512FE5A1" w14:textId="77777777" w:rsidTr="000012D9">
        <w:tc>
          <w:tcPr>
            <w:tcW w:w="2482" w:type="dxa"/>
            <w:gridSpan w:val="2"/>
            <w:vAlign w:val="bottom"/>
          </w:tcPr>
          <w:p w14:paraId="72BEAAA9" w14:textId="32677896" w:rsidR="00742334" w:rsidRPr="007175A4" w:rsidRDefault="00742334" w:rsidP="00EF73CC">
            <w:pPr>
              <w:pStyle w:val="NoSpacing"/>
              <w:rPr>
                <w:rFonts w:ascii="Times New Roman" w:hAnsi="Times New Roman" w:cs="Times New Roman"/>
              </w:rPr>
            </w:pPr>
            <w:r w:rsidRPr="007175A4">
              <w:rPr>
                <w:rFonts w:ascii="Times New Roman" w:hAnsi="Times New Roman" w:cs="Times New Roman"/>
              </w:rPr>
              <w:t>Siddiqi, Shams</w:t>
            </w:r>
          </w:p>
        </w:tc>
        <w:tc>
          <w:tcPr>
            <w:tcW w:w="3946" w:type="dxa"/>
            <w:gridSpan w:val="2"/>
            <w:vAlign w:val="bottom"/>
          </w:tcPr>
          <w:p w14:paraId="17A5FC80" w14:textId="4689EEE1" w:rsidR="00742334" w:rsidRPr="007175A4" w:rsidRDefault="00742334" w:rsidP="00EF73CC">
            <w:pPr>
              <w:pStyle w:val="NoSpacing"/>
              <w:rPr>
                <w:rFonts w:ascii="Times New Roman" w:hAnsi="Times New Roman" w:cs="Times New Roman"/>
              </w:rPr>
            </w:pPr>
            <w:r w:rsidRPr="007175A4">
              <w:rPr>
                <w:rFonts w:ascii="Times New Roman" w:hAnsi="Times New Roman" w:cs="Times New Roman"/>
              </w:rPr>
              <w:t>Crescent Power</w:t>
            </w:r>
          </w:p>
        </w:tc>
        <w:tc>
          <w:tcPr>
            <w:tcW w:w="2468" w:type="dxa"/>
          </w:tcPr>
          <w:p w14:paraId="55D46B94" w14:textId="1F253B6E" w:rsidR="00742334" w:rsidRPr="007175A4" w:rsidRDefault="007175A4" w:rsidP="00EF73CC">
            <w:pPr>
              <w:pStyle w:val="NoSpacing"/>
              <w:rPr>
                <w:rFonts w:ascii="Times New Roman" w:hAnsi="Times New Roman" w:cs="Times New Roman"/>
              </w:rPr>
            </w:pPr>
            <w:r w:rsidRPr="007175A4">
              <w:rPr>
                <w:rFonts w:ascii="Times New Roman" w:hAnsi="Times New Roman" w:cs="Times New Roman"/>
              </w:rPr>
              <w:t>Via Teleconference</w:t>
            </w:r>
          </w:p>
        </w:tc>
      </w:tr>
      <w:tr w:rsidR="00D60BA3" w:rsidRPr="001874D1" w14:paraId="577FFDD8" w14:textId="77777777" w:rsidTr="000012D9">
        <w:tc>
          <w:tcPr>
            <w:tcW w:w="2482" w:type="dxa"/>
            <w:gridSpan w:val="2"/>
            <w:vAlign w:val="bottom"/>
          </w:tcPr>
          <w:p w14:paraId="170BB704" w14:textId="643A2521" w:rsidR="00D60BA3" w:rsidRPr="00D60BA3" w:rsidRDefault="00D60BA3" w:rsidP="00EF73CC">
            <w:pPr>
              <w:pStyle w:val="NoSpacing"/>
              <w:rPr>
                <w:rFonts w:ascii="Times New Roman" w:hAnsi="Times New Roman" w:cs="Times New Roman"/>
              </w:rPr>
            </w:pPr>
            <w:r w:rsidRPr="00D60BA3">
              <w:rPr>
                <w:rFonts w:ascii="Times New Roman" w:hAnsi="Times New Roman" w:cs="Times New Roman"/>
              </w:rPr>
              <w:t>Sithuraj, Murali</w:t>
            </w:r>
          </w:p>
        </w:tc>
        <w:tc>
          <w:tcPr>
            <w:tcW w:w="3946" w:type="dxa"/>
            <w:gridSpan w:val="2"/>
            <w:vAlign w:val="bottom"/>
          </w:tcPr>
          <w:p w14:paraId="3778DA5D" w14:textId="25AF3EC7" w:rsidR="00D60BA3" w:rsidRPr="00D60BA3" w:rsidRDefault="00D60BA3" w:rsidP="00EF73CC">
            <w:pPr>
              <w:pStyle w:val="NoSpacing"/>
              <w:rPr>
                <w:rFonts w:ascii="Times New Roman" w:hAnsi="Times New Roman" w:cs="Times New Roman"/>
              </w:rPr>
            </w:pPr>
            <w:r w:rsidRPr="00D60BA3">
              <w:rPr>
                <w:rFonts w:ascii="Times New Roman" w:hAnsi="Times New Roman" w:cs="Times New Roman"/>
              </w:rPr>
              <w:t>Austin Energy</w:t>
            </w:r>
          </w:p>
        </w:tc>
        <w:tc>
          <w:tcPr>
            <w:tcW w:w="2468" w:type="dxa"/>
          </w:tcPr>
          <w:p w14:paraId="325DE752" w14:textId="77777777" w:rsidR="00D60BA3" w:rsidRPr="001874D1" w:rsidRDefault="00D60BA3" w:rsidP="00EF73CC">
            <w:pPr>
              <w:pStyle w:val="NoSpacing"/>
              <w:rPr>
                <w:rFonts w:ascii="Times New Roman" w:hAnsi="Times New Roman" w:cs="Times New Roman"/>
                <w:highlight w:val="lightGray"/>
              </w:rPr>
            </w:pPr>
          </w:p>
        </w:tc>
      </w:tr>
      <w:tr w:rsidR="00584857" w:rsidRPr="001874D1" w14:paraId="6804ADD9" w14:textId="77777777" w:rsidTr="000012D9">
        <w:tc>
          <w:tcPr>
            <w:tcW w:w="2482" w:type="dxa"/>
            <w:gridSpan w:val="2"/>
            <w:vAlign w:val="bottom"/>
          </w:tcPr>
          <w:p w14:paraId="133EFC3E" w14:textId="168E5E90" w:rsidR="00584857" w:rsidRPr="00D60BA3" w:rsidRDefault="00584857" w:rsidP="00EF73CC">
            <w:pPr>
              <w:pStyle w:val="NoSpacing"/>
              <w:rPr>
                <w:rFonts w:ascii="Times New Roman" w:hAnsi="Times New Roman" w:cs="Times New Roman"/>
              </w:rPr>
            </w:pPr>
            <w:r w:rsidRPr="00D60BA3">
              <w:rPr>
                <w:rFonts w:ascii="Times New Roman" w:hAnsi="Times New Roman" w:cs="Times New Roman"/>
              </w:rPr>
              <w:t>Stanfield, Leonard</w:t>
            </w:r>
          </w:p>
        </w:tc>
        <w:tc>
          <w:tcPr>
            <w:tcW w:w="3946" w:type="dxa"/>
            <w:gridSpan w:val="2"/>
            <w:vAlign w:val="bottom"/>
          </w:tcPr>
          <w:p w14:paraId="725FA20C" w14:textId="6ECE7009" w:rsidR="00584857" w:rsidRPr="00D60BA3" w:rsidRDefault="00584857" w:rsidP="00EF73CC">
            <w:pPr>
              <w:pStyle w:val="NoSpacing"/>
              <w:rPr>
                <w:rFonts w:ascii="Times New Roman" w:hAnsi="Times New Roman" w:cs="Times New Roman"/>
              </w:rPr>
            </w:pPr>
            <w:r w:rsidRPr="00D60BA3">
              <w:rPr>
                <w:rFonts w:ascii="Times New Roman" w:hAnsi="Times New Roman" w:cs="Times New Roman"/>
              </w:rPr>
              <w:t>Invenergy</w:t>
            </w:r>
          </w:p>
        </w:tc>
        <w:tc>
          <w:tcPr>
            <w:tcW w:w="2468" w:type="dxa"/>
          </w:tcPr>
          <w:p w14:paraId="59D8AA28" w14:textId="77777777" w:rsidR="00584857" w:rsidRPr="001874D1" w:rsidRDefault="00584857" w:rsidP="00EF73CC">
            <w:pPr>
              <w:pStyle w:val="NoSpacing"/>
              <w:rPr>
                <w:rFonts w:ascii="Times New Roman" w:hAnsi="Times New Roman" w:cs="Times New Roman"/>
                <w:highlight w:val="lightGray"/>
              </w:rPr>
            </w:pPr>
          </w:p>
        </w:tc>
      </w:tr>
      <w:tr w:rsidR="002E2C6C" w:rsidRPr="001874D1" w14:paraId="17583C33" w14:textId="77777777" w:rsidTr="006D57BD">
        <w:tc>
          <w:tcPr>
            <w:tcW w:w="2482" w:type="dxa"/>
            <w:gridSpan w:val="2"/>
          </w:tcPr>
          <w:p w14:paraId="27374DCF" w14:textId="2F0A2A99" w:rsidR="002E2C6C" w:rsidRPr="002E2C6C" w:rsidRDefault="002E2C6C" w:rsidP="003F5BE1">
            <w:pPr>
              <w:pStyle w:val="NoSpacing"/>
              <w:rPr>
                <w:rFonts w:ascii="Times New Roman" w:hAnsi="Times New Roman" w:cs="Times New Roman"/>
              </w:rPr>
            </w:pPr>
            <w:r w:rsidRPr="002E2C6C">
              <w:rPr>
                <w:rFonts w:ascii="Times New Roman" w:hAnsi="Times New Roman" w:cs="Times New Roman"/>
              </w:rPr>
              <w:t>Thompson, David</w:t>
            </w:r>
          </w:p>
        </w:tc>
        <w:tc>
          <w:tcPr>
            <w:tcW w:w="3946" w:type="dxa"/>
            <w:gridSpan w:val="2"/>
          </w:tcPr>
          <w:p w14:paraId="0FB0BCFE" w14:textId="0B52F50A" w:rsidR="002E2C6C" w:rsidRPr="002E2C6C" w:rsidRDefault="002E2C6C" w:rsidP="003F5BE1">
            <w:pPr>
              <w:pStyle w:val="NoSpacing"/>
              <w:rPr>
                <w:rFonts w:ascii="Times New Roman" w:hAnsi="Times New Roman" w:cs="Times New Roman"/>
              </w:rPr>
            </w:pPr>
            <w:proofErr w:type="spellStart"/>
            <w:r w:rsidRPr="002E2C6C">
              <w:rPr>
                <w:rFonts w:ascii="Times New Roman" w:hAnsi="Times New Roman" w:cs="Times New Roman"/>
              </w:rPr>
              <w:t>Pedernales</w:t>
            </w:r>
            <w:proofErr w:type="spellEnd"/>
            <w:r w:rsidRPr="002E2C6C">
              <w:rPr>
                <w:rFonts w:ascii="Times New Roman" w:hAnsi="Times New Roman" w:cs="Times New Roman"/>
              </w:rPr>
              <w:t xml:space="preserve"> Electric Cooperative</w:t>
            </w:r>
          </w:p>
        </w:tc>
        <w:tc>
          <w:tcPr>
            <w:tcW w:w="2468" w:type="dxa"/>
          </w:tcPr>
          <w:p w14:paraId="0A4F17FF" w14:textId="088F4978" w:rsidR="002E2C6C" w:rsidRPr="001874D1" w:rsidRDefault="002E2C6C" w:rsidP="00A87421">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584857" w:rsidRPr="001874D1" w14:paraId="6CF856EF" w14:textId="77777777" w:rsidTr="000012D9">
        <w:trPr>
          <w:trHeight w:val="20"/>
        </w:trPr>
        <w:tc>
          <w:tcPr>
            <w:tcW w:w="2469" w:type="dxa"/>
            <w:vAlign w:val="bottom"/>
          </w:tcPr>
          <w:p w14:paraId="7A217F2D" w14:textId="0E2C09DC" w:rsidR="00584857" w:rsidRPr="00D60BA3" w:rsidRDefault="00584857" w:rsidP="00EF73CC">
            <w:pPr>
              <w:pStyle w:val="NoSpacing"/>
              <w:rPr>
                <w:rFonts w:ascii="Times New Roman" w:hAnsi="Times New Roman" w:cs="Times New Roman"/>
              </w:rPr>
            </w:pPr>
            <w:r w:rsidRPr="00D60BA3">
              <w:rPr>
                <w:rFonts w:ascii="Times New Roman" w:hAnsi="Times New Roman" w:cs="Times New Roman"/>
              </w:rPr>
              <w:t>Tran, Diane</w:t>
            </w:r>
          </w:p>
        </w:tc>
        <w:tc>
          <w:tcPr>
            <w:tcW w:w="3946" w:type="dxa"/>
            <w:gridSpan w:val="2"/>
          </w:tcPr>
          <w:p w14:paraId="7218D658" w14:textId="2301B53D" w:rsidR="00584857" w:rsidRPr="00D60BA3" w:rsidRDefault="00584857" w:rsidP="00584857">
            <w:pPr>
              <w:pStyle w:val="NoSpacing"/>
              <w:rPr>
                <w:rFonts w:ascii="Times New Roman" w:hAnsi="Times New Roman" w:cs="Times New Roman"/>
              </w:rPr>
            </w:pPr>
            <w:r w:rsidRPr="00D60BA3">
              <w:rPr>
                <w:rFonts w:ascii="Times New Roman" w:hAnsi="Times New Roman" w:cs="Times New Roman"/>
              </w:rPr>
              <w:t>Texas Industrial Energy Consumers</w:t>
            </w:r>
          </w:p>
        </w:tc>
        <w:tc>
          <w:tcPr>
            <w:tcW w:w="2481" w:type="dxa"/>
            <w:gridSpan w:val="2"/>
          </w:tcPr>
          <w:p w14:paraId="3DE3F344" w14:textId="77777777" w:rsidR="00584857" w:rsidRPr="001874D1" w:rsidRDefault="00584857" w:rsidP="00EF73CC">
            <w:pPr>
              <w:pStyle w:val="NoSpacing"/>
              <w:rPr>
                <w:rFonts w:ascii="Times New Roman" w:hAnsi="Times New Roman" w:cs="Times New Roman"/>
                <w:highlight w:val="lightGray"/>
              </w:rPr>
            </w:pPr>
          </w:p>
        </w:tc>
      </w:tr>
      <w:tr w:rsidR="00D60BA3" w:rsidRPr="001874D1" w14:paraId="02AD26E0" w14:textId="77777777" w:rsidTr="000012D9">
        <w:trPr>
          <w:trHeight w:val="20"/>
        </w:trPr>
        <w:tc>
          <w:tcPr>
            <w:tcW w:w="2469" w:type="dxa"/>
            <w:vAlign w:val="bottom"/>
          </w:tcPr>
          <w:p w14:paraId="76B4235E" w14:textId="47B91C5E" w:rsidR="00D60BA3" w:rsidRPr="00D60BA3" w:rsidRDefault="00D60BA3" w:rsidP="00EF73CC">
            <w:pPr>
              <w:pStyle w:val="NoSpacing"/>
              <w:rPr>
                <w:rFonts w:ascii="Times New Roman" w:hAnsi="Times New Roman" w:cs="Times New Roman"/>
              </w:rPr>
            </w:pPr>
            <w:r>
              <w:rPr>
                <w:rFonts w:ascii="Times New Roman" w:hAnsi="Times New Roman" w:cs="Times New Roman"/>
              </w:rPr>
              <w:t>Velasquez, Ivan</w:t>
            </w:r>
          </w:p>
        </w:tc>
        <w:tc>
          <w:tcPr>
            <w:tcW w:w="3946" w:type="dxa"/>
            <w:gridSpan w:val="2"/>
          </w:tcPr>
          <w:p w14:paraId="77BDC0D6" w14:textId="23821672" w:rsidR="00D60BA3" w:rsidRPr="00D60BA3" w:rsidRDefault="00D60BA3" w:rsidP="00EF73CC">
            <w:pPr>
              <w:pStyle w:val="NoSpacing"/>
              <w:rPr>
                <w:rFonts w:ascii="Times New Roman" w:hAnsi="Times New Roman" w:cs="Times New Roman"/>
              </w:rPr>
            </w:pPr>
            <w:r>
              <w:rPr>
                <w:rFonts w:ascii="Times New Roman" w:hAnsi="Times New Roman" w:cs="Times New Roman"/>
              </w:rPr>
              <w:t>Oncor</w:t>
            </w:r>
          </w:p>
        </w:tc>
        <w:tc>
          <w:tcPr>
            <w:tcW w:w="2481" w:type="dxa"/>
            <w:gridSpan w:val="2"/>
          </w:tcPr>
          <w:p w14:paraId="459BBCF7" w14:textId="77777777" w:rsidR="00D60BA3" w:rsidRPr="001874D1" w:rsidRDefault="00D60BA3" w:rsidP="00EF73CC">
            <w:pPr>
              <w:pStyle w:val="NoSpacing"/>
              <w:rPr>
                <w:rFonts w:ascii="Times New Roman" w:hAnsi="Times New Roman" w:cs="Times New Roman"/>
                <w:highlight w:val="lightGray"/>
              </w:rPr>
            </w:pPr>
          </w:p>
        </w:tc>
      </w:tr>
      <w:tr w:rsidR="00D60BA3" w:rsidRPr="001874D1" w14:paraId="49DC195B" w14:textId="77777777" w:rsidTr="000012D9">
        <w:trPr>
          <w:trHeight w:val="20"/>
        </w:trPr>
        <w:tc>
          <w:tcPr>
            <w:tcW w:w="2469" w:type="dxa"/>
            <w:vAlign w:val="bottom"/>
          </w:tcPr>
          <w:p w14:paraId="16F95A1F" w14:textId="1BC59EB6" w:rsidR="00D60BA3" w:rsidRPr="00D60BA3" w:rsidRDefault="00D60BA3" w:rsidP="00EF73CC">
            <w:pPr>
              <w:pStyle w:val="NoSpacing"/>
              <w:rPr>
                <w:rFonts w:ascii="Times New Roman" w:hAnsi="Times New Roman" w:cs="Times New Roman"/>
              </w:rPr>
            </w:pPr>
            <w:r w:rsidRPr="00D60BA3">
              <w:rPr>
                <w:rFonts w:ascii="Times New Roman" w:hAnsi="Times New Roman" w:cs="Times New Roman"/>
              </w:rPr>
              <w:t>Warren, John</w:t>
            </w:r>
          </w:p>
        </w:tc>
        <w:tc>
          <w:tcPr>
            <w:tcW w:w="3946" w:type="dxa"/>
            <w:gridSpan w:val="2"/>
          </w:tcPr>
          <w:p w14:paraId="77030CD5" w14:textId="0766801E" w:rsidR="00D60BA3" w:rsidRPr="00D60BA3" w:rsidRDefault="00D60BA3" w:rsidP="00EF73CC">
            <w:pPr>
              <w:pStyle w:val="NoSpacing"/>
              <w:rPr>
                <w:rFonts w:ascii="Times New Roman" w:hAnsi="Times New Roman" w:cs="Times New Roman"/>
              </w:rPr>
            </w:pPr>
            <w:r w:rsidRPr="00D60BA3">
              <w:rPr>
                <w:rFonts w:ascii="Times New Roman" w:hAnsi="Times New Roman" w:cs="Times New Roman"/>
              </w:rPr>
              <w:t>LCRA</w:t>
            </w:r>
          </w:p>
        </w:tc>
        <w:tc>
          <w:tcPr>
            <w:tcW w:w="2481" w:type="dxa"/>
            <w:gridSpan w:val="2"/>
          </w:tcPr>
          <w:p w14:paraId="4B1042B6" w14:textId="77777777" w:rsidR="00D60BA3" w:rsidRPr="001874D1" w:rsidRDefault="00D60BA3" w:rsidP="00EF73CC">
            <w:pPr>
              <w:pStyle w:val="NoSpacing"/>
              <w:rPr>
                <w:rFonts w:ascii="Times New Roman" w:hAnsi="Times New Roman" w:cs="Times New Roman"/>
                <w:highlight w:val="lightGray"/>
              </w:rPr>
            </w:pPr>
          </w:p>
        </w:tc>
      </w:tr>
      <w:tr w:rsidR="002E2C6C" w:rsidRPr="001874D1" w14:paraId="0C8F1C17" w14:textId="77777777" w:rsidTr="000012D9">
        <w:trPr>
          <w:trHeight w:val="20"/>
        </w:trPr>
        <w:tc>
          <w:tcPr>
            <w:tcW w:w="2469" w:type="dxa"/>
            <w:vAlign w:val="bottom"/>
          </w:tcPr>
          <w:p w14:paraId="2D47566B" w14:textId="4DE12656" w:rsidR="002E2C6C" w:rsidRPr="002E2C6C" w:rsidRDefault="002E2C6C" w:rsidP="00EF73CC">
            <w:pPr>
              <w:pStyle w:val="NoSpacing"/>
              <w:rPr>
                <w:rFonts w:ascii="Times New Roman" w:hAnsi="Times New Roman" w:cs="Times New Roman"/>
              </w:rPr>
            </w:pPr>
            <w:r>
              <w:rPr>
                <w:rFonts w:ascii="Times New Roman" w:hAnsi="Times New Roman" w:cs="Times New Roman"/>
              </w:rPr>
              <w:t>Whitworth, Doug</w:t>
            </w:r>
          </w:p>
        </w:tc>
        <w:tc>
          <w:tcPr>
            <w:tcW w:w="3946" w:type="dxa"/>
            <w:gridSpan w:val="2"/>
          </w:tcPr>
          <w:p w14:paraId="24CB249C" w14:textId="3EBEFC79" w:rsidR="002E2C6C" w:rsidRPr="002E2C6C" w:rsidRDefault="002E2C6C" w:rsidP="00EF73CC">
            <w:pPr>
              <w:pStyle w:val="NoSpacing"/>
              <w:rPr>
                <w:rFonts w:ascii="Times New Roman" w:hAnsi="Times New Roman" w:cs="Times New Roman"/>
              </w:rPr>
            </w:pPr>
            <w:r w:rsidRPr="002E2C6C">
              <w:rPr>
                <w:rFonts w:ascii="Times New Roman" w:hAnsi="Times New Roman" w:cs="Times New Roman"/>
              </w:rPr>
              <w:t>Texas Reliability Entity</w:t>
            </w:r>
          </w:p>
        </w:tc>
        <w:tc>
          <w:tcPr>
            <w:tcW w:w="2481" w:type="dxa"/>
            <w:gridSpan w:val="2"/>
          </w:tcPr>
          <w:p w14:paraId="20483111" w14:textId="3FE87CA2" w:rsidR="002E2C6C" w:rsidRPr="001874D1" w:rsidRDefault="002E2C6C" w:rsidP="00EF73CC">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B8483D" w:rsidRPr="001874D1" w14:paraId="4EDFE6DD" w14:textId="77777777" w:rsidTr="000012D9">
        <w:trPr>
          <w:trHeight w:val="20"/>
        </w:trPr>
        <w:tc>
          <w:tcPr>
            <w:tcW w:w="2469" w:type="dxa"/>
            <w:vAlign w:val="bottom"/>
          </w:tcPr>
          <w:p w14:paraId="00166FED" w14:textId="7EA87D5B" w:rsidR="00B8483D" w:rsidRPr="00CB4146" w:rsidRDefault="00B8483D" w:rsidP="00EF73CC">
            <w:pPr>
              <w:pStyle w:val="NoSpacing"/>
              <w:rPr>
                <w:rFonts w:ascii="Times New Roman" w:hAnsi="Times New Roman" w:cs="Times New Roman"/>
              </w:rPr>
            </w:pPr>
            <w:r w:rsidRPr="00CB4146">
              <w:rPr>
                <w:rFonts w:ascii="Times New Roman" w:hAnsi="Times New Roman" w:cs="Times New Roman"/>
              </w:rPr>
              <w:t>Whittington, Pam</w:t>
            </w:r>
          </w:p>
        </w:tc>
        <w:tc>
          <w:tcPr>
            <w:tcW w:w="3946" w:type="dxa"/>
            <w:gridSpan w:val="2"/>
          </w:tcPr>
          <w:p w14:paraId="77D0894C" w14:textId="77777777" w:rsidR="00B8483D" w:rsidRPr="00CB4146" w:rsidRDefault="00B8483D" w:rsidP="00EF73CC">
            <w:pPr>
              <w:pStyle w:val="NoSpacing"/>
              <w:rPr>
                <w:rFonts w:ascii="Times New Roman" w:hAnsi="Times New Roman" w:cs="Times New Roman"/>
              </w:rPr>
            </w:pPr>
          </w:p>
        </w:tc>
        <w:tc>
          <w:tcPr>
            <w:tcW w:w="2481" w:type="dxa"/>
            <w:gridSpan w:val="2"/>
          </w:tcPr>
          <w:p w14:paraId="16301D47" w14:textId="20DDFA6E" w:rsidR="00B8483D" w:rsidRPr="00CB4146" w:rsidRDefault="00B8483D" w:rsidP="00EF73CC">
            <w:pPr>
              <w:pStyle w:val="NoSpacing"/>
              <w:rPr>
                <w:rFonts w:ascii="Times New Roman" w:hAnsi="Times New Roman" w:cs="Times New Roman"/>
              </w:rPr>
            </w:pPr>
            <w:r w:rsidRPr="00CB4146">
              <w:rPr>
                <w:rFonts w:ascii="Times New Roman" w:hAnsi="Times New Roman" w:cs="Times New Roman"/>
              </w:rPr>
              <w:t>Via Teleconference</w:t>
            </w:r>
          </w:p>
        </w:tc>
      </w:tr>
      <w:tr w:rsidR="00961832" w:rsidRPr="001874D1" w14:paraId="1AA0E111" w14:textId="77777777" w:rsidTr="000012D9">
        <w:trPr>
          <w:trHeight w:val="20"/>
        </w:trPr>
        <w:tc>
          <w:tcPr>
            <w:tcW w:w="2469" w:type="dxa"/>
            <w:vAlign w:val="bottom"/>
          </w:tcPr>
          <w:p w14:paraId="688D350D" w14:textId="28E71707" w:rsidR="00961832" w:rsidRPr="0024475F" w:rsidRDefault="00961832" w:rsidP="00EF73CC">
            <w:pPr>
              <w:pStyle w:val="NoSpacing"/>
              <w:rPr>
                <w:rFonts w:ascii="Times New Roman" w:hAnsi="Times New Roman" w:cs="Times New Roman"/>
              </w:rPr>
            </w:pPr>
            <w:r w:rsidRPr="0024475F">
              <w:rPr>
                <w:rFonts w:ascii="Times New Roman" w:hAnsi="Times New Roman" w:cs="Times New Roman"/>
              </w:rPr>
              <w:t>Whittle, Brandon</w:t>
            </w:r>
          </w:p>
        </w:tc>
        <w:tc>
          <w:tcPr>
            <w:tcW w:w="3946" w:type="dxa"/>
            <w:gridSpan w:val="2"/>
          </w:tcPr>
          <w:p w14:paraId="0C3933DB" w14:textId="446B36D1" w:rsidR="00961832" w:rsidRPr="0024475F" w:rsidRDefault="00961832" w:rsidP="00EF73CC">
            <w:pPr>
              <w:pStyle w:val="NoSpacing"/>
              <w:rPr>
                <w:rFonts w:ascii="Times New Roman" w:hAnsi="Times New Roman" w:cs="Times New Roman"/>
              </w:rPr>
            </w:pPr>
            <w:r w:rsidRPr="0024475F">
              <w:rPr>
                <w:rFonts w:ascii="Times New Roman" w:hAnsi="Times New Roman" w:cs="Times New Roman"/>
              </w:rPr>
              <w:t>Calpine</w:t>
            </w:r>
          </w:p>
        </w:tc>
        <w:tc>
          <w:tcPr>
            <w:tcW w:w="2481" w:type="dxa"/>
            <w:gridSpan w:val="2"/>
          </w:tcPr>
          <w:p w14:paraId="0986FCE7" w14:textId="77777777" w:rsidR="00961832" w:rsidRPr="001874D1" w:rsidRDefault="00961832" w:rsidP="00EF73CC">
            <w:pPr>
              <w:pStyle w:val="NoSpacing"/>
              <w:rPr>
                <w:rFonts w:ascii="Times New Roman" w:hAnsi="Times New Roman" w:cs="Times New Roman"/>
                <w:highlight w:val="lightGray"/>
              </w:rPr>
            </w:pPr>
          </w:p>
        </w:tc>
      </w:tr>
      <w:tr w:rsidR="00347D51" w:rsidRPr="001874D1" w14:paraId="3FB0CD94" w14:textId="77777777" w:rsidTr="000012D9">
        <w:trPr>
          <w:trHeight w:val="20"/>
        </w:trPr>
        <w:tc>
          <w:tcPr>
            <w:tcW w:w="2469" w:type="dxa"/>
            <w:vAlign w:val="bottom"/>
          </w:tcPr>
          <w:p w14:paraId="22B2F54D" w14:textId="7CCB8E50" w:rsidR="00347D51" w:rsidRPr="0024475F" w:rsidRDefault="00347D51" w:rsidP="00EF73CC">
            <w:pPr>
              <w:pStyle w:val="NoSpacing"/>
              <w:rPr>
                <w:rFonts w:ascii="Times New Roman" w:hAnsi="Times New Roman" w:cs="Times New Roman"/>
              </w:rPr>
            </w:pPr>
            <w:r>
              <w:rPr>
                <w:rFonts w:ascii="Times New Roman" w:hAnsi="Times New Roman" w:cs="Times New Roman"/>
              </w:rPr>
              <w:t>Wittmeyer, Bob</w:t>
            </w:r>
          </w:p>
        </w:tc>
        <w:tc>
          <w:tcPr>
            <w:tcW w:w="3946" w:type="dxa"/>
            <w:gridSpan w:val="2"/>
          </w:tcPr>
          <w:p w14:paraId="46794B30" w14:textId="01253304" w:rsidR="00347D51" w:rsidRPr="0024475F" w:rsidRDefault="00D60BA3" w:rsidP="00EF73CC">
            <w:pPr>
              <w:pStyle w:val="NoSpacing"/>
              <w:rPr>
                <w:rFonts w:ascii="Times New Roman" w:hAnsi="Times New Roman" w:cs="Times New Roman"/>
              </w:rPr>
            </w:pPr>
            <w:r>
              <w:rPr>
                <w:rFonts w:ascii="Times New Roman" w:hAnsi="Times New Roman" w:cs="Times New Roman"/>
              </w:rPr>
              <w:t>Denton Municipal Electric</w:t>
            </w:r>
          </w:p>
        </w:tc>
        <w:tc>
          <w:tcPr>
            <w:tcW w:w="2481" w:type="dxa"/>
            <w:gridSpan w:val="2"/>
          </w:tcPr>
          <w:p w14:paraId="36463D77" w14:textId="77777777" w:rsidR="00347D51" w:rsidRPr="001874D1" w:rsidRDefault="00347D51" w:rsidP="00EF73CC">
            <w:pPr>
              <w:pStyle w:val="NoSpacing"/>
              <w:rPr>
                <w:rFonts w:ascii="Times New Roman" w:hAnsi="Times New Roman" w:cs="Times New Roman"/>
                <w:highlight w:val="lightGray"/>
              </w:rPr>
            </w:pPr>
          </w:p>
        </w:tc>
      </w:tr>
      <w:tr w:rsidR="00BC167D" w:rsidRPr="001874D1" w14:paraId="5EAB0429" w14:textId="77777777" w:rsidTr="000012D9">
        <w:trPr>
          <w:trHeight w:val="20"/>
        </w:trPr>
        <w:tc>
          <w:tcPr>
            <w:tcW w:w="2469" w:type="dxa"/>
            <w:vAlign w:val="bottom"/>
          </w:tcPr>
          <w:p w14:paraId="35DB311E" w14:textId="77777777" w:rsidR="00BC167D" w:rsidRPr="001874D1" w:rsidRDefault="00BC167D" w:rsidP="00BC167D">
            <w:pPr>
              <w:pStyle w:val="NoSpacing"/>
              <w:rPr>
                <w:rFonts w:ascii="Times New Roman" w:hAnsi="Times New Roman" w:cs="Times New Roman"/>
                <w:i/>
                <w:highlight w:val="lightGray"/>
              </w:rPr>
            </w:pPr>
          </w:p>
        </w:tc>
        <w:tc>
          <w:tcPr>
            <w:tcW w:w="3946" w:type="dxa"/>
            <w:gridSpan w:val="2"/>
          </w:tcPr>
          <w:p w14:paraId="34F809B7" w14:textId="77777777" w:rsidR="00BC167D" w:rsidRPr="001874D1" w:rsidRDefault="00BC167D" w:rsidP="00BC167D">
            <w:pPr>
              <w:pStyle w:val="NoSpacing"/>
              <w:rPr>
                <w:rFonts w:ascii="Times New Roman" w:hAnsi="Times New Roman" w:cs="Times New Roman"/>
                <w:i/>
                <w:highlight w:val="lightGray"/>
              </w:rPr>
            </w:pPr>
          </w:p>
        </w:tc>
        <w:tc>
          <w:tcPr>
            <w:tcW w:w="2481" w:type="dxa"/>
            <w:gridSpan w:val="2"/>
          </w:tcPr>
          <w:p w14:paraId="2A9985B4" w14:textId="77777777" w:rsidR="00BC167D" w:rsidRPr="001874D1" w:rsidRDefault="00BC167D" w:rsidP="00BC167D">
            <w:pPr>
              <w:pStyle w:val="NoSpacing"/>
              <w:rPr>
                <w:rFonts w:ascii="Times New Roman" w:hAnsi="Times New Roman" w:cs="Times New Roman"/>
                <w:i/>
                <w:highlight w:val="lightGray"/>
              </w:rPr>
            </w:pPr>
          </w:p>
        </w:tc>
      </w:tr>
      <w:tr w:rsidR="00BC167D" w:rsidRPr="001874D1" w14:paraId="1A2D07DB" w14:textId="77777777" w:rsidTr="000012D9">
        <w:trPr>
          <w:trHeight w:val="20"/>
        </w:trPr>
        <w:tc>
          <w:tcPr>
            <w:tcW w:w="2469" w:type="dxa"/>
            <w:vAlign w:val="bottom"/>
          </w:tcPr>
          <w:p w14:paraId="1644687C" w14:textId="77777777" w:rsidR="00BC167D" w:rsidRPr="007175A4" w:rsidRDefault="00BC167D" w:rsidP="00BC167D">
            <w:pPr>
              <w:pStyle w:val="NoSpacing"/>
              <w:rPr>
                <w:rFonts w:ascii="Times New Roman" w:hAnsi="Times New Roman" w:cs="Times New Roman"/>
                <w:i/>
              </w:rPr>
            </w:pPr>
            <w:r w:rsidRPr="007175A4">
              <w:rPr>
                <w:rFonts w:ascii="Times New Roman" w:hAnsi="Times New Roman" w:cs="Times New Roman"/>
                <w:i/>
              </w:rPr>
              <w:t>ERCOT Staff</w:t>
            </w:r>
          </w:p>
        </w:tc>
        <w:tc>
          <w:tcPr>
            <w:tcW w:w="3946" w:type="dxa"/>
            <w:gridSpan w:val="2"/>
          </w:tcPr>
          <w:p w14:paraId="596914CB" w14:textId="77777777" w:rsidR="00BC167D" w:rsidRPr="001874D1" w:rsidRDefault="00BC167D" w:rsidP="00BC167D">
            <w:pPr>
              <w:pStyle w:val="NoSpacing"/>
              <w:rPr>
                <w:rFonts w:ascii="Times New Roman" w:hAnsi="Times New Roman" w:cs="Times New Roman"/>
                <w:i/>
                <w:highlight w:val="lightGray"/>
              </w:rPr>
            </w:pPr>
          </w:p>
        </w:tc>
        <w:tc>
          <w:tcPr>
            <w:tcW w:w="2481" w:type="dxa"/>
            <w:gridSpan w:val="2"/>
          </w:tcPr>
          <w:p w14:paraId="2F4F8EFB" w14:textId="77777777" w:rsidR="00BC167D" w:rsidRPr="001874D1" w:rsidRDefault="00BC167D" w:rsidP="00BC167D">
            <w:pPr>
              <w:pStyle w:val="NoSpacing"/>
              <w:rPr>
                <w:rFonts w:ascii="Times New Roman" w:hAnsi="Times New Roman" w:cs="Times New Roman"/>
                <w:i/>
                <w:highlight w:val="lightGray"/>
              </w:rPr>
            </w:pPr>
          </w:p>
        </w:tc>
      </w:tr>
      <w:tr w:rsidR="00BC167D" w:rsidRPr="001874D1" w14:paraId="09BF4E24" w14:textId="77777777" w:rsidTr="000012D9">
        <w:trPr>
          <w:trHeight w:val="20"/>
        </w:trPr>
        <w:tc>
          <w:tcPr>
            <w:tcW w:w="2469" w:type="dxa"/>
            <w:vAlign w:val="bottom"/>
          </w:tcPr>
          <w:p w14:paraId="4C9319C6" w14:textId="77777777" w:rsidR="00BC167D" w:rsidRPr="007175A4" w:rsidRDefault="00BC167D" w:rsidP="00BC167D">
            <w:pPr>
              <w:pStyle w:val="NoSpacing"/>
              <w:rPr>
                <w:rFonts w:ascii="Times New Roman" w:hAnsi="Times New Roman" w:cs="Times New Roman"/>
              </w:rPr>
            </w:pPr>
            <w:r w:rsidRPr="007175A4">
              <w:rPr>
                <w:rFonts w:ascii="Times New Roman" w:hAnsi="Times New Roman" w:cs="Times New Roman"/>
              </w:rPr>
              <w:t>Albracht, Brittney</w:t>
            </w:r>
          </w:p>
        </w:tc>
        <w:tc>
          <w:tcPr>
            <w:tcW w:w="3946" w:type="dxa"/>
            <w:gridSpan w:val="2"/>
          </w:tcPr>
          <w:p w14:paraId="4250AA21" w14:textId="77777777" w:rsidR="00BC167D" w:rsidRPr="001874D1" w:rsidRDefault="00BC167D" w:rsidP="00BC167D">
            <w:pPr>
              <w:pStyle w:val="NoSpacing"/>
              <w:rPr>
                <w:rFonts w:ascii="Times New Roman" w:hAnsi="Times New Roman" w:cs="Times New Roman"/>
                <w:highlight w:val="lightGray"/>
              </w:rPr>
            </w:pPr>
          </w:p>
        </w:tc>
        <w:tc>
          <w:tcPr>
            <w:tcW w:w="2481" w:type="dxa"/>
            <w:gridSpan w:val="2"/>
          </w:tcPr>
          <w:p w14:paraId="2B9B8EBA" w14:textId="1A80EA7E" w:rsidR="00BC167D" w:rsidRPr="001874D1" w:rsidRDefault="00BC167D" w:rsidP="00BC167D">
            <w:pPr>
              <w:pStyle w:val="NoSpacing"/>
              <w:rPr>
                <w:rFonts w:ascii="Times New Roman" w:hAnsi="Times New Roman" w:cs="Times New Roman"/>
                <w:highlight w:val="lightGray"/>
              </w:rPr>
            </w:pPr>
            <w:r w:rsidRPr="001874D1">
              <w:rPr>
                <w:rFonts w:ascii="Times New Roman" w:hAnsi="Times New Roman" w:cs="Times New Roman"/>
                <w:highlight w:val="lightGray"/>
              </w:rPr>
              <w:t xml:space="preserve"> </w:t>
            </w:r>
          </w:p>
        </w:tc>
      </w:tr>
      <w:tr w:rsidR="006D7602" w:rsidRPr="001874D1" w14:paraId="67031188" w14:textId="77777777" w:rsidTr="000012D9">
        <w:trPr>
          <w:trHeight w:val="20"/>
        </w:trPr>
        <w:tc>
          <w:tcPr>
            <w:tcW w:w="2469" w:type="dxa"/>
            <w:vAlign w:val="bottom"/>
          </w:tcPr>
          <w:p w14:paraId="4744515E" w14:textId="7BC4865D" w:rsidR="006D7602" w:rsidRPr="00D60BA3" w:rsidRDefault="006D7602" w:rsidP="00BC167D">
            <w:pPr>
              <w:pStyle w:val="NoSpacing"/>
              <w:rPr>
                <w:rFonts w:ascii="Times New Roman" w:hAnsi="Times New Roman" w:cs="Times New Roman"/>
              </w:rPr>
            </w:pPr>
            <w:r w:rsidRPr="00D60BA3">
              <w:rPr>
                <w:rFonts w:ascii="Times New Roman" w:hAnsi="Times New Roman" w:cs="Times New Roman"/>
              </w:rPr>
              <w:t>Anderson, Connor</w:t>
            </w:r>
          </w:p>
        </w:tc>
        <w:tc>
          <w:tcPr>
            <w:tcW w:w="3946" w:type="dxa"/>
            <w:gridSpan w:val="2"/>
          </w:tcPr>
          <w:p w14:paraId="22F25DAA" w14:textId="77777777" w:rsidR="006D7602" w:rsidRPr="00D60BA3" w:rsidRDefault="006D7602" w:rsidP="00BC167D">
            <w:pPr>
              <w:pStyle w:val="NoSpacing"/>
              <w:rPr>
                <w:rFonts w:ascii="Times New Roman" w:hAnsi="Times New Roman" w:cs="Times New Roman"/>
              </w:rPr>
            </w:pPr>
          </w:p>
        </w:tc>
        <w:tc>
          <w:tcPr>
            <w:tcW w:w="2481" w:type="dxa"/>
            <w:gridSpan w:val="2"/>
          </w:tcPr>
          <w:p w14:paraId="4700066B" w14:textId="3D639692" w:rsidR="006D7602" w:rsidRPr="00D60BA3" w:rsidRDefault="006D7602" w:rsidP="00BC167D">
            <w:pPr>
              <w:pStyle w:val="NoSpacing"/>
              <w:rPr>
                <w:rFonts w:ascii="Times New Roman" w:hAnsi="Times New Roman" w:cs="Times New Roman"/>
              </w:rPr>
            </w:pPr>
            <w:r w:rsidRPr="00D60BA3">
              <w:rPr>
                <w:rFonts w:ascii="Times New Roman" w:hAnsi="Times New Roman" w:cs="Times New Roman"/>
              </w:rPr>
              <w:t>Via Teleconference</w:t>
            </w:r>
          </w:p>
        </w:tc>
      </w:tr>
      <w:tr w:rsidR="0060378E" w:rsidRPr="001874D1" w14:paraId="2A58DD29" w14:textId="77777777" w:rsidTr="000012D9">
        <w:trPr>
          <w:trHeight w:val="20"/>
        </w:trPr>
        <w:tc>
          <w:tcPr>
            <w:tcW w:w="2469" w:type="dxa"/>
            <w:vAlign w:val="bottom"/>
          </w:tcPr>
          <w:p w14:paraId="7E753C3A" w14:textId="2E293993" w:rsidR="0060378E" w:rsidRPr="001874D1" w:rsidRDefault="0060378E" w:rsidP="00BC167D">
            <w:pPr>
              <w:pStyle w:val="NoSpacing"/>
              <w:rPr>
                <w:rFonts w:ascii="Times New Roman" w:hAnsi="Times New Roman" w:cs="Times New Roman"/>
                <w:highlight w:val="lightGray"/>
              </w:rPr>
            </w:pPr>
            <w:r w:rsidRPr="007175A4">
              <w:rPr>
                <w:rFonts w:ascii="Times New Roman" w:hAnsi="Times New Roman" w:cs="Times New Roman"/>
              </w:rPr>
              <w:t>Anderson, Troy</w:t>
            </w:r>
          </w:p>
        </w:tc>
        <w:tc>
          <w:tcPr>
            <w:tcW w:w="3946" w:type="dxa"/>
            <w:gridSpan w:val="2"/>
          </w:tcPr>
          <w:p w14:paraId="729483DD" w14:textId="77777777" w:rsidR="0060378E" w:rsidRPr="001874D1" w:rsidRDefault="0060378E" w:rsidP="00BC167D">
            <w:pPr>
              <w:pStyle w:val="NoSpacing"/>
              <w:rPr>
                <w:rFonts w:ascii="Times New Roman" w:hAnsi="Times New Roman" w:cs="Times New Roman"/>
                <w:highlight w:val="lightGray"/>
              </w:rPr>
            </w:pPr>
          </w:p>
        </w:tc>
        <w:tc>
          <w:tcPr>
            <w:tcW w:w="2481" w:type="dxa"/>
            <w:gridSpan w:val="2"/>
          </w:tcPr>
          <w:p w14:paraId="4693ACCC" w14:textId="77777777" w:rsidR="0060378E" w:rsidRPr="001874D1" w:rsidRDefault="0060378E" w:rsidP="00BC167D">
            <w:pPr>
              <w:pStyle w:val="NoSpacing"/>
              <w:rPr>
                <w:rFonts w:ascii="Times New Roman" w:hAnsi="Times New Roman" w:cs="Times New Roman"/>
                <w:highlight w:val="lightGray"/>
              </w:rPr>
            </w:pPr>
          </w:p>
        </w:tc>
      </w:tr>
      <w:tr w:rsidR="00B8483D" w:rsidRPr="001874D1" w14:paraId="6204F7EC" w14:textId="77777777" w:rsidTr="000012D9">
        <w:trPr>
          <w:trHeight w:val="20"/>
        </w:trPr>
        <w:tc>
          <w:tcPr>
            <w:tcW w:w="2469" w:type="dxa"/>
            <w:vAlign w:val="bottom"/>
          </w:tcPr>
          <w:p w14:paraId="50BA676C" w14:textId="73A7F38B" w:rsidR="00B8483D" w:rsidRPr="002E2C6C" w:rsidRDefault="00B8483D" w:rsidP="00BC167D">
            <w:pPr>
              <w:pStyle w:val="NoSpacing"/>
              <w:rPr>
                <w:rFonts w:ascii="Times New Roman" w:hAnsi="Times New Roman" w:cs="Times New Roman"/>
              </w:rPr>
            </w:pPr>
            <w:r w:rsidRPr="002E2C6C">
              <w:rPr>
                <w:rFonts w:ascii="Times New Roman" w:hAnsi="Times New Roman" w:cs="Times New Roman"/>
              </w:rPr>
              <w:t>Bethke, Ponda</w:t>
            </w:r>
          </w:p>
        </w:tc>
        <w:tc>
          <w:tcPr>
            <w:tcW w:w="3946" w:type="dxa"/>
            <w:gridSpan w:val="2"/>
          </w:tcPr>
          <w:p w14:paraId="1A1E7E44" w14:textId="77777777" w:rsidR="00B8483D" w:rsidRPr="002E2C6C" w:rsidRDefault="00B8483D" w:rsidP="00BC167D">
            <w:pPr>
              <w:pStyle w:val="NoSpacing"/>
              <w:rPr>
                <w:rFonts w:ascii="Times New Roman" w:hAnsi="Times New Roman" w:cs="Times New Roman"/>
              </w:rPr>
            </w:pPr>
          </w:p>
        </w:tc>
        <w:tc>
          <w:tcPr>
            <w:tcW w:w="2481" w:type="dxa"/>
            <w:gridSpan w:val="2"/>
          </w:tcPr>
          <w:p w14:paraId="1EDEBCFD" w14:textId="0D372165" w:rsidR="00B8483D" w:rsidRPr="002E2C6C" w:rsidRDefault="00B8483D" w:rsidP="00BC167D">
            <w:pPr>
              <w:pStyle w:val="NoSpacing"/>
              <w:rPr>
                <w:rFonts w:ascii="Times New Roman" w:hAnsi="Times New Roman" w:cs="Times New Roman"/>
              </w:rPr>
            </w:pPr>
            <w:r w:rsidRPr="002E2C6C">
              <w:rPr>
                <w:rFonts w:ascii="Times New Roman" w:hAnsi="Times New Roman" w:cs="Times New Roman"/>
              </w:rPr>
              <w:t>Via Teleconference</w:t>
            </w:r>
          </w:p>
        </w:tc>
      </w:tr>
      <w:tr w:rsidR="008467C3" w:rsidRPr="001874D1" w14:paraId="2075BCCC" w14:textId="77777777" w:rsidTr="000012D9">
        <w:trPr>
          <w:trHeight w:val="20"/>
        </w:trPr>
        <w:tc>
          <w:tcPr>
            <w:tcW w:w="2469" w:type="dxa"/>
            <w:vAlign w:val="bottom"/>
          </w:tcPr>
          <w:p w14:paraId="4033F5A3" w14:textId="5FD8AEA8" w:rsidR="008467C3" w:rsidRPr="00D60BA3" w:rsidRDefault="008467C3" w:rsidP="00BC167D">
            <w:pPr>
              <w:pStyle w:val="NoSpacing"/>
              <w:rPr>
                <w:rFonts w:ascii="Times New Roman" w:hAnsi="Times New Roman" w:cs="Times New Roman"/>
              </w:rPr>
            </w:pPr>
            <w:r>
              <w:rPr>
                <w:rFonts w:ascii="Times New Roman" w:hAnsi="Times New Roman" w:cs="Times New Roman"/>
              </w:rPr>
              <w:t>Bivens, Carrie</w:t>
            </w:r>
          </w:p>
        </w:tc>
        <w:tc>
          <w:tcPr>
            <w:tcW w:w="3946" w:type="dxa"/>
            <w:gridSpan w:val="2"/>
          </w:tcPr>
          <w:p w14:paraId="246357DE" w14:textId="77777777" w:rsidR="008467C3" w:rsidRPr="001874D1" w:rsidRDefault="008467C3" w:rsidP="00BC167D">
            <w:pPr>
              <w:pStyle w:val="NoSpacing"/>
              <w:rPr>
                <w:rFonts w:ascii="Times New Roman" w:hAnsi="Times New Roman" w:cs="Times New Roman"/>
                <w:highlight w:val="lightGray"/>
              </w:rPr>
            </w:pPr>
          </w:p>
        </w:tc>
        <w:tc>
          <w:tcPr>
            <w:tcW w:w="2481" w:type="dxa"/>
            <w:gridSpan w:val="2"/>
          </w:tcPr>
          <w:p w14:paraId="122E9779" w14:textId="77777777" w:rsidR="008467C3" w:rsidRPr="001874D1" w:rsidRDefault="008467C3" w:rsidP="00BC167D">
            <w:pPr>
              <w:pStyle w:val="NoSpacing"/>
              <w:rPr>
                <w:rFonts w:ascii="Times New Roman" w:hAnsi="Times New Roman" w:cs="Times New Roman"/>
                <w:highlight w:val="lightGray"/>
              </w:rPr>
            </w:pPr>
          </w:p>
        </w:tc>
      </w:tr>
      <w:tr w:rsidR="00BC167D" w:rsidRPr="001874D1" w14:paraId="21A20D04" w14:textId="77777777" w:rsidTr="000012D9">
        <w:trPr>
          <w:trHeight w:val="20"/>
        </w:trPr>
        <w:tc>
          <w:tcPr>
            <w:tcW w:w="2469" w:type="dxa"/>
            <w:vAlign w:val="bottom"/>
          </w:tcPr>
          <w:p w14:paraId="7F58DEDC" w14:textId="77777777" w:rsidR="00BC167D" w:rsidRPr="001874D1" w:rsidRDefault="00BC167D" w:rsidP="00BC167D">
            <w:pPr>
              <w:pStyle w:val="NoSpacing"/>
              <w:rPr>
                <w:rFonts w:ascii="Times New Roman" w:hAnsi="Times New Roman" w:cs="Times New Roman"/>
                <w:highlight w:val="lightGray"/>
              </w:rPr>
            </w:pPr>
            <w:r w:rsidRPr="00D60BA3">
              <w:rPr>
                <w:rFonts w:ascii="Times New Roman" w:hAnsi="Times New Roman" w:cs="Times New Roman"/>
              </w:rPr>
              <w:t>Boren, Ann</w:t>
            </w:r>
          </w:p>
        </w:tc>
        <w:tc>
          <w:tcPr>
            <w:tcW w:w="3946" w:type="dxa"/>
            <w:gridSpan w:val="2"/>
          </w:tcPr>
          <w:p w14:paraId="0F6A9ECD" w14:textId="77777777" w:rsidR="00BC167D" w:rsidRPr="001874D1" w:rsidRDefault="00BC167D" w:rsidP="00BC167D">
            <w:pPr>
              <w:pStyle w:val="NoSpacing"/>
              <w:rPr>
                <w:rFonts w:ascii="Times New Roman" w:hAnsi="Times New Roman" w:cs="Times New Roman"/>
                <w:highlight w:val="lightGray"/>
              </w:rPr>
            </w:pPr>
          </w:p>
        </w:tc>
        <w:tc>
          <w:tcPr>
            <w:tcW w:w="2481" w:type="dxa"/>
            <w:gridSpan w:val="2"/>
          </w:tcPr>
          <w:p w14:paraId="085AE223" w14:textId="77777777" w:rsidR="00BC167D" w:rsidRPr="001874D1" w:rsidRDefault="00BC167D" w:rsidP="00BC167D">
            <w:pPr>
              <w:pStyle w:val="NoSpacing"/>
              <w:rPr>
                <w:rFonts w:ascii="Times New Roman" w:hAnsi="Times New Roman" w:cs="Times New Roman"/>
                <w:highlight w:val="lightGray"/>
              </w:rPr>
            </w:pPr>
          </w:p>
        </w:tc>
      </w:tr>
      <w:tr w:rsidR="00BC167D" w:rsidRPr="001874D1" w14:paraId="0744A705" w14:textId="77777777" w:rsidTr="00684B75">
        <w:trPr>
          <w:trHeight w:val="20"/>
        </w:trPr>
        <w:tc>
          <w:tcPr>
            <w:tcW w:w="2482" w:type="dxa"/>
            <w:gridSpan w:val="2"/>
          </w:tcPr>
          <w:p w14:paraId="58081A56" w14:textId="77777777" w:rsidR="00BC167D" w:rsidRPr="001874D1" w:rsidRDefault="00BC167D" w:rsidP="00BC167D">
            <w:pPr>
              <w:pStyle w:val="NoSpacing"/>
              <w:rPr>
                <w:rFonts w:ascii="Times New Roman" w:hAnsi="Times New Roman" w:cs="Times New Roman"/>
                <w:highlight w:val="lightGray"/>
              </w:rPr>
            </w:pPr>
            <w:r w:rsidRPr="00D60BA3">
              <w:rPr>
                <w:rFonts w:ascii="Times New Roman" w:hAnsi="Times New Roman" w:cs="Times New Roman"/>
              </w:rPr>
              <w:t xml:space="preserve">Bracy, Phil </w:t>
            </w:r>
          </w:p>
        </w:tc>
        <w:tc>
          <w:tcPr>
            <w:tcW w:w="3946" w:type="dxa"/>
            <w:gridSpan w:val="2"/>
          </w:tcPr>
          <w:p w14:paraId="49E74ABB" w14:textId="77777777" w:rsidR="00BC167D" w:rsidRPr="001874D1" w:rsidRDefault="00BC167D" w:rsidP="00BC167D">
            <w:pPr>
              <w:pStyle w:val="NoSpacing"/>
              <w:rPr>
                <w:rFonts w:ascii="Times New Roman" w:hAnsi="Times New Roman" w:cs="Times New Roman"/>
                <w:highlight w:val="lightGray"/>
              </w:rPr>
            </w:pPr>
            <w:r w:rsidRPr="001874D1">
              <w:rPr>
                <w:rFonts w:ascii="Times New Roman" w:hAnsi="Times New Roman" w:cs="Times New Roman"/>
                <w:highlight w:val="lightGray"/>
              </w:rPr>
              <w:t xml:space="preserve"> </w:t>
            </w:r>
          </w:p>
        </w:tc>
        <w:tc>
          <w:tcPr>
            <w:tcW w:w="2468" w:type="dxa"/>
          </w:tcPr>
          <w:p w14:paraId="492ABA94" w14:textId="77777777" w:rsidR="00BC167D" w:rsidRPr="001874D1" w:rsidRDefault="00BC167D" w:rsidP="00BC167D">
            <w:pPr>
              <w:pStyle w:val="NoSpacing"/>
              <w:rPr>
                <w:rFonts w:ascii="Times New Roman" w:hAnsi="Times New Roman" w:cs="Times New Roman"/>
                <w:highlight w:val="lightGray"/>
              </w:rPr>
            </w:pPr>
            <w:r w:rsidRPr="001874D1">
              <w:rPr>
                <w:rFonts w:ascii="Times New Roman" w:hAnsi="Times New Roman" w:cs="Times New Roman"/>
                <w:highlight w:val="lightGray"/>
              </w:rPr>
              <w:t xml:space="preserve"> </w:t>
            </w:r>
          </w:p>
        </w:tc>
      </w:tr>
      <w:tr w:rsidR="00E356AE" w:rsidRPr="001874D1" w14:paraId="4E69C618" w14:textId="77777777" w:rsidTr="00684B75">
        <w:trPr>
          <w:trHeight w:val="20"/>
        </w:trPr>
        <w:tc>
          <w:tcPr>
            <w:tcW w:w="2482" w:type="dxa"/>
            <w:gridSpan w:val="2"/>
          </w:tcPr>
          <w:p w14:paraId="74D319DB" w14:textId="4AE15B9D" w:rsidR="00E356AE" w:rsidRPr="002E2C6C" w:rsidRDefault="00E356AE" w:rsidP="00BC167D">
            <w:pPr>
              <w:pStyle w:val="NoSpacing"/>
              <w:rPr>
                <w:rFonts w:ascii="Times New Roman" w:hAnsi="Times New Roman" w:cs="Times New Roman"/>
              </w:rPr>
            </w:pPr>
            <w:r w:rsidRPr="002E2C6C">
              <w:rPr>
                <w:rFonts w:ascii="Times New Roman" w:hAnsi="Times New Roman" w:cs="Times New Roman"/>
              </w:rPr>
              <w:t>Castillo, Leo</w:t>
            </w:r>
          </w:p>
        </w:tc>
        <w:tc>
          <w:tcPr>
            <w:tcW w:w="3946" w:type="dxa"/>
            <w:gridSpan w:val="2"/>
          </w:tcPr>
          <w:p w14:paraId="6193D992" w14:textId="77777777" w:rsidR="00E356AE" w:rsidRPr="002E2C6C" w:rsidRDefault="00E356AE" w:rsidP="00BC167D">
            <w:pPr>
              <w:pStyle w:val="NoSpacing"/>
              <w:rPr>
                <w:rFonts w:ascii="Times New Roman" w:hAnsi="Times New Roman" w:cs="Times New Roman"/>
              </w:rPr>
            </w:pPr>
          </w:p>
        </w:tc>
        <w:tc>
          <w:tcPr>
            <w:tcW w:w="2468" w:type="dxa"/>
          </w:tcPr>
          <w:p w14:paraId="000EAF5A" w14:textId="428475CB" w:rsidR="00E356AE" w:rsidRPr="002E2C6C" w:rsidRDefault="00E356AE" w:rsidP="00BC167D">
            <w:pPr>
              <w:pStyle w:val="NoSpacing"/>
              <w:rPr>
                <w:rFonts w:ascii="Times New Roman" w:hAnsi="Times New Roman" w:cs="Times New Roman"/>
              </w:rPr>
            </w:pPr>
            <w:r w:rsidRPr="002E2C6C">
              <w:rPr>
                <w:rFonts w:ascii="Times New Roman" w:hAnsi="Times New Roman" w:cs="Times New Roman"/>
              </w:rPr>
              <w:t>Via Teleconference</w:t>
            </w:r>
          </w:p>
        </w:tc>
      </w:tr>
      <w:tr w:rsidR="00D60BA3" w:rsidRPr="001874D1" w14:paraId="5519FF44" w14:textId="77777777" w:rsidTr="00684B75">
        <w:trPr>
          <w:trHeight w:val="20"/>
        </w:trPr>
        <w:tc>
          <w:tcPr>
            <w:tcW w:w="2482" w:type="dxa"/>
            <w:gridSpan w:val="2"/>
          </w:tcPr>
          <w:p w14:paraId="36F5E031" w14:textId="6162C8E4" w:rsidR="00D60BA3" w:rsidRPr="001874D1" w:rsidRDefault="00D60BA3" w:rsidP="00BC167D">
            <w:pPr>
              <w:pStyle w:val="NoSpacing"/>
              <w:rPr>
                <w:rFonts w:ascii="Times New Roman" w:hAnsi="Times New Roman" w:cs="Times New Roman"/>
                <w:highlight w:val="lightGray"/>
              </w:rPr>
            </w:pPr>
            <w:r w:rsidRPr="00D60BA3">
              <w:rPr>
                <w:rFonts w:ascii="Times New Roman" w:hAnsi="Times New Roman" w:cs="Times New Roman"/>
              </w:rPr>
              <w:t>Chang, Sean</w:t>
            </w:r>
          </w:p>
        </w:tc>
        <w:tc>
          <w:tcPr>
            <w:tcW w:w="3946" w:type="dxa"/>
            <w:gridSpan w:val="2"/>
          </w:tcPr>
          <w:p w14:paraId="11A6996F" w14:textId="77777777" w:rsidR="00D60BA3" w:rsidRPr="001874D1" w:rsidRDefault="00D60BA3" w:rsidP="00BC167D">
            <w:pPr>
              <w:pStyle w:val="NoSpacing"/>
              <w:rPr>
                <w:rFonts w:ascii="Times New Roman" w:hAnsi="Times New Roman" w:cs="Times New Roman"/>
                <w:highlight w:val="lightGray"/>
              </w:rPr>
            </w:pPr>
          </w:p>
        </w:tc>
        <w:tc>
          <w:tcPr>
            <w:tcW w:w="2468" w:type="dxa"/>
          </w:tcPr>
          <w:p w14:paraId="3F5904CD" w14:textId="77777777" w:rsidR="00D60BA3" w:rsidRPr="001874D1" w:rsidRDefault="00D60BA3" w:rsidP="00BC167D">
            <w:pPr>
              <w:pStyle w:val="NoSpacing"/>
              <w:rPr>
                <w:rFonts w:ascii="Times New Roman" w:hAnsi="Times New Roman" w:cs="Times New Roman"/>
                <w:highlight w:val="lightGray"/>
              </w:rPr>
            </w:pPr>
          </w:p>
        </w:tc>
      </w:tr>
      <w:tr w:rsidR="002E2C6C" w:rsidRPr="001874D1" w14:paraId="3613380C" w14:textId="77777777" w:rsidTr="00684B75">
        <w:trPr>
          <w:trHeight w:val="20"/>
        </w:trPr>
        <w:tc>
          <w:tcPr>
            <w:tcW w:w="2482" w:type="dxa"/>
            <w:gridSpan w:val="2"/>
          </w:tcPr>
          <w:p w14:paraId="2D6AB5A5" w14:textId="1A59EDF2" w:rsidR="002E2C6C" w:rsidRPr="001874D1" w:rsidRDefault="002E2C6C" w:rsidP="00BC167D">
            <w:pPr>
              <w:pStyle w:val="NoSpacing"/>
              <w:rPr>
                <w:rFonts w:ascii="Times New Roman" w:hAnsi="Times New Roman" w:cs="Times New Roman"/>
                <w:highlight w:val="lightGray"/>
              </w:rPr>
            </w:pPr>
            <w:r w:rsidRPr="002E2C6C">
              <w:rPr>
                <w:rFonts w:ascii="Times New Roman" w:hAnsi="Times New Roman" w:cs="Times New Roman"/>
              </w:rPr>
              <w:t>Day, Betty</w:t>
            </w:r>
          </w:p>
        </w:tc>
        <w:tc>
          <w:tcPr>
            <w:tcW w:w="3946" w:type="dxa"/>
            <w:gridSpan w:val="2"/>
          </w:tcPr>
          <w:p w14:paraId="71C73528" w14:textId="77777777" w:rsidR="002E2C6C" w:rsidRPr="001874D1" w:rsidRDefault="002E2C6C" w:rsidP="00BC167D">
            <w:pPr>
              <w:pStyle w:val="NoSpacing"/>
              <w:rPr>
                <w:rFonts w:ascii="Times New Roman" w:hAnsi="Times New Roman" w:cs="Times New Roman"/>
                <w:highlight w:val="lightGray"/>
              </w:rPr>
            </w:pPr>
          </w:p>
        </w:tc>
        <w:tc>
          <w:tcPr>
            <w:tcW w:w="2468" w:type="dxa"/>
          </w:tcPr>
          <w:p w14:paraId="024F44E8" w14:textId="070A0F45" w:rsidR="002E2C6C" w:rsidRPr="001874D1" w:rsidRDefault="002E2C6C" w:rsidP="00BC167D">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6A54A2" w:rsidRPr="001874D1" w14:paraId="78015BBE" w14:textId="77777777" w:rsidTr="00684B75">
        <w:trPr>
          <w:trHeight w:val="20"/>
        </w:trPr>
        <w:tc>
          <w:tcPr>
            <w:tcW w:w="2482" w:type="dxa"/>
            <w:gridSpan w:val="2"/>
          </w:tcPr>
          <w:p w14:paraId="4A2EB54B" w14:textId="6729762A" w:rsidR="006A54A2" w:rsidRPr="001874D1" w:rsidRDefault="006A54A2" w:rsidP="00BC167D">
            <w:pPr>
              <w:pStyle w:val="NoSpacing"/>
              <w:rPr>
                <w:rFonts w:ascii="Times New Roman" w:hAnsi="Times New Roman" w:cs="Times New Roman"/>
                <w:highlight w:val="lightGray"/>
              </w:rPr>
            </w:pPr>
            <w:r w:rsidRPr="0024475F">
              <w:rPr>
                <w:rFonts w:ascii="Times New Roman" w:hAnsi="Times New Roman" w:cs="Times New Roman"/>
              </w:rPr>
              <w:t>Fohn, Doug</w:t>
            </w:r>
          </w:p>
        </w:tc>
        <w:tc>
          <w:tcPr>
            <w:tcW w:w="3946" w:type="dxa"/>
            <w:gridSpan w:val="2"/>
          </w:tcPr>
          <w:p w14:paraId="7CEDE4BF" w14:textId="77777777" w:rsidR="006A54A2" w:rsidRPr="001874D1" w:rsidRDefault="006A54A2" w:rsidP="00BC167D">
            <w:pPr>
              <w:pStyle w:val="NoSpacing"/>
              <w:rPr>
                <w:rFonts w:ascii="Times New Roman" w:hAnsi="Times New Roman" w:cs="Times New Roman"/>
                <w:highlight w:val="lightGray"/>
              </w:rPr>
            </w:pPr>
          </w:p>
        </w:tc>
        <w:tc>
          <w:tcPr>
            <w:tcW w:w="2468" w:type="dxa"/>
          </w:tcPr>
          <w:p w14:paraId="4D6D5FCF" w14:textId="5457EB8D" w:rsidR="006A54A2" w:rsidRPr="001874D1" w:rsidRDefault="006A54A2" w:rsidP="00BC167D">
            <w:pPr>
              <w:pStyle w:val="NoSpacing"/>
              <w:rPr>
                <w:rFonts w:ascii="Times New Roman" w:hAnsi="Times New Roman" w:cs="Times New Roman"/>
                <w:highlight w:val="lightGray"/>
              </w:rPr>
            </w:pPr>
          </w:p>
        </w:tc>
      </w:tr>
      <w:tr w:rsidR="002E1463" w:rsidRPr="001874D1" w14:paraId="36E933B7" w14:textId="77777777" w:rsidTr="00684B75">
        <w:trPr>
          <w:trHeight w:val="20"/>
        </w:trPr>
        <w:tc>
          <w:tcPr>
            <w:tcW w:w="2482" w:type="dxa"/>
            <w:gridSpan w:val="2"/>
          </w:tcPr>
          <w:p w14:paraId="4BD8E339" w14:textId="2B71BF3C" w:rsidR="002E1463" w:rsidRPr="002E2C6C" w:rsidRDefault="002E1463" w:rsidP="00BC167D">
            <w:pPr>
              <w:pStyle w:val="NoSpacing"/>
              <w:rPr>
                <w:rFonts w:ascii="Times New Roman" w:hAnsi="Times New Roman" w:cs="Times New Roman"/>
              </w:rPr>
            </w:pPr>
            <w:r w:rsidRPr="002E2C6C">
              <w:rPr>
                <w:rFonts w:ascii="Times New Roman" w:hAnsi="Times New Roman" w:cs="Times New Roman"/>
              </w:rPr>
              <w:t>Hilliard, Marie</w:t>
            </w:r>
          </w:p>
        </w:tc>
        <w:tc>
          <w:tcPr>
            <w:tcW w:w="3946" w:type="dxa"/>
            <w:gridSpan w:val="2"/>
          </w:tcPr>
          <w:p w14:paraId="5A91D361" w14:textId="77777777" w:rsidR="002E1463" w:rsidRPr="002E2C6C" w:rsidRDefault="002E1463" w:rsidP="00BC167D">
            <w:pPr>
              <w:pStyle w:val="NoSpacing"/>
              <w:rPr>
                <w:rFonts w:ascii="Times New Roman" w:hAnsi="Times New Roman" w:cs="Times New Roman"/>
              </w:rPr>
            </w:pPr>
          </w:p>
        </w:tc>
        <w:tc>
          <w:tcPr>
            <w:tcW w:w="2468" w:type="dxa"/>
          </w:tcPr>
          <w:p w14:paraId="276709A1" w14:textId="45C22CC6" w:rsidR="002E1463" w:rsidRPr="002E2C6C" w:rsidRDefault="002E1463" w:rsidP="00BC167D">
            <w:pPr>
              <w:pStyle w:val="NoSpacing"/>
              <w:rPr>
                <w:rFonts w:ascii="Times New Roman" w:hAnsi="Times New Roman" w:cs="Times New Roman"/>
              </w:rPr>
            </w:pPr>
            <w:r w:rsidRPr="002E2C6C">
              <w:rPr>
                <w:rFonts w:ascii="Times New Roman" w:hAnsi="Times New Roman" w:cs="Times New Roman"/>
              </w:rPr>
              <w:t>Via Teleconference</w:t>
            </w:r>
          </w:p>
        </w:tc>
      </w:tr>
      <w:tr w:rsidR="002E2C6C" w:rsidRPr="001874D1" w14:paraId="27D08BC5" w14:textId="77777777" w:rsidTr="00684B75">
        <w:trPr>
          <w:trHeight w:val="20"/>
        </w:trPr>
        <w:tc>
          <w:tcPr>
            <w:tcW w:w="2482" w:type="dxa"/>
            <w:gridSpan w:val="2"/>
          </w:tcPr>
          <w:p w14:paraId="3FB2888F" w14:textId="068ED950" w:rsidR="002E2C6C" w:rsidRPr="001874D1" w:rsidRDefault="002E2C6C" w:rsidP="00BC167D">
            <w:pPr>
              <w:pStyle w:val="NoSpacing"/>
              <w:rPr>
                <w:rFonts w:ascii="Times New Roman" w:hAnsi="Times New Roman" w:cs="Times New Roman"/>
                <w:highlight w:val="lightGray"/>
              </w:rPr>
            </w:pPr>
            <w:r w:rsidRPr="002E2C6C">
              <w:rPr>
                <w:rFonts w:ascii="Times New Roman" w:hAnsi="Times New Roman" w:cs="Times New Roman"/>
              </w:rPr>
              <w:t>Hughes, Lindsey</w:t>
            </w:r>
          </w:p>
        </w:tc>
        <w:tc>
          <w:tcPr>
            <w:tcW w:w="3946" w:type="dxa"/>
            <w:gridSpan w:val="2"/>
          </w:tcPr>
          <w:p w14:paraId="3F2DA96B" w14:textId="2317D3F8" w:rsidR="002E2C6C" w:rsidRPr="001874D1" w:rsidRDefault="002E2C6C" w:rsidP="00BC167D">
            <w:pPr>
              <w:pStyle w:val="NoSpacing"/>
              <w:rPr>
                <w:rFonts w:ascii="Times New Roman" w:hAnsi="Times New Roman" w:cs="Times New Roman"/>
                <w:highlight w:val="lightGray"/>
              </w:rPr>
            </w:pPr>
          </w:p>
        </w:tc>
        <w:tc>
          <w:tcPr>
            <w:tcW w:w="2468" w:type="dxa"/>
          </w:tcPr>
          <w:p w14:paraId="55C9550C" w14:textId="642B85D7" w:rsidR="002E2C6C" w:rsidRPr="001874D1" w:rsidRDefault="002E2C6C" w:rsidP="00BC167D">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B8483D" w:rsidRPr="001874D1" w14:paraId="111D9299" w14:textId="77777777" w:rsidTr="00684B75">
        <w:trPr>
          <w:trHeight w:val="20"/>
        </w:trPr>
        <w:tc>
          <w:tcPr>
            <w:tcW w:w="2482" w:type="dxa"/>
            <w:gridSpan w:val="2"/>
          </w:tcPr>
          <w:p w14:paraId="2532DDEF" w14:textId="368DAA3C" w:rsidR="00B8483D" w:rsidRPr="002E2C6C" w:rsidRDefault="00B8483D" w:rsidP="00BC167D">
            <w:pPr>
              <w:pStyle w:val="NoSpacing"/>
              <w:rPr>
                <w:rFonts w:ascii="Times New Roman" w:hAnsi="Times New Roman" w:cs="Times New Roman"/>
              </w:rPr>
            </w:pPr>
            <w:r w:rsidRPr="002E2C6C">
              <w:rPr>
                <w:rFonts w:ascii="Times New Roman" w:hAnsi="Times New Roman" w:cs="Times New Roman"/>
              </w:rPr>
              <w:t xml:space="preserve">Hui, </w:t>
            </w:r>
            <w:proofErr w:type="spellStart"/>
            <w:r w:rsidRPr="002E2C6C">
              <w:rPr>
                <w:rFonts w:ascii="Times New Roman" w:hAnsi="Times New Roman" w:cs="Times New Roman"/>
              </w:rPr>
              <w:t>Hailong</w:t>
            </w:r>
            <w:proofErr w:type="spellEnd"/>
          </w:p>
        </w:tc>
        <w:tc>
          <w:tcPr>
            <w:tcW w:w="3946" w:type="dxa"/>
            <w:gridSpan w:val="2"/>
          </w:tcPr>
          <w:p w14:paraId="2B78E67A" w14:textId="77777777" w:rsidR="00B8483D" w:rsidRPr="002E2C6C" w:rsidRDefault="00B8483D" w:rsidP="00BC167D">
            <w:pPr>
              <w:pStyle w:val="NoSpacing"/>
              <w:rPr>
                <w:rFonts w:ascii="Times New Roman" w:hAnsi="Times New Roman" w:cs="Times New Roman"/>
              </w:rPr>
            </w:pPr>
          </w:p>
        </w:tc>
        <w:tc>
          <w:tcPr>
            <w:tcW w:w="2468" w:type="dxa"/>
          </w:tcPr>
          <w:p w14:paraId="582EA931" w14:textId="73C8918A" w:rsidR="00B8483D" w:rsidRPr="002E2C6C" w:rsidRDefault="00B8483D" w:rsidP="00BC167D">
            <w:pPr>
              <w:pStyle w:val="NoSpacing"/>
              <w:rPr>
                <w:rFonts w:ascii="Times New Roman" w:hAnsi="Times New Roman" w:cs="Times New Roman"/>
              </w:rPr>
            </w:pPr>
            <w:r w:rsidRPr="002E2C6C">
              <w:rPr>
                <w:rFonts w:ascii="Times New Roman" w:hAnsi="Times New Roman" w:cs="Times New Roman"/>
              </w:rPr>
              <w:t>Via Teleconference</w:t>
            </w:r>
          </w:p>
        </w:tc>
      </w:tr>
      <w:tr w:rsidR="00780392" w:rsidRPr="001874D1" w14:paraId="63E89044" w14:textId="77777777" w:rsidTr="00684B75">
        <w:trPr>
          <w:trHeight w:val="20"/>
        </w:trPr>
        <w:tc>
          <w:tcPr>
            <w:tcW w:w="2482" w:type="dxa"/>
            <w:gridSpan w:val="2"/>
          </w:tcPr>
          <w:p w14:paraId="19052C6A" w14:textId="6BF36122" w:rsidR="00780392" w:rsidRPr="001874D1" w:rsidRDefault="00780392" w:rsidP="00BC167D">
            <w:pPr>
              <w:pStyle w:val="NoSpacing"/>
              <w:rPr>
                <w:rFonts w:ascii="Times New Roman" w:hAnsi="Times New Roman" w:cs="Times New Roman"/>
                <w:highlight w:val="lightGray"/>
              </w:rPr>
            </w:pPr>
            <w:r w:rsidRPr="0024475F">
              <w:rPr>
                <w:rFonts w:ascii="Times New Roman" w:hAnsi="Times New Roman" w:cs="Times New Roman"/>
              </w:rPr>
              <w:t>Levine, Jon</w:t>
            </w:r>
          </w:p>
        </w:tc>
        <w:tc>
          <w:tcPr>
            <w:tcW w:w="3946" w:type="dxa"/>
            <w:gridSpan w:val="2"/>
          </w:tcPr>
          <w:p w14:paraId="7685A22A" w14:textId="77777777" w:rsidR="00780392" w:rsidRPr="001874D1" w:rsidRDefault="00780392" w:rsidP="00BC167D">
            <w:pPr>
              <w:pStyle w:val="NoSpacing"/>
              <w:rPr>
                <w:rFonts w:ascii="Times New Roman" w:hAnsi="Times New Roman" w:cs="Times New Roman"/>
                <w:highlight w:val="lightGray"/>
              </w:rPr>
            </w:pPr>
          </w:p>
        </w:tc>
        <w:tc>
          <w:tcPr>
            <w:tcW w:w="2468" w:type="dxa"/>
          </w:tcPr>
          <w:p w14:paraId="7FAB2648" w14:textId="20C22D7E" w:rsidR="00780392" w:rsidRPr="001874D1" w:rsidRDefault="00780392" w:rsidP="00BC167D">
            <w:pPr>
              <w:pStyle w:val="NoSpacing"/>
              <w:rPr>
                <w:rFonts w:ascii="Times New Roman" w:hAnsi="Times New Roman" w:cs="Times New Roman"/>
                <w:highlight w:val="lightGray"/>
              </w:rPr>
            </w:pPr>
          </w:p>
        </w:tc>
      </w:tr>
      <w:tr w:rsidR="00487DD3" w:rsidRPr="001874D1" w14:paraId="0072756E" w14:textId="77777777" w:rsidTr="00684B75">
        <w:trPr>
          <w:trHeight w:val="20"/>
        </w:trPr>
        <w:tc>
          <w:tcPr>
            <w:tcW w:w="2482" w:type="dxa"/>
            <w:gridSpan w:val="2"/>
          </w:tcPr>
          <w:p w14:paraId="4ABCC588" w14:textId="420FB109" w:rsidR="00487DD3" w:rsidRPr="001874D1" w:rsidRDefault="00487DD3" w:rsidP="00BC167D">
            <w:pPr>
              <w:pStyle w:val="NoSpacing"/>
              <w:rPr>
                <w:rFonts w:ascii="Times New Roman" w:hAnsi="Times New Roman" w:cs="Times New Roman"/>
                <w:highlight w:val="lightGray"/>
              </w:rPr>
            </w:pPr>
            <w:r w:rsidRPr="0024475F">
              <w:rPr>
                <w:rFonts w:ascii="Times New Roman" w:hAnsi="Times New Roman" w:cs="Times New Roman"/>
              </w:rPr>
              <w:t>Morehead, Juliana</w:t>
            </w:r>
          </w:p>
        </w:tc>
        <w:tc>
          <w:tcPr>
            <w:tcW w:w="3946" w:type="dxa"/>
            <w:gridSpan w:val="2"/>
          </w:tcPr>
          <w:p w14:paraId="46F2DE01" w14:textId="77777777" w:rsidR="00487DD3" w:rsidRPr="001874D1" w:rsidRDefault="00487DD3" w:rsidP="00BC167D">
            <w:pPr>
              <w:pStyle w:val="NoSpacing"/>
              <w:rPr>
                <w:rFonts w:ascii="Times New Roman" w:hAnsi="Times New Roman" w:cs="Times New Roman"/>
                <w:highlight w:val="lightGray"/>
              </w:rPr>
            </w:pPr>
          </w:p>
        </w:tc>
        <w:tc>
          <w:tcPr>
            <w:tcW w:w="2468" w:type="dxa"/>
          </w:tcPr>
          <w:p w14:paraId="6E3B9FE8" w14:textId="799CF90F" w:rsidR="00487DD3" w:rsidRPr="001874D1" w:rsidRDefault="0024475F" w:rsidP="00BC167D">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BC167D" w:rsidRPr="001874D1" w14:paraId="7B2E0039" w14:textId="77777777" w:rsidTr="00684B75">
        <w:trPr>
          <w:trHeight w:val="20"/>
        </w:trPr>
        <w:tc>
          <w:tcPr>
            <w:tcW w:w="2482" w:type="dxa"/>
            <w:gridSpan w:val="2"/>
          </w:tcPr>
          <w:p w14:paraId="7A666A4D" w14:textId="77777777" w:rsidR="00BC167D" w:rsidRPr="001874D1" w:rsidRDefault="00BC167D" w:rsidP="00BC167D">
            <w:pPr>
              <w:pStyle w:val="NoSpacing"/>
              <w:rPr>
                <w:rFonts w:ascii="Times New Roman" w:hAnsi="Times New Roman" w:cs="Times New Roman"/>
                <w:highlight w:val="lightGray"/>
              </w:rPr>
            </w:pPr>
            <w:r w:rsidRPr="00D60BA3">
              <w:rPr>
                <w:rFonts w:ascii="Times New Roman" w:hAnsi="Times New Roman" w:cs="Times New Roman"/>
              </w:rPr>
              <w:t>Phillips, Cory</w:t>
            </w:r>
          </w:p>
        </w:tc>
        <w:tc>
          <w:tcPr>
            <w:tcW w:w="3946" w:type="dxa"/>
            <w:gridSpan w:val="2"/>
          </w:tcPr>
          <w:p w14:paraId="46091671" w14:textId="77777777" w:rsidR="00BC167D" w:rsidRPr="001874D1" w:rsidRDefault="00BC167D" w:rsidP="00BC167D">
            <w:pPr>
              <w:pStyle w:val="NoSpacing"/>
              <w:rPr>
                <w:rFonts w:ascii="Times New Roman" w:hAnsi="Times New Roman" w:cs="Times New Roman"/>
                <w:highlight w:val="lightGray"/>
              </w:rPr>
            </w:pPr>
          </w:p>
        </w:tc>
        <w:tc>
          <w:tcPr>
            <w:tcW w:w="2468" w:type="dxa"/>
          </w:tcPr>
          <w:p w14:paraId="65AEBA4D" w14:textId="77777777" w:rsidR="00BC167D" w:rsidRPr="001874D1" w:rsidRDefault="00BC167D" w:rsidP="00BC167D">
            <w:pPr>
              <w:pStyle w:val="NoSpacing"/>
              <w:rPr>
                <w:rFonts w:ascii="Times New Roman" w:hAnsi="Times New Roman" w:cs="Times New Roman"/>
                <w:highlight w:val="lightGray"/>
              </w:rPr>
            </w:pPr>
          </w:p>
        </w:tc>
      </w:tr>
      <w:tr w:rsidR="00B8483D" w:rsidRPr="001874D1" w14:paraId="5F62D4DD" w14:textId="77777777" w:rsidTr="00684B75">
        <w:trPr>
          <w:trHeight w:val="20"/>
        </w:trPr>
        <w:tc>
          <w:tcPr>
            <w:tcW w:w="2482" w:type="dxa"/>
            <w:gridSpan w:val="2"/>
          </w:tcPr>
          <w:p w14:paraId="182F5CC9" w14:textId="160B9B8E" w:rsidR="00B8483D" w:rsidRPr="001874D1" w:rsidRDefault="00B8483D" w:rsidP="00BC167D">
            <w:pPr>
              <w:pStyle w:val="NoSpacing"/>
              <w:rPr>
                <w:rFonts w:ascii="Times New Roman" w:hAnsi="Times New Roman" w:cs="Times New Roman"/>
                <w:highlight w:val="lightGray"/>
              </w:rPr>
            </w:pPr>
            <w:r w:rsidRPr="0024475F">
              <w:rPr>
                <w:rFonts w:ascii="Times New Roman" w:hAnsi="Times New Roman" w:cs="Times New Roman"/>
              </w:rPr>
              <w:t>Roberts, Randy</w:t>
            </w:r>
            <w:r w:rsidR="0024475F" w:rsidRPr="0024475F">
              <w:rPr>
                <w:rFonts w:ascii="Times New Roman" w:hAnsi="Times New Roman" w:cs="Times New Roman"/>
              </w:rPr>
              <w:t xml:space="preserve"> </w:t>
            </w:r>
          </w:p>
        </w:tc>
        <w:tc>
          <w:tcPr>
            <w:tcW w:w="3946" w:type="dxa"/>
            <w:gridSpan w:val="2"/>
          </w:tcPr>
          <w:p w14:paraId="6C073DAB" w14:textId="77777777" w:rsidR="00B8483D" w:rsidRPr="0024475F" w:rsidRDefault="00B8483D" w:rsidP="00BC167D">
            <w:pPr>
              <w:pStyle w:val="NoSpacing"/>
              <w:rPr>
                <w:rFonts w:ascii="Times New Roman" w:hAnsi="Times New Roman" w:cs="Times New Roman"/>
              </w:rPr>
            </w:pPr>
          </w:p>
        </w:tc>
        <w:tc>
          <w:tcPr>
            <w:tcW w:w="2468" w:type="dxa"/>
          </w:tcPr>
          <w:p w14:paraId="6CD5C13B" w14:textId="06D91DA0" w:rsidR="00B8483D" w:rsidRPr="0024475F" w:rsidRDefault="00B8483D" w:rsidP="0024475F">
            <w:pPr>
              <w:pStyle w:val="NoSpacing"/>
              <w:rPr>
                <w:rFonts w:ascii="Times New Roman" w:hAnsi="Times New Roman" w:cs="Times New Roman"/>
              </w:rPr>
            </w:pPr>
          </w:p>
        </w:tc>
      </w:tr>
      <w:tr w:rsidR="00EB0094" w:rsidRPr="001874D1" w14:paraId="5665676D" w14:textId="77777777" w:rsidTr="00684B75">
        <w:trPr>
          <w:trHeight w:val="20"/>
        </w:trPr>
        <w:tc>
          <w:tcPr>
            <w:tcW w:w="2482" w:type="dxa"/>
            <w:gridSpan w:val="2"/>
          </w:tcPr>
          <w:p w14:paraId="6AEAF2B4" w14:textId="0B3D91C0" w:rsidR="00EB0094" w:rsidRPr="001874D1" w:rsidRDefault="00EB0094" w:rsidP="00BC167D">
            <w:pPr>
              <w:pStyle w:val="NoSpacing"/>
              <w:rPr>
                <w:rFonts w:ascii="Times New Roman" w:hAnsi="Times New Roman" w:cs="Times New Roman"/>
                <w:highlight w:val="lightGray"/>
              </w:rPr>
            </w:pPr>
            <w:r w:rsidRPr="00D60BA3">
              <w:rPr>
                <w:rFonts w:ascii="Times New Roman" w:hAnsi="Times New Roman" w:cs="Times New Roman"/>
              </w:rPr>
              <w:t>Rosel, Austin</w:t>
            </w:r>
          </w:p>
        </w:tc>
        <w:tc>
          <w:tcPr>
            <w:tcW w:w="3946" w:type="dxa"/>
            <w:gridSpan w:val="2"/>
          </w:tcPr>
          <w:p w14:paraId="526DD5A8" w14:textId="77777777" w:rsidR="00EB0094" w:rsidRPr="001874D1" w:rsidRDefault="00EB0094" w:rsidP="00BC167D">
            <w:pPr>
              <w:pStyle w:val="NoSpacing"/>
              <w:rPr>
                <w:rFonts w:ascii="Times New Roman" w:hAnsi="Times New Roman" w:cs="Times New Roman"/>
                <w:highlight w:val="lightGray"/>
              </w:rPr>
            </w:pPr>
          </w:p>
        </w:tc>
        <w:tc>
          <w:tcPr>
            <w:tcW w:w="2468" w:type="dxa"/>
          </w:tcPr>
          <w:p w14:paraId="5AAA6805" w14:textId="7FDDA749" w:rsidR="00EB0094" w:rsidRPr="001874D1" w:rsidRDefault="00D60BA3" w:rsidP="00BC167D">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C94450" w:rsidRPr="001874D1" w14:paraId="044EB348" w14:textId="77777777" w:rsidTr="00684B75">
        <w:trPr>
          <w:trHeight w:val="20"/>
        </w:trPr>
        <w:tc>
          <w:tcPr>
            <w:tcW w:w="2482" w:type="dxa"/>
            <w:gridSpan w:val="2"/>
          </w:tcPr>
          <w:p w14:paraId="1CBF36D7" w14:textId="5A4083A8" w:rsidR="00C94450" w:rsidRPr="00D60BA3" w:rsidRDefault="00C94450" w:rsidP="00BC167D">
            <w:pPr>
              <w:pStyle w:val="NoSpacing"/>
              <w:rPr>
                <w:rFonts w:ascii="Times New Roman" w:hAnsi="Times New Roman" w:cs="Times New Roman"/>
              </w:rPr>
            </w:pPr>
            <w:r w:rsidRPr="00D60BA3">
              <w:rPr>
                <w:rFonts w:ascii="Times New Roman" w:hAnsi="Times New Roman" w:cs="Times New Roman"/>
              </w:rPr>
              <w:t>Solis, Stephen</w:t>
            </w:r>
          </w:p>
        </w:tc>
        <w:tc>
          <w:tcPr>
            <w:tcW w:w="3946" w:type="dxa"/>
            <w:gridSpan w:val="2"/>
          </w:tcPr>
          <w:p w14:paraId="6EA7A155" w14:textId="77777777" w:rsidR="00C94450" w:rsidRPr="00D60BA3" w:rsidRDefault="00C94450" w:rsidP="00BC167D">
            <w:pPr>
              <w:pStyle w:val="NoSpacing"/>
              <w:rPr>
                <w:rFonts w:ascii="Times New Roman" w:hAnsi="Times New Roman" w:cs="Times New Roman"/>
              </w:rPr>
            </w:pPr>
          </w:p>
        </w:tc>
        <w:tc>
          <w:tcPr>
            <w:tcW w:w="2468" w:type="dxa"/>
          </w:tcPr>
          <w:p w14:paraId="2FE521CE" w14:textId="7807AE34" w:rsidR="00C94450" w:rsidRPr="00D60BA3" w:rsidRDefault="00C94450" w:rsidP="00BC167D">
            <w:pPr>
              <w:pStyle w:val="NoSpacing"/>
              <w:rPr>
                <w:rFonts w:ascii="Times New Roman" w:hAnsi="Times New Roman" w:cs="Times New Roman"/>
              </w:rPr>
            </w:pPr>
            <w:r w:rsidRPr="00D60BA3">
              <w:rPr>
                <w:rFonts w:ascii="Times New Roman" w:hAnsi="Times New Roman" w:cs="Times New Roman"/>
              </w:rPr>
              <w:t>Via Teleconference</w:t>
            </w:r>
          </w:p>
        </w:tc>
      </w:tr>
      <w:tr w:rsidR="00BC167D" w:rsidRPr="001874D1" w14:paraId="5C76F318" w14:textId="77777777" w:rsidTr="00684B75">
        <w:trPr>
          <w:trHeight w:val="20"/>
        </w:trPr>
        <w:tc>
          <w:tcPr>
            <w:tcW w:w="2482" w:type="dxa"/>
            <w:gridSpan w:val="2"/>
          </w:tcPr>
          <w:p w14:paraId="22520AC3" w14:textId="5A01E6EA" w:rsidR="00BC167D" w:rsidRPr="001874D1" w:rsidRDefault="00BC167D" w:rsidP="00BC167D">
            <w:pPr>
              <w:pStyle w:val="NoSpacing"/>
              <w:rPr>
                <w:rFonts w:ascii="Times New Roman" w:hAnsi="Times New Roman" w:cs="Times New Roman"/>
                <w:highlight w:val="lightGray"/>
              </w:rPr>
            </w:pPr>
            <w:r w:rsidRPr="00D60BA3">
              <w:rPr>
                <w:rFonts w:ascii="Times New Roman" w:hAnsi="Times New Roman" w:cs="Times New Roman"/>
              </w:rPr>
              <w:t>Stice, Clayton</w:t>
            </w:r>
          </w:p>
        </w:tc>
        <w:tc>
          <w:tcPr>
            <w:tcW w:w="3946" w:type="dxa"/>
            <w:gridSpan w:val="2"/>
          </w:tcPr>
          <w:p w14:paraId="407399DB" w14:textId="77777777" w:rsidR="00BC167D" w:rsidRPr="001874D1" w:rsidRDefault="00BC167D" w:rsidP="00BC167D">
            <w:pPr>
              <w:pStyle w:val="NoSpacing"/>
              <w:rPr>
                <w:rFonts w:ascii="Times New Roman" w:hAnsi="Times New Roman" w:cs="Times New Roman"/>
                <w:highlight w:val="lightGray"/>
              </w:rPr>
            </w:pPr>
          </w:p>
        </w:tc>
        <w:tc>
          <w:tcPr>
            <w:tcW w:w="2468" w:type="dxa"/>
          </w:tcPr>
          <w:p w14:paraId="2DE244D2" w14:textId="77777777" w:rsidR="00BC167D" w:rsidRPr="001874D1" w:rsidRDefault="00BC167D" w:rsidP="00BC167D">
            <w:pPr>
              <w:pStyle w:val="NoSpacing"/>
              <w:rPr>
                <w:rFonts w:ascii="Times New Roman" w:hAnsi="Times New Roman" w:cs="Times New Roman"/>
                <w:highlight w:val="lightGray"/>
              </w:rPr>
            </w:pPr>
          </w:p>
        </w:tc>
      </w:tr>
      <w:tr w:rsidR="00063ECF" w:rsidRPr="001874D1" w14:paraId="552D6339" w14:textId="77777777" w:rsidTr="00684B75">
        <w:trPr>
          <w:trHeight w:val="20"/>
        </w:trPr>
        <w:tc>
          <w:tcPr>
            <w:tcW w:w="2482" w:type="dxa"/>
            <w:gridSpan w:val="2"/>
          </w:tcPr>
          <w:p w14:paraId="63627B4E" w14:textId="6CADF67E" w:rsidR="00063ECF" w:rsidRPr="001874D1" w:rsidRDefault="00063ECF" w:rsidP="00BC167D">
            <w:pPr>
              <w:pStyle w:val="NoSpacing"/>
              <w:rPr>
                <w:rFonts w:ascii="Times New Roman" w:hAnsi="Times New Roman" w:cs="Times New Roman"/>
                <w:highlight w:val="lightGray"/>
              </w:rPr>
            </w:pPr>
            <w:r w:rsidRPr="0024475F">
              <w:rPr>
                <w:rFonts w:ascii="Times New Roman" w:hAnsi="Times New Roman" w:cs="Times New Roman"/>
              </w:rPr>
              <w:t>Teixeira, Jay</w:t>
            </w:r>
          </w:p>
        </w:tc>
        <w:tc>
          <w:tcPr>
            <w:tcW w:w="3946" w:type="dxa"/>
            <w:gridSpan w:val="2"/>
          </w:tcPr>
          <w:p w14:paraId="542139D9" w14:textId="77777777" w:rsidR="00063ECF" w:rsidRPr="001874D1" w:rsidRDefault="00063ECF" w:rsidP="00BC167D">
            <w:pPr>
              <w:pStyle w:val="NoSpacing"/>
              <w:rPr>
                <w:rFonts w:ascii="Times New Roman" w:hAnsi="Times New Roman" w:cs="Times New Roman"/>
                <w:highlight w:val="lightGray"/>
              </w:rPr>
            </w:pPr>
          </w:p>
        </w:tc>
        <w:tc>
          <w:tcPr>
            <w:tcW w:w="2468" w:type="dxa"/>
          </w:tcPr>
          <w:p w14:paraId="19B523DC" w14:textId="66E8BBB1" w:rsidR="00063ECF" w:rsidRPr="001874D1" w:rsidRDefault="00063ECF" w:rsidP="00BC167D">
            <w:pPr>
              <w:pStyle w:val="NoSpacing"/>
              <w:rPr>
                <w:rFonts w:ascii="Times New Roman" w:hAnsi="Times New Roman" w:cs="Times New Roman"/>
                <w:highlight w:val="lightGray"/>
              </w:rPr>
            </w:pPr>
          </w:p>
        </w:tc>
      </w:tr>
      <w:tr w:rsidR="00D60BA3" w:rsidRPr="001874D1" w14:paraId="07A2B34F" w14:textId="77777777" w:rsidTr="00684B75">
        <w:trPr>
          <w:trHeight w:val="20"/>
        </w:trPr>
        <w:tc>
          <w:tcPr>
            <w:tcW w:w="2482" w:type="dxa"/>
            <w:gridSpan w:val="2"/>
          </w:tcPr>
          <w:p w14:paraId="40E0029C" w14:textId="07C5A52F" w:rsidR="00D60BA3" w:rsidRPr="0024475F" w:rsidRDefault="00D60BA3" w:rsidP="00BC167D">
            <w:pPr>
              <w:pStyle w:val="NoSpacing"/>
              <w:rPr>
                <w:rFonts w:ascii="Times New Roman" w:hAnsi="Times New Roman" w:cs="Times New Roman"/>
              </w:rPr>
            </w:pPr>
            <w:r>
              <w:rPr>
                <w:rFonts w:ascii="Times New Roman" w:hAnsi="Times New Roman" w:cs="Times New Roman"/>
              </w:rPr>
              <w:t>Thomas, Shane</w:t>
            </w:r>
          </w:p>
        </w:tc>
        <w:tc>
          <w:tcPr>
            <w:tcW w:w="3946" w:type="dxa"/>
            <w:gridSpan w:val="2"/>
          </w:tcPr>
          <w:p w14:paraId="6CD0E107" w14:textId="77777777" w:rsidR="00D60BA3" w:rsidRPr="001874D1" w:rsidRDefault="00D60BA3" w:rsidP="00BC167D">
            <w:pPr>
              <w:pStyle w:val="NoSpacing"/>
              <w:rPr>
                <w:rFonts w:ascii="Times New Roman" w:hAnsi="Times New Roman" w:cs="Times New Roman"/>
                <w:highlight w:val="lightGray"/>
              </w:rPr>
            </w:pPr>
          </w:p>
        </w:tc>
        <w:tc>
          <w:tcPr>
            <w:tcW w:w="2468" w:type="dxa"/>
          </w:tcPr>
          <w:p w14:paraId="2455B8E3" w14:textId="77777777" w:rsidR="00D60BA3" w:rsidRPr="001874D1" w:rsidRDefault="00D60BA3" w:rsidP="00BC167D">
            <w:pPr>
              <w:pStyle w:val="NoSpacing"/>
              <w:rPr>
                <w:rFonts w:ascii="Times New Roman" w:hAnsi="Times New Roman" w:cs="Times New Roman"/>
                <w:highlight w:val="lightGray"/>
              </w:rPr>
            </w:pPr>
          </w:p>
        </w:tc>
      </w:tr>
      <w:tr w:rsidR="00D60BA3" w:rsidRPr="001874D1" w14:paraId="0CCD7DD4" w14:textId="77777777" w:rsidTr="00684B75">
        <w:trPr>
          <w:trHeight w:val="20"/>
        </w:trPr>
        <w:tc>
          <w:tcPr>
            <w:tcW w:w="2482" w:type="dxa"/>
            <w:gridSpan w:val="2"/>
          </w:tcPr>
          <w:p w14:paraId="1CD16B12" w14:textId="4260EBC2" w:rsidR="00D60BA3" w:rsidRDefault="00D60BA3" w:rsidP="00BC167D">
            <w:pPr>
              <w:pStyle w:val="NoSpacing"/>
              <w:rPr>
                <w:rFonts w:ascii="Times New Roman" w:hAnsi="Times New Roman" w:cs="Times New Roman"/>
              </w:rPr>
            </w:pPr>
            <w:r>
              <w:rPr>
                <w:rFonts w:ascii="Times New Roman" w:hAnsi="Times New Roman" w:cs="Times New Roman"/>
              </w:rPr>
              <w:t>Thompson, Chad</w:t>
            </w:r>
          </w:p>
        </w:tc>
        <w:tc>
          <w:tcPr>
            <w:tcW w:w="3946" w:type="dxa"/>
            <w:gridSpan w:val="2"/>
          </w:tcPr>
          <w:p w14:paraId="290541B8" w14:textId="77777777" w:rsidR="00D60BA3" w:rsidRPr="001874D1" w:rsidRDefault="00D60BA3" w:rsidP="00BC167D">
            <w:pPr>
              <w:pStyle w:val="NoSpacing"/>
              <w:rPr>
                <w:rFonts w:ascii="Times New Roman" w:hAnsi="Times New Roman" w:cs="Times New Roman"/>
                <w:highlight w:val="lightGray"/>
              </w:rPr>
            </w:pPr>
          </w:p>
        </w:tc>
        <w:tc>
          <w:tcPr>
            <w:tcW w:w="2468" w:type="dxa"/>
          </w:tcPr>
          <w:p w14:paraId="49B701D1" w14:textId="77777777" w:rsidR="00D60BA3" w:rsidRPr="001874D1" w:rsidRDefault="00D60BA3" w:rsidP="00BC167D">
            <w:pPr>
              <w:pStyle w:val="NoSpacing"/>
              <w:rPr>
                <w:rFonts w:ascii="Times New Roman" w:hAnsi="Times New Roman" w:cs="Times New Roman"/>
                <w:highlight w:val="lightGray"/>
              </w:rPr>
            </w:pPr>
          </w:p>
        </w:tc>
      </w:tr>
      <w:tr w:rsidR="00D60BA3" w:rsidRPr="001874D1" w14:paraId="07642AFD" w14:textId="77777777" w:rsidTr="00684B75">
        <w:trPr>
          <w:trHeight w:val="20"/>
        </w:trPr>
        <w:tc>
          <w:tcPr>
            <w:tcW w:w="2482" w:type="dxa"/>
            <w:gridSpan w:val="2"/>
          </w:tcPr>
          <w:p w14:paraId="4F2EFC6F" w14:textId="28D1E9F4" w:rsidR="00D60BA3" w:rsidRDefault="00D60BA3" w:rsidP="00BC167D">
            <w:pPr>
              <w:pStyle w:val="NoSpacing"/>
              <w:rPr>
                <w:rFonts w:ascii="Times New Roman" w:hAnsi="Times New Roman" w:cs="Times New Roman"/>
              </w:rPr>
            </w:pPr>
            <w:r>
              <w:rPr>
                <w:rFonts w:ascii="Times New Roman" w:hAnsi="Times New Roman" w:cs="Times New Roman"/>
              </w:rPr>
              <w:t>Townsend, Aaron</w:t>
            </w:r>
          </w:p>
        </w:tc>
        <w:tc>
          <w:tcPr>
            <w:tcW w:w="3946" w:type="dxa"/>
            <w:gridSpan w:val="2"/>
          </w:tcPr>
          <w:p w14:paraId="58971BF1" w14:textId="77777777" w:rsidR="00D60BA3" w:rsidRPr="001874D1" w:rsidRDefault="00D60BA3" w:rsidP="00BC167D">
            <w:pPr>
              <w:pStyle w:val="NoSpacing"/>
              <w:rPr>
                <w:rFonts w:ascii="Times New Roman" w:hAnsi="Times New Roman" w:cs="Times New Roman"/>
                <w:highlight w:val="lightGray"/>
              </w:rPr>
            </w:pPr>
          </w:p>
        </w:tc>
        <w:tc>
          <w:tcPr>
            <w:tcW w:w="2468" w:type="dxa"/>
          </w:tcPr>
          <w:p w14:paraId="3817E2CA" w14:textId="1808F868" w:rsidR="00D60BA3" w:rsidRPr="001874D1" w:rsidRDefault="00D60BA3" w:rsidP="00BC167D">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9159BA" w:rsidRPr="001874D1" w14:paraId="5E836D8A" w14:textId="77777777" w:rsidTr="00684B75">
        <w:trPr>
          <w:trHeight w:val="20"/>
        </w:trPr>
        <w:tc>
          <w:tcPr>
            <w:tcW w:w="2482" w:type="dxa"/>
            <w:gridSpan w:val="2"/>
          </w:tcPr>
          <w:p w14:paraId="2CADF7C6" w14:textId="6AD7696B" w:rsidR="009159BA" w:rsidRPr="00D60BA3" w:rsidRDefault="009159BA" w:rsidP="009159BA">
            <w:pPr>
              <w:pStyle w:val="NoSpacing"/>
              <w:rPr>
                <w:rFonts w:ascii="Times New Roman" w:hAnsi="Times New Roman" w:cs="Times New Roman"/>
              </w:rPr>
            </w:pPr>
            <w:r w:rsidRPr="00D60BA3">
              <w:rPr>
                <w:rFonts w:ascii="Times New Roman" w:hAnsi="Times New Roman" w:cs="Times New Roman"/>
              </w:rPr>
              <w:t>Warnken, Pete</w:t>
            </w:r>
          </w:p>
        </w:tc>
        <w:tc>
          <w:tcPr>
            <w:tcW w:w="3946" w:type="dxa"/>
            <w:gridSpan w:val="2"/>
          </w:tcPr>
          <w:p w14:paraId="29073262" w14:textId="77777777" w:rsidR="009159BA" w:rsidRPr="00D60BA3" w:rsidRDefault="009159BA" w:rsidP="00BC167D">
            <w:pPr>
              <w:pStyle w:val="NoSpacing"/>
              <w:rPr>
                <w:rFonts w:ascii="Times New Roman" w:hAnsi="Times New Roman" w:cs="Times New Roman"/>
              </w:rPr>
            </w:pPr>
          </w:p>
        </w:tc>
        <w:tc>
          <w:tcPr>
            <w:tcW w:w="2468" w:type="dxa"/>
          </w:tcPr>
          <w:p w14:paraId="1424B012" w14:textId="64F42DB2" w:rsidR="009159BA" w:rsidRPr="00D60BA3" w:rsidRDefault="009159BA" w:rsidP="00BC167D">
            <w:pPr>
              <w:pStyle w:val="NoSpacing"/>
              <w:rPr>
                <w:rFonts w:ascii="Times New Roman" w:hAnsi="Times New Roman" w:cs="Times New Roman"/>
              </w:rPr>
            </w:pPr>
            <w:r w:rsidRPr="00D60BA3">
              <w:rPr>
                <w:rFonts w:ascii="Times New Roman" w:hAnsi="Times New Roman" w:cs="Times New Roman"/>
              </w:rPr>
              <w:t>Via Teleconference</w:t>
            </w:r>
          </w:p>
        </w:tc>
      </w:tr>
      <w:tr w:rsidR="00C94450" w:rsidRPr="001874D1" w14:paraId="5BB2D3FB" w14:textId="77777777" w:rsidTr="00684B75">
        <w:trPr>
          <w:trHeight w:val="20"/>
        </w:trPr>
        <w:tc>
          <w:tcPr>
            <w:tcW w:w="2482" w:type="dxa"/>
            <w:gridSpan w:val="2"/>
          </w:tcPr>
          <w:p w14:paraId="14D2E0BE" w14:textId="767B1F71" w:rsidR="00C94450" w:rsidRPr="002E2C6C" w:rsidRDefault="00C94450" w:rsidP="00BC167D">
            <w:pPr>
              <w:pStyle w:val="NoSpacing"/>
              <w:rPr>
                <w:rFonts w:ascii="Times New Roman" w:hAnsi="Times New Roman" w:cs="Times New Roman"/>
              </w:rPr>
            </w:pPr>
            <w:r w:rsidRPr="002E2C6C">
              <w:rPr>
                <w:rFonts w:ascii="Times New Roman" w:hAnsi="Times New Roman" w:cs="Times New Roman"/>
              </w:rPr>
              <w:t>Wattles, Paul</w:t>
            </w:r>
          </w:p>
        </w:tc>
        <w:tc>
          <w:tcPr>
            <w:tcW w:w="3946" w:type="dxa"/>
            <w:gridSpan w:val="2"/>
          </w:tcPr>
          <w:p w14:paraId="7904A61F" w14:textId="77777777" w:rsidR="00C94450" w:rsidRPr="002E2C6C" w:rsidRDefault="00C94450" w:rsidP="00BC167D">
            <w:pPr>
              <w:pStyle w:val="NoSpacing"/>
              <w:rPr>
                <w:rFonts w:ascii="Times New Roman" w:hAnsi="Times New Roman" w:cs="Times New Roman"/>
              </w:rPr>
            </w:pPr>
          </w:p>
        </w:tc>
        <w:tc>
          <w:tcPr>
            <w:tcW w:w="2468" w:type="dxa"/>
          </w:tcPr>
          <w:p w14:paraId="4265EFF1" w14:textId="25929188" w:rsidR="00C94450" w:rsidRPr="002E2C6C" w:rsidRDefault="00B8483D" w:rsidP="00BC167D">
            <w:pPr>
              <w:pStyle w:val="NoSpacing"/>
              <w:rPr>
                <w:rFonts w:ascii="Times New Roman" w:hAnsi="Times New Roman" w:cs="Times New Roman"/>
              </w:rPr>
            </w:pPr>
            <w:r w:rsidRPr="002E2C6C">
              <w:rPr>
                <w:rFonts w:ascii="Times New Roman" w:hAnsi="Times New Roman" w:cs="Times New Roman"/>
              </w:rPr>
              <w:t>Via Teleconference</w:t>
            </w:r>
          </w:p>
        </w:tc>
      </w:tr>
      <w:tr w:rsidR="00D60BA3" w:rsidRPr="001874D1" w14:paraId="7C91F2BA" w14:textId="77777777" w:rsidTr="00684B75">
        <w:trPr>
          <w:trHeight w:val="20"/>
        </w:trPr>
        <w:tc>
          <w:tcPr>
            <w:tcW w:w="2482" w:type="dxa"/>
            <w:gridSpan w:val="2"/>
          </w:tcPr>
          <w:p w14:paraId="245DCBD4" w14:textId="0619CEDF" w:rsidR="00D60BA3" w:rsidRPr="001874D1" w:rsidRDefault="00D60BA3" w:rsidP="00BC167D">
            <w:pPr>
              <w:pStyle w:val="NoSpacing"/>
              <w:rPr>
                <w:rFonts w:ascii="Times New Roman" w:hAnsi="Times New Roman" w:cs="Times New Roman"/>
                <w:highlight w:val="lightGray"/>
              </w:rPr>
            </w:pPr>
            <w:r w:rsidRPr="00D60BA3">
              <w:rPr>
                <w:rFonts w:ascii="Times New Roman" w:hAnsi="Times New Roman" w:cs="Times New Roman"/>
              </w:rPr>
              <w:t>Xiao, Hong</w:t>
            </w:r>
          </w:p>
        </w:tc>
        <w:tc>
          <w:tcPr>
            <w:tcW w:w="3946" w:type="dxa"/>
            <w:gridSpan w:val="2"/>
          </w:tcPr>
          <w:p w14:paraId="3D614282" w14:textId="77777777" w:rsidR="00D60BA3" w:rsidRPr="001874D1" w:rsidRDefault="00D60BA3" w:rsidP="00BC167D">
            <w:pPr>
              <w:pStyle w:val="NoSpacing"/>
              <w:rPr>
                <w:rFonts w:ascii="Times New Roman" w:hAnsi="Times New Roman" w:cs="Times New Roman"/>
                <w:highlight w:val="lightGray"/>
              </w:rPr>
            </w:pPr>
          </w:p>
        </w:tc>
        <w:tc>
          <w:tcPr>
            <w:tcW w:w="2468" w:type="dxa"/>
          </w:tcPr>
          <w:p w14:paraId="57413B6F" w14:textId="2721F9E2" w:rsidR="00D60BA3" w:rsidRPr="001874D1" w:rsidRDefault="00D60BA3" w:rsidP="00BC167D">
            <w:pPr>
              <w:pStyle w:val="NoSpacing"/>
              <w:rPr>
                <w:rFonts w:ascii="Times New Roman" w:hAnsi="Times New Roman" w:cs="Times New Roman"/>
                <w:highlight w:val="lightGray"/>
              </w:rPr>
            </w:pPr>
            <w:r w:rsidRPr="00D60BA3">
              <w:rPr>
                <w:rFonts w:ascii="Times New Roman" w:hAnsi="Times New Roman" w:cs="Times New Roman"/>
              </w:rPr>
              <w:t>Via Teleconference</w:t>
            </w:r>
          </w:p>
        </w:tc>
      </w:tr>
      <w:tr w:rsidR="00BC167D" w:rsidRPr="001874D1" w14:paraId="44147A9C" w14:textId="77777777" w:rsidTr="00684B75">
        <w:trPr>
          <w:trHeight w:val="20"/>
        </w:trPr>
        <w:tc>
          <w:tcPr>
            <w:tcW w:w="2482" w:type="dxa"/>
            <w:gridSpan w:val="2"/>
          </w:tcPr>
          <w:p w14:paraId="53ABB86B" w14:textId="60B09367" w:rsidR="00BC167D" w:rsidRPr="001874D1" w:rsidRDefault="00BC167D" w:rsidP="00BC167D">
            <w:pPr>
              <w:pStyle w:val="NoSpacing"/>
              <w:rPr>
                <w:rFonts w:ascii="Times New Roman" w:hAnsi="Times New Roman" w:cs="Times New Roman"/>
                <w:highlight w:val="lightGray"/>
              </w:rPr>
            </w:pPr>
            <w:r w:rsidRPr="00D60BA3">
              <w:rPr>
                <w:rFonts w:ascii="Times New Roman" w:hAnsi="Times New Roman" w:cs="Times New Roman"/>
              </w:rPr>
              <w:t>Zeplin, Rachel</w:t>
            </w:r>
          </w:p>
        </w:tc>
        <w:tc>
          <w:tcPr>
            <w:tcW w:w="3946" w:type="dxa"/>
            <w:gridSpan w:val="2"/>
          </w:tcPr>
          <w:p w14:paraId="7DCEBB9B" w14:textId="77777777" w:rsidR="00BC167D" w:rsidRPr="001874D1" w:rsidRDefault="00BC167D" w:rsidP="00BC167D">
            <w:pPr>
              <w:pStyle w:val="NoSpacing"/>
              <w:rPr>
                <w:rFonts w:ascii="Times New Roman" w:hAnsi="Times New Roman" w:cs="Times New Roman"/>
                <w:highlight w:val="lightGray"/>
              </w:rPr>
            </w:pPr>
          </w:p>
        </w:tc>
        <w:tc>
          <w:tcPr>
            <w:tcW w:w="2468" w:type="dxa"/>
          </w:tcPr>
          <w:p w14:paraId="7F00283C" w14:textId="50E08FF3" w:rsidR="00BC167D" w:rsidRPr="001874D1" w:rsidRDefault="00BC167D" w:rsidP="00BC167D">
            <w:pPr>
              <w:pStyle w:val="NoSpacing"/>
              <w:rPr>
                <w:rFonts w:ascii="Times New Roman" w:hAnsi="Times New Roman" w:cs="Times New Roman"/>
                <w:highlight w:val="lightGray"/>
              </w:rPr>
            </w:pPr>
            <w:r w:rsidRPr="001874D1">
              <w:rPr>
                <w:rFonts w:ascii="Times New Roman" w:hAnsi="Times New Roman" w:cs="Times New Roman"/>
                <w:highlight w:val="lightGray"/>
              </w:rPr>
              <w:t xml:space="preserve"> </w:t>
            </w:r>
          </w:p>
        </w:tc>
      </w:tr>
    </w:tbl>
    <w:p w14:paraId="3C821AAB" w14:textId="77777777" w:rsidR="005E57F9" w:rsidRDefault="005E57F9" w:rsidP="00D16019">
      <w:pPr>
        <w:pStyle w:val="NoSpacing"/>
        <w:jc w:val="both"/>
        <w:rPr>
          <w:rFonts w:ascii="Times New Roman" w:hAnsi="Times New Roman" w:cs="Times New Roman"/>
          <w:i/>
          <w:highlight w:val="lightGray"/>
        </w:rPr>
      </w:pPr>
    </w:p>
    <w:p w14:paraId="0E8FDF32" w14:textId="77777777" w:rsidR="00DB313A" w:rsidRPr="001874D1" w:rsidRDefault="00DB313A" w:rsidP="00D16019">
      <w:pPr>
        <w:pStyle w:val="NoSpacing"/>
        <w:jc w:val="both"/>
        <w:rPr>
          <w:rFonts w:ascii="Times New Roman" w:hAnsi="Times New Roman" w:cs="Times New Roman"/>
          <w:i/>
          <w:highlight w:val="lightGray"/>
        </w:rPr>
      </w:pPr>
    </w:p>
    <w:p w14:paraId="5A656F6C" w14:textId="77777777" w:rsidR="00EB6CF3" w:rsidRPr="001874D1" w:rsidRDefault="00EF73CC" w:rsidP="00D16019">
      <w:pPr>
        <w:pStyle w:val="NoSpacing"/>
        <w:jc w:val="both"/>
        <w:rPr>
          <w:rFonts w:ascii="Times New Roman" w:hAnsi="Times New Roman" w:cs="Times New Roman"/>
        </w:rPr>
      </w:pPr>
      <w:r w:rsidRPr="001874D1">
        <w:rPr>
          <w:rFonts w:ascii="Times New Roman" w:hAnsi="Times New Roman" w:cs="Times New Roman"/>
          <w:i/>
        </w:rPr>
        <w:t>Unless otherwise indicated, all Market Segments were present for a vote</w:t>
      </w:r>
      <w:r w:rsidR="00CB2571" w:rsidRPr="001874D1">
        <w:rPr>
          <w:rFonts w:ascii="Times New Roman" w:hAnsi="Times New Roman" w:cs="Times New Roman"/>
          <w:i/>
        </w:rPr>
        <w:t>.</w:t>
      </w:r>
    </w:p>
    <w:p w14:paraId="00705C4D" w14:textId="77777777" w:rsidR="009F1FD3" w:rsidRPr="001874D1" w:rsidRDefault="009F1FD3" w:rsidP="00D16019">
      <w:pPr>
        <w:pStyle w:val="NoSpacing"/>
        <w:jc w:val="both"/>
        <w:rPr>
          <w:rFonts w:ascii="Times New Roman" w:hAnsi="Times New Roman" w:cs="Times New Roman"/>
          <w:highlight w:val="lightGray"/>
        </w:rPr>
      </w:pPr>
    </w:p>
    <w:p w14:paraId="7191B62F" w14:textId="77777777" w:rsidR="00E01B23" w:rsidRPr="001874D1" w:rsidRDefault="00E01B23" w:rsidP="00D16019">
      <w:pPr>
        <w:pStyle w:val="NoSpacing"/>
        <w:jc w:val="both"/>
        <w:rPr>
          <w:rFonts w:ascii="Times New Roman" w:hAnsi="Times New Roman" w:cs="Times New Roman"/>
          <w:highlight w:val="lightGray"/>
        </w:rPr>
      </w:pPr>
    </w:p>
    <w:p w14:paraId="75FA2B60" w14:textId="561A5F66" w:rsidR="00895FFF" w:rsidRPr="0050245E" w:rsidRDefault="00961872" w:rsidP="00895FFF">
      <w:pPr>
        <w:pStyle w:val="NoSpacing"/>
        <w:jc w:val="both"/>
        <w:rPr>
          <w:rFonts w:ascii="Times New Roman" w:hAnsi="Times New Roman" w:cs="Times New Roman"/>
        </w:rPr>
      </w:pPr>
      <w:r w:rsidRPr="0050245E">
        <w:rPr>
          <w:rFonts w:ascii="Times New Roman" w:hAnsi="Times New Roman" w:cs="Times New Roman"/>
        </w:rPr>
        <w:lastRenderedPageBreak/>
        <w:t xml:space="preserve">Martha Henson </w:t>
      </w:r>
      <w:r w:rsidR="00895FFF" w:rsidRPr="0050245E">
        <w:rPr>
          <w:rFonts w:ascii="Times New Roman" w:hAnsi="Times New Roman" w:cs="Times New Roman"/>
        </w:rPr>
        <w:t xml:space="preserve">called the </w:t>
      </w:r>
      <w:r w:rsidR="0050245E" w:rsidRPr="0050245E">
        <w:rPr>
          <w:rFonts w:ascii="Times New Roman" w:hAnsi="Times New Roman" w:cs="Times New Roman"/>
        </w:rPr>
        <w:t xml:space="preserve">March </w:t>
      </w:r>
      <w:r w:rsidRPr="0050245E">
        <w:rPr>
          <w:rFonts w:ascii="Times New Roman" w:hAnsi="Times New Roman" w:cs="Times New Roman"/>
        </w:rPr>
        <w:t>14, 2</w:t>
      </w:r>
      <w:r w:rsidR="00895FFF" w:rsidRPr="0050245E">
        <w:rPr>
          <w:rFonts w:ascii="Times New Roman" w:hAnsi="Times New Roman" w:cs="Times New Roman"/>
        </w:rPr>
        <w:t xml:space="preserve">019 PRS meeting to order at 9:30 a.m. </w:t>
      </w:r>
    </w:p>
    <w:p w14:paraId="5EE7E938" w14:textId="77777777" w:rsidR="005C2582" w:rsidRDefault="005C2582" w:rsidP="00895FFF">
      <w:pPr>
        <w:pStyle w:val="NoSpacing"/>
        <w:jc w:val="both"/>
        <w:rPr>
          <w:rFonts w:ascii="Times New Roman" w:hAnsi="Times New Roman" w:cs="Times New Roman"/>
          <w:u w:val="single"/>
        </w:rPr>
      </w:pPr>
    </w:p>
    <w:p w14:paraId="28283DD2" w14:textId="77777777" w:rsidR="00A41166" w:rsidRDefault="00A41166" w:rsidP="00895FFF">
      <w:pPr>
        <w:pStyle w:val="NoSpacing"/>
        <w:jc w:val="both"/>
        <w:rPr>
          <w:rFonts w:ascii="Times New Roman" w:hAnsi="Times New Roman" w:cs="Times New Roman"/>
          <w:u w:val="single"/>
        </w:rPr>
      </w:pPr>
    </w:p>
    <w:p w14:paraId="265FA3FF" w14:textId="77777777" w:rsidR="00895FFF" w:rsidRPr="0050245E" w:rsidRDefault="00895FFF" w:rsidP="00895FFF">
      <w:pPr>
        <w:pStyle w:val="NoSpacing"/>
        <w:jc w:val="both"/>
        <w:rPr>
          <w:rFonts w:ascii="Times New Roman" w:hAnsi="Times New Roman" w:cs="Times New Roman"/>
          <w:u w:val="single"/>
        </w:rPr>
      </w:pPr>
      <w:r w:rsidRPr="0050245E">
        <w:rPr>
          <w:rFonts w:ascii="Times New Roman" w:hAnsi="Times New Roman" w:cs="Times New Roman"/>
          <w:u w:val="single"/>
        </w:rPr>
        <w:t>Antitrust Admonition</w:t>
      </w:r>
    </w:p>
    <w:p w14:paraId="3E2342D5" w14:textId="004DE950" w:rsidR="00895FFF" w:rsidRPr="0050245E" w:rsidRDefault="00895FFF" w:rsidP="00895FFF">
      <w:pPr>
        <w:pStyle w:val="NoSpacing"/>
        <w:jc w:val="both"/>
        <w:rPr>
          <w:rFonts w:ascii="Times New Roman" w:hAnsi="Times New Roman" w:cs="Times New Roman"/>
        </w:rPr>
      </w:pPr>
      <w:r w:rsidRPr="0050245E">
        <w:rPr>
          <w:rFonts w:ascii="Times New Roman" w:hAnsi="Times New Roman" w:cs="Times New Roman"/>
        </w:rPr>
        <w:t xml:space="preserve">Ms. </w:t>
      </w:r>
      <w:r w:rsidR="00961872" w:rsidRPr="0050245E">
        <w:rPr>
          <w:rFonts w:ascii="Times New Roman" w:hAnsi="Times New Roman" w:cs="Times New Roman"/>
        </w:rPr>
        <w:t xml:space="preserve">Henson </w:t>
      </w:r>
      <w:r w:rsidRPr="0050245E">
        <w:rPr>
          <w:rFonts w:ascii="Times New Roman" w:hAnsi="Times New Roman" w:cs="Times New Roman"/>
        </w:rPr>
        <w:t xml:space="preserve">directed attention to the Antitrust Admonition, which was displayed.  </w:t>
      </w:r>
    </w:p>
    <w:p w14:paraId="69C7AD02" w14:textId="77777777" w:rsidR="00895FFF" w:rsidRPr="001874D1" w:rsidRDefault="00895FFF" w:rsidP="00895FFF">
      <w:pPr>
        <w:pStyle w:val="NoSpacing"/>
        <w:jc w:val="both"/>
        <w:rPr>
          <w:rFonts w:ascii="Times New Roman" w:hAnsi="Times New Roman" w:cs="Times New Roman"/>
          <w:highlight w:val="lightGray"/>
        </w:rPr>
      </w:pPr>
    </w:p>
    <w:p w14:paraId="2C451871" w14:textId="77777777" w:rsidR="00895FFF" w:rsidRPr="001874D1" w:rsidRDefault="00895FFF" w:rsidP="00895FFF">
      <w:pPr>
        <w:pStyle w:val="NoSpacing"/>
        <w:jc w:val="both"/>
        <w:rPr>
          <w:rFonts w:ascii="Times New Roman" w:hAnsi="Times New Roman" w:cs="Times New Roman"/>
          <w:highlight w:val="lightGray"/>
        </w:rPr>
      </w:pPr>
    </w:p>
    <w:p w14:paraId="1ECDA998" w14:textId="77777777" w:rsidR="00EB6CF3" w:rsidRPr="001874D1" w:rsidRDefault="00EB6CF3" w:rsidP="00A031E4">
      <w:pPr>
        <w:pStyle w:val="NoSpacing"/>
        <w:jc w:val="both"/>
        <w:rPr>
          <w:rFonts w:ascii="Times New Roman" w:hAnsi="Times New Roman" w:cs="Times New Roman"/>
          <w:u w:val="single"/>
        </w:rPr>
      </w:pPr>
      <w:r w:rsidRPr="001874D1">
        <w:rPr>
          <w:rFonts w:ascii="Times New Roman" w:hAnsi="Times New Roman" w:cs="Times New Roman"/>
          <w:u w:val="single"/>
        </w:rPr>
        <w:t xml:space="preserve">Approval of Minutes </w:t>
      </w:r>
      <w:r w:rsidR="00C96B32" w:rsidRPr="001874D1">
        <w:rPr>
          <w:rFonts w:ascii="Times New Roman" w:hAnsi="Times New Roman" w:cs="Times New Roman"/>
          <w:u w:val="single"/>
        </w:rPr>
        <w:t>(see Key Documents)</w:t>
      </w:r>
      <w:r w:rsidR="00C96B32" w:rsidRPr="001874D1">
        <w:rPr>
          <w:rStyle w:val="FootnoteReference"/>
          <w:rFonts w:ascii="Times New Roman" w:hAnsi="Times New Roman" w:cs="Times New Roman"/>
          <w:u w:val="single"/>
        </w:rPr>
        <w:footnoteReference w:id="1"/>
      </w:r>
    </w:p>
    <w:p w14:paraId="327EEDC2" w14:textId="6E289218" w:rsidR="004424E3" w:rsidRPr="001874D1" w:rsidRDefault="001874D1" w:rsidP="004424E3">
      <w:pPr>
        <w:pStyle w:val="NoSpacing"/>
        <w:jc w:val="both"/>
        <w:rPr>
          <w:rFonts w:ascii="Times New Roman" w:hAnsi="Times New Roman" w:cs="Times New Roman"/>
          <w:i/>
        </w:rPr>
      </w:pPr>
      <w:r w:rsidRPr="001874D1">
        <w:rPr>
          <w:rFonts w:ascii="Times New Roman" w:hAnsi="Times New Roman" w:cs="Times New Roman"/>
          <w:i/>
        </w:rPr>
        <w:t xml:space="preserve">February 14, </w:t>
      </w:r>
      <w:r w:rsidR="00961872" w:rsidRPr="001874D1">
        <w:rPr>
          <w:rFonts w:ascii="Times New Roman" w:hAnsi="Times New Roman" w:cs="Times New Roman"/>
          <w:i/>
        </w:rPr>
        <w:t>2019</w:t>
      </w:r>
    </w:p>
    <w:p w14:paraId="592E8CC6" w14:textId="5852784F" w:rsidR="007A0397" w:rsidRPr="00DB313A" w:rsidRDefault="0095149F" w:rsidP="00DB313A">
      <w:pPr>
        <w:pStyle w:val="NoSpacing"/>
        <w:jc w:val="both"/>
        <w:rPr>
          <w:rFonts w:ascii="Times New Roman" w:hAnsi="Times New Roman" w:cs="Times New Roman"/>
          <w:b/>
        </w:rPr>
      </w:pPr>
      <w:r w:rsidRPr="00DB313A">
        <w:rPr>
          <w:rFonts w:ascii="Times New Roman" w:hAnsi="Times New Roman" w:cs="Times New Roman"/>
          <w:b/>
        </w:rPr>
        <w:t>John Varnell m</w:t>
      </w:r>
      <w:r w:rsidR="00461D2E" w:rsidRPr="00DB313A">
        <w:rPr>
          <w:rFonts w:ascii="Times New Roman" w:hAnsi="Times New Roman" w:cs="Times New Roman"/>
          <w:b/>
        </w:rPr>
        <w:t xml:space="preserve">oved </w:t>
      </w:r>
      <w:r w:rsidR="0013399D" w:rsidRPr="00DB313A">
        <w:rPr>
          <w:rFonts w:ascii="Times New Roman" w:hAnsi="Times New Roman" w:cs="Times New Roman"/>
          <w:b/>
        </w:rPr>
        <w:t xml:space="preserve">to approve the </w:t>
      </w:r>
      <w:r w:rsidRPr="00DB313A">
        <w:rPr>
          <w:rFonts w:ascii="Times New Roman" w:hAnsi="Times New Roman" w:cs="Times New Roman"/>
          <w:b/>
        </w:rPr>
        <w:t>February 14, 2</w:t>
      </w:r>
      <w:r w:rsidR="00682B63" w:rsidRPr="00DB313A">
        <w:rPr>
          <w:rFonts w:ascii="Times New Roman" w:hAnsi="Times New Roman" w:cs="Times New Roman"/>
          <w:b/>
        </w:rPr>
        <w:t xml:space="preserve">019 </w:t>
      </w:r>
      <w:r w:rsidR="0013399D" w:rsidRPr="00DB313A">
        <w:rPr>
          <w:rFonts w:ascii="Times New Roman" w:hAnsi="Times New Roman" w:cs="Times New Roman"/>
          <w:b/>
        </w:rPr>
        <w:t xml:space="preserve">meeting minutes as </w:t>
      </w:r>
      <w:r w:rsidRPr="00DB313A">
        <w:rPr>
          <w:rFonts w:ascii="Times New Roman" w:hAnsi="Times New Roman" w:cs="Times New Roman"/>
          <w:b/>
        </w:rPr>
        <w:t>submitted.  B</w:t>
      </w:r>
      <w:r w:rsidR="00682B63" w:rsidRPr="00DB313A">
        <w:rPr>
          <w:rFonts w:ascii="Times New Roman" w:hAnsi="Times New Roman" w:cs="Times New Roman"/>
          <w:b/>
        </w:rPr>
        <w:t xml:space="preserve">lake Gross </w:t>
      </w:r>
      <w:r w:rsidR="00373F19" w:rsidRPr="00DB313A">
        <w:rPr>
          <w:rFonts w:ascii="Times New Roman" w:hAnsi="Times New Roman" w:cs="Times New Roman"/>
          <w:b/>
        </w:rPr>
        <w:t>s</w:t>
      </w:r>
      <w:r w:rsidR="00EF1B99" w:rsidRPr="00DB313A">
        <w:rPr>
          <w:rFonts w:ascii="Times New Roman" w:hAnsi="Times New Roman" w:cs="Times New Roman"/>
          <w:b/>
        </w:rPr>
        <w:t xml:space="preserve">econded </w:t>
      </w:r>
      <w:r w:rsidR="0013399D" w:rsidRPr="00DB313A">
        <w:rPr>
          <w:rFonts w:ascii="Times New Roman" w:hAnsi="Times New Roman" w:cs="Times New Roman"/>
          <w:b/>
        </w:rPr>
        <w:t xml:space="preserve">the motion.  </w:t>
      </w:r>
      <w:r w:rsidR="00E96634" w:rsidRPr="00DB313A">
        <w:rPr>
          <w:rFonts w:ascii="Times New Roman" w:hAnsi="Times New Roman" w:cs="Times New Roman"/>
          <w:b/>
        </w:rPr>
        <w:t>The motion carried unanimously.</w:t>
      </w:r>
    </w:p>
    <w:p w14:paraId="69DB5E3F" w14:textId="77777777" w:rsidR="00777142" w:rsidRPr="00DB313A" w:rsidRDefault="00777142" w:rsidP="00DB313A">
      <w:pPr>
        <w:pStyle w:val="NoSpacing"/>
        <w:jc w:val="both"/>
        <w:rPr>
          <w:rFonts w:ascii="Times New Roman" w:hAnsi="Times New Roman" w:cs="Times New Roman"/>
          <w:b/>
          <w:highlight w:val="lightGray"/>
        </w:rPr>
      </w:pPr>
    </w:p>
    <w:p w14:paraId="3077C1EA" w14:textId="77777777" w:rsidR="003A5AAF" w:rsidRPr="00DB313A" w:rsidRDefault="003A5AAF" w:rsidP="00DB313A">
      <w:pPr>
        <w:pStyle w:val="NoSpacing"/>
        <w:jc w:val="both"/>
        <w:rPr>
          <w:rFonts w:ascii="Times New Roman" w:hAnsi="Times New Roman" w:cs="Times New Roman"/>
          <w:b/>
          <w:highlight w:val="lightGray"/>
        </w:rPr>
      </w:pPr>
    </w:p>
    <w:p w14:paraId="765050AF" w14:textId="77777777" w:rsidR="007A0397" w:rsidRPr="0050245E" w:rsidRDefault="007A0397" w:rsidP="00A031E4">
      <w:pPr>
        <w:pStyle w:val="NoSpacing"/>
        <w:jc w:val="both"/>
        <w:rPr>
          <w:rFonts w:ascii="Times New Roman" w:hAnsi="Times New Roman" w:cs="Times New Roman"/>
          <w:u w:val="single"/>
        </w:rPr>
      </w:pPr>
      <w:r w:rsidRPr="0050245E">
        <w:rPr>
          <w:rFonts w:ascii="Times New Roman" w:hAnsi="Times New Roman" w:cs="Times New Roman"/>
          <w:u w:val="single"/>
        </w:rPr>
        <w:t xml:space="preserve">Technical Advisory Committee (TAC) </w:t>
      </w:r>
      <w:r w:rsidR="00D16019" w:rsidRPr="0050245E">
        <w:rPr>
          <w:rFonts w:ascii="Times New Roman" w:hAnsi="Times New Roman" w:cs="Times New Roman"/>
          <w:u w:val="single"/>
        </w:rPr>
        <w:t>and Board Report</w:t>
      </w:r>
      <w:r w:rsidR="003A4157" w:rsidRPr="0050245E">
        <w:rPr>
          <w:rFonts w:ascii="Times New Roman" w:hAnsi="Times New Roman" w:cs="Times New Roman"/>
          <w:u w:val="single"/>
        </w:rPr>
        <w:t xml:space="preserve"> </w:t>
      </w:r>
    </w:p>
    <w:p w14:paraId="5A480460" w14:textId="476B85CD" w:rsidR="00DD3D31" w:rsidRPr="00DD3B82" w:rsidRDefault="00DD3D31" w:rsidP="00DD3D31">
      <w:pPr>
        <w:spacing w:after="0" w:line="240" w:lineRule="auto"/>
        <w:jc w:val="both"/>
        <w:rPr>
          <w:rFonts w:ascii="Times New Roman" w:hAnsi="Times New Roman" w:cs="Times New Roman"/>
        </w:rPr>
      </w:pPr>
      <w:r w:rsidRPr="00DD3B82">
        <w:rPr>
          <w:rFonts w:ascii="Times New Roman" w:hAnsi="Times New Roman" w:cs="Times New Roman"/>
        </w:rPr>
        <w:t xml:space="preserve">Ms. Henson noted that TAC and the ERCOT Board had not met since the </w:t>
      </w:r>
      <w:r>
        <w:rPr>
          <w:rFonts w:ascii="Times New Roman" w:hAnsi="Times New Roman" w:cs="Times New Roman"/>
        </w:rPr>
        <w:t xml:space="preserve">February 14, </w:t>
      </w:r>
      <w:r w:rsidRPr="00DD3B82">
        <w:rPr>
          <w:rFonts w:ascii="Times New Roman" w:hAnsi="Times New Roman" w:cs="Times New Roman"/>
        </w:rPr>
        <w:t>201</w:t>
      </w:r>
      <w:r>
        <w:rPr>
          <w:rFonts w:ascii="Times New Roman" w:hAnsi="Times New Roman" w:cs="Times New Roman"/>
        </w:rPr>
        <w:t>9</w:t>
      </w:r>
      <w:r w:rsidRPr="00DD3B82">
        <w:rPr>
          <w:rFonts w:ascii="Times New Roman" w:hAnsi="Times New Roman" w:cs="Times New Roman"/>
        </w:rPr>
        <w:t xml:space="preserve"> PRS meeting.  </w:t>
      </w:r>
    </w:p>
    <w:p w14:paraId="7909A603" w14:textId="77777777" w:rsidR="00886D85" w:rsidRPr="00B34C31" w:rsidRDefault="00886D85" w:rsidP="00B34C31">
      <w:pPr>
        <w:pStyle w:val="NoSpacing"/>
        <w:jc w:val="both"/>
        <w:rPr>
          <w:rFonts w:ascii="Times New Roman" w:hAnsi="Times New Roman" w:cs="Times New Roman"/>
          <w:highlight w:val="lightGray"/>
        </w:rPr>
      </w:pPr>
    </w:p>
    <w:p w14:paraId="34374906" w14:textId="77777777" w:rsidR="00306A17" w:rsidRDefault="00306A17" w:rsidP="00A031E4">
      <w:pPr>
        <w:pStyle w:val="NoSpacing"/>
        <w:jc w:val="both"/>
        <w:rPr>
          <w:rFonts w:ascii="Times New Roman" w:hAnsi="Times New Roman" w:cs="Times New Roman"/>
          <w:highlight w:val="yellow"/>
          <w:u w:val="single"/>
        </w:rPr>
      </w:pPr>
    </w:p>
    <w:p w14:paraId="5E7FDE1E" w14:textId="4F350495" w:rsidR="00FB78FB" w:rsidRPr="0050245E" w:rsidRDefault="00131680" w:rsidP="00A031E4">
      <w:pPr>
        <w:pStyle w:val="NoSpacing"/>
        <w:jc w:val="both"/>
        <w:rPr>
          <w:rFonts w:ascii="Times New Roman" w:hAnsi="Times New Roman" w:cs="Times New Roman"/>
          <w:u w:val="single"/>
        </w:rPr>
      </w:pPr>
      <w:r w:rsidRPr="00306A17">
        <w:rPr>
          <w:rFonts w:ascii="Times New Roman" w:hAnsi="Times New Roman" w:cs="Times New Roman"/>
          <w:u w:val="single"/>
        </w:rPr>
        <w:t xml:space="preserve">Project </w:t>
      </w:r>
      <w:r w:rsidR="00D16019" w:rsidRPr="00306A17">
        <w:rPr>
          <w:rFonts w:ascii="Times New Roman" w:hAnsi="Times New Roman" w:cs="Times New Roman"/>
          <w:u w:val="single"/>
        </w:rPr>
        <w:t>Update and Summary of Project Priority List (PPL) Activity to Date (see Key Documents)</w:t>
      </w:r>
      <w:r w:rsidR="00FB78FB" w:rsidRPr="0050245E">
        <w:rPr>
          <w:rFonts w:ascii="Times New Roman" w:hAnsi="Times New Roman" w:cs="Times New Roman"/>
          <w:u w:val="single"/>
        </w:rPr>
        <w:t xml:space="preserve"> </w:t>
      </w:r>
    </w:p>
    <w:p w14:paraId="3309397A" w14:textId="4DA7F648" w:rsidR="004C4D6D" w:rsidRPr="001874D1" w:rsidRDefault="0060378E" w:rsidP="00A031E4">
      <w:pPr>
        <w:pStyle w:val="NoSpacing"/>
        <w:jc w:val="both"/>
        <w:rPr>
          <w:rFonts w:ascii="Times New Roman" w:hAnsi="Times New Roman" w:cs="Times New Roman"/>
          <w:highlight w:val="lightGray"/>
          <w:u w:val="single"/>
        </w:rPr>
      </w:pPr>
      <w:r w:rsidRPr="003E1341">
        <w:rPr>
          <w:rFonts w:ascii="Times New Roman" w:hAnsi="Times New Roman" w:cs="Times New Roman"/>
        </w:rPr>
        <w:t xml:space="preserve">Troy Anderson </w:t>
      </w:r>
      <w:r w:rsidR="00D16019" w:rsidRPr="003E1341">
        <w:rPr>
          <w:rFonts w:ascii="Times New Roman" w:hAnsi="Times New Roman" w:cs="Times New Roman"/>
        </w:rPr>
        <w:t>pr</w:t>
      </w:r>
      <w:r w:rsidR="00474A6F" w:rsidRPr="003E1341">
        <w:rPr>
          <w:rFonts w:ascii="Times New Roman" w:hAnsi="Times New Roman" w:cs="Times New Roman"/>
        </w:rPr>
        <w:t xml:space="preserve">ovided a </w:t>
      </w:r>
      <w:r w:rsidR="00D16019" w:rsidRPr="003E1341">
        <w:rPr>
          <w:rFonts w:ascii="Times New Roman" w:hAnsi="Times New Roman" w:cs="Times New Roman"/>
        </w:rPr>
        <w:t>project update</w:t>
      </w:r>
      <w:r w:rsidR="00FD7F5A" w:rsidRPr="003E1341">
        <w:rPr>
          <w:rFonts w:ascii="Times New Roman" w:hAnsi="Times New Roman" w:cs="Times New Roman"/>
        </w:rPr>
        <w:t xml:space="preserve"> </w:t>
      </w:r>
      <w:r w:rsidR="00D16019" w:rsidRPr="003E1341">
        <w:rPr>
          <w:rFonts w:ascii="Times New Roman" w:hAnsi="Times New Roman" w:cs="Times New Roman"/>
        </w:rPr>
        <w:t>and summary of PPL activity</w:t>
      </w:r>
      <w:r w:rsidR="00EB3A4D" w:rsidRPr="003E1341">
        <w:rPr>
          <w:rFonts w:ascii="Times New Roman" w:hAnsi="Times New Roman" w:cs="Times New Roman"/>
        </w:rPr>
        <w:t xml:space="preserve">, </w:t>
      </w:r>
      <w:r w:rsidR="00861C8C" w:rsidRPr="003E1341">
        <w:rPr>
          <w:rFonts w:ascii="Times New Roman" w:hAnsi="Times New Roman" w:cs="Times New Roman"/>
        </w:rPr>
        <w:t xml:space="preserve">reviewed </w:t>
      </w:r>
      <w:r w:rsidR="00371BC3" w:rsidRPr="003E1341">
        <w:rPr>
          <w:rFonts w:ascii="Times New Roman" w:hAnsi="Times New Roman" w:cs="Times New Roman"/>
        </w:rPr>
        <w:t>t</w:t>
      </w:r>
      <w:r w:rsidR="00861C8C" w:rsidRPr="003E1341">
        <w:rPr>
          <w:rFonts w:ascii="Times New Roman" w:hAnsi="Times New Roman" w:cs="Times New Roman"/>
        </w:rPr>
        <w:t xml:space="preserve">he </w:t>
      </w:r>
      <w:r w:rsidR="00E94C4C" w:rsidRPr="003E1341">
        <w:rPr>
          <w:rFonts w:ascii="Times New Roman" w:hAnsi="Times New Roman" w:cs="Times New Roman"/>
        </w:rPr>
        <w:t xml:space="preserve">2019 </w:t>
      </w:r>
      <w:r w:rsidR="00986A8A" w:rsidRPr="003E1341">
        <w:rPr>
          <w:rFonts w:ascii="Times New Roman" w:hAnsi="Times New Roman" w:cs="Times New Roman"/>
        </w:rPr>
        <w:t>r</w:t>
      </w:r>
      <w:r w:rsidR="00F658AD" w:rsidRPr="003E1341">
        <w:rPr>
          <w:rFonts w:ascii="Times New Roman" w:hAnsi="Times New Roman" w:cs="Times New Roman"/>
        </w:rPr>
        <w:t xml:space="preserve">elease </w:t>
      </w:r>
      <w:r w:rsidR="00D044D3" w:rsidRPr="003E1341">
        <w:rPr>
          <w:rFonts w:ascii="Times New Roman" w:hAnsi="Times New Roman" w:cs="Times New Roman"/>
        </w:rPr>
        <w:t>targets</w:t>
      </w:r>
      <w:r w:rsidR="003E1341" w:rsidRPr="003E1341">
        <w:rPr>
          <w:rFonts w:ascii="Times New Roman" w:hAnsi="Times New Roman" w:cs="Times New Roman"/>
        </w:rPr>
        <w:t xml:space="preserve"> </w:t>
      </w:r>
      <w:r w:rsidR="008D26E4" w:rsidRPr="003E1341">
        <w:rPr>
          <w:rFonts w:ascii="Times New Roman" w:hAnsi="Times New Roman" w:cs="Times New Roman"/>
        </w:rPr>
        <w:t>and project spending</w:t>
      </w:r>
      <w:r w:rsidR="00C574C9">
        <w:rPr>
          <w:rFonts w:ascii="Times New Roman" w:hAnsi="Times New Roman" w:cs="Times New Roman"/>
        </w:rPr>
        <w:t xml:space="preserve">, and </w:t>
      </w:r>
      <w:r w:rsidR="00EB3A4D" w:rsidRPr="003E1341">
        <w:rPr>
          <w:rFonts w:ascii="Times New Roman" w:hAnsi="Times New Roman" w:cs="Times New Roman"/>
        </w:rPr>
        <w:t>presented the priority and rank options for Revision Requests requiring projects</w:t>
      </w:r>
      <w:r w:rsidR="004E5E39" w:rsidRPr="003E1341">
        <w:rPr>
          <w:rFonts w:ascii="Times New Roman" w:hAnsi="Times New Roman" w:cs="Times New Roman"/>
        </w:rPr>
        <w:t xml:space="preserve">.  </w:t>
      </w:r>
      <w:r w:rsidR="00C574C9" w:rsidRPr="00C574C9">
        <w:rPr>
          <w:rFonts w:ascii="Times New Roman" w:hAnsi="Times New Roman" w:cs="Times New Roman"/>
        </w:rPr>
        <w:t xml:space="preserve">Mr. Anderson presented the results of ERCOT’s annual review of Impact Analysis </w:t>
      </w:r>
      <w:r w:rsidR="005C2582">
        <w:rPr>
          <w:rFonts w:ascii="Times New Roman" w:hAnsi="Times New Roman" w:cs="Times New Roman"/>
        </w:rPr>
        <w:t>r</w:t>
      </w:r>
      <w:r w:rsidR="00C574C9" w:rsidRPr="00C574C9">
        <w:rPr>
          <w:rFonts w:ascii="Times New Roman" w:hAnsi="Times New Roman" w:cs="Times New Roman"/>
        </w:rPr>
        <w:t xml:space="preserve">esults, and highlighted variances from project costs and duration ranges. </w:t>
      </w:r>
    </w:p>
    <w:p w14:paraId="2EA05718" w14:textId="77777777" w:rsidR="005F0897" w:rsidRDefault="005F0897" w:rsidP="00D94EF0">
      <w:pPr>
        <w:pStyle w:val="NoSpacing"/>
        <w:jc w:val="both"/>
        <w:rPr>
          <w:rFonts w:ascii="Times New Roman" w:hAnsi="Times New Roman" w:cs="Times New Roman"/>
          <w:highlight w:val="lightGray"/>
          <w:u w:val="single"/>
        </w:rPr>
      </w:pPr>
    </w:p>
    <w:p w14:paraId="3A82360C" w14:textId="77777777" w:rsidR="00C574C9" w:rsidRPr="00C574C9" w:rsidRDefault="00C574C9" w:rsidP="00D94EF0">
      <w:pPr>
        <w:pStyle w:val="NoSpacing"/>
        <w:jc w:val="both"/>
        <w:rPr>
          <w:rFonts w:ascii="Times New Roman" w:hAnsi="Times New Roman" w:cs="Times New Roman"/>
          <w:highlight w:val="cyan"/>
          <w:u w:val="single"/>
        </w:rPr>
      </w:pPr>
    </w:p>
    <w:p w14:paraId="0AF7C0C4" w14:textId="43A6D81C" w:rsidR="00944F1E" w:rsidRPr="001874D1" w:rsidRDefault="0050245E" w:rsidP="00D94EF0">
      <w:pPr>
        <w:pStyle w:val="NoSpacing"/>
        <w:jc w:val="both"/>
        <w:rPr>
          <w:rFonts w:ascii="Times New Roman" w:hAnsi="Times New Roman" w:cs="Times New Roman"/>
          <w:highlight w:val="lightGray"/>
          <w:u w:val="single"/>
        </w:rPr>
      </w:pPr>
      <w:r w:rsidRPr="0050245E">
        <w:rPr>
          <w:rFonts w:ascii="Times New Roman" w:hAnsi="Times New Roman" w:cs="Times New Roman"/>
          <w:u w:val="single"/>
        </w:rPr>
        <w:t>Annual Review of Other Binding Document List</w:t>
      </w:r>
    </w:p>
    <w:p w14:paraId="42FD5FD7" w14:textId="07A38D50" w:rsidR="00E06DF8" w:rsidRPr="00B34C31" w:rsidRDefault="0095149F" w:rsidP="00B34C31">
      <w:pPr>
        <w:pStyle w:val="NoSpacing"/>
        <w:jc w:val="both"/>
        <w:rPr>
          <w:rFonts w:ascii="Times New Roman" w:hAnsi="Times New Roman" w:cs="Times New Roman"/>
        </w:rPr>
      </w:pPr>
      <w:r w:rsidRPr="00B34C31">
        <w:rPr>
          <w:rFonts w:ascii="Times New Roman" w:hAnsi="Times New Roman" w:cs="Times New Roman"/>
        </w:rPr>
        <w:t>Ms. Henson reminded Market Participants of the PRS annual obligation to review the list of Other Binding Documents</w:t>
      </w:r>
      <w:r w:rsidR="000E3565" w:rsidRPr="00B34C31">
        <w:rPr>
          <w:rFonts w:ascii="Times New Roman" w:hAnsi="Times New Roman" w:cs="Times New Roman"/>
        </w:rPr>
        <w:t xml:space="preserve">, </w:t>
      </w:r>
      <w:r w:rsidR="00D864C2">
        <w:rPr>
          <w:rFonts w:ascii="Times New Roman" w:hAnsi="Times New Roman" w:cs="Times New Roman"/>
        </w:rPr>
        <w:t>presented the current list, a</w:t>
      </w:r>
      <w:r w:rsidR="000E3565" w:rsidRPr="00B34C31">
        <w:rPr>
          <w:rFonts w:ascii="Times New Roman" w:hAnsi="Times New Roman" w:cs="Times New Roman"/>
        </w:rPr>
        <w:t>nd noted the significant decrease</w:t>
      </w:r>
      <w:r w:rsidRPr="00B34C31">
        <w:rPr>
          <w:rFonts w:ascii="Times New Roman" w:hAnsi="Times New Roman" w:cs="Times New Roman"/>
        </w:rPr>
        <w:t xml:space="preserve">.   Market Participants </w:t>
      </w:r>
      <w:r w:rsidR="00E06DF8" w:rsidRPr="00B34C31">
        <w:rPr>
          <w:rFonts w:ascii="Times New Roman" w:hAnsi="Times New Roman" w:cs="Times New Roman"/>
        </w:rPr>
        <w:t xml:space="preserve">and ERCOT Staff </w:t>
      </w:r>
      <w:r w:rsidRPr="00B34C31">
        <w:rPr>
          <w:rFonts w:ascii="Times New Roman" w:hAnsi="Times New Roman" w:cs="Times New Roman"/>
        </w:rPr>
        <w:t>discussed the list</w:t>
      </w:r>
      <w:r w:rsidR="00E06DF8" w:rsidRPr="00B34C31">
        <w:rPr>
          <w:rFonts w:ascii="Times New Roman" w:hAnsi="Times New Roman" w:cs="Times New Roman"/>
        </w:rPr>
        <w:t xml:space="preserve"> </w:t>
      </w:r>
      <w:r w:rsidR="00DF2365" w:rsidRPr="00B34C31">
        <w:rPr>
          <w:rFonts w:ascii="Times New Roman" w:hAnsi="Times New Roman" w:cs="Times New Roman"/>
        </w:rPr>
        <w:t xml:space="preserve">and </w:t>
      </w:r>
      <w:r w:rsidR="00E06DF8" w:rsidRPr="00B34C31">
        <w:rPr>
          <w:rFonts w:ascii="Times New Roman" w:hAnsi="Times New Roman" w:cs="Times New Roman"/>
        </w:rPr>
        <w:t>the change control process for Other Binding Documents.   Market Participants requested additional time to review inclusion of the</w:t>
      </w:r>
      <w:r w:rsidR="005C2582">
        <w:rPr>
          <w:rFonts w:ascii="Times New Roman" w:hAnsi="Times New Roman" w:cs="Times New Roman"/>
        </w:rPr>
        <w:t xml:space="preserve"> ERCOT Nodal </w:t>
      </w:r>
      <w:r w:rsidR="00E06DF8" w:rsidRPr="00B34C31">
        <w:rPr>
          <w:rFonts w:ascii="Times New Roman" w:hAnsi="Times New Roman" w:cs="Times New Roman"/>
        </w:rPr>
        <w:t xml:space="preserve">ICCP </w:t>
      </w:r>
      <w:r w:rsidR="005C2582">
        <w:rPr>
          <w:rFonts w:ascii="Times New Roman" w:hAnsi="Times New Roman" w:cs="Times New Roman"/>
        </w:rPr>
        <w:t xml:space="preserve">Communication </w:t>
      </w:r>
      <w:r w:rsidR="00E06DF8" w:rsidRPr="00B34C31">
        <w:rPr>
          <w:rFonts w:ascii="Times New Roman" w:hAnsi="Times New Roman" w:cs="Times New Roman"/>
        </w:rPr>
        <w:t>Handbook to the list of Other Binding Documents</w:t>
      </w:r>
      <w:r w:rsidR="00D51AC5">
        <w:rPr>
          <w:rFonts w:ascii="Times New Roman" w:hAnsi="Times New Roman" w:cs="Times New Roman"/>
        </w:rPr>
        <w:t xml:space="preserve"> and </w:t>
      </w:r>
      <w:r w:rsidR="00C6096B">
        <w:rPr>
          <w:rFonts w:ascii="Times New Roman" w:hAnsi="Times New Roman" w:cs="Times New Roman"/>
        </w:rPr>
        <w:t xml:space="preserve">noted the potential to </w:t>
      </w:r>
      <w:r w:rsidR="00D864C2">
        <w:rPr>
          <w:rFonts w:ascii="Times New Roman" w:hAnsi="Times New Roman" w:cs="Times New Roman"/>
        </w:rPr>
        <w:t xml:space="preserve">submit Revision Requests to move </w:t>
      </w:r>
      <w:r w:rsidR="00306A17">
        <w:rPr>
          <w:rFonts w:ascii="Times New Roman" w:hAnsi="Times New Roman" w:cs="Times New Roman"/>
        </w:rPr>
        <w:t xml:space="preserve">the </w:t>
      </w:r>
      <w:r w:rsidR="005C2582">
        <w:rPr>
          <w:rFonts w:ascii="Times New Roman" w:hAnsi="Times New Roman" w:cs="Times New Roman"/>
        </w:rPr>
        <w:t>Electric Reliability Organization Fee Assessment and Collection Guide</w:t>
      </w:r>
      <w:r w:rsidR="00BA4E36" w:rsidRPr="00B34C31">
        <w:rPr>
          <w:rFonts w:ascii="Times New Roman" w:hAnsi="Times New Roman" w:cs="Times New Roman"/>
        </w:rPr>
        <w:t xml:space="preserve">, Methodology for Implementing Operating Reserve Demand Curve (ORDC) to Calculate Real-Time Reserve Price Adder, </w:t>
      </w:r>
      <w:r w:rsidR="00E06DF8" w:rsidRPr="00B34C31">
        <w:rPr>
          <w:rFonts w:ascii="Times New Roman" w:hAnsi="Times New Roman" w:cs="Times New Roman"/>
        </w:rPr>
        <w:t>and Requirements for Aggregate Load Resource Participation in the ERCOT Markets</w:t>
      </w:r>
      <w:r w:rsidR="005C2582">
        <w:rPr>
          <w:rFonts w:ascii="Times New Roman" w:hAnsi="Times New Roman" w:cs="Times New Roman"/>
        </w:rPr>
        <w:t>,</w:t>
      </w:r>
      <w:r w:rsidR="00580587">
        <w:rPr>
          <w:rFonts w:ascii="Times New Roman" w:hAnsi="Times New Roman" w:cs="Times New Roman"/>
        </w:rPr>
        <w:t xml:space="preserve"> </w:t>
      </w:r>
      <w:r w:rsidR="00E06DF8" w:rsidRPr="00B34C31">
        <w:rPr>
          <w:rFonts w:ascii="Times New Roman" w:hAnsi="Times New Roman" w:cs="Times New Roman"/>
        </w:rPr>
        <w:t xml:space="preserve">to the Protocols.  </w:t>
      </w:r>
    </w:p>
    <w:p w14:paraId="330F2643" w14:textId="77777777" w:rsidR="00E06DF8" w:rsidRPr="00B34C31" w:rsidRDefault="00E06DF8" w:rsidP="00B34C31">
      <w:pPr>
        <w:pStyle w:val="NoSpacing"/>
        <w:jc w:val="both"/>
        <w:rPr>
          <w:rFonts w:ascii="Times New Roman" w:hAnsi="Times New Roman" w:cs="Times New Roman"/>
        </w:rPr>
      </w:pPr>
    </w:p>
    <w:p w14:paraId="5D9308E6" w14:textId="77777777" w:rsidR="00EA1FF9" w:rsidRDefault="00EA1FF9" w:rsidP="00D94EF0">
      <w:pPr>
        <w:pStyle w:val="NoSpacing"/>
        <w:jc w:val="both"/>
        <w:rPr>
          <w:rFonts w:ascii="Times New Roman" w:hAnsi="Times New Roman" w:cs="Times New Roman"/>
          <w:u w:val="single"/>
        </w:rPr>
      </w:pPr>
    </w:p>
    <w:p w14:paraId="6A0B6971" w14:textId="7C5A967D" w:rsidR="0050245E" w:rsidRPr="00653947" w:rsidRDefault="0050245E" w:rsidP="00D94EF0">
      <w:pPr>
        <w:pStyle w:val="NoSpacing"/>
        <w:jc w:val="both"/>
        <w:rPr>
          <w:rFonts w:ascii="Times New Roman" w:hAnsi="Times New Roman" w:cs="Times New Roman"/>
          <w:u w:val="single"/>
        </w:rPr>
      </w:pPr>
      <w:r w:rsidRPr="00653947">
        <w:rPr>
          <w:rFonts w:ascii="Times New Roman" w:hAnsi="Times New Roman" w:cs="Times New Roman"/>
          <w:u w:val="single"/>
        </w:rPr>
        <w:t>Urgen</w:t>
      </w:r>
      <w:r w:rsidR="00653947" w:rsidRPr="00653947">
        <w:rPr>
          <w:rFonts w:ascii="Times New Roman" w:hAnsi="Times New Roman" w:cs="Times New Roman"/>
          <w:u w:val="single"/>
        </w:rPr>
        <w:t>cy Vote</w:t>
      </w:r>
    </w:p>
    <w:p w14:paraId="74E715FD" w14:textId="21A9503B" w:rsidR="0050245E" w:rsidRPr="0050245E" w:rsidRDefault="000E3565" w:rsidP="00D94EF0">
      <w:pPr>
        <w:pStyle w:val="NoSpacing"/>
        <w:jc w:val="both"/>
        <w:rPr>
          <w:rFonts w:ascii="Times New Roman" w:hAnsi="Times New Roman" w:cs="Times New Roman"/>
          <w:i/>
        </w:rPr>
      </w:pPr>
      <w:r w:rsidRPr="00653947">
        <w:rPr>
          <w:rFonts w:ascii="Times New Roman" w:hAnsi="Times New Roman" w:cs="Times New Roman"/>
          <w:i/>
        </w:rPr>
        <w:t>Nodal Protocol Revision</w:t>
      </w:r>
      <w:r w:rsidRPr="000E3565">
        <w:rPr>
          <w:rFonts w:ascii="Times New Roman" w:hAnsi="Times New Roman" w:cs="Times New Roman"/>
          <w:i/>
        </w:rPr>
        <w:t xml:space="preserve"> Request (NPRR) </w:t>
      </w:r>
      <w:r w:rsidR="0050245E" w:rsidRPr="0050245E">
        <w:rPr>
          <w:rFonts w:ascii="Times New Roman" w:hAnsi="Times New Roman" w:cs="Times New Roman"/>
          <w:i/>
        </w:rPr>
        <w:t>925, Increasing Minimum Quantity for PTP Obligation Bids</w:t>
      </w:r>
    </w:p>
    <w:p w14:paraId="5A43759A" w14:textId="4708B8EE" w:rsidR="00EA1FF9" w:rsidRDefault="00653947" w:rsidP="00743D7B">
      <w:pPr>
        <w:pStyle w:val="NoSpacing"/>
        <w:jc w:val="both"/>
        <w:rPr>
          <w:rFonts w:ascii="Times New Roman" w:hAnsi="Times New Roman" w:cs="Times New Roman"/>
        </w:rPr>
      </w:pPr>
      <w:r w:rsidRPr="00653947">
        <w:rPr>
          <w:rFonts w:ascii="Times New Roman" w:hAnsi="Times New Roman" w:cs="Times New Roman"/>
        </w:rPr>
        <w:t xml:space="preserve">Carrie Bivens </w:t>
      </w:r>
      <w:r w:rsidR="00743D7B">
        <w:rPr>
          <w:rFonts w:ascii="Times New Roman" w:hAnsi="Times New Roman" w:cs="Times New Roman"/>
        </w:rPr>
        <w:t xml:space="preserve">requested urgent status so that NPRR925 and </w:t>
      </w:r>
      <w:r w:rsidR="00743D7B" w:rsidRPr="00743D7B">
        <w:rPr>
          <w:rFonts w:ascii="Times New Roman" w:hAnsi="Times New Roman" w:cs="Times New Roman"/>
        </w:rPr>
        <w:t>System Change Request (SCR) 798, PTP Obligation Bid ID Limit</w:t>
      </w:r>
      <w:r w:rsidR="005C2582">
        <w:rPr>
          <w:rFonts w:ascii="Times New Roman" w:hAnsi="Times New Roman" w:cs="Times New Roman"/>
        </w:rPr>
        <w:t>,</w:t>
      </w:r>
      <w:r w:rsidR="00743D7B">
        <w:rPr>
          <w:rFonts w:ascii="Times New Roman" w:hAnsi="Times New Roman" w:cs="Times New Roman"/>
        </w:rPr>
        <w:t xml:space="preserve"> could be </w:t>
      </w:r>
      <w:r w:rsidR="00C6096B">
        <w:rPr>
          <w:rFonts w:ascii="Times New Roman" w:hAnsi="Times New Roman" w:cs="Times New Roman"/>
        </w:rPr>
        <w:t xml:space="preserve">approved and </w:t>
      </w:r>
      <w:r w:rsidR="00743D7B">
        <w:rPr>
          <w:rFonts w:ascii="Times New Roman" w:hAnsi="Times New Roman" w:cs="Times New Roman"/>
        </w:rPr>
        <w:t>implemented concurrently</w:t>
      </w:r>
      <w:r w:rsidR="00743D7B" w:rsidRPr="00743D7B">
        <w:rPr>
          <w:rFonts w:ascii="Times New Roman" w:hAnsi="Times New Roman" w:cs="Times New Roman"/>
        </w:rPr>
        <w:t>.</w:t>
      </w:r>
      <w:r w:rsidR="00743D7B">
        <w:rPr>
          <w:rFonts w:ascii="Times New Roman" w:hAnsi="Times New Roman" w:cs="Times New Roman"/>
        </w:rPr>
        <w:t xml:space="preserve"> </w:t>
      </w:r>
    </w:p>
    <w:p w14:paraId="43B01BEB" w14:textId="77777777" w:rsidR="00743D7B" w:rsidRDefault="00743D7B" w:rsidP="00743D7B">
      <w:pPr>
        <w:pStyle w:val="NoSpacing"/>
        <w:jc w:val="both"/>
        <w:rPr>
          <w:rFonts w:ascii="Times New Roman" w:eastAsia="Times New Roman" w:hAnsi="Times New Roman" w:cs="Times New Roman"/>
          <w:b/>
          <w:highlight w:val="green"/>
        </w:rPr>
      </w:pPr>
    </w:p>
    <w:p w14:paraId="0E36B5C5" w14:textId="29FCCE6B" w:rsidR="000E3565" w:rsidRPr="00EA1FF9" w:rsidRDefault="000E3565" w:rsidP="00EA1FF9">
      <w:pPr>
        <w:pStyle w:val="NoSpacing"/>
        <w:jc w:val="both"/>
        <w:rPr>
          <w:rFonts w:ascii="Times New Roman" w:hAnsi="Times New Roman" w:cs="Times New Roman"/>
          <w:b/>
        </w:rPr>
      </w:pPr>
      <w:r w:rsidRPr="00EA1FF9">
        <w:rPr>
          <w:rFonts w:ascii="Times New Roman" w:hAnsi="Times New Roman" w:cs="Times New Roman"/>
          <w:b/>
        </w:rPr>
        <w:t>Clayton Greer moved to grant NPRR</w:t>
      </w:r>
      <w:r w:rsidR="00EA1FF9" w:rsidRPr="00EA1FF9">
        <w:rPr>
          <w:rFonts w:ascii="Times New Roman" w:hAnsi="Times New Roman" w:cs="Times New Roman"/>
          <w:b/>
        </w:rPr>
        <w:t xml:space="preserve">925 </w:t>
      </w:r>
      <w:r w:rsidRPr="00EA1FF9">
        <w:rPr>
          <w:rFonts w:ascii="Times New Roman" w:hAnsi="Times New Roman" w:cs="Times New Roman"/>
          <w:b/>
        </w:rPr>
        <w:t xml:space="preserve">Urgent status.  </w:t>
      </w:r>
      <w:r w:rsidR="00EA1FF9" w:rsidRPr="00EA1FF9">
        <w:rPr>
          <w:rFonts w:ascii="Times New Roman" w:hAnsi="Times New Roman" w:cs="Times New Roman"/>
          <w:b/>
        </w:rPr>
        <w:t xml:space="preserve">Ian Haley </w:t>
      </w:r>
      <w:r w:rsidRPr="00EA1FF9">
        <w:rPr>
          <w:rFonts w:ascii="Times New Roman" w:hAnsi="Times New Roman" w:cs="Times New Roman"/>
          <w:b/>
        </w:rPr>
        <w:t>seconded the motion.  The motion carried unanimously.</w:t>
      </w:r>
    </w:p>
    <w:p w14:paraId="63E80FEB" w14:textId="77777777" w:rsidR="000E3565" w:rsidRPr="00EA1FF9" w:rsidRDefault="000E3565" w:rsidP="00EA1FF9">
      <w:pPr>
        <w:pStyle w:val="NoSpacing"/>
        <w:jc w:val="both"/>
        <w:rPr>
          <w:rFonts w:ascii="Times New Roman" w:hAnsi="Times New Roman" w:cs="Times New Roman"/>
          <w:b/>
        </w:rPr>
      </w:pPr>
    </w:p>
    <w:p w14:paraId="58B7A3E7" w14:textId="5D81DE8B" w:rsidR="000E3565" w:rsidRPr="00EA1FF9" w:rsidRDefault="000E3565" w:rsidP="00EA1FF9">
      <w:pPr>
        <w:pStyle w:val="NoSpacing"/>
        <w:jc w:val="both"/>
        <w:rPr>
          <w:rFonts w:ascii="Times New Roman" w:hAnsi="Times New Roman" w:cs="Times New Roman"/>
          <w:b/>
        </w:rPr>
      </w:pPr>
      <w:r w:rsidRPr="00EA1FF9">
        <w:rPr>
          <w:rFonts w:ascii="Times New Roman" w:hAnsi="Times New Roman" w:cs="Times New Roman"/>
          <w:b/>
        </w:rPr>
        <w:t>Mr. Greer moved to recommend approval of NPRR</w:t>
      </w:r>
      <w:r w:rsidR="00EA1FF9" w:rsidRPr="00EA1FF9">
        <w:rPr>
          <w:rFonts w:ascii="Times New Roman" w:hAnsi="Times New Roman" w:cs="Times New Roman"/>
          <w:b/>
        </w:rPr>
        <w:t>925</w:t>
      </w:r>
      <w:r w:rsidRPr="00EA1FF9">
        <w:rPr>
          <w:rFonts w:ascii="Times New Roman" w:hAnsi="Times New Roman" w:cs="Times New Roman"/>
          <w:b/>
        </w:rPr>
        <w:t xml:space="preserve"> as submitted, and to forward NPRR</w:t>
      </w:r>
      <w:r w:rsidR="00EA1FF9" w:rsidRPr="00EA1FF9">
        <w:rPr>
          <w:rFonts w:ascii="Times New Roman" w:hAnsi="Times New Roman" w:cs="Times New Roman"/>
          <w:b/>
        </w:rPr>
        <w:t>925</w:t>
      </w:r>
      <w:r w:rsidRPr="00EA1FF9">
        <w:rPr>
          <w:rFonts w:ascii="Times New Roman" w:hAnsi="Times New Roman" w:cs="Times New Roman"/>
          <w:b/>
        </w:rPr>
        <w:t xml:space="preserve"> and the Impact Analysis to TAC.  </w:t>
      </w:r>
      <w:r w:rsidR="00EA1FF9" w:rsidRPr="00EA1FF9">
        <w:rPr>
          <w:rFonts w:ascii="Times New Roman" w:hAnsi="Times New Roman" w:cs="Times New Roman"/>
          <w:b/>
        </w:rPr>
        <w:t xml:space="preserve">Bill Barnes </w:t>
      </w:r>
      <w:r w:rsidRPr="00EA1FF9">
        <w:rPr>
          <w:rFonts w:ascii="Times New Roman" w:hAnsi="Times New Roman" w:cs="Times New Roman"/>
          <w:b/>
        </w:rPr>
        <w:t>seconded the motion.  The motion carried unanimously.</w:t>
      </w:r>
    </w:p>
    <w:p w14:paraId="207271D0" w14:textId="77777777" w:rsidR="000E3565" w:rsidRDefault="000E3565" w:rsidP="00D94EF0">
      <w:pPr>
        <w:pStyle w:val="NoSpacing"/>
        <w:jc w:val="both"/>
        <w:rPr>
          <w:rFonts w:ascii="Times New Roman" w:hAnsi="Times New Roman" w:cs="Times New Roman"/>
          <w:u w:val="single"/>
        </w:rPr>
      </w:pPr>
    </w:p>
    <w:p w14:paraId="4BC93F4E" w14:textId="77777777" w:rsidR="0050245E" w:rsidRDefault="0050245E" w:rsidP="00D94EF0">
      <w:pPr>
        <w:pStyle w:val="NoSpacing"/>
        <w:jc w:val="both"/>
        <w:rPr>
          <w:rFonts w:ascii="Times New Roman" w:hAnsi="Times New Roman" w:cs="Times New Roman"/>
          <w:u w:val="single"/>
        </w:rPr>
      </w:pPr>
    </w:p>
    <w:p w14:paraId="6E83AC3A" w14:textId="772FC41C" w:rsidR="00A27CA4" w:rsidRPr="0050245E" w:rsidRDefault="00A27CA4" w:rsidP="00D94EF0">
      <w:pPr>
        <w:pStyle w:val="NoSpacing"/>
        <w:jc w:val="both"/>
        <w:rPr>
          <w:rFonts w:ascii="Times New Roman" w:hAnsi="Times New Roman" w:cs="Times New Roman"/>
          <w:u w:val="single"/>
        </w:rPr>
      </w:pPr>
      <w:r w:rsidRPr="0050245E">
        <w:rPr>
          <w:rFonts w:ascii="Times New Roman" w:hAnsi="Times New Roman" w:cs="Times New Roman"/>
          <w:u w:val="single"/>
        </w:rPr>
        <w:lastRenderedPageBreak/>
        <w:t>Review PRS Reports, Impact Analyses, and Prioritization</w:t>
      </w:r>
    </w:p>
    <w:p w14:paraId="028E6D7B" w14:textId="7777AF5D" w:rsidR="0050245E" w:rsidRPr="0050245E" w:rsidRDefault="000E3565" w:rsidP="00CE6CA4">
      <w:pPr>
        <w:pStyle w:val="NoSpacing"/>
        <w:jc w:val="both"/>
        <w:rPr>
          <w:rFonts w:ascii="Times New Roman" w:hAnsi="Times New Roman" w:cs="Times New Roman"/>
          <w:i/>
        </w:rPr>
      </w:pPr>
      <w:r>
        <w:rPr>
          <w:rFonts w:ascii="Times New Roman" w:hAnsi="Times New Roman" w:cs="Times New Roman"/>
          <w:i/>
        </w:rPr>
        <w:t>NPRR</w:t>
      </w:r>
      <w:r w:rsidR="0050245E" w:rsidRPr="0050245E">
        <w:rPr>
          <w:rFonts w:ascii="Times New Roman" w:hAnsi="Times New Roman" w:cs="Times New Roman"/>
          <w:i/>
        </w:rPr>
        <w:t>891, Removal of NOIE Capacity Reporting Threshold for the Unregistered Distributed Generation Report</w:t>
      </w:r>
    </w:p>
    <w:p w14:paraId="68A8A03A" w14:textId="328588F8" w:rsidR="0050245E" w:rsidRDefault="0050245E" w:rsidP="00CE6CA4">
      <w:pPr>
        <w:pStyle w:val="NoSpacing"/>
        <w:jc w:val="both"/>
        <w:rPr>
          <w:rFonts w:ascii="Times New Roman" w:hAnsi="Times New Roman" w:cs="Times New Roman"/>
          <w:i/>
        </w:rPr>
      </w:pPr>
      <w:r w:rsidRPr="0050245E">
        <w:rPr>
          <w:rFonts w:ascii="Times New Roman" w:hAnsi="Times New Roman" w:cs="Times New Roman"/>
          <w:i/>
        </w:rPr>
        <w:t>NPRR900, Clean-up Items Applicable to the State of Texas REC Trading Progra</w:t>
      </w:r>
      <w:r>
        <w:rPr>
          <w:rFonts w:ascii="Times New Roman" w:hAnsi="Times New Roman" w:cs="Times New Roman"/>
          <w:i/>
        </w:rPr>
        <w:t>m</w:t>
      </w:r>
    </w:p>
    <w:p w14:paraId="47E46FAE" w14:textId="011578E6" w:rsidR="0050245E" w:rsidRDefault="0050245E" w:rsidP="00CE6CA4">
      <w:pPr>
        <w:pStyle w:val="NoSpacing"/>
        <w:jc w:val="both"/>
        <w:rPr>
          <w:rFonts w:ascii="Times New Roman" w:hAnsi="Times New Roman" w:cs="Times New Roman"/>
          <w:i/>
        </w:rPr>
      </w:pPr>
      <w:r w:rsidRPr="0050245E">
        <w:rPr>
          <w:rFonts w:ascii="Times New Roman" w:hAnsi="Times New Roman" w:cs="Times New Roman"/>
          <w:i/>
        </w:rPr>
        <w:t>NPRR908, Revisions to Mass Transition Processes</w:t>
      </w:r>
    </w:p>
    <w:p w14:paraId="76653601" w14:textId="44980E45" w:rsidR="00C960CD" w:rsidRPr="00C10ED5" w:rsidRDefault="00C960CD" w:rsidP="00C960CD">
      <w:pPr>
        <w:pStyle w:val="NoSpacing"/>
        <w:jc w:val="both"/>
        <w:rPr>
          <w:rFonts w:ascii="Times New Roman" w:hAnsi="Times New Roman" w:cs="Times New Roman"/>
          <w:b/>
        </w:rPr>
      </w:pPr>
      <w:r w:rsidRPr="00C10ED5">
        <w:rPr>
          <w:rFonts w:ascii="Times New Roman" w:hAnsi="Times New Roman" w:cs="Times New Roman"/>
          <w:b/>
        </w:rPr>
        <w:t>M</w:t>
      </w:r>
      <w:r w:rsidRPr="00C960CD">
        <w:rPr>
          <w:rFonts w:ascii="Times New Roman" w:hAnsi="Times New Roman" w:cs="Times New Roman"/>
          <w:b/>
        </w:rPr>
        <w:t xml:space="preserve">r. Greer </w:t>
      </w:r>
      <w:r w:rsidRPr="00C10ED5">
        <w:rPr>
          <w:rFonts w:ascii="Times New Roman" w:hAnsi="Times New Roman" w:cs="Times New Roman"/>
          <w:b/>
        </w:rPr>
        <w:t xml:space="preserve">moved to endorse and forward </w:t>
      </w:r>
      <w:r w:rsidRPr="00C960CD">
        <w:rPr>
          <w:rFonts w:ascii="Times New Roman" w:hAnsi="Times New Roman" w:cs="Times New Roman"/>
          <w:b/>
        </w:rPr>
        <w:t xml:space="preserve">to TAC the </w:t>
      </w:r>
      <w:r w:rsidRPr="00C10ED5">
        <w:rPr>
          <w:rFonts w:ascii="Times New Roman" w:hAnsi="Times New Roman" w:cs="Times New Roman"/>
          <w:b/>
        </w:rPr>
        <w:t>respective 2/</w:t>
      </w:r>
      <w:r w:rsidR="009C6FBA">
        <w:rPr>
          <w:rFonts w:ascii="Times New Roman" w:hAnsi="Times New Roman" w:cs="Times New Roman"/>
          <w:b/>
        </w:rPr>
        <w:t>14/19</w:t>
      </w:r>
      <w:r w:rsidRPr="00C10ED5">
        <w:rPr>
          <w:rFonts w:ascii="Times New Roman" w:hAnsi="Times New Roman" w:cs="Times New Roman"/>
          <w:b/>
        </w:rPr>
        <w:t xml:space="preserve"> PRS Reports and Impact Analyses for NPRR</w:t>
      </w:r>
      <w:r w:rsidRPr="00C960CD">
        <w:rPr>
          <w:rFonts w:ascii="Times New Roman" w:hAnsi="Times New Roman" w:cs="Times New Roman"/>
          <w:b/>
        </w:rPr>
        <w:t>891</w:t>
      </w:r>
      <w:r w:rsidR="001143EA">
        <w:rPr>
          <w:rFonts w:ascii="Times New Roman" w:hAnsi="Times New Roman" w:cs="Times New Roman"/>
          <w:b/>
        </w:rPr>
        <w:t xml:space="preserve"> and</w:t>
      </w:r>
      <w:r w:rsidRPr="00C960CD">
        <w:rPr>
          <w:rFonts w:ascii="Times New Roman" w:hAnsi="Times New Roman" w:cs="Times New Roman"/>
          <w:b/>
        </w:rPr>
        <w:t xml:space="preserve"> NPRR90</w:t>
      </w:r>
      <w:r w:rsidR="001143EA">
        <w:rPr>
          <w:rFonts w:ascii="Times New Roman" w:hAnsi="Times New Roman" w:cs="Times New Roman"/>
          <w:b/>
        </w:rPr>
        <w:t xml:space="preserve">8, and the 2/14/19 PRS Report and Revised Impact Analysis for NPRR900.  </w:t>
      </w:r>
      <w:r w:rsidRPr="00C10ED5">
        <w:rPr>
          <w:rFonts w:ascii="Times New Roman" w:hAnsi="Times New Roman" w:cs="Times New Roman"/>
          <w:b/>
        </w:rPr>
        <w:t xml:space="preserve">Mr. </w:t>
      </w:r>
      <w:r w:rsidRPr="00C960CD">
        <w:rPr>
          <w:rFonts w:ascii="Times New Roman" w:hAnsi="Times New Roman" w:cs="Times New Roman"/>
          <w:b/>
        </w:rPr>
        <w:t xml:space="preserve">Barnes </w:t>
      </w:r>
      <w:r w:rsidRPr="00C10ED5">
        <w:rPr>
          <w:rFonts w:ascii="Times New Roman" w:hAnsi="Times New Roman" w:cs="Times New Roman"/>
          <w:b/>
        </w:rPr>
        <w:t>seconded the motion.  The motion carried unanimously.</w:t>
      </w:r>
    </w:p>
    <w:p w14:paraId="0F4D3F60" w14:textId="77777777" w:rsidR="00B37DDD" w:rsidRDefault="00B37DDD" w:rsidP="00CE6CA4">
      <w:pPr>
        <w:pStyle w:val="NoSpacing"/>
        <w:jc w:val="both"/>
        <w:rPr>
          <w:rFonts w:ascii="Times New Roman" w:hAnsi="Times New Roman" w:cs="Times New Roman"/>
          <w:i/>
        </w:rPr>
      </w:pPr>
    </w:p>
    <w:p w14:paraId="38D786A1" w14:textId="20494460" w:rsidR="0050245E" w:rsidRDefault="0050245E" w:rsidP="00CE6CA4">
      <w:pPr>
        <w:pStyle w:val="NoSpacing"/>
        <w:jc w:val="both"/>
        <w:rPr>
          <w:rFonts w:ascii="Times New Roman" w:hAnsi="Times New Roman" w:cs="Times New Roman"/>
          <w:i/>
        </w:rPr>
      </w:pPr>
      <w:r w:rsidRPr="0050245E">
        <w:rPr>
          <w:rFonts w:ascii="Times New Roman" w:hAnsi="Times New Roman" w:cs="Times New Roman"/>
          <w:i/>
        </w:rPr>
        <w:t>NPRR912, Settlement of Switchable Generation Resources (SWGRs) Instructed to Switch to ERCOT</w:t>
      </w:r>
    </w:p>
    <w:p w14:paraId="54DD8860" w14:textId="5E62485B" w:rsidR="007860C1" w:rsidRDefault="007860C1" w:rsidP="00CE6CA4">
      <w:pPr>
        <w:pStyle w:val="NoSpacing"/>
        <w:jc w:val="both"/>
        <w:rPr>
          <w:rFonts w:ascii="Times New Roman" w:hAnsi="Times New Roman" w:cs="Times New Roman"/>
        </w:rPr>
      </w:pPr>
      <w:r>
        <w:rPr>
          <w:rFonts w:ascii="Times New Roman" w:hAnsi="Times New Roman" w:cs="Times New Roman"/>
        </w:rPr>
        <w:t xml:space="preserve">Market Participants </w:t>
      </w:r>
      <w:r w:rsidR="00B44FAA">
        <w:rPr>
          <w:rFonts w:ascii="Times New Roman" w:hAnsi="Times New Roman" w:cs="Times New Roman"/>
        </w:rPr>
        <w:t xml:space="preserve">offered </w:t>
      </w:r>
      <w:r>
        <w:rPr>
          <w:rFonts w:ascii="Times New Roman" w:hAnsi="Times New Roman" w:cs="Times New Roman"/>
        </w:rPr>
        <w:t xml:space="preserve">administrative clarifications to NPRR912.  </w:t>
      </w:r>
    </w:p>
    <w:p w14:paraId="63EFD9C4" w14:textId="77777777" w:rsidR="007860C1" w:rsidRDefault="007860C1" w:rsidP="00CE6CA4">
      <w:pPr>
        <w:pStyle w:val="NoSpacing"/>
        <w:jc w:val="both"/>
        <w:rPr>
          <w:rFonts w:ascii="Times New Roman" w:hAnsi="Times New Roman" w:cs="Times New Roman"/>
        </w:rPr>
      </w:pPr>
    </w:p>
    <w:p w14:paraId="320DAEE4" w14:textId="63A9DA5A" w:rsidR="007860C1" w:rsidRPr="007860C1" w:rsidRDefault="007860C1" w:rsidP="00CE6CA4">
      <w:pPr>
        <w:pStyle w:val="NoSpacing"/>
        <w:jc w:val="both"/>
        <w:rPr>
          <w:rFonts w:ascii="Times New Roman" w:hAnsi="Times New Roman" w:cs="Times New Roman"/>
          <w:b/>
        </w:rPr>
      </w:pPr>
      <w:r>
        <w:rPr>
          <w:rFonts w:ascii="Times New Roman" w:hAnsi="Times New Roman" w:cs="Times New Roman"/>
          <w:b/>
        </w:rPr>
        <w:t xml:space="preserve">Mr. Barnes </w:t>
      </w:r>
      <w:r w:rsidRPr="007860C1">
        <w:rPr>
          <w:rFonts w:ascii="Times New Roman" w:hAnsi="Times New Roman" w:cs="Times New Roman"/>
          <w:b/>
        </w:rPr>
        <w:t xml:space="preserve">moved to endorse and forward to TAC the </w:t>
      </w:r>
      <w:r>
        <w:rPr>
          <w:rFonts w:ascii="Times New Roman" w:hAnsi="Times New Roman" w:cs="Times New Roman"/>
          <w:b/>
        </w:rPr>
        <w:t xml:space="preserve">2/14/19 </w:t>
      </w:r>
      <w:r w:rsidRPr="007860C1">
        <w:rPr>
          <w:rFonts w:ascii="Times New Roman" w:hAnsi="Times New Roman" w:cs="Times New Roman"/>
          <w:b/>
        </w:rPr>
        <w:t xml:space="preserve">PRS Report as </w:t>
      </w:r>
      <w:r>
        <w:rPr>
          <w:rFonts w:ascii="Times New Roman" w:hAnsi="Times New Roman" w:cs="Times New Roman"/>
          <w:b/>
        </w:rPr>
        <w:t xml:space="preserve">revised by PRS </w:t>
      </w:r>
      <w:r w:rsidRPr="007860C1">
        <w:rPr>
          <w:rFonts w:ascii="Times New Roman" w:hAnsi="Times New Roman" w:cs="Times New Roman"/>
          <w:b/>
        </w:rPr>
        <w:t>and the Impact Analysis for NPRR9</w:t>
      </w:r>
      <w:r>
        <w:rPr>
          <w:rFonts w:ascii="Times New Roman" w:hAnsi="Times New Roman" w:cs="Times New Roman"/>
          <w:b/>
        </w:rPr>
        <w:t>12</w:t>
      </w:r>
      <w:r w:rsidRPr="007860C1">
        <w:rPr>
          <w:rFonts w:ascii="Times New Roman" w:hAnsi="Times New Roman" w:cs="Times New Roman"/>
          <w:b/>
        </w:rPr>
        <w:t xml:space="preserve">.  </w:t>
      </w:r>
      <w:r>
        <w:rPr>
          <w:rFonts w:ascii="Times New Roman" w:hAnsi="Times New Roman" w:cs="Times New Roman"/>
          <w:b/>
        </w:rPr>
        <w:t xml:space="preserve">Mr. Greer </w:t>
      </w:r>
      <w:r w:rsidRPr="007860C1">
        <w:rPr>
          <w:rFonts w:ascii="Times New Roman" w:hAnsi="Times New Roman" w:cs="Times New Roman"/>
          <w:b/>
        </w:rPr>
        <w:t>seconded the motion.  The motion carried unanimously.</w:t>
      </w:r>
    </w:p>
    <w:p w14:paraId="28551ABF" w14:textId="77777777" w:rsidR="007860C1" w:rsidRDefault="007860C1" w:rsidP="00CE6CA4">
      <w:pPr>
        <w:pStyle w:val="NoSpacing"/>
        <w:jc w:val="both"/>
        <w:rPr>
          <w:rFonts w:ascii="Times New Roman" w:hAnsi="Times New Roman" w:cs="Times New Roman"/>
        </w:rPr>
      </w:pPr>
    </w:p>
    <w:p w14:paraId="2A1DB1ED" w14:textId="77777777" w:rsidR="007860C1" w:rsidRPr="007860C1" w:rsidRDefault="007860C1" w:rsidP="007860C1">
      <w:pPr>
        <w:pStyle w:val="NoSpacing"/>
        <w:jc w:val="both"/>
        <w:rPr>
          <w:rFonts w:ascii="Times New Roman" w:hAnsi="Times New Roman" w:cs="Times New Roman"/>
          <w:i/>
        </w:rPr>
      </w:pPr>
      <w:r w:rsidRPr="007860C1">
        <w:rPr>
          <w:rFonts w:ascii="Times New Roman" w:hAnsi="Times New Roman" w:cs="Times New Roman"/>
          <w:i/>
        </w:rPr>
        <w:t>NPRR920, Change to Ramp Rate Calculation in Resource Limit Calculator</w:t>
      </w:r>
    </w:p>
    <w:p w14:paraId="4D88DD4B" w14:textId="54632C0B" w:rsidR="0050245E" w:rsidRDefault="007860C1" w:rsidP="00CE6CA4">
      <w:pPr>
        <w:pStyle w:val="NoSpacing"/>
        <w:jc w:val="both"/>
        <w:rPr>
          <w:rFonts w:ascii="Times New Roman" w:hAnsi="Times New Roman" w:cs="Times New Roman"/>
        </w:rPr>
      </w:pPr>
      <w:r>
        <w:rPr>
          <w:rFonts w:ascii="Times New Roman" w:hAnsi="Times New Roman" w:cs="Times New Roman"/>
        </w:rPr>
        <w:t xml:space="preserve">Market Participants </w:t>
      </w:r>
      <w:r w:rsidR="00210746">
        <w:rPr>
          <w:rFonts w:ascii="Times New Roman" w:hAnsi="Times New Roman" w:cs="Times New Roman"/>
        </w:rPr>
        <w:t xml:space="preserve">reviewed the 3/11/19 ERCOT comments and </w:t>
      </w:r>
      <w:r w:rsidRPr="007860C1">
        <w:rPr>
          <w:rFonts w:ascii="Times New Roman" w:hAnsi="Times New Roman" w:cs="Times New Roman"/>
        </w:rPr>
        <w:t>discussed the Impact Analysis and appropriate priority and rank</w:t>
      </w:r>
      <w:r>
        <w:rPr>
          <w:rFonts w:ascii="Times New Roman" w:hAnsi="Times New Roman" w:cs="Times New Roman"/>
        </w:rPr>
        <w:t xml:space="preserve"> for NPRR920.  </w:t>
      </w:r>
    </w:p>
    <w:p w14:paraId="0D7FE532" w14:textId="77777777" w:rsidR="001A5048" w:rsidRDefault="001A5048" w:rsidP="00CE6CA4">
      <w:pPr>
        <w:pStyle w:val="NoSpacing"/>
        <w:jc w:val="both"/>
        <w:rPr>
          <w:rFonts w:ascii="Times New Roman" w:hAnsi="Times New Roman" w:cs="Times New Roman"/>
          <w:i/>
          <w:highlight w:val="lightGray"/>
        </w:rPr>
      </w:pPr>
    </w:p>
    <w:p w14:paraId="451E460C" w14:textId="43930688" w:rsidR="00210746" w:rsidRPr="00210746" w:rsidRDefault="00210746" w:rsidP="00210746">
      <w:pPr>
        <w:pStyle w:val="NoSpacing"/>
        <w:jc w:val="both"/>
        <w:rPr>
          <w:rFonts w:ascii="Times New Roman" w:hAnsi="Times New Roman" w:cs="Times New Roman"/>
          <w:b/>
        </w:rPr>
      </w:pPr>
      <w:r w:rsidRPr="00210746">
        <w:rPr>
          <w:rFonts w:ascii="Times New Roman" w:hAnsi="Times New Roman" w:cs="Times New Roman"/>
          <w:b/>
        </w:rPr>
        <w:t>Mr.  Greer moved to endorse and forward to TAC the 2/14/19 PRS Report as amended by the 3/11/19 ERCOT comments</w:t>
      </w:r>
      <w:r>
        <w:rPr>
          <w:rFonts w:ascii="Times New Roman" w:hAnsi="Times New Roman" w:cs="Times New Roman"/>
          <w:b/>
        </w:rPr>
        <w:t xml:space="preserve"> </w:t>
      </w:r>
      <w:r w:rsidRPr="00210746">
        <w:rPr>
          <w:rFonts w:ascii="Times New Roman" w:hAnsi="Times New Roman" w:cs="Times New Roman"/>
          <w:b/>
        </w:rPr>
        <w:t>and Impact Analysis for NPRR920 with a recommended priority of 2019 and rank of 2690.  Mr. Barnes seconded the motion.  The motion carried unanimously.</w:t>
      </w:r>
    </w:p>
    <w:p w14:paraId="5949F633" w14:textId="77777777" w:rsidR="00325DAC" w:rsidRDefault="00325DAC" w:rsidP="00210746">
      <w:pPr>
        <w:pStyle w:val="NoSpacing"/>
        <w:jc w:val="both"/>
        <w:rPr>
          <w:rFonts w:ascii="Times New Roman" w:hAnsi="Times New Roman" w:cs="Times New Roman"/>
          <w:i/>
        </w:rPr>
      </w:pPr>
    </w:p>
    <w:p w14:paraId="35720896" w14:textId="68567EC3" w:rsidR="00210746" w:rsidRPr="00210746" w:rsidRDefault="00325DAC" w:rsidP="00210746">
      <w:pPr>
        <w:pStyle w:val="NoSpacing"/>
        <w:jc w:val="both"/>
        <w:rPr>
          <w:rFonts w:ascii="Times New Roman" w:hAnsi="Times New Roman" w:cs="Times New Roman"/>
          <w:i/>
        </w:rPr>
      </w:pPr>
      <w:r w:rsidRPr="00325DAC">
        <w:rPr>
          <w:rFonts w:ascii="Times New Roman" w:hAnsi="Times New Roman" w:cs="Times New Roman"/>
          <w:i/>
        </w:rPr>
        <w:t>NPRR921, RTF-2 Elimination of the Terms All-Inclusive Generation Resource and All-Inclusive Resource</w:t>
      </w:r>
    </w:p>
    <w:p w14:paraId="6EC8E70B" w14:textId="2EE67A77" w:rsidR="0082050B" w:rsidRDefault="00325DAC" w:rsidP="00CE6CA4">
      <w:pPr>
        <w:pStyle w:val="NoSpacing"/>
        <w:jc w:val="both"/>
        <w:rPr>
          <w:rFonts w:ascii="Times New Roman" w:hAnsi="Times New Roman" w:cs="Times New Roman"/>
        </w:rPr>
      </w:pPr>
      <w:r w:rsidRPr="00325DAC">
        <w:rPr>
          <w:rFonts w:ascii="Times New Roman" w:hAnsi="Times New Roman" w:cs="Times New Roman"/>
        </w:rPr>
        <w:t>Marke</w:t>
      </w:r>
      <w:r w:rsidR="0082050B">
        <w:rPr>
          <w:rFonts w:ascii="Times New Roman" w:hAnsi="Times New Roman" w:cs="Times New Roman"/>
        </w:rPr>
        <w:t>t Participants discussed the 3/12</w:t>
      </w:r>
      <w:r w:rsidRPr="00325DAC">
        <w:rPr>
          <w:rFonts w:ascii="Times New Roman" w:hAnsi="Times New Roman" w:cs="Times New Roman"/>
        </w:rPr>
        <w:t>/19 ERCOT comments</w:t>
      </w:r>
      <w:r w:rsidR="0082050B">
        <w:rPr>
          <w:rFonts w:ascii="Times New Roman" w:hAnsi="Times New Roman" w:cs="Times New Roman"/>
        </w:rPr>
        <w:t xml:space="preserve"> and offered administrative clarifications, </w:t>
      </w:r>
      <w:r w:rsidRPr="00325DAC">
        <w:rPr>
          <w:rFonts w:ascii="Times New Roman" w:hAnsi="Times New Roman" w:cs="Times New Roman"/>
        </w:rPr>
        <w:t xml:space="preserve">and </w:t>
      </w:r>
      <w:r w:rsidR="0082050B">
        <w:rPr>
          <w:rFonts w:ascii="Times New Roman" w:hAnsi="Times New Roman" w:cs="Times New Roman"/>
        </w:rPr>
        <w:t xml:space="preserve">reviewed the Impact Analysis for NPRR921.  </w:t>
      </w:r>
    </w:p>
    <w:p w14:paraId="401188C7" w14:textId="77777777" w:rsidR="0082050B" w:rsidRDefault="0082050B" w:rsidP="00CE6CA4">
      <w:pPr>
        <w:pStyle w:val="NoSpacing"/>
        <w:jc w:val="both"/>
        <w:rPr>
          <w:rFonts w:ascii="Times New Roman" w:hAnsi="Times New Roman" w:cs="Times New Roman"/>
        </w:rPr>
      </w:pPr>
    </w:p>
    <w:p w14:paraId="60C2B59A" w14:textId="0CA4B450" w:rsidR="0082050B" w:rsidRPr="007860C1" w:rsidRDefault="0082050B" w:rsidP="0082050B">
      <w:pPr>
        <w:pStyle w:val="NoSpacing"/>
        <w:jc w:val="both"/>
        <w:rPr>
          <w:rFonts w:ascii="Times New Roman" w:hAnsi="Times New Roman" w:cs="Times New Roman"/>
          <w:b/>
        </w:rPr>
      </w:pPr>
      <w:r>
        <w:rPr>
          <w:rFonts w:ascii="Times New Roman" w:hAnsi="Times New Roman" w:cs="Times New Roman"/>
          <w:b/>
        </w:rPr>
        <w:t xml:space="preserve">Mr. Greer </w:t>
      </w:r>
      <w:r w:rsidRPr="007860C1">
        <w:rPr>
          <w:rFonts w:ascii="Times New Roman" w:hAnsi="Times New Roman" w:cs="Times New Roman"/>
          <w:b/>
        </w:rPr>
        <w:t xml:space="preserve">moved to endorse and forward to TAC the </w:t>
      </w:r>
      <w:r>
        <w:rPr>
          <w:rFonts w:ascii="Times New Roman" w:hAnsi="Times New Roman" w:cs="Times New Roman"/>
          <w:b/>
        </w:rPr>
        <w:t xml:space="preserve">2/14/19 </w:t>
      </w:r>
      <w:r w:rsidRPr="007860C1">
        <w:rPr>
          <w:rFonts w:ascii="Times New Roman" w:hAnsi="Times New Roman" w:cs="Times New Roman"/>
          <w:b/>
        </w:rPr>
        <w:t>PRS Report as</w:t>
      </w:r>
      <w:r>
        <w:rPr>
          <w:rFonts w:ascii="Times New Roman" w:hAnsi="Times New Roman" w:cs="Times New Roman"/>
          <w:b/>
        </w:rPr>
        <w:t xml:space="preserve"> amended by the 3/12/19 ERCOT comments as</w:t>
      </w:r>
      <w:r w:rsidRPr="007860C1">
        <w:rPr>
          <w:rFonts w:ascii="Times New Roman" w:hAnsi="Times New Roman" w:cs="Times New Roman"/>
          <w:b/>
        </w:rPr>
        <w:t xml:space="preserve"> </w:t>
      </w:r>
      <w:r>
        <w:rPr>
          <w:rFonts w:ascii="Times New Roman" w:hAnsi="Times New Roman" w:cs="Times New Roman"/>
          <w:b/>
        </w:rPr>
        <w:t xml:space="preserve">revised by PRS </w:t>
      </w:r>
      <w:r w:rsidRPr="007860C1">
        <w:rPr>
          <w:rFonts w:ascii="Times New Roman" w:hAnsi="Times New Roman" w:cs="Times New Roman"/>
          <w:b/>
        </w:rPr>
        <w:t>and the Impact Analysis for NPRR9</w:t>
      </w:r>
      <w:r>
        <w:rPr>
          <w:rFonts w:ascii="Times New Roman" w:hAnsi="Times New Roman" w:cs="Times New Roman"/>
          <w:b/>
        </w:rPr>
        <w:t>21</w:t>
      </w:r>
      <w:r w:rsidRPr="007860C1">
        <w:rPr>
          <w:rFonts w:ascii="Times New Roman" w:hAnsi="Times New Roman" w:cs="Times New Roman"/>
          <w:b/>
        </w:rPr>
        <w:t xml:space="preserve">.  </w:t>
      </w:r>
      <w:r>
        <w:rPr>
          <w:rFonts w:ascii="Times New Roman" w:hAnsi="Times New Roman" w:cs="Times New Roman"/>
          <w:b/>
        </w:rPr>
        <w:t xml:space="preserve">Marty Downey </w:t>
      </w:r>
      <w:r w:rsidRPr="007860C1">
        <w:rPr>
          <w:rFonts w:ascii="Times New Roman" w:hAnsi="Times New Roman" w:cs="Times New Roman"/>
          <w:b/>
        </w:rPr>
        <w:t>seconded the motion.  The motion carried unanimously.</w:t>
      </w:r>
    </w:p>
    <w:p w14:paraId="082078B0" w14:textId="77777777" w:rsidR="0082050B" w:rsidRDefault="0082050B" w:rsidP="00CE6CA4">
      <w:pPr>
        <w:pStyle w:val="NoSpacing"/>
        <w:jc w:val="both"/>
        <w:rPr>
          <w:rFonts w:ascii="Times New Roman" w:hAnsi="Times New Roman" w:cs="Times New Roman"/>
        </w:rPr>
      </w:pPr>
    </w:p>
    <w:p w14:paraId="51D8D02F" w14:textId="05B78DF1" w:rsidR="00B44FAA" w:rsidRPr="00B44FAA" w:rsidRDefault="00B44FAA" w:rsidP="00CE6CA4">
      <w:pPr>
        <w:pStyle w:val="NoSpacing"/>
        <w:jc w:val="both"/>
        <w:rPr>
          <w:rFonts w:ascii="Times New Roman" w:hAnsi="Times New Roman" w:cs="Times New Roman"/>
          <w:i/>
        </w:rPr>
      </w:pPr>
      <w:r w:rsidRPr="00B44FAA">
        <w:rPr>
          <w:rFonts w:ascii="Times New Roman" w:hAnsi="Times New Roman" w:cs="Times New Roman"/>
          <w:i/>
        </w:rPr>
        <w:t>NPRR922, Modifications to DC Tie Import Forecast Method</w:t>
      </w:r>
    </w:p>
    <w:p w14:paraId="4B762E81" w14:textId="216D9CF4" w:rsidR="00B44FAA" w:rsidRPr="00B44FAA" w:rsidRDefault="00B44FAA" w:rsidP="00B44FAA">
      <w:pPr>
        <w:pStyle w:val="NoSpacing"/>
        <w:jc w:val="both"/>
        <w:rPr>
          <w:rFonts w:ascii="Times New Roman" w:hAnsi="Times New Roman" w:cs="Times New Roman"/>
          <w:b/>
        </w:rPr>
      </w:pPr>
      <w:r w:rsidRPr="00B44FAA">
        <w:rPr>
          <w:rFonts w:ascii="Times New Roman" w:hAnsi="Times New Roman" w:cs="Times New Roman"/>
          <w:b/>
        </w:rPr>
        <w:t xml:space="preserve">Mr. </w:t>
      </w:r>
      <w:r>
        <w:rPr>
          <w:rFonts w:ascii="Times New Roman" w:hAnsi="Times New Roman" w:cs="Times New Roman"/>
          <w:b/>
        </w:rPr>
        <w:t xml:space="preserve">Greer </w:t>
      </w:r>
      <w:r w:rsidRPr="00B44FAA">
        <w:rPr>
          <w:rFonts w:ascii="Times New Roman" w:hAnsi="Times New Roman" w:cs="Times New Roman"/>
          <w:b/>
        </w:rPr>
        <w:t>moved to endorse and forward to TAC the 2/14/19 PRS Report and the Impact Analysis for NPRR9</w:t>
      </w:r>
      <w:r>
        <w:rPr>
          <w:rFonts w:ascii="Times New Roman" w:hAnsi="Times New Roman" w:cs="Times New Roman"/>
          <w:b/>
        </w:rPr>
        <w:t>22</w:t>
      </w:r>
      <w:r w:rsidRPr="00B44FAA">
        <w:rPr>
          <w:rFonts w:ascii="Times New Roman" w:hAnsi="Times New Roman" w:cs="Times New Roman"/>
          <w:b/>
        </w:rPr>
        <w:t xml:space="preserve">.  Mr. </w:t>
      </w:r>
      <w:r>
        <w:rPr>
          <w:rFonts w:ascii="Times New Roman" w:hAnsi="Times New Roman" w:cs="Times New Roman"/>
          <w:b/>
        </w:rPr>
        <w:t xml:space="preserve">Downey </w:t>
      </w:r>
      <w:r w:rsidRPr="00B44FAA">
        <w:rPr>
          <w:rFonts w:ascii="Times New Roman" w:hAnsi="Times New Roman" w:cs="Times New Roman"/>
          <w:b/>
        </w:rPr>
        <w:t>seconded the motion.  The motion carried unanimously.</w:t>
      </w:r>
    </w:p>
    <w:p w14:paraId="63905F4A" w14:textId="052AF584" w:rsidR="003A5AAF" w:rsidRPr="001874D1" w:rsidRDefault="003A5AAF" w:rsidP="00CE6CA4">
      <w:pPr>
        <w:pStyle w:val="NoSpacing"/>
        <w:jc w:val="both"/>
        <w:rPr>
          <w:rFonts w:ascii="Times New Roman" w:hAnsi="Times New Roman" w:cs="Times New Roman"/>
          <w:i/>
          <w:highlight w:val="lightGray"/>
        </w:rPr>
      </w:pPr>
    </w:p>
    <w:p w14:paraId="601A0401" w14:textId="03559408" w:rsidR="004407C1" w:rsidRPr="001874D1" w:rsidRDefault="004407C1" w:rsidP="00F46B01">
      <w:pPr>
        <w:pStyle w:val="NoSpacing"/>
        <w:jc w:val="both"/>
        <w:rPr>
          <w:rFonts w:ascii="Times New Roman" w:hAnsi="Times New Roman" w:cs="Times New Roman"/>
          <w:highlight w:val="lightGray"/>
        </w:rPr>
      </w:pPr>
    </w:p>
    <w:p w14:paraId="13B64B7F" w14:textId="77777777" w:rsidR="00EF51BD" w:rsidRPr="0050245E" w:rsidRDefault="0053456A" w:rsidP="00A031E4">
      <w:pPr>
        <w:pStyle w:val="NoSpacing"/>
        <w:jc w:val="both"/>
        <w:rPr>
          <w:rFonts w:ascii="Times New Roman" w:hAnsi="Times New Roman" w:cs="Times New Roman"/>
          <w:u w:val="single"/>
        </w:rPr>
      </w:pPr>
      <w:r w:rsidRPr="0050245E">
        <w:rPr>
          <w:rFonts w:ascii="Times New Roman" w:hAnsi="Times New Roman" w:cs="Times New Roman"/>
          <w:u w:val="single"/>
        </w:rPr>
        <w:t>Revision Requests Tabled at PRS</w:t>
      </w:r>
      <w:r w:rsidR="00EF51BD" w:rsidRPr="0050245E">
        <w:rPr>
          <w:rFonts w:ascii="Times New Roman" w:hAnsi="Times New Roman" w:cs="Times New Roman"/>
          <w:u w:val="single"/>
        </w:rPr>
        <w:t xml:space="preserve"> (see Key Documents)</w:t>
      </w:r>
    </w:p>
    <w:p w14:paraId="55AF04CC" w14:textId="77777777" w:rsidR="00DA3FA9" w:rsidRPr="0050245E" w:rsidRDefault="00DA3FA9" w:rsidP="00DA3FA9">
      <w:pPr>
        <w:pStyle w:val="NoSpacing"/>
        <w:jc w:val="both"/>
        <w:rPr>
          <w:rFonts w:ascii="Times New Roman" w:hAnsi="Times New Roman" w:cs="Times New Roman"/>
          <w:i/>
        </w:rPr>
      </w:pPr>
      <w:r w:rsidRPr="0050245E">
        <w:rPr>
          <w:rFonts w:ascii="Times New Roman" w:hAnsi="Times New Roman" w:cs="Times New Roman"/>
          <w:i/>
        </w:rPr>
        <w:t>NPRR826, Mitigated Offer Caps for RMR Resources</w:t>
      </w:r>
    </w:p>
    <w:p w14:paraId="6B29D0E1" w14:textId="6FAF9A7E" w:rsidR="00DA3FA9" w:rsidRPr="0050245E" w:rsidRDefault="00DA3FA9" w:rsidP="00DA3FA9">
      <w:pPr>
        <w:pStyle w:val="NoSpacing"/>
        <w:jc w:val="both"/>
        <w:rPr>
          <w:rFonts w:ascii="Times New Roman" w:hAnsi="Times New Roman" w:cs="Times New Roman"/>
          <w:i/>
        </w:rPr>
      </w:pPr>
      <w:r w:rsidRPr="0050245E">
        <w:rPr>
          <w:rFonts w:ascii="Times New Roman" w:hAnsi="Times New Roman" w:cs="Times New Roman"/>
          <w:i/>
        </w:rPr>
        <w:t xml:space="preserve">NPRR838, Updated O&amp;M Cost for RMR Resources  </w:t>
      </w:r>
    </w:p>
    <w:p w14:paraId="0FF1F7FA" w14:textId="1DFD2E78" w:rsidR="00DA3FA9" w:rsidRPr="0050245E" w:rsidRDefault="00DA3FA9" w:rsidP="00DA3FA9">
      <w:pPr>
        <w:pStyle w:val="NoSpacing"/>
        <w:jc w:val="both"/>
        <w:rPr>
          <w:rFonts w:ascii="Times New Roman" w:hAnsi="Times New Roman" w:cs="Times New Roman"/>
          <w:i/>
        </w:rPr>
      </w:pPr>
      <w:r w:rsidRPr="0050245E">
        <w:rPr>
          <w:rFonts w:ascii="Times New Roman" w:hAnsi="Times New Roman" w:cs="Times New Roman"/>
          <w:i/>
        </w:rPr>
        <w:t xml:space="preserve">NPRR849, Clarification of the Range of Voltage Set Points at a Generation Resource’s POI  </w:t>
      </w:r>
    </w:p>
    <w:p w14:paraId="72934418" w14:textId="77777777" w:rsidR="00097B06" w:rsidRPr="0050245E" w:rsidRDefault="00097B06" w:rsidP="002113C7">
      <w:pPr>
        <w:pStyle w:val="NoSpacing"/>
        <w:jc w:val="both"/>
        <w:rPr>
          <w:rFonts w:ascii="Times New Roman" w:hAnsi="Times New Roman" w:cs="Times New Roman"/>
          <w:i/>
        </w:rPr>
      </w:pPr>
      <w:r w:rsidRPr="0050245E">
        <w:rPr>
          <w:rFonts w:ascii="Times New Roman" w:hAnsi="Times New Roman" w:cs="Times New Roman"/>
          <w:i/>
        </w:rPr>
        <w:t>NPRR872, Modifying the SASM Shadow Price Cap</w:t>
      </w:r>
    </w:p>
    <w:p w14:paraId="62919E8C" w14:textId="04E3A942" w:rsidR="001E41C5" w:rsidRPr="0093014D" w:rsidRDefault="001E41C5" w:rsidP="005662FC">
      <w:pPr>
        <w:pStyle w:val="NoSpacing"/>
        <w:jc w:val="both"/>
        <w:rPr>
          <w:rFonts w:ascii="Times New Roman" w:hAnsi="Times New Roman" w:cs="Times New Roman"/>
          <w:i/>
        </w:rPr>
      </w:pPr>
      <w:r w:rsidRPr="0093014D">
        <w:rPr>
          <w:rFonts w:ascii="Times New Roman" w:hAnsi="Times New Roman" w:cs="Times New Roman"/>
          <w:i/>
        </w:rPr>
        <w:t>NPRR904, Revisions to Real-Time On-Line Reliability Deployment Price Adder for ERCOT-Directed Actions Related to DC Ties</w:t>
      </w:r>
    </w:p>
    <w:p w14:paraId="70D4D7EB" w14:textId="77777777" w:rsidR="00C7202E" w:rsidRPr="0093014D" w:rsidRDefault="00C7202E" w:rsidP="00C7202E">
      <w:pPr>
        <w:pStyle w:val="NoSpacing"/>
        <w:jc w:val="both"/>
        <w:rPr>
          <w:rFonts w:ascii="Times New Roman" w:hAnsi="Times New Roman" w:cs="Times New Roman"/>
          <w:i/>
        </w:rPr>
      </w:pPr>
      <w:r w:rsidRPr="0093014D">
        <w:rPr>
          <w:rFonts w:ascii="Times New Roman" w:hAnsi="Times New Roman" w:cs="Times New Roman"/>
          <w:i/>
        </w:rPr>
        <w:t>NPRR913, Generator Interconnection Neutral Project Classification</w:t>
      </w:r>
    </w:p>
    <w:p w14:paraId="6472C7A1" w14:textId="306C496F" w:rsidR="00C7202E" w:rsidRDefault="00C7202E" w:rsidP="00C7202E">
      <w:pPr>
        <w:pStyle w:val="NoSpacing"/>
        <w:jc w:val="both"/>
        <w:rPr>
          <w:rFonts w:ascii="Times New Roman" w:hAnsi="Times New Roman" w:cs="Times New Roman"/>
          <w:i/>
        </w:rPr>
      </w:pPr>
      <w:r w:rsidRPr="0093014D">
        <w:rPr>
          <w:rFonts w:ascii="Times New Roman" w:hAnsi="Times New Roman" w:cs="Times New Roman"/>
          <w:i/>
        </w:rPr>
        <w:t>NPRR917, Nodal Pricing for Settlement Only Distribution Generators (SODGs) and Settlement Only Transmission Generators (SOTGs)</w:t>
      </w:r>
    </w:p>
    <w:p w14:paraId="3C89F31D" w14:textId="271B4A43" w:rsidR="0093014D" w:rsidRDefault="0093014D" w:rsidP="00C7202E">
      <w:pPr>
        <w:pStyle w:val="NoSpacing"/>
        <w:jc w:val="both"/>
        <w:rPr>
          <w:rFonts w:ascii="Times New Roman" w:hAnsi="Times New Roman" w:cs="Times New Roman"/>
          <w:i/>
        </w:rPr>
      </w:pPr>
      <w:r w:rsidRPr="0093014D">
        <w:rPr>
          <w:rFonts w:ascii="Times New Roman" w:hAnsi="Times New Roman" w:cs="Times New Roman"/>
          <w:i/>
        </w:rPr>
        <w:t>NPRR918, Validation Clarification for PTP Obligations with Links to an Option</w:t>
      </w:r>
    </w:p>
    <w:p w14:paraId="5CFCA416" w14:textId="5B1BC96A" w:rsidR="0093014D" w:rsidRPr="0093014D" w:rsidRDefault="0093014D" w:rsidP="00C7202E">
      <w:pPr>
        <w:pStyle w:val="NoSpacing"/>
        <w:jc w:val="both"/>
        <w:rPr>
          <w:rFonts w:ascii="Times New Roman" w:hAnsi="Times New Roman" w:cs="Times New Roman"/>
          <w:i/>
        </w:rPr>
      </w:pPr>
      <w:r w:rsidRPr="0093014D">
        <w:rPr>
          <w:rFonts w:ascii="Times New Roman" w:hAnsi="Times New Roman" w:cs="Times New Roman"/>
          <w:i/>
        </w:rPr>
        <w:t>NPRR919, Exemption from Governor Primary Frequency Response Control for Certain Resources in Private Use Networks</w:t>
      </w:r>
    </w:p>
    <w:p w14:paraId="2319AA4B" w14:textId="77777777" w:rsidR="00F300EC" w:rsidRPr="00E774EB" w:rsidRDefault="00F300EC" w:rsidP="00F300EC">
      <w:pPr>
        <w:pStyle w:val="NoSpacing"/>
        <w:jc w:val="both"/>
        <w:rPr>
          <w:rFonts w:ascii="Times New Roman" w:hAnsi="Times New Roman" w:cs="Times New Roman"/>
        </w:rPr>
      </w:pPr>
      <w:r w:rsidRPr="00E774EB">
        <w:rPr>
          <w:rFonts w:ascii="Times New Roman" w:hAnsi="Times New Roman" w:cs="Times New Roman"/>
        </w:rPr>
        <w:lastRenderedPageBreak/>
        <w:t>PRS took no action on these items.</w:t>
      </w:r>
    </w:p>
    <w:p w14:paraId="14064493" w14:textId="77777777" w:rsidR="006A16B2" w:rsidRDefault="006A16B2" w:rsidP="00F300EC">
      <w:pPr>
        <w:pStyle w:val="NoSpacing"/>
        <w:jc w:val="both"/>
        <w:rPr>
          <w:rFonts w:ascii="Times New Roman" w:hAnsi="Times New Roman" w:cs="Times New Roman"/>
          <w:i/>
          <w:highlight w:val="lightGray"/>
        </w:rPr>
      </w:pPr>
    </w:p>
    <w:p w14:paraId="7FF7C454" w14:textId="77777777" w:rsidR="00CB5EFA" w:rsidRDefault="00CB5EFA" w:rsidP="00CB5EFA">
      <w:pPr>
        <w:pStyle w:val="NoSpacing"/>
        <w:jc w:val="both"/>
        <w:rPr>
          <w:rFonts w:ascii="Times New Roman" w:hAnsi="Times New Roman" w:cs="Times New Roman"/>
          <w:i/>
          <w:highlight w:val="lightGray"/>
        </w:rPr>
      </w:pPr>
      <w:r w:rsidRPr="0050245E">
        <w:rPr>
          <w:rFonts w:ascii="Times New Roman" w:hAnsi="Times New Roman" w:cs="Times New Roman"/>
          <w:i/>
        </w:rPr>
        <w:t>NPRR823, Amend the Definition of an Affiliate</w:t>
      </w:r>
    </w:p>
    <w:p w14:paraId="10CC2412" w14:textId="16758261" w:rsidR="00743BA7" w:rsidRDefault="00805536" w:rsidP="00743BA7">
      <w:pPr>
        <w:pStyle w:val="NoSpacing"/>
        <w:jc w:val="both"/>
        <w:rPr>
          <w:rFonts w:ascii="Times New Roman" w:hAnsi="Times New Roman" w:cs="Times New Roman"/>
        </w:rPr>
      </w:pPr>
      <w:r w:rsidRPr="00805536">
        <w:rPr>
          <w:rFonts w:ascii="Times New Roman" w:hAnsi="Times New Roman" w:cs="Times New Roman"/>
        </w:rPr>
        <w:t xml:space="preserve">Doug Fohn summarized </w:t>
      </w:r>
      <w:r w:rsidR="00743BA7">
        <w:rPr>
          <w:rFonts w:ascii="Times New Roman" w:hAnsi="Times New Roman" w:cs="Times New Roman"/>
        </w:rPr>
        <w:t xml:space="preserve">the history of </w:t>
      </w:r>
      <w:r w:rsidRPr="00805536">
        <w:rPr>
          <w:rFonts w:ascii="Times New Roman" w:hAnsi="Times New Roman" w:cs="Times New Roman"/>
        </w:rPr>
        <w:t>NPRR823 and the 3/7/19 ERCOT comments</w:t>
      </w:r>
      <w:r w:rsidR="00DE1B09">
        <w:rPr>
          <w:rFonts w:ascii="Times New Roman" w:hAnsi="Times New Roman" w:cs="Times New Roman"/>
        </w:rPr>
        <w:t xml:space="preserve">, stated that the substantive changes include </w:t>
      </w:r>
      <w:r w:rsidR="00DE1B09" w:rsidRPr="00DE1B09">
        <w:rPr>
          <w:rFonts w:ascii="Times New Roman" w:hAnsi="Times New Roman" w:cs="Times New Roman"/>
        </w:rPr>
        <w:t>replacing certain instances of the term “Entity” with “Market Participant” to clarify the relationship an Entity must have relative to the Market Participant to be considered an Affiliate</w:t>
      </w:r>
      <w:r w:rsidR="00DE1B09">
        <w:rPr>
          <w:rFonts w:ascii="Times New Roman" w:hAnsi="Times New Roman" w:cs="Times New Roman"/>
        </w:rPr>
        <w:t xml:space="preserve">, and summarized the different thresholds for voting in the ERCOT Bylaws, Protocols, and </w:t>
      </w:r>
      <w:r w:rsidR="0009452D" w:rsidRPr="0009452D">
        <w:rPr>
          <w:rFonts w:ascii="Times New Roman" w:hAnsi="Times New Roman" w:cs="Times New Roman"/>
        </w:rPr>
        <w:t>Publi</w:t>
      </w:r>
      <w:r w:rsidR="0009452D">
        <w:rPr>
          <w:rFonts w:ascii="Times New Roman" w:hAnsi="Times New Roman" w:cs="Times New Roman"/>
        </w:rPr>
        <w:t>c Utility Regulatory Act (PURA)</w:t>
      </w:r>
      <w:r w:rsidR="00743BA7">
        <w:rPr>
          <w:rFonts w:ascii="Times New Roman" w:hAnsi="Times New Roman" w:cs="Times New Roman"/>
        </w:rPr>
        <w:t xml:space="preserve">.  Market Participants requested additional time to review the issues.  </w:t>
      </w:r>
      <w:r w:rsidR="00DE1B09">
        <w:rPr>
          <w:rFonts w:ascii="Times New Roman" w:hAnsi="Times New Roman" w:cs="Times New Roman"/>
        </w:rPr>
        <w:t xml:space="preserve"> </w:t>
      </w:r>
    </w:p>
    <w:p w14:paraId="351787CC" w14:textId="77777777" w:rsidR="00743BA7" w:rsidRPr="001874D1" w:rsidRDefault="00743BA7" w:rsidP="00743BA7">
      <w:pPr>
        <w:pStyle w:val="NoSpacing"/>
        <w:jc w:val="both"/>
        <w:rPr>
          <w:rFonts w:ascii="Times New Roman" w:hAnsi="Times New Roman" w:cs="Times New Roman"/>
          <w:highlight w:val="lightGray"/>
        </w:rPr>
      </w:pPr>
    </w:p>
    <w:p w14:paraId="02907B25" w14:textId="604D07B4" w:rsidR="00743BA7" w:rsidRPr="00743BA7" w:rsidRDefault="00743BA7" w:rsidP="00743BA7">
      <w:pPr>
        <w:pStyle w:val="NoSpacing"/>
        <w:jc w:val="both"/>
        <w:rPr>
          <w:rFonts w:ascii="Times New Roman" w:hAnsi="Times New Roman" w:cs="Times New Roman"/>
          <w:b/>
        </w:rPr>
      </w:pPr>
      <w:bookmarkStart w:id="0" w:name="_GoBack"/>
      <w:r w:rsidRPr="00743BA7">
        <w:rPr>
          <w:rFonts w:ascii="Times New Roman" w:hAnsi="Times New Roman" w:cs="Times New Roman"/>
          <w:b/>
        </w:rPr>
        <w:t xml:space="preserve">Ms. Barnes moved to table NPRR823.  </w:t>
      </w:r>
      <w:r w:rsidR="00BB593A">
        <w:rPr>
          <w:rFonts w:ascii="Times New Roman" w:hAnsi="Times New Roman" w:cs="Times New Roman"/>
          <w:b/>
        </w:rPr>
        <w:t xml:space="preserve">Mr. </w:t>
      </w:r>
      <w:r w:rsidRPr="00743BA7">
        <w:rPr>
          <w:rFonts w:ascii="Times New Roman" w:hAnsi="Times New Roman" w:cs="Times New Roman"/>
          <w:b/>
        </w:rPr>
        <w:t>Haley seconded the motion.  The motion carried unanimously.</w:t>
      </w:r>
    </w:p>
    <w:bookmarkEnd w:id="0"/>
    <w:p w14:paraId="7C29B0CE" w14:textId="77777777" w:rsidR="00743BA7" w:rsidRPr="00743BA7" w:rsidRDefault="00743BA7" w:rsidP="00F300EC">
      <w:pPr>
        <w:pStyle w:val="NoSpacing"/>
        <w:jc w:val="both"/>
        <w:rPr>
          <w:rFonts w:ascii="Times New Roman" w:hAnsi="Times New Roman" w:cs="Times New Roman"/>
        </w:rPr>
      </w:pPr>
    </w:p>
    <w:p w14:paraId="47702974" w14:textId="77777777" w:rsidR="00CB5EFA" w:rsidRDefault="00CB5EFA" w:rsidP="00CB5EFA">
      <w:pPr>
        <w:pStyle w:val="NoSpacing"/>
        <w:jc w:val="both"/>
        <w:rPr>
          <w:rFonts w:ascii="Times New Roman" w:hAnsi="Times New Roman" w:cs="Times New Roman"/>
          <w:i/>
        </w:rPr>
      </w:pPr>
      <w:r w:rsidRPr="0050245E">
        <w:rPr>
          <w:rFonts w:ascii="Times New Roman" w:hAnsi="Times New Roman" w:cs="Times New Roman"/>
          <w:i/>
        </w:rPr>
        <w:t>NPRR885, Must-Run Alternative (MRA) Details and Revisions Resulting from PUCT Project No. 46369, Rulemaking Relating to Reliability Must-Run Service</w:t>
      </w:r>
    </w:p>
    <w:p w14:paraId="1D2E5646" w14:textId="77777777" w:rsidR="0081623D" w:rsidRDefault="0081623D" w:rsidP="0081623D">
      <w:pPr>
        <w:pStyle w:val="NoSpacing"/>
        <w:jc w:val="both"/>
        <w:rPr>
          <w:rFonts w:ascii="Times New Roman" w:hAnsi="Times New Roman" w:cs="Times New Roman"/>
          <w:i/>
          <w:highlight w:val="lightGray"/>
        </w:rPr>
      </w:pPr>
      <w:r w:rsidRPr="0093014D">
        <w:rPr>
          <w:rFonts w:ascii="Times New Roman" w:hAnsi="Times New Roman" w:cs="Times New Roman"/>
          <w:i/>
        </w:rPr>
        <w:t>NPRR896, Reliability Must-Run and Must-Run Alternative Evaluation Process</w:t>
      </w:r>
    </w:p>
    <w:p w14:paraId="313AEEF6" w14:textId="318C530D" w:rsidR="00743BA7" w:rsidRPr="00743BA7" w:rsidRDefault="00743BA7" w:rsidP="00F300EC">
      <w:pPr>
        <w:pStyle w:val="NoSpacing"/>
        <w:jc w:val="both"/>
        <w:rPr>
          <w:rFonts w:ascii="Times New Roman" w:hAnsi="Times New Roman" w:cs="Times New Roman"/>
          <w:b/>
        </w:rPr>
      </w:pPr>
      <w:r w:rsidRPr="00743BA7">
        <w:rPr>
          <w:rFonts w:ascii="Times New Roman" w:hAnsi="Times New Roman" w:cs="Times New Roman"/>
          <w:b/>
        </w:rPr>
        <w:t>Mr. Greer moved to recommend approval of NPRR885 as amended by the 1/22/19 ERCOT comments</w:t>
      </w:r>
      <w:r w:rsidR="0081623D">
        <w:rPr>
          <w:rFonts w:ascii="Times New Roman" w:hAnsi="Times New Roman" w:cs="Times New Roman"/>
          <w:b/>
        </w:rPr>
        <w:t xml:space="preserve"> and to recommend approval of NPRR896 as submitted</w:t>
      </w:r>
      <w:r w:rsidRPr="00743BA7">
        <w:rPr>
          <w:rFonts w:ascii="Times New Roman" w:hAnsi="Times New Roman" w:cs="Times New Roman"/>
          <w:b/>
        </w:rPr>
        <w:t>.  Mr. Barnes seconded the motion.  The motion carried unanimously.</w:t>
      </w:r>
    </w:p>
    <w:p w14:paraId="09027F0E" w14:textId="77777777" w:rsidR="00743BA7" w:rsidRPr="001874D1" w:rsidRDefault="00743BA7" w:rsidP="00F300EC">
      <w:pPr>
        <w:pStyle w:val="NoSpacing"/>
        <w:jc w:val="both"/>
        <w:rPr>
          <w:rFonts w:ascii="Times New Roman" w:hAnsi="Times New Roman" w:cs="Times New Roman"/>
          <w:i/>
          <w:highlight w:val="lightGray"/>
        </w:rPr>
      </w:pPr>
    </w:p>
    <w:p w14:paraId="12069AE9" w14:textId="77777777" w:rsidR="00E774EB" w:rsidRPr="00EA6A94" w:rsidRDefault="00E774EB" w:rsidP="00E774EB">
      <w:pPr>
        <w:pStyle w:val="NoSpacing"/>
        <w:jc w:val="both"/>
        <w:rPr>
          <w:rFonts w:ascii="Times New Roman" w:hAnsi="Times New Roman" w:cs="Times New Roman"/>
          <w:i/>
        </w:rPr>
      </w:pPr>
      <w:r w:rsidRPr="00EA6A94">
        <w:rPr>
          <w:rFonts w:ascii="Times New Roman" w:hAnsi="Times New Roman" w:cs="Times New Roman"/>
          <w:i/>
        </w:rPr>
        <w:t>NPRR902, ERCOT Critical Energy Infrastructure Information</w:t>
      </w:r>
    </w:p>
    <w:p w14:paraId="75789A31" w14:textId="36BCA57C" w:rsidR="00D05E6E" w:rsidRPr="00EA6A94" w:rsidRDefault="00D05E6E" w:rsidP="00E774EB">
      <w:pPr>
        <w:pStyle w:val="NoSpacing"/>
        <w:jc w:val="both"/>
        <w:rPr>
          <w:rFonts w:ascii="Times New Roman" w:hAnsi="Times New Roman" w:cs="Times New Roman"/>
        </w:rPr>
      </w:pPr>
      <w:r w:rsidRPr="00EA6A94">
        <w:rPr>
          <w:rFonts w:ascii="Times New Roman" w:hAnsi="Times New Roman" w:cs="Times New Roman"/>
        </w:rPr>
        <w:t>Jon Levine summarized the 3/13/19 ERCOT comments, stated ERCOT intend</w:t>
      </w:r>
      <w:r w:rsidR="00744F2F">
        <w:rPr>
          <w:rFonts w:ascii="Times New Roman" w:hAnsi="Times New Roman" w:cs="Times New Roman"/>
        </w:rPr>
        <w:t xml:space="preserve">s </w:t>
      </w:r>
      <w:r w:rsidRPr="00EA6A94">
        <w:rPr>
          <w:rFonts w:ascii="Times New Roman" w:hAnsi="Times New Roman" w:cs="Times New Roman"/>
        </w:rPr>
        <w:t>to host a third workshop on the issues</w:t>
      </w:r>
      <w:r w:rsidR="00744F2F">
        <w:rPr>
          <w:rFonts w:ascii="Times New Roman" w:hAnsi="Times New Roman" w:cs="Times New Roman"/>
        </w:rPr>
        <w:t xml:space="preserve"> in April  2019</w:t>
      </w:r>
      <w:r w:rsidRPr="00EA6A94">
        <w:rPr>
          <w:rFonts w:ascii="Times New Roman" w:hAnsi="Times New Roman" w:cs="Times New Roman"/>
        </w:rPr>
        <w:t>, and encouraged Market Participants to submit comments regarding the Creating Party concept and intra-organizational sharing, particularly regarding the burdens that would potentially be imposed on Market Participants as a result of those proposals</w:t>
      </w:r>
      <w:r w:rsidR="00744F2F">
        <w:rPr>
          <w:rFonts w:ascii="Times New Roman" w:hAnsi="Times New Roman" w:cs="Times New Roman"/>
        </w:rPr>
        <w:t>,</w:t>
      </w:r>
      <w:r w:rsidR="006A377D">
        <w:rPr>
          <w:rFonts w:ascii="Times New Roman" w:hAnsi="Times New Roman" w:cs="Times New Roman"/>
        </w:rPr>
        <w:t xml:space="preserve"> prior to the workshop.  PRS took no action on this item. </w:t>
      </w:r>
    </w:p>
    <w:p w14:paraId="3A659EEB" w14:textId="77777777" w:rsidR="00EA6A94" w:rsidRPr="00D05E6E" w:rsidRDefault="00EA6A94" w:rsidP="00E774EB">
      <w:pPr>
        <w:pStyle w:val="NoSpacing"/>
        <w:jc w:val="both"/>
        <w:rPr>
          <w:rFonts w:ascii="Times New Roman" w:hAnsi="Times New Roman" w:cs="Times New Roman"/>
          <w:highlight w:val="yellow"/>
        </w:rPr>
      </w:pPr>
    </w:p>
    <w:p w14:paraId="22718ACD" w14:textId="77777777" w:rsidR="00E774EB" w:rsidRPr="0093014D" w:rsidRDefault="00E774EB" w:rsidP="00E774EB">
      <w:pPr>
        <w:pStyle w:val="NoSpacing"/>
        <w:jc w:val="both"/>
        <w:rPr>
          <w:rFonts w:ascii="Times New Roman" w:hAnsi="Times New Roman" w:cs="Times New Roman"/>
          <w:i/>
        </w:rPr>
      </w:pPr>
      <w:r w:rsidRPr="006A377D">
        <w:rPr>
          <w:rFonts w:ascii="Times New Roman" w:hAnsi="Times New Roman" w:cs="Times New Roman"/>
          <w:i/>
        </w:rPr>
        <w:t>NPRR903, Day-Ahead Market Timing Deviations</w:t>
      </w:r>
    </w:p>
    <w:p w14:paraId="739497EA" w14:textId="39AF85D9" w:rsidR="006A377D" w:rsidRDefault="00DE7ABF" w:rsidP="00086BC7">
      <w:pPr>
        <w:pStyle w:val="NoSpacing"/>
        <w:jc w:val="both"/>
        <w:rPr>
          <w:rFonts w:ascii="Times New Roman" w:hAnsi="Times New Roman" w:cs="Times New Roman"/>
        </w:rPr>
      </w:pPr>
      <w:r w:rsidRPr="00DE7ABF">
        <w:rPr>
          <w:rFonts w:ascii="Times New Roman" w:hAnsi="Times New Roman" w:cs="Times New Roman"/>
        </w:rPr>
        <w:t>Market Participants and ERCOT Staff discussed the history of NPRR903</w:t>
      </w:r>
      <w:r w:rsidR="006C7A95">
        <w:rPr>
          <w:rFonts w:ascii="Times New Roman" w:hAnsi="Times New Roman" w:cs="Times New Roman"/>
        </w:rPr>
        <w:t xml:space="preserve">; </w:t>
      </w:r>
      <w:r w:rsidRPr="00DE7ABF">
        <w:rPr>
          <w:rFonts w:ascii="Times New Roman" w:hAnsi="Times New Roman" w:cs="Times New Roman"/>
        </w:rPr>
        <w:t>the Day-Ahead Market (DAM) clearing process</w:t>
      </w:r>
      <w:r w:rsidR="006C7A95">
        <w:rPr>
          <w:rFonts w:ascii="Times New Roman" w:hAnsi="Times New Roman" w:cs="Times New Roman"/>
        </w:rPr>
        <w:t xml:space="preserve">; </w:t>
      </w:r>
      <w:r>
        <w:rPr>
          <w:rFonts w:ascii="Times New Roman" w:hAnsi="Times New Roman" w:cs="Times New Roman"/>
        </w:rPr>
        <w:t>the 2/19/19 DC Energy comments</w:t>
      </w:r>
      <w:r w:rsidR="006C7A95">
        <w:rPr>
          <w:rFonts w:ascii="Times New Roman" w:hAnsi="Times New Roman" w:cs="Times New Roman"/>
        </w:rPr>
        <w:t xml:space="preserve">, </w:t>
      </w:r>
      <w:r>
        <w:rPr>
          <w:rFonts w:ascii="Times New Roman" w:hAnsi="Times New Roman" w:cs="Times New Roman"/>
        </w:rPr>
        <w:t>2/22/19 CPS Energy comments</w:t>
      </w:r>
      <w:r w:rsidR="006C7A95">
        <w:rPr>
          <w:rFonts w:ascii="Times New Roman" w:hAnsi="Times New Roman" w:cs="Times New Roman"/>
        </w:rPr>
        <w:t>, and 3/4/19 ERCOT comments</w:t>
      </w:r>
      <w:r w:rsidR="004B01D2">
        <w:rPr>
          <w:rFonts w:ascii="Times New Roman" w:hAnsi="Times New Roman" w:cs="Times New Roman"/>
        </w:rPr>
        <w:t xml:space="preserve">; and the current </w:t>
      </w:r>
      <w:r w:rsidR="00D41E52">
        <w:rPr>
          <w:rFonts w:ascii="Times New Roman" w:hAnsi="Times New Roman" w:cs="Times New Roman"/>
        </w:rPr>
        <w:t>discussions at the</w:t>
      </w:r>
      <w:r w:rsidR="004B01D2">
        <w:rPr>
          <w:rFonts w:ascii="Times New Roman" w:hAnsi="Times New Roman" w:cs="Times New Roman"/>
        </w:rPr>
        <w:t xml:space="preserve"> Wholesale Market Subcommittee (WMS)</w:t>
      </w:r>
      <w:r w:rsidR="006C7A95">
        <w:rPr>
          <w:rFonts w:ascii="Times New Roman" w:hAnsi="Times New Roman" w:cs="Times New Roman"/>
        </w:rPr>
        <w:t xml:space="preserve">.  </w:t>
      </w:r>
      <w:r w:rsidR="00B47AF3" w:rsidRPr="006C7A95">
        <w:rPr>
          <w:rFonts w:ascii="Times New Roman" w:hAnsi="Times New Roman" w:cs="Times New Roman"/>
        </w:rPr>
        <w:t>Some Market Participants expressed concern</w:t>
      </w:r>
      <w:r w:rsidR="00A93083" w:rsidRPr="006C7A95">
        <w:rPr>
          <w:rFonts w:ascii="Times New Roman" w:hAnsi="Times New Roman" w:cs="Times New Roman"/>
        </w:rPr>
        <w:t xml:space="preserve"> that language in NPRR903 is overly broad</w:t>
      </w:r>
      <w:r w:rsidR="00994621" w:rsidRPr="006C7A95">
        <w:rPr>
          <w:rFonts w:ascii="Times New Roman" w:hAnsi="Times New Roman" w:cs="Times New Roman"/>
        </w:rPr>
        <w:t xml:space="preserve"> and lacks the option for impacted parties to seek relief through the Alternative Dispute Resolution (ADR) Procedure.  ERCOT Staff reminded Market Participants of the ADR issues in NPRR807, Day-Ahead Market Price Correction</w:t>
      </w:r>
      <w:r w:rsidR="00D41E52">
        <w:rPr>
          <w:rFonts w:ascii="Times New Roman" w:hAnsi="Times New Roman" w:cs="Times New Roman"/>
        </w:rPr>
        <w:t>,</w:t>
      </w:r>
      <w:r w:rsidR="00994621" w:rsidRPr="006C7A95">
        <w:rPr>
          <w:rFonts w:ascii="Times New Roman" w:hAnsi="Times New Roman" w:cs="Times New Roman"/>
        </w:rPr>
        <w:t xml:space="preserve"> </w:t>
      </w:r>
      <w:r w:rsidR="006C7A95">
        <w:rPr>
          <w:rFonts w:ascii="Times New Roman" w:hAnsi="Times New Roman" w:cs="Times New Roman"/>
        </w:rPr>
        <w:t xml:space="preserve">which was withdrawn, </w:t>
      </w:r>
      <w:r w:rsidR="00994621" w:rsidRPr="006C7A95">
        <w:rPr>
          <w:rFonts w:ascii="Times New Roman" w:hAnsi="Times New Roman" w:cs="Times New Roman"/>
        </w:rPr>
        <w:t xml:space="preserve">and stated </w:t>
      </w:r>
      <w:r w:rsidR="006C7A95" w:rsidRPr="006C7A95">
        <w:rPr>
          <w:rFonts w:ascii="Times New Roman" w:hAnsi="Times New Roman" w:cs="Times New Roman"/>
        </w:rPr>
        <w:t xml:space="preserve">ERCOT has the current authority to take specific actions and </w:t>
      </w:r>
      <w:r w:rsidR="00C17BA6" w:rsidRPr="006C7A95">
        <w:rPr>
          <w:rFonts w:ascii="Times New Roman" w:hAnsi="Times New Roman" w:cs="Times New Roman"/>
        </w:rPr>
        <w:t xml:space="preserve">that </w:t>
      </w:r>
      <w:r w:rsidR="00B47AF3" w:rsidRPr="006C7A95">
        <w:rPr>
          <w:rFonts w:ascii="Times New Roman" w:hAnsi="Times New Roman" w:cs="Times New Roman"/>
        </w:rPr>
        <w:t xml:space="preserve">NPRR903 </w:t>
      </w:r>
      <w:r w:rsidR="00C17BA6" w:rsidRPr="006C7A95">
        <w:rPr>
          <w:rFonts w:ascii="Times New Roman" w:hAnsi="Times New Roman" w:cs="Times New Roman"/>
        </w:rPr>
        <w:t xml:space="preserve">will provide greater transparency for </w:t>
      </w:r>
      <w:r w:rsidR="006C7A95">
        <w:rPr>
          <w:rFonts w:ascii="Times New Roman" w:hAnsi="Times New Roman" w:cs="Times New Roman"/>
        </w:rPr>
        <w:t xml:space="preserve">those </w:t>
      </w:r>
      <w:r w:rsidR="00C17BA6" w:rsidRPr="006C7A95">
        <w:rPr>
          <w:rFonts w:ascii="Times New Roman" w:hAnsi="Times New Roman" w:cs="Times New Roman"/>
        </w:rPr>
        <w:t>actions</w:t>
      </w:r>
      <w:r w:rsidR="006C7A95">
        <w:rPr>
          <w:rFonts w:ascii="Times New Roman" w:hAnsi="Times New Roman" w:cs="Times New Roman"/>
        </w:rPr>
        <w:t xml:space="preserve">.  </w:t>
      </w:r>
      <w:r w:rsidR="006A377D">
        <w:rPr>
          <w:rFonts w:ascii="Times New Roman" w:hAnsi="Times New Roman" w:cs="Times New Roman"/>
        </w:rPr>
        <w:t xml:space="preserve">Eric Goff </w:t>
      </w:r>
      <w:r w:rsidR="004B01D2">
        <w:rPr>
          <w:rFonts w:ascii="Times New Roman" w:hAnsi="Times New Roman" w:cs="Times New Roman"/>
        </w:rPr>
        <w:t xml:space="preserve">opined that by specifying </w:t>
      </w:r>
      <w:r w:rsidR="006A377D">
        <w:rPr>
          <w:rFonts w:ascii="Times New Roman" w:hAnsi="Times New Roman" w:cs="Times New Roman"/>
        </w:rPr>
        <w:t xml:space="preserve">ERCOT may take </w:t>
      </w:r>
      <w:r w:rsidR="004B01D2">
        <w:rPr>
          <w:rFonts w:ascii="Times New Roman" w:hAnsi="Times New Roman" w:cs="Times New Roman"/>
        </w:rPr>
        <w:t>any manual action necessary to ensure the DAM clearing process completes</w:t>
      </w:r>
      <w:r w:rsidR="006A377D">
        <w:rPr>
          <w:rFonts w:ascii="Times New Roman" w:hAnsi="Times New Roman" w:cs="Times New Roman"/>
        </w:rPr>
        <w:t xml:space="preserve"> </w:t>
      </w:r>
      <w:r w:rsidR="004B01D2">
        <w:rPr>
          <w:rFonts w:ascii="Times New Roman" w:hAnsi="Times New Roman" w:cs="Times New Roman"/>
        </w:rPr>
        <w:t>expands the current authority ERCOT has</w:t>
      </w:r>
      <w:r w:rsidR="006A377D">
        <w:rPr>
          <w:rFonts w:ascii="Times New Roman" w:hAnsi="Times New Roman" w:cs="Times New Roman"/>
        </w:rPr>
        <w:t xml:space="preserve"> and offered to provide clarifications to NPRR903.  PRS took no action on this item.  </w:t>
      </w:r>
    </w:p>
    <w:p w14:paraId="387359BE" w14:textId="77777777" w:rsidR="006A377D" w:rsidRDefault="006A377D" w:rsidP="00086BC7">
      <w:pPr>
        <w:pStyle w:val="NoSpacing"/>
        <w:jc w:val="both"/>
        <w:rPr>
          <w:rFonts w:ascii="Times New Roman" w:hAnsi="Times New Roman" w:cs="Times New Roman"/>
        </w:rPr>
      </w:pPr>
    </w:p>
    <w:p w14:paraId="0F4E0A06" w14:textId="77777777" w:rsidR="00C5603A" w:rsidRPr="001874D1" w:rsidRDefault="00C5603A" w:rsidP="00A031E4">
      <w:pPr>
        <w:pStyle w:val="NoSpacing"/>
        <w:jc w:val="both"/>
        <w:rPr>
          <w:rFonts w:ascii="Times New Roman" w:hAnsi="Times New Roman" w:cs="Times New Roman"/>
          <w:highlight w:val="lightGray"/>
          <w:u w:val="single"/>
        </w:rPr>
      </w:pPr>
    </w:p>
    <w:p w14:paraId="7A7352BE" w14:textId="77777777" w:rsidR="00CC228B" w:rsidRPr="0093014D" w:rsidRDefault="00CC228B" w:rsidP="00A031E4">
      <w:pPr>
        <w:pStyle w:val="NoSpacing"/>
        <w:jc w:val="both"/>
        <w:rPr>
          <w:rFonts w:ascii="Times New Roman" w:hAnsi="Times New Roman" w:cs="Times New Roman"/>
          <w:u w:val="single"/>
        </w:rPr>
      </w:pPr>
      <w:r w:rsidRPr="0093014D">
        <w:rPr>
          <w:rFonts w:ascii="Times New Roman" w:hAnsi="Times New Roman" w:cs="Times New Roman"/>
          <w:u w:val="single"/>
        </w:rPr>
        <w:t>Review of Revision Request Language (see Key Documents)</w:t>
      </w:r>
    </w:p>
    <w:p w14:paraId="540ADCB2" w14:textId="1DF6F0FA" w:rsidR="0093014D" w:rsidRDefault="0093014D" w:rsidP="00A031E4">
      <w:pPr>
        <w:pStyle w:val="NoSpacing"/>
        <w:jc w:val="both"/>
        <w:rPr>
          <w:rFonts w:ascii="Times New Roman" w:hAnsi="Times New Roman" w:cs="Times New Roman"/>
          <w:i/>
        </w:rPr>
      </w:pPr>
      <w:r w:rsidRPr="0093014D">
        <w:rPr>
          <w:rFonts w:ascii="Times New Roman" w:hAnsi="Times New Roman" w:cs="Times New Roman"/>
          <w:i/>
        </w:rPr>
        <w:t>NPRR923, Revision to Weather Responsiveness Determination Process</w:t>
      </w:r>
    </w:p>
    <w:p w14:paraId="1009E67C" w14:textId="4FB51263" w:rsidR="00BA4D4F" w:rsidRDefault="00E663CA" w:rsidP="00A031E4">
      <w:pPr>
        <w:pStyle w:val="NoSpacing"/>
        <w:jc w:val="both"/>
        <w:rPr>
          <w:rFonts w:ascii="Times New Roman" w:hAnsi="Times New Roman" w:cs="Times New Roman"/>
        </w:rPr>
      </w:pPr>
      <w:r>
        <w:rPr>
          <w:rFonts w:ascii="Times New Roman" w:hAnsi="Times New Roman" w:cs="Times New Roman"/>
        </w:rPr>
        <w:t xml:space="preserve">Sam Pak summarized NPRR923.  Market Participants and ERCOT Staff discussed </w:t>
      </w:r>
      <w:r w:rsidR="00805536">
        <w:rPr>
          <w:rFonts w:ascii="Times New Roman" w:hAnsi="Times New Roman" w:cs="Times New Roman"/>
        </w:rPr>
        <w:t xml:space="preserve">minor </w:t>
      </w:r>
      <w:r>
        <w:rPr>
          <w:rFonts w:ascii="Times New Roman" w:hAnsi="Times New Roman" w:cs="Times New Roman"/>
        </w:rPr>
        <w:t xml:space="preserve">revision impacts to Settlements.  </w:t>
      </w:r>
    </w:p>
    <w:p w14:paraId="42808AA0" w14:textId="77777777" w:rsidR="00E663CA" w:rsidRDefault="00E663CA" w:rsidP="00A031E4">
      <w:pPr>
        <w:pStyle w:val="NoSpacing"/>
        <w:jc w:val="both"/>
        <w:rPr>
          <w:rFonts w:ascii="Times New Roman" w:hAnsi="Times New Roman" w:cs="Times New Roman"/>
        </w:rPr>
      </w:pPr>
    </w:p>
    <w:p w14:paraId="2018F369" w14:textId="1FCA6F71" w:rsidR="00E663CA" w:rsidRPr="002E2138" w:rsidRDefault="00E663CA" w:rsidP="00E663CA">
      <w:pPr>
        <w:pStyle w:val="NoSpacing"/>
        <w:jc w:val="both"/>
        <w:rPr>
          <w:rFonts w:ascii="Times New Roman" w:hAnsi="Times New Roman" w:cs="Times New Roman"/>
          <w:b/>
        </w:rPr>
      </w:pPr>
      <w:r w:rsidRPr="002E2138">
        <w:rPr>
          <w:rFonts w:ascii="Times New Roman" w:hAnsi="Times New Roman" w:cs="Times New Roman"/>
          <w:b/>
        </w:rPr>
        <w:t xml:space="preserve">Mr. Greer </w:t>
      </w:r>
      <w:r>
        <w:rPr>
          <w:rFonts w:ascii="Times New Roman" w:hAnsi="Times New Roman" w:cs="Times New Roman"/>
          <w:b/>
        </w:rPr>
        <w:t xml:space="preserve">moved to recommend approval of NPRR923 </w:t>
      </w:r>
      <w:r w:rsidRPr="002E2138">
        <w:rPr>
          <w:rFonts w:ascii="Times New Roman" w:hAnsi="Times New Roman" w:cs="Times New Roman"/>
          <w:b/>
        </w:rPr>
        <w:t xml:space="preserve">as submitted.  </w:t>
      </w:r>
      <w:r>
        <w:rPr>
          <w:rFonts w:ascii="Times New Roman" w:hAnsi="Times New Roman" w:cs="Times New Roman"/>
          <w:b/>
        </w:rPr>
        <w:t xml:space="preserve">Eric Blakey </w:t>
      </w:r>
      <w:r w:rsidRPr="002E2138">
        <w:rPr>
          <w:rFonts w:ascii="Times New Roman" w:hAnsi="Times New Roman" w:cs="Times New Roman"/>
          <w:b/>
        </w:rPr>
        <w:t>seconded the motion.  The motion carried unanimously.</w:t>
      </w:r>
    </w:p>
    <w:p w14:paraId="011A7D43" w14:textId="77777777" w:rsidR="00E663CA" w:rsidRPr="00E663CA" w:rsidRDefault="00E663CA" w:rsidP="00A031E4">
      <w:pPr>
        <w:pStyle w:val="NoSpacing"/>
        <w:jc w:val="both"/>
        <w:rPr>
          <w:rFonts w:ascii="Times New Roman" w:hAnsi="Times New Roman" w:cs="Times New Roman"/>
        </w:rPr>
      </w:pPr>
    </w:p>
    <w:p w14:paraId="25876191" w14:textId="0FF9C0B0" w:rsidR="0093014D" w:rsidRDefault="0093014D" w:rsidP="00A031E4">
      <w:pPr>
        <w:pStyle w:val="NoSpacing"/>
        <w:jc w:val="both"/>
        <w:rPr>
          <w:rFonts w:ascii="Times New Roman" w:hAnsi="Times New Roman" w:cs="Times New Roman"/>
          <w:i/>
        </w:rPr>
      </w:pPr>
      <w:r w:rsidRPr="0093014D">
        <w:rPr>
          <w:rFonts w:ascii="Times New Roman" w:hAnsi="Times New Roman" w:cs="Times New Roman"/>
          <w:i/>
        </w:rPr>
        <w:t>NPRR924, Addition of Form to Section 23 - IMRE Application for Registration</w:t>
      </w:r>
    </w:p>
    <w:p w14:paraId="5DE0D68A" w14:textId="484BEBCA" w:rsidR="00B56B7B" w:rsidRPr="002E2138" w:rsidRDefault="00B56B7B" w:rsidP="00B56B7B">
      <w:pPr>
        <w:pStyle w:val="NoSpacing"/>
        <w:jc w:val="both"/>
        <w:rPr>
          <w:rFonts w:ascii="Times New Roman" w:hAnsi="Times New Roman" w:cs="Times New Roman"/>
          <w:b/>
        </w:rPr>
      </w:pPr>
      <w:r w:rsidRPr="002E2138">
        <w:rPr>
          <w:rFonts w:ascii="Times New Roman" w:hAnsi="Times New Roman" w:cs="Times New Roman"/>
          <w:b/>
        </w:rPr>
        <w:t xml:space="preserve">Mr. Greer </w:t>
      </w:r>
      <w:r>
        <w:rPr>
          <w:rFonts w:ascii="Times New Roman" w:hAnsi="Times New Roman" w:cs="Times New Roman"/>
          <w:b/>
        </w:rPr>
        <w:t xml:space="preserve">moved to recommend approval of NPRR924 </w:t>
      </w:r>
      <w:r w:rsidRPr="002E2138">
        <w:rPr>
          <w:rFonts w:ascii="Times New Roman" w:hAnsi="Times New Roman" w:cs="Times New Roman"/>
          <w:b/>
        </w:rPr>
        <w:t xml:space="preserve">as submitted.  </w:t>
      </w:r>
      <w:r w:rsidR="00AC00CD">
        <w:rPr>
          <w:rFonts w:ascii="Times New Roman" w:hAnsi="Times New Roman" w:cs="Times New Roman"/>
          <w:b/>
        </w:rPr>
        <w:t xml:space="preserve">Mr. </w:t>
      </w:r>
      <w:r>
        <w:rPr>
          <w:rFonts w:ascii="Times New Roman" w:hAnsi="Times New Roman" w:cs="Times New Roman"/>
          <w:b/>
        </w:rPr>
        <w:t xml:space="preserve">Gross </w:t>
      </w:r>
      <w:r w:rsidRPr="002E2138">
        <w:rPr>
          <w:rFonts w:ascii="Times New Roman" w:hAnsi="Times New Roman" w:cs="Times New Roman"/>
          <w:b/>
        </w:rPr>
        <w:t>seconded the motion.  The motion carried unanimously.</w:t>
      </w:r>
    </w:p>
    <w:p w14:paraId="0F251253" w14:textId="77777777" w:rsidR="00B56B7B" w:rsidRDefault="00B56B7B" w:rsidP="00A031E4">
      <w:pPr>
        <w:pStyle w:val="NoSpacing"/>
        <w:jc w:val="both"/>
        <w:rPr>
          <w:rFonts w:ascii="Times New Roman" w:hAnsi="Times New Roman" w:cs="Times New Roman"/>
          <w:i/>
        </w:rPr>
      </w:pPr>
    </w:p>
    <w:p w14:paraId="16F0BEBC" w14:textId="4329ED37" w:rsidR="0093014D" w:rsidRDefault="0093014D" w:rsidP="00A031E4">
      <w:pPr>
        <w:pStyle w:val="NoSpacing"/>
        <w:jc w:val="both"/>
        <w:rPr>
          <w:rFonts w:ascii="Times New Roman" w:hAnsi="Times New Roman" w:cs="Times New Roman"/>
          <w:i/>
        </w:rPr>
      </w:pPr>
      <w:r w:rsidRPr="0093014D">
        <w:rPr>
          <w:rFonts w:ascii="Times New Roman" w:hAnsi="Times New Roman" w:cs="Times New Roman"/>
          <w:i/>
        </w:rPr>
        <w:t xml:space="preserve">NPRR926, Removal of 90-Day Period </w:t>
      </w:r>
      <w:proofErr w:type="gramStart"/>
      <w:r w:rsidRPr="0093014D">
        <w:rPr>
          <w:rFonts w:ascii="Times New Roman" w:hAnsi="Times New Roman" w:cs="Times New Roman"/>
          <w:i/>
        </w:rPr>
        <w:t>Between</w:t>
      </w:r>
      <w:proofErr w:type="gramEnd"/>
      <w:r w:rsidRPr="0093014D">
        <w:rPr>
          <w:rFonts w:ascii="Times New Roman" w:hAnsi="Times New Roman" w:cs="Times New Roman"/>
          <w:i/>
        </w:rPr>
        <w:t xml:space="preserve"> SSR Study Approval and Synchronization</w:t>
      </w:r>
    </w:p>
    <w:p w14:paraId="2CB904B9" w14:textId="66803923" w:rsidR="00176122" w:rsidRDefault="003241AC" w:rsidP="00176122">
      <w:pPr>
        <w:pStyle w:val="NoSpacing"/>
        <w:jc w:val="both"/>
        <w:rPr>
          <w:rFonts w:ascii="Times New Roman" w:hAnsi="Times New Roman" w:cs="Times New Roman"/>
        </w:rPr>
      </w:pPr>
      <w:r>
        <w:rPr>
          <w:rFonts w:ascii="Times New Roman" w:hAnsi="Times New Roman" w:cs="Times New Roman"/>
        </w:rPr>
        <w:t xml:space="preserve">Jay Teixeira summarized NPRR926.  Market Participants expressed concern for identification of potential SSR impacts and requested additional review by the </w:t>
      </w:r>
      <w:r w:rsidR="00176122" w:rsidRPr="00176122">
        <w:rPr>
          <w:rFonts w:ascii="Times New Roman" w:hAnsi="Times New Roman" w:cs="Times New Roman"/>
        </w:rPr>
        <w:t>Reliability and Operations Subcommittee (ROS)</w:t>
      </w:r>
      <w:r w:rsidR="00176122">
        <w:rPr>
          <w:rFonts w:ascii="Times New Roman" w:hAnsi="Times New Roman" w:cs="Times New Roman"/>
        </w:rPr>
        <w:t>.</w:t>
      </w:r>
    </w:p>
    <w:p w14:paraId="2E82AEFF" w14:textId="77777777" w:rsidR="00176122" w:rsidRDefault="00176122" w:rsidP="00176122">
      <w:pPr>
        <w:pStyle w:val="NoSpacing"/>
        <w:jc w:val="both"/>
        <w:rPr>
          <w:rFonts w:ascii="Times New Roman" w:hAnsi="Times New Roman" w:cs="Times New Roman"/>
        </w:rPr>
      </w:pPr>
    </w:p>
    <w:p w14:paraId="4BD32E9E" w14:textId="12690DA3" w:rsidR="00176122" w:rsidRPr="00176122" w:rsidRDefault="001B3942" w:rsidP="00176122">
      <w:pPr>
        <w:pStyle w:val="NoSpacing"/>
        <w:jc w:val="both"/>
        <w:rPr>
          <w:rFonts w:ascii="Times New Roman" w:hAnsi="Times New Roman" w:cs="Times New Roman"/>
          <w:b/>
        </w:rPr>
      </w:pPr>
      <w:r>
        <w:rPr>
          <w:rFonts w:ascii="Times New Roman" w:hAnsi="Times New Roman" w:cs="Times New Roman"/>
          <w:b/>
        </w:rPr>
        <w:t xml:space="preserve">Mr. </w:t>
      </w:r>
      <w:r w:rsidR="00176122" w:rsidRPr="00176122">
        <w:rPr>
          <w:rFonts w:ascii="Times New Roman" w:hAnsi="Times New Roman" w:cs="Times New Roman"/>
          <w:b/>
        </w:rPr>
        <w:t>Gross moved to table NPRR926 and refer the issue to ROS.   Mr. Haley seconded the motion.  The motion carried unanimously.</w:t>
      </w:r>
    </w:p>
    <w:p w14:paraId="2ACD76BB" w14:textId="77777777" w:rsidR="003241AC" w:rsidRDefault="003241AC" w:rsidP="00A031E4">
      <w:pPr>
        <w:pStyle w:val="NoSpacing"/>
        <w:jc w:val="both"/>
        <w:rPr>
          <w:rFonts w:ascii="Times New Roman" w:hAnsi="Times New Roman" w:cs="Times New Roman"/>
          <w:i/>
        </w:rPr>
      </w:pPr>
    </w:p>
    <w:p w14:paraId="3A7E3A1C" w14:textId="1CAD9F4A" w:rsidR="0093014D" w:rsidRDefault="0093014D" w:rsidP="00A031E4">
      <w:pPr>
        <w:pStyle w:val="NoSpacing"/>
        <w:jc w:val="both"/>
        <w:rPr>
          <w:rFonts w:ascii="Times New Roman" w:hAnsi="Times New Roman" w:cs="Times New Roman"/>
          <w:i/>
        </w:rPr>
      </w:pPr>
      <w:r w:rsidRPr="0093014D">
        <w:rPr>
          <w:rFonts w:ascii="Times New Roman" w:hAnsi="Times New Roman" w:cs="Times New Roman"/>
          <w:i/>
        </w:rPr>
        <w:t>SCR799, ERCOT Outage Study Cases in the System Operations Test Environment (SOTE)</w:t>
      </w:r>
    </w:p>
    <w:p w14:paraId="5CFFD6FB" w14:textId="12A53668" w:rsidR="0093014D" w:rsidRDefault="00BA4D4F" w:rsidP="00A031E4">
      <w:pPr>
        <w:pStyle w:val="NoSpacing"/>
        <w:jc w:val="both"/>
        <w:rPr>
          <w:rFonts w:ascii="Times New Roman" w:hAnsi="Times New Roman" w:cs="Times New Roman"/>
        </w:rPr>
      </w:pPr>
      <w:r>
        <w:rPr>
          <w:rFonts w:ascii="Times New Roman" w:hAnsi="Times New Roman" w:cs="Times New Roman"/>
        </w:rPr>
        <w:t xml:space="preserve">Collin Martin summarized SCR799 and stated it would allow Transmission Service Providers (TSPs) to proactively analyze Outages.  Market Participants expressed support for SCR799 and stated that providing TSPs with greater operational awareness would improve the quality of Outages.  </w:t>
      </w:r>
    </w:p>
    <w:p w14:paraId="550D0789" w14:textId="77777777" w:rsidR="00BA4D4F" w:rsidRDefault="00BA4D4F" w:rsidP="00A031E4">
      <w:pPr>
        <w:pStyle w:val="NoSpacing"/>
        <w:jc w:val="both"/>
        <w:rPr>
          <w:rFonts w:ascii="Times New Roman" w:hAnsi="Times New Roman" w:cs="Times New Roman"/>
        </w:rPr>
      </w:pPr>
    </w:p>
    <w:p w14:paraId="359A0012" w14:textId="221CD806" w:rsidR="002E2138" w:rsidRPr="002E2138" w:rsidRDefault="002E2138" w:rsidP="002E2138">
      <w:pPr>
        <w:pStyle w:val="NoSpacing"/>
        <w:jc w:val="both"/>
        <w:rPr>
          <w:rFonts w:ascii="Times New Roman" w:hAnsi="Times New Roman" w:cs="Times New Roman"/>
          <w:b/>
        </w:rPr>
      </w:pPr>
      <w:r w:rsidRPr="002E2138">
        <w:rPr>
          <w:rFonts w:ascii="Times New Roman" w:hAnsi="Times New Roman" w:cs="Times New Roman"/>
          <w:b/>
        </w:rPr>
        <w:t>Mr. Greer moved to recommend approval of SCR799 as submitted.  Mr. Goff seconded the motion.  The motion carried unanimously.</w:t>
      </w:r>
    </w:p>
    <w:p w14:paraId="40F95280" w14:textId="4850EE3C" w:rsidR="00C7202E" w:rsidRPr="001874D1" w:rsidRDefault="00C7202E" w:rsidP="00A031E4">
      <w:pPr>
        <w:pStyle w:val="NoSpacing"/>
        <w:jc w:val="both"/>
        <w:rPr>
          <w:rFonts w:ascii="Times New Roman" w:hAnsi="Times New Roman" w:cs="Times New Roman"/>
          <w:b/>
          <w:highlight w:val="lightGray"/>
        </w:rPr>
      </w:pPr>
    </w:p>
    <w:p w14:paraId="7A13FFB5" w14:textId="77777777" w:rsidR="00FB4CF9" w:rsidRPr="001874D1" w:rsidRDefault="00FB4CF9" w:rsidP="005762EB">
      <w:pPr>
        <w:pStyle w:val="NoSpacing"/>
        <w:jc w:val="both"/>
        <w:rPr>
          <w:rFonts w:ascii="Times New Roman" w:hAnsi="Times New Roman" w:cs="Times New Roman"/>
          <w:highlight w:val="lightGray"/>
          <w:u w:val="single"/>
        </w:rPr>
      </w:pPr>
    </w:p>
    <w:p w14:paraId="29126BF7" w14:textId="77777777" w:rsidR="004C4D6D" w:rsidRPr="00AC18AC" w:rsidRDefault="004C4D6D" w:rsidP="005762EB">
      <w:pPr>
        <w:pStyle w:val="NoSpacing"/>
        <w:jc w:val="both"/>
        <w:rPr>
          <w:rFonts w:ascii="Times New Roman" w:hAnsi="Times New Roman" w:cs="Times New Roman"/>
          <w:u w:val="single"/>
        </w:rPr>
      </w:pPr>
      <w:r w:rsidRPr="00AC18AC">
        <w:rPr>
          <w:rFonts w:ascii="Times New Roman" w:hAnsi="Times New Roman" w:cs="Times New Roman"/>
          <w:u w:val="single"/>
        </w:rPr>
        <w:t xml:space="preserve">Resource Definition Task Force (RTF)   </w:t>
      </w:r>
    </w:p>
    <w:p w14:paraId="3DEAE18B" w14:textId="7BEA8CFA" w:rsidR="007849B7" w:rsidRPr="006A377D" w:rsidRDefault="00EA5B34" w:rsidP="005762EB">
      <w:pPr>
        <w:pStyle w:val="NoSpacing"/>
        <w:jc w:val="both"/>
        <w:rPr>
          <w:rFonts w:ascii="Times New Roman" w:hAnsi="Times New Roman" w:cs="Times New Roman"/>
        </w:rPr>
      </w:pPr>
      <w:r w:rsidRPr="006A377D">
        <w:rPr>
          <w:rFonts w:ascii="Times New Roman" w:hAnsi="Times New Roman" w:cs="Times New Roman"/>
        </w:rPr>
        <w:t xml:space="preserve">Mr. </w:t>
      </w:r>
      <w:r w:rsidR="00887EFC" w:rsidRPr="006A377D">
        <w:rPr>
          <w:rFonts w:ascii="Times New Roman" w:hAnsi="Times New Roman" w:cs="Times New Roman"/>
        </w:rPr>
        <w:t>W</w:t>
      </w:r>
      <w:r w:rsidR="004D19BD" w:rsidRPr="006A377D">
        <w:rPr>
          <w:rFonts w:ascii="Times New Roman" w:hAnsi="Times New Roman" w:cs="Times New Roman"/>
        </w:rPr>
        <w:t xml:space="preserve">ittmeyer </w:t>
      </w:r>
      <w:r w:rsidR="006A377D" w:rsidRPr="006A377D">
        <w:rPr>
          <w:rFonts w:ascii="Times New Roman" w:hAnsi="Times New Roman" w:cs="Times New Roman"/>
        </w:rPr>
        <w:t xml:space="preserve">reviewed RTF activities.  </w:t>
      </w:r>
    </w:p>
    <w:p w14:paraId="050F3368" w14:textId="77777777" w:rsidR="00F16649" w:rsidRPr="001874D1" w:rsidRDefault="00F16649" w:rsidP="005762EB">
      <w:pPr>
        <w:pStyle w:val="NoSpacing"/>
        <w:jc w:val="both"/>
        <w:rPr>
          <w:rFonts w:ascii="Times New Roman" w:hAnsi="Times New Roman" w:cs="Times New Roman"/>
          <w:highlight w:val="lightGray"/>
        </w:rPr>
      </w:pPr>
    </w:p>
    <w:p w14:paraId="0E346FEE" w14:textId="77777777" w:rsidR="00587444" w:rsidRPr="001874D1" w:rsidRDefault="00587444" w:rsidP="005762EB">
      <w:pPr>
        <w:pStyle w:val="NoSpacing"/>
        <w:jc w:val="both"/>
        <w:rPr>
          <w:rFonts w:ascii="Times New Roman" w:hAnsi="Times New Roman" w:cs="Times New Roman"/>
          <w:highlight w:val="lightGray"/>
        </w:rPr>
      </w:pPr>
    </w:p>
    <w:p w14:paraId="763FDEE1" w14:textId="6BC48837" w:rsidR="00F06013" w:rsidRPr="005F14D1" w:rsidRDefault="00F06013" w:rsidP="005762EB">
      <w:pPr>
        <w:pStyle w:val="NoSpacing"/>
        <w:jc w:val="both"/>
        <w:rPr>
          <w:rFonts w:ascii="Times New Roman" w:hAnsi="Times New Roman" w:cs="Times New Roman"/>
          <w:u w:val="single"/>
        </w:rPr>
      </w:pPr>
      <w:r w:rsidRPr="005F14D1">
        <w:rPr>
          <w:rFonts w:ascii="Times New Roman" w:hAnsi="Times New Roman" w:cs="Times New Roman"/>
          <w:u w:val="single"/>
        </w:rPr>
        <w:t>Other Business</w:t>
      </w:r>
      <w:r w:rsidR="00481F3C" w:rsidRPr="005F14D1">
        <w:rPr>
          <w:rFonts w:ascii="Times New Roman" w:hAnsi="Times New Roman" w:cs="Times New Roman"/>
          <w:u w:val="single"/>
        </w:rPr>
        <w:t xml:space="preserve"> </w:t>
      </w:r>
    </w:p>
    <w:p w14:paraId="39E8DC42" w14:textId="2D127D7D" w:rsidR="00D370A1" w:rsidRPr="005F14D1" w:rsidRDefault="00C7202E" w:rsidP="005762EB">
      <w:pPr>
        <w:pStyle w:val="NoSpacing"/>
        <w:jc w:val="both"/>
        <w:rPr>
          <w:rFonts w:ascii="Times New Roman" w:hAnsi="Times New Roman" w:cs="Times New Roman"/>
        </w:rPr>
      </w:pPr>
      <w:r w:rsidRPr="005F14D1">
        <w:rPr>
          <w:rFonts w:ascii="Times New Roman" w:hAnsi="Times New Roman" w:cs="Times New Roman"/>
        </w:rPr>
        <w:t xml:space="preserve">There was no other business.  </w:t>
      </w:r>
    </w:p>
    <w:p w14:paraId="35569F67" w14:textId="77777777" w:rsidR="00D370A1" w:rsidRPr="005F14D1" w:rsidRDefault="00D370A1" w:rsidP="005762EB">
      <w:pPr>
        <w:pStyle w:val="NoSpacing"/>
        <w:jc w:val="both"/>
        <w:rPr>
          <w:rFonts w:ascii="Times New Roman" w:hAnsi="Times New Roman" w:cs="Times New Roman"/>
        </w:rPr>
      </w:pPr>
    </w:p>
    <w:p w14:paraId="3BEB58CB" w14:textId="77777777" w:rsidR="00F44BCB" w:rsidRPr="005F14D1" w:rsidRDefault="00F44BCB" w:rsidP="008A6FA9">
      <w:pPr>
        <w:pStyle w:val="NoSpacing"/>
        <w:jc w:val="center"/>
        <w:rPr>
          <w:rFonts w:ascii="Times New Roman" w:hAnsi="Times New Roman" w:cs="Times New Roman"/>
          <w:u w:val="single"/>
        </w:rPr>
      </w:pPr>
    </w:p>
    <w:p w14:paraId="16231DA0" w14:textId="5DD0D5C2" w:rsidR="00707A79" w:rsidRPr="005F14D1" w:rsidRDefault="005762EB" w:rsidP="005762EB">
      <w:pPr>
        <w:pStyle w:val="NoSpacing"/>
        <w:jc w:val="both"/>
        <w:rPr>
          <w:rFonts w:ascii="Times New Roman" w:hAnsi="Times New Roman" w:cs="Times New Roman"/>
          <w:u w:val="single"/>
        </w:rPr>
      </w:pPr>
      <w:r w:rsidRPr="005F14D1">
        <w:rPr>
          <w:rFonts w:ascii="Times New Roman" w:hAnsi="Times New Roman" w:cs="Times New Roman"/>
          <w:u w:val="single"/>
        </w:rPr>
        <w:t>A</w:t>
      </w:r>
      <w:r w:rsidR="00707A79" w:rsidRPr="005F14D1">
        <w:rPr>
          <w:rFonts w:ascii="Times New Roman" w:hAnsi="Times New Roman" w:cs="Times New Roman"/>
          <w:u w:val="single"/>
        </w:rPr>
        <w:t>djournment</w:t>
      </w:r>
    </w:p>
    <w:p w14:paraId="5C34456F" w14:textId="3B543EB4" w:rsidR="00707A79" w:rsidRPr="005762EB" w:rsidRDefault="00707A79" w:rsidP="005762EB">
      <w:pPr>
        <w:pStyle w:val="NoSpacing"/>
        <w:jc w:val="both"/>
        <w:rPr>
          <w:rFonts w:ascii="Times New Roman" w:hAnsi="Times New Roman" w:cs="Times New Roman"/>
        </w:rPr>
      </w:pPr>
      <w:r w:rsidRPr="005F14D1">
        <w:rPr>
          <w:rFonts w:ascii="Times New Roman" w:hAnsi="Times New Roman" w:cs="Times New Roman"/>
        </w:rPr>
        <w:t>M</w:t>
      </w:r>
      <w:r w:rsidR="00A14CCE" w:rsidRPr="005F14D1">
        <w:rPr>
          <w:rFonts w:ascii="Times New Roman" w:hAnsi="Times New Roman" w:cs="Times New Roman"/>
        </w:rPr>
        <w:t xml:space="preserve">s. </w:t>
      </w:r>
      <w:r w:rsidR="005A4743" w:rsidRPr="005F14D1">
        <w:rPr>
          <w:rFonts w:ascii="Times New Roman" w:hAnsi="Times New Roman" w:cs="Times New Roman"/>
        </w:rPr>
        <w:t xml:space="preserve">Henson </w:t>
      </w:r>
      <w:r w:rsidRPr="005F14D1">
        <w:rPr>
          <w:rFonts w:ascii="Times New Roman" w:hAnsi="Times New Roman" w:cs="Times New Roman"/>
        </w:rPr>
        <w:t xml:space="preserve">adjourned the </w:t>
      </w:r>
      <w:r w:rsidR="005F14D1">
        <w:rPr>
          <w:rFonts w:ascii="Times New Roman" w:hAnsi="Times New Roman" w:cs="Times New Roman"/>
        </w:rPr>
        <w:t>March</w:t>
      </w:r>
      <w:r w:rsidR="00C7202E" w:rsidRPr="005F14D1">
        <w:rPr>
          <w:rFonts w:ascii="Times New Roman" w:hAnsi="Times New Roman" w:cs="Times New Roman"/>
        </w:rPr>
        <w:t xml:space="preserve"> 14, </w:t>
      </w:r>
      <w:r w:rsidR="000F45FE" w:rsidRPr="005F14D1">
        <w:rPr>
          <w:rFonts w:ascii="Times New Roman" w:hAnsi="Times New Roman" w:cs="Times New Roman"/>
        </w:rPr>
        <w:t>201</w:t>
      </w:r>
      <w:r w:rsidR="008E4203" w:rsidRPr="005F14D1">
        <w:rPr>
          <w:rFonts w:ascii="Times New Roman" w:hAnsi="Times New Roman" w:cs="Times New Roman"/>
        </w:rPr>
        <w:t>9</w:t>
      </w:r>
      <w:r w:rsidR="000F45FE" w:rsidRPr="005F14D1">
        <w:rPr>
          <w:rFonts w:ascii="Times New Roman" w:hAnsi="Times New Roman" w:cs="Times New Roman"/>
        </w:rPr>
        <w:t xml:space="preserve"> </w:t>
      </w:r>
      <w:r w:rsidRPr="005F14D1">
        <w:rPr>
          <w:rFonts w:ascii="Times New Roman" w:hAnsi="Times New Roman" w:cs="Times New Roman"/>
        </w:rPr>
        <w:t xml:space="preserve">PRS meeting at </w:t>
      </w:r>
      <w:r w:rsidR="00846471" w:rsidRPr="005F14D1">
        <w:rPr>
          <w:rFonts w:ascii="Times New Roman" w:hAnsi="Times New Roman" w:cs="Times New Roman"/>
        </w:rPr>
        <w:t>1</w:t>
      </w:r>
      <w:r w:rsidR="00C7202E" w:rsidRPr="005F14D1">
        <w:rPr>
          <w:rFonts w:ascii="Times New Roman" w:hAnsi="Times New Roman" w:cs="Times New Roman"/>
        </w:rPr>
        <w:t>1:</w:t>
      </w:r>
      <w:r w:rsidR="005F14D1" w:rsidRPr="005F14D1">
        <w:rPr>
          <w:rFonts w:ascii="Times New Roman" w:hAnsi="Times New Roman" w:cs="Times New Roman"/>
        </w:rPr>
        <w:t>21</w:t>
      </w:r>
      <w:r w:rsidR="00C7202E" w:rsidRPr="005F14D1">
        <w:rPr>
          <w:rFonts w:ascii="Times New Roman" w:hAnsi="Times New Roman" w:cs="Times New Roman"/>
        </w:rPr>
        <w:t xml:space="preserve"> a</w:t>
      </w:r>
      <w:r w:rsidR="00DD7CEF" w:rsidRPr="005F14D1">
        <w:rPr>
          <w:rFonts w:ascii="Times New Roman" w:hAnsi="Times New Roman" w:cs="Times New Roman"/>
        </w:rPr>
        <w:t>.m.</w:t>
      </w:r>
      <w:r w:rsidR="00DD7CEF" w:rsidRPr="005762EB">
        <w:rPr>
          <w:rFonts w:ascii="Times New Roman" w:hAnsi="Times New Roman" w:cs="Times New Roman"/>
        </w:rPr>
        <w:t xml:space="preserve"> </w:t>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F571B" w14:textId="77777777" w:rsidR="0092608D" w:rsidRDefault="0092608D" w:rsidP="00C96B32">
      <w:pPr>
        <w:spacing w:after="0" w:line="240" w:lineRule="auto"/>
      </w:pPr>
      <w:r>
        <w:separator/>
      </w:r>
    </w:p>
  </w:endnote>
  <w:endnote w:type="continuationSeparator" w:id="0">
    <w:p w14:paraId="036BE85B" w14:textId="77777777" w:rsidR="0092608D" w:rsidRDefault="0092608D"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73353E80" w:rsidR="003241AC" w:rsidRPr="00EF73CC" w:rsidRDefault="003241AC"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Draft Minutes of the</w:t>
    </w:r>
    <w:r>
      <w:rPr>
        <w:rFonts w:ascii="Times New Roman" w:hAnsi="Times New Roman" w:cs="Times New Roman"/>
        <w:b/>
        <w:sz w:val="16"/>
        <w:szCs w:val="16"/>
      </w:rPr>
      <w:t xml:space="preserve"> March 14, 2019</w:t>
    </w:r>
    <w:r w:rsidRPr="00EF73CC">
      <w:rPr>
        <w:rFonts w:ascii="Times New Roman" w:hAnsi="Times New Roman" w:cs="Times New Roman"/>
        <w:b/>
        <w:sz w:val="16"/>
        <w:szCs w:val="16"/>
      </w:rPr>
      <w:t xml:space="preserve"> PRS Meeting /ERCOT Public</w:t>
    </w:r>
  </w:p>
  <w:p w14:paraId="17DF0811" w14:textId="77777777" w:rsidR="003241AC" w:rsidRPr="00EF73CC" w:rsidRDefault="003241AC"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22157E">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22157E">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p>
  <w:p w14:paraId="6245275A" w14:textId="77777777" w:rsidR="003241AC" w:rsidRDefault="003241AC" w:rsidP="00A9222E">
    <w:pPr>
      <w:pStyle w:val="Footer"/>
    </w:pPr>
  </w:p>
  <w:p w14:paraId="120383DC" w14:textId="77777777" w:rsidR="003241AC" w:rsidRDefault="003241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0397CF" w14:textId="77777777" w:rsidR="0092608D" w:rsidRDefault="0092608D" w:rsidP="00C96B32">
      <w:pPr>
        <w:spacing w:after="0" w:line="240" w:lineRule="auto"/>
      </w:pPr>
      <w:r>
        <w:separator/>
      </w:r>
    </w:p>
  </w:footnote>
  <w:footnote w:type="continuationSeparator" w:id="0">
    <w:p w14:paraId="7A060792" w14:textId="77777777" w:rsidR="0092608D" w:rsidRDefault="0092608D" w:rsidP="00C96B32">
      <w:pPr>
        <w:spacing w:after="0" w:line="240" w:lineRule="auto"/>
      </w:pPr>
      <w:r>
        <w:continuationSeparator/>
      </w:r>
    </w:p>
  </w:footnote>
  <w:footnote w:id="1">
    <w:p w14:paraId="080CB7FB" w14:textId="7D8F89BE" w:rsidR="003241AC" w:rsidRPr="00AD3C4C" w:rsidRDefault="003241AC" w:rsidP="00D1601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E16F84">
          <w:rPr>
            <w:rStyle w:val="Hyperlink"/>
            <w:rFonts w:ascii="Times New Roman" w:hAnsi="Times New Roman" w:cs="Times New Roman"/>
            <w:sz w:val="20"/>
            <w:szCs w:val="20"/>
          </w:rPr>
          <w:t>http://www.ercot.com/calendar/2019/3/14/164967-PRS</w:t>
        </w:r>
      </w:hyperlink>
      <w:r>
        <w:rPr>
          <w:rStyle w:val="Hyperlink"/>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14"/>
  </w:num>
  <w:num w:numId="5">
    <w:abstractNumId w:val="7"/>
  </w:num>
  <w:num w:numId="6">
    <w:abstractNumId w:val="9"/>
  </w:num>
  <w:num w:numId="7">
    <w:abstractNumId w:val="6"/>
  </w:num>
  <w:num w:numId="8">
    <w:abstractNumId w:val="11"/>
  </w:num>
  <w:num w:numId="9">
    <w:abstractNumId w:val="19"/>
  </w:num>
  <w:num w:numId="10">
    <w:abstractNumId w:val="4"/>
  </w:num>
  <w:num w:numId="11">
    <w:abstractNumId w:val="2"/>
  </w:num>
  <w:num w:numId="12">
    <w:abstractNumId w:val="15"/>
  </w:num>
  <w:num w:numId="13">
    <w:abstractNumId w:val="18"/>
  </w:num>
  <w:num w:numId="14">
    <w:abstractNumId w:val="13"/>
  </w:num>
  <w:num w:numId="15">
    <w:abstractNumId w:val="10"/>
  </w:num>
  <w:num w:numId="16">
    <w:abstractNumId w:val="16"/>
  </w:num>
  <w:num w:numId="17">
    <w:abstractNumId w:val="5"/>
  </w:num>
  <w:num w:numId="18">
    <w:abstractNumId w:val="17"/>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65C"/>
    <w:rsid w:val="00001C8C"/>
    <w:rsid w:val="00001E1E"/>
    <w:rsid w:val="0000230E"/>
    <w:rsid w:val="0000332A"/>
    <w:rsid w:val="00003600"/>
    <w:rsid w:val="000036AE"/>
    <w:rsid w:val="00005793"/>
    <w:rsid w:val="00007F69"/>
    <w:rsid w:val="00011143"/>
    <w:rsid w:val="000111C3"/>
    <w:rsid w:val="00011608"/>
    <w:rsid w:val="000124CB"/>
    <w:rsid w:val="000132D1"/>
    <w:rsid w:val="0001443F"/>
    <w:rsid w:val="00014A9D"/>
    <w:rsid w:val="00017427"/>
    <w:rsid w:val="00017502"/>
    <w:rsid w:val="00017ED3"/>
    <w:rsid w:val="00023BF1"/>
    <w:rsid w:val="0002416F"/>
    <w:rsid w:val="00025402"/>
    <w:rsid w:val="00025652"/>
    <w:rsid w:val="0002582A"/>
    <w:rsid w:val="0002782F"/>
    <w:rsid w:val="00027A68"/>
    <w:rsid w:val="00027A96"/>
    <w:rsid w:val="00030C80"/>
    <w:rsid w:val="00032592"/>
    <w:rsid w:val="0003259E"/>
    <w:rsid w:val="000327E4"/>
    <w:rsid w:val="00033330"/>
    <w:rsid w:val="00033361"/>
    <w:rsid w:val="00033475"/>
    <w:rsid w:val="00033E4A"/>
    <w:rsid w:val="00034142"/>
    <w:rsid w:val="00034EBD"/>
    <w:rsid w:val="00035483"/>
    <w:rsid w:val="0003552A"/>
    <w:rsid w:val="0003569A"/>
    <w:rsid w:val="00035AC6"/>
    <w:rsid w:val="000361AF"/>
    <w:rsid w:val="00036953"/>
    <w:rsid w:val="0004071C"/>
    <w:rsid w:val="00042EFA"/>
    <w:rsid w:val="00043C44"/>
    <w:rsid w:val="0004511F"/>
    <w:rsid w:val="0004521A"/>
    <w:rsid w:val="000457C8"/>
    <w:rsid w:val="00045A75"/>
    <w:rsid w:val="00046185"/>
    <w:rsid w:val="00046752"/>
    <w:rsid w:val="00046CFF"/>
    <w:rsid w:val="00047C30"/>
    <w:rsid w:val="00050368"/>
    <w:rsid w:val="0005045C"/>
    <w:rsid w:val="00050769"/>
    <w:rsid w:val="000514E2"/>
    <w:rsid w:val="000531D1"/>
    <w:rsid w:val="0005361C"/>
    <w:rsid w:val="000538A1"/>
    <w:rsid w:val="00053A0A"/>
    <w:rsid w:val="0005589C"/>
    <w:rsid w:val="0005607C"/>
    <w:rsid w:val="00056C2A"/>
    <w:rsid w:val="00056EEC"/>
    <w:rsid w:val="00057F42"/>
    <w:rsid w:val="000601C1"/>
    <w:rsid w:val="00061062"/>
    <w:rsid w:val="0006179C"/>
    <w:rsid w:val="00062290"/>
    <w:rsid w:val="00063117"/>
    <w:rsid w:val="000633E5"/>
    <w:rsid w:val="00063ECF"/>
    <w:rsid w:val="000659E0"/>
    <w:rsid w:val="000667A5"/>
    <w:rsid w:val="00066992"/>
    <w:rsid w:val="0006761D"/>
    <w:rsid w:val="00072EF7"/>
    <w:rsid w:val="00073056"/>
    <w:rsid w:val="000734A0"/>
    <w:rsid w:val="000738C9"/>
    <w:rsid w:val="00073CFD"/>
    <w:rsid w:val="0007407C"/>
    <w:rsid w:val="000741DE"/>
    <w:rsid w:val="000742CD"/>
    <w:rsid w:val="00074E8C"/>
    <w:rsid w:val="000758C1"/>
    <w:rsid w:val="00076DAA"/>
    <w:rsid w:val="00077114"/>
    <w:rsid w:val="00077BF5"/>
    <w:rsid w:val="00077F88"/>
    <w:rsid w:val="00080848"/>
    <w:rsid w:val="0008166B"/>
    <w:rsid w:val="00081835"/>
    <w:rsid w:val="000818C0"/>
    <w:rsid w:val="000820C5"/>
    <w:rsid w:val="0008220B"/>
    <w:rsid w:val="00082419"/>
    <w:rsid w:val="00082A26"/>
    <w:rsid w:val="000838B3"/>
    <w:rsid w:val="000842EF"/>
    <w:rsid w:val="000849A2"/>
    <w:rsid w:val="000851F3"/>
    <w:rsid w:val="000854BE"/>
    <w:rsid w:val="00085801"/>
    <w:rsid w:val="00085D49"/>
    <w:rsid w:val="00086A97"/>
    <w:rsid w:val="00086BC7"/>
    <w:rsid w:val="00086F61"/>
    <w:rsid w:val="000905E6"/>
    <w:rsid w:val="00090E3D"/>
    <w:rsid w:val="00091054"/>
    <w:rsid w:val="000920C6"/>
    <w:rsid w:val="0009229F"/>
    <w:rsid w:val="000925E6"/>
    <w:rsid w:val="00092932"/>
    <w:rsid w:val="000930C0"/>
    <w:rsid w:val="00093223"/>
    <w:rsid w:val="0009426E"/>
    <w:rsid w:val="00094292"/>
    <w:rsid w:val="0009452D"/>
    <w:rsid w:val="000945A0"/>
    <w:rsid w:val="00094F65"/>
    <w:rsid w:val="00095EA8"/>
    <w:rsid w:val="000969A4"/>
    <w:rsid w:val="00096E9D"/>
    <w:rsid w:val="00097B06"/>
    <w:rsid w:val="000A1DBA"/>
    <w:rsid w:val="000A2678"/>
    <w:rsid w:val="000A2DD0"/>
    <w:rsid w:val="000A327F"/>
    <w:rsid w:val="000A4205"/>
    <w:rsid w:val="000A43E8"/>
    <w:rsid w:val="000A72A7"/>
    <w:rsid w:val="000A7A50"/>
    <w:rsid w:val="000B2EEF"/>
    <w:rsid w:val="000B366C"/>
    <w:rsid w:val="000B3E37"/>
    <w:rsid w:val="000B3EAF"/>
    <w:rsid w:val="000B3ECC"/>
    <w:rsid w:val="000B49B1"/>
    <w:rsid w:val="000B49FA"/>
    <w:rsid w:val="000B6DB9"/>
    <w:rsid w:val="000B6E73"/>
    <w:rsid w:val="000B70AA"/>
    <w:rsid w:val="000B78D8"/>
    <w:rsid w:val="000C0CFF"/>
    <w:rsid w:val="000C232B"/>
    <w:rsid w:val="000C23C3"/>
    <w:rsid w:val="000C5F47"/>
    <w:rsid w:val="000C7782"/>
    <w:rsid w:val="000C7982"/>
    <w:rsid w:val="000C7AFD"/>
    <w:rsid w:val="000C7E5F"/>
    <w:rsid w:val="000D0104"/>
    <w:rsid w:val="000D0E02"/>
    <w:rsid w:val="000D1218"/>
    <w:rsid w:val="000D2096"/>
    <w:rsid w:val="000D4D1E"/>
    <w:rsid w:val="000D5476"/>
    <w:rsid w:val="000D56C7"/>
    <w:rsid w:val="000D5C00"/>
    <w:rsid w:val="000D72BE"/>
    <w:rsid w:val="000D7AE3"/>
    <w:rsid w:val="000E0029"/>
    <w:rsid w:val="000E1A47"/>
    <w:rsid w:val="000E1FA2"/>
    <w:rsid w:val="000E32BA"/>
    <w:rsid w:val="000E3565"/>
    <w:rsid w:val="000E36A7"/>
    <w:rsid w:val="000E3E8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23B2"/>
    <w:rsid w:val="000F331D"/>
    <w:rsid w:val="000F45FE"/>
    <w:rsid w:val="000F54BB"/>
    <w:rsid w:val="000F5DA9"/>
    <w:rsid w:val="000F6D5C"/>
    <w:rsid w:val="00100CDA"/>
    <w:rsid w:val="00101483"/>
    <w:rsid w:val="00103E54"/>
    <w:rsid w:val="00104076"/>
    <w:rsid w:val="00104C8D"/>
    <w:rsid w:val="001061BC"/>
    <w:rsid w:val="00106675"/>
    <w:rsid w:val="001076B5"/>
    <w:rsid w:val="001104F4"/>
    <w:rsid w:val="00110AFF"/>
    <w:rsid w:val="00111D9D"/>
    <w:rsid w:val="001130D5"/>
    <w:rsid w:val="0011334C"/>
    <w:rsid w:val="0011344C"/>
    <w:rsid w:val="0011387A"/>
    <w:rsid w:val="00113FB0"/>
    <w:rsid w:val="001143EA"/>
    <w:rsid w:val="001148E2"/>
    <w:rsid w:val="001149B0"/>
    <w:rsid w:val="00117BA5"/>
    <w:rsid w:val="0012015D"/>
    <w:rsid w:val="001203FC"/>
    <w:rsid w:val="001212C3"/>
    <w:rsid w:val="00121953"/>
    <w:rsid w:val="00121F25"/>
    <w:rsid w:val="001229CB"/>
    <w:rsid w:val="00122EFF"/>
    <w:rsid w:val="00123202"/>
    <w:rsid w:val="00123454"/>
    <w:rsid w:val="0012369F"/>
    <w:rsid w:val="00125208"/>
    <w:rsid w:val="00126D16"/>
    <w:rsid w:val="00127345"/>
    <w:rsid w:val="00127B24"/>
    <w:rsid w:val="0013084D"/>
    <w:rsid w:val="00131680"/>
    <w:rsid w:val="001319A6"/>
    <w:rsid w:val="00131F78"/>
    <w:rsid w:val="00131FD0"/>
    <w:rsid w:val="0013218E"/>
    <w:rsid w:val="001328AF"/>
    <w:rsid w:val="0013399D"/>
    <w:rsid w:val="0013521F"/>
    <w:rsid w:val="001358F4"/>
    <w:rsid w:val="00136D8E"/>
    <w:rsid w:val="0014058F"/>
    <w:rsid w:val="00141206"/>
    <w:rsid w:val="00143978"/>
    <w:rsid w:val="00145ADD"/>
    <w:rsid w:val="00145F41"/>
    <w:rsid w:val="001461C8"/>
    <w:rsid w:val="0014632B"/>
    <w:rsid w:val="0014657A"/>
    <w:rsid w:val="00146CAC"/>
    <w:rsid w:val="00146E06"/>
    <w:rsid w:val="0014718E"/>
    <w:rsid w:val="00147982"/>
    <w:rsid w:val="001479E4"/>
    <w:rsid w:val="00147CCF"/>
    <w:rsid w:val="0015055F"/>
    <w:rsid w:val="00150F98"/>
    <w:rsid w:val="0015141D"/>
    <w:rsid w:val="0015153B"/>
    <w:rsid w:val="00151AE4"/>
    <w:rsid w:val="00152D9A"/>
    <w:rsid w:val="00152F70"/>
    <w:rsid w:val="0015357F"/>
    <w:rsid w:val="001561DD"/>
    <w:rsid w:val="00156A06"/>
    <w:rsid w:val="001578C3"/>
    <w:rsid w:val="00160B46"/>
    <w:rsid w:val="00161B32"/>
    <w:rsid w:val="00161D23"/>
    <w:rsid w:val="00161FC6"/>
    <w:rsid w:val="0016304F"/>
    <w:rsid w:val="001659E8"/>
    <w:rsid w:val="001661C8"/>
    <w:rsid w:val="001663BC"/>
    <w:rsid w:val="001667C2"/>
    <w:rsid w:val="00166B61"/>
    <w:rsid w:val="001677CA"/>
    <w:rsid w:val="00167F74"/>
    <w:rsid w:val="00170E7E"/>
    <w:rsid w:val="00172EF2"/>
    <w:rsid w:val="0017355C"/>
    <w:rsid w:val="00174B82"/>
    <w:rsid w:val="001755BC"/>
    <w:rsid w:val="00175790"/>
    <w:rsid w:val="00176122"/>
    <w:rsid w:val="0017644F"/>
    <w:rsid w:val="00177B1B"/>
    <w:rsid w:val="00180D83"/>
    <w:rsid w:val="00180DFC"/>
    <w:rsid w:val="00180F51"/>
    <w:rsid w:val="0018149E"/>
    <w:rsid w:val="00181FA7"/>
    <w:rsid w:val="001824F8"/>
    <w:rsid w:val="0018414F"/>
    <w:rsid w:val="001847AC"/>
    <w:rsid w:val="0018602C"/>
    <w:rsid w:val="0018638E"/>
    <w:rsid w:val="0018659E"/>
    <w:rsid w:val="00186770"/>
    <w:rsid w:val="00186AF8"/>
    <w:rsid w:val="00186E18"/>
    <w:rsid w:val="00186ECA"/>
    <w:rsid w:val="00187011"/>
    <w:rsid w:val="001874D1"/>
    <w:rsid w:val="00190378"/>
    <w:rsid w:val="001923A2"/>
    <w:rsid w:val="00192598"/>
    <w:rsid w:val="00192B26"/>
    <w:rsid w:val="00193282"/>
    <w:rsid w:val="00193F76"/>
    <w:rsid w:val="00194AA1"/>
    <w:rsid w:val="001957E7"/>
    <w:rsid w:val="00196CEE"/>
    <w:rsid w:val="00196EA9"/>
    <w:rsid w:val="00197066"/>
    <w:rsid w:val="001972CA"/>
    <w:rsid w:val="001A1212"/>
    <w:rsid w:val="001A1327"/>
    <w:rsid w:val="001A1F1D"/>
    <w:rsid w:val="001A29B2"/>
    <w:rsid w:val="001A2AD1"/>
    <w:rsid w:val="001A2C74"/>
    <w:rsid w:val="001A2E88"/>
    <w:rsid w:val="001A3EB9"/>
    <w:rsid w:val="001A481A"/>
    <w:rsid w:val="001A5048"/>
    <w:rsid w:val="001A68F3"/>
    <w:rsid w:val="001A6ABC"/>
    <w:rsid w:val="001A7714"/>
    <w:rsid w:val="001B0C77"/>
    <w:rsid w:val="001B0EB2"/>
    <w:rsid w:val="001B101A"/>
    <w:rsid w:val="001B2D80"/>
    <w:rsid w:val="001B34A0"/>
    <w:rsid w:val="001B3942"/>
    <w:rsid w:val="001B39E4"/>
    <w:rsid w:val="001B3B6E"/>
    <w:rsid w:val="001B57FA"/>
    <w:rsid w:val="001B5FB3"/>
    <w:rsid w:val="001B68AD"/>
    <w:rsid w:val="001C0987"/>
    <w:rsid w:val="001C0CBE"/>
    <w:rsid w:val="001C1B29"/>
    <w:rsid w:val="001C1E13"/>
    <w:rsid w:val="001C2476"/>
    <w:rsid w:val="001C3990"/>
    <w:rsid w:val="001C40B5"/>
    <w:rsid w:val="001C486C"/>
    <w:rsid w:val="001C4C02"/>
    <w:rsid w:val="001C535E"/>
    <w:rsid w:val="001C71D4"/>
    <w:rsid w:val="001C7DCD"/>
    <w:rsid w:val="001D0706"/>
    <w:rsid w:val="001D0D13"/>
    <w:rsid w:val="001D1108"/>
    <w:rsid w:val="001D1AF6"/>
    <w:rsid w:val="001D3892"/>
    <w:rsid w:val="001D47AC"/>
    <w:rsid w:val="001D4D30"/>
    <w:rsid w:val="001D5A4A"/>
    <w:rsid w:val="001D62DE"/>
    <w:rsid w:val="001D6E36"/>
    <w:rsid w:val="001D72B4"/>
    <w:rsid w:val="001D7B4B"/>
    <w:rsid w:val="001D7E76"/>
    <w:rsid w:val="001E3A4E"/>
    <w:rsid w:val="001E41C5"/>
    <w:rsid w:val="001E4EDD"/>
    <w:rsid w:val="001E575F"/>
    <w:rsid w:val="001E577D"/>
    <w:rsid w:val="001F0124"/>
    <w:rsid w:val="001F0407"/>
    <w:rsid w:val="001F1B44"/>
    <w:rsid w:val="001F1DB5"/>
    <w:rsid w:val="001F2072"/>
    <w:rsid w:val="001F3767"/>
    <w:rsid w:val="001F4C04"/>
    <w:rsid w:val="001F516D"/>
    <w:rsid w:val="001F551B"/>
    <w:rsid w:val="001F5D9F"/>
    <w:rsid w:val="001F6997"/>
    <w:rsid w:val="001F7F8B"/>
    <w:rsid w:val="0020097A"/>
    <w:rsid w:val="0020512C"/>
    <w:rsid w:val="0020578E"/>
    <w:rsid w:val="00206854"/>
    <w:rsid w:val="00206F1F"/>
    <w:rsid w:val="00210746"/>
    <w:rsid w:val="00211389"/>
    <w:rsid w:val="002113C7"/>
    <w:rsid w:val="002142EB"/>
    <w:rsid w:val="00214D25"/>
    <w:rsid w:val="00215B0A"/>
    <w:rsid w:val="00215EAB"/>
    <w:rsid w:val="0021763F"/>
    <w:rsid w:val="0022157E"/>
    <w:rsid w:val="00221D09"/>
    <w:rsid w:val="002229FB"/>
    <w:rsid w:val="0022391A"/>
    <w:rsid w:val="0022661B"/>
    <w:rsid w:val="00230086"/>
    <w:rsid w:val="00230B76"/>
    <w:rsid w:val="00234085"/>
    <w:rsid w:val="002346C3"/>
    <w:rsid w:val="00235F3C"/>
    <w:rsid w:val="00236E10"/>
    <w:rsid w:val="00237CC1"/>
    <w:rsid w:val="0024239E"/>
    <w:rsid w:val="002435BC"/>
    <w:rsid w:val="002440F1"/>
    <w:rsid w:val="00244151"/>
    <w:rsid w:val="0024475F"/>
    <w:rsid w:val="00244DAF"/>
    <w:rsid w:val="00246D2A"/>
    <w:rsid w:val="002473FA"/>
    <w:rsid w:val="00251656"/>
    <w:rsid w:val="0025338A"/>
    <w:rsid w:val="002533EC"/>
    <w:rsid w:val="00257696"/>
    <w:rsid w:val="002613E5"/>
    <w:rsid w:val="00261945"/>
    <w:rsid w:val="0026464B"/>
    <w:rsid w:val="0026496D"/>
    <w:rsid w:val="002651B2"/>
    <w:rsid w:val="00265A28"/>
    <w:rsid w:val="002669D5"/>
    <w:rsid w:val="00266BDC"/>
    <w:rsid w:val="0026779F"/>
    <w:rsid w:val="00270623"/>
    <w:rsid w:val="00271122"/>
    <w:rsid w:val="00272691"/>
    <w:rsid w:val="00272773"/>
    <w:rsid w:val="00272C66"/>
    <w:rsid w:val="002769AA"/>
    <w:rsid w:val="00277D69"/>
    <w:rsid w:val="00280DFD"/>
    <w:rsid w:val="002821E7"/>
    <w:rsid w:val="00283E6E"/>
    <w:rsid w:val="00290409"/>
    <w:rsid w:val="0029256D"/>
    <w:rsid w:val="0029277C"/>
    <w:rsid w:val="00292BF1"/>
    <w:rsid w:val="00292DA4"/>
    <w:rsid w:val="00292F30"/>
    <w:rsid w:val="00293140"/>
    <w:rsid w:val="00296DD8"/>
    <w:rsid w:val="002A031C"/>
    <w:rsid w:val="002A0821"/>
    <w:rsid w:val="002A0D2F"/>
    <w:rsid w:val="002A223E"/>
    <w:rsid w:val="002A29B9"/>
    <w:rsid w:val="002A2C3D"/>
    <w:rsid w:val="002A3113"/>
    <w:rsid w:val="002A3397"/>
    <w:rsid w:val="002A38C7"/>
    <w:rsid w:val="002A3B8B"/>
    <w:rsid w:val="002A45DB"/>
    <w:rsid w:val="002A4BEB"/>
    <w:rsid w:val="002A5A5D"/>
    <w:rsid w:val="002A6452"/>
    <w:rsid w:val="002A645F"/>
    <w:rsid w:val="002A6ACA"/>
    <w:rsid w:val="002A784C"/>
    <w:rsid w:val="002B186A"/>
    <w:rsid w:val="002B2BEA"/>
    <w:rsid w:val="002B339E"/>
    <w:rsid w:val="002B388F"/>
    <w:rsid w:val="002B38DC"/>
    <w:rsid w:val="002B6550"/>
    <w:rsid w:val="002B6F55"/>
    <w:rsid w:val="002B7377"/>
    <w:rsid w:val="002C02E5"/>
    <w:rsid w:val="002C0D1F"/>
    <w:rsid w:val="002C0D64"/>
    <w:rsid w:val="002C144C"/>
    <w:rsid w:val="002C1DAB"/>
    <w:rsid w:val="002C2081"/>
    <w:rsid w:val="002C217D"/>
    <w:rsid w:val="002C239B"/>
    <w:rsid w:val="002C349D"/>
    <w:rsid w:val="002C3DDE"/>
    <w:rsid w:val="002C4823"/>
    <w:rsid w:val="002C58C4"/>
    <w:rsid w:val="002C5CED"/>
    <w:rsid w:val="002C6EFE"/>
    <w:rsid w:val="002C7D42"/>
    <w:rsid w:val="002C7E65"/>
    <w:rsid w:val="002D2004"/>
    <w:rsid w:val="002D26D5"/>
    <w:rsid w:val="002D3C69"/>
    <w:rsid w:val="002D3CD5"/>
    <w:rsid w:val="002D3CF1"/>
    <w:rsid w:val="002D3E4D"/>
    <w:rsid w:val="002D5803"/>
    <w:rsid w:val="002D59BA"/>
    <w:rsid w:val="002D6375"/>
    <w:rsid w:val="002D7011"/>
    <w:rsid w:val="002E0B64"/>
    <w:rsid w:val="002E11BE"/>
    <w:rsid w:val="002E1268"/>
    <w:rsid w:val="002E1463"/>
    <w:rsid w:val="002E1A77"/>
    <w:rsid w:val="002E2138"/>
    <w:rsid w:val="002E239E"/>
    <w:rsid w:val="002E2C6C"/>
    <w:rsid w:val="002E3643"/>
    <w:rsid w:val="002E5B8E"/>
    <w:rsid w:val="002E5F69"/>
    <w:rsid w:val="002E5F71"/>
    <w:rsid w:val="002E70E6"/>
    <w:rsid w:val="002E787A"/>
    <w:rsid w:val="002E7FA2"/>
    <w:rsid w:val="002F00BF"/>
    <w:rsid w:val="002F0551"/>
    <w:rsid w:val="002F0D2B"/>
    <w:rsid w:val="002F0EDE"/>
    <w:rsid w:val="002F10E1"/>
    <w:rsid w:val="002F18E4"/>
    <w:rsid w:val="002F3715"/>
    <w:rsid w:val="002F4E34"/>
    <w:rsid w:val="002F5448"/>
    <w:rsid w:val="002F58B3"/>
    <w:rsid w:val="002F5A75"/>
    <w:rsid w:val="002F636D"/>
    <w:rsid w:val="002F66FB"/>
    <w:rsid w:val="002F676A"/>
    <w:rsid w:val="002F6E89"/>
    <w:rsid w:val="002F7F34"/>
    <w:rsid w:val="00301023"/>
    <w:rsid w:val="0030218F"/>
    <w:rsid w:val="003026BE"/>
    <w:rsid w:val="003056FA"/>
    <w:rsid w:val="003060E4"/>
    <w:rsid w:val="00306A17"/>
    <w:rsid w:val="00307688"/>
    <w:rsid w:val="00307A75"/>
    <w:rsid w:val="00307C1F"/>
    <w:rsid w:val="00307C88"/>
    <w:rsid w:val="003106E7"/>
    <w:rsid w:val="00312771"/>
    <w:rsid w:val="00312F93"/>
    <w:rsid w:val="00312FF1"/>
    <w:rsid w:val="00313882"/>
    <w:rsid w:val="00313A58"/>
    <w:rsid w:val="00314718"/>
    <w:rsid w:val="00314894"/>
    <w:rsid w:val="00314A32"/>
    <w:rsid w:val="003151D1"/>
    <w:rsid w:val="00315416"/>
    <w:rsid w:val="00315790"/>
    <w:rsid w:val="00317014"/>
    <w:rsid w:val="003221A4"/>
    <w:rsid w:val="00322296"/>
    <w:rsid w:val="00322B5A"/>
    <w:rsid w:val="0032318A"/>
    <w:rsid w:val="003237B2"/>
    <w:rsid w:val="00323C06"/>
    <w:rsid w:val="003241AC"/>
    <w:rsid w:val="00324235"/>
    <w:rsid w:val="003251DA"/>
    <w:rsid w:val="00325351"/>
    <w:rsid w:val="00325C53"/>
    <w:rsid w:val="00325DAC"/>
    <w:rsid w:val="00325E9A"/>
    <w:rsid w:val="00326305"/>
    <w:rsid w:val="003270CC"/>
    <w:rsid w:val="003306B7"/>
    <w:rsid w:val="003309B8"/>
    <w:rsid w:val="0033172B"/>
    <w:rsid w:val="00332A20"/>
    <w:rsid w:val="003345C8"/>
    <w:rsid w:val="00334A29"/>
    <w:rsid w:val="00334EA9"/>
    <w:rsid w:val="00335ACD"/>
    <w:rsid w:val="00337D23"/>
    <w:rsid w:val="00340C69"/>
    <w:rsid w:val="00340E02"/>
    <w:rsid w:val="003411C8"/>
    <w:rsid w:val="0034236F"/>
    <w:rsid w:val="00343195"/>
    <w:rsid w:val="00343484"/>
    <w:rsid w:val="003438DE"/>
    <w:rsid w:val="00343E7B"/>
    <w:rsid w:val="00344731"/>
    <w:rsid w:val="00344B6B"/>
    <w:rsid w:val="003452BE"/>
    <w:rsid w:val="003473F0"/>
    <w:rsid w:val="0034749E"/>
    <w:rsid w:val="00347B45"/>
    <w:rsid w:val="00347D51"/>
    <w:rsid w:val="00347E83"/>
    <w:rsid w:val="00353D1F"/>
    <w:rsid w:val="003541AD"/>
    <w:rsid w:val="003548B5"/>
    <w:rsid w:val="0035569D"/>
    <w:rsid w:val="003556B0"/>
    <w:rsid w:val="00356F37"/>
    <w:rsid w:val="00357AF2"/>
    <w:rsid w:val="0036020C"/>
    <w:rsid w:val="00360B67"/>
    <w:rsid w:val="00363747"/>
    <w:rsid w:val="00364363"/>
    <w:rsid w:val="00365701"/>
    <w:rsid w:val="00365C6C"/>
    <w:rsid w:val="00367ED6"/>
    <w:rsid w:val="00370095"/>
    <w:rsid w:val="00371BC3"/>
    <w:rsid w:val="0037253E"/>
    <w:rsid w:val="00373438"/>
    <w:rsid w:val="00373F19"/>
    <w:rsid w:val="00374821"/>
    <w:rsid w:val="00374E1C"/>
    <w:rsid w:val="0037502A"/>
    <w:rsid w:val="00375599"/>
    <w:rsid w:val="00375EBA"/>
    <w:rsid w:val="00376B4C"/>
    <w:rsid w:val="00377A2D"/>
    <w:rsid w:val="0038017B"/>
    <w:rsid w:val="0038125B"/>
    <w:rsid w:val="00381D29"/>
    <w:rsid w:val="00382EDB"/>
    <w:rsid w:val="003832DB"/>
    <w:rsid w:val="00383FFA"/>
    <w:rsid w:val="00385D74"/>
    <w:rsid w:val="003860B9"/>
    <w:rsid w:val="00386533"/>
    <w:rsid w:val="00386917"/>
    <w:rsid w:val="00386C27"/>
    <w:rsid w:val="00387569"/>
    <w:rsid w:val="00387A6E"/>
    <w:rsid w:val="0039008F"/>
    <w:rsid w:val="003905F5"/>
    <w:rsid w:val="00390CF8"/>
    <w:rsid w:val="00391183"/>
    <w:rsid w:val="003947B8"/>
    <w:rsid w:val="0039490F"/>
    <w:rsid w:val="003963CB"/>
    <w:rsid w:val="00396CE4"/>
    <w:rsid w:val="00397F1B"/>
    <w:rsid w:val="003A03AB"/>
    <w:rsid w:val="003A2E58"/>
    <w:rsid w:val="003A3247"/>
    <w:rsid w:val="003A4157"/>
    <w:rsid w:val="003A4BA9"/>
    <w:rsid w:val="003A5018"/>
    <w:rsid w:val="003A5AAF"/>
    <w:rsid w:val="003A5AF7"/>
    <w:rsid w:val="003A6F50"/>
    <w:rsid w:val="003A6F69"/>
    <w:rsid w:val="003B4A37"/>
    <w:rsid w:val="003B4D1A"/>
    <w:rsid w:val="003B5714"/>
    <w:rsid w:val="003B6FB3"/>
    <w:rsid w:val="003B7214"/>
    <w:rsid w:val="003B72F7"/>
    <w:rsid w:val="003B7468"/>
    <w:rsid w:val="003C0CCB"/>
    <w:rsid w:val="003C1DAB"/>
    <w:rsid w:val="003C2F1C"/>
    <w:rsid w:val="003C5252"/>
    <w:rsid w:val="003C7385"/>
    <w:rsid w:val="003C77EF"/>
    <w:rsid w:val="003C7C52"/>
    <w:rsid w:val="003C7E64"/>
    <w:rsid w:val="003D0116"/>
    <w:rsid w:val="003D036B"/>
    <w:rsid w:val="003D04A6"/>
    <w:rsid w:val="003D255F"/>
    <w:rsid w:val="003D25A0"/>
    <w:rsid w:val="003D2F45"/>
    <w:rsid w:val="003D3704"/>
    <w:rsid w:val="003D3EE2"/>
    <w:rsid w:val="003D4B8B"/>
    <w:rsid w:val="003D5C8E"/>
    <w:rsid w:val="003D69B3"/>
    <w:rsid w:val="003D6EED"/>
    <w:rsid w:val="003E013A"/>
    <w:rsid w:val="003E1341"/>
    <w:rsid w:val="003E1D3D"/>
    <w:rsid w:val="003E338C"/>
    <w:rsid w:val="003E40F3"/>
    <w:rsid w:val="003E4C6F"/>
    <w:rsid w:val="003E5D51"/>
    <w:rsid w:val="003F0E0F"/>
    <w:rsid w:val="003F219A"/>
    <w:rsid w:val="003F5853"/>
    <w:rsid w:val="003F5BE1"/>
    <w:rsid w:val="003F5F22"/>
    <w:rsid w:val="003F6CDB"/>
    <w:rsid w:val="003F711A"/>
    <w:rsid w:val="004013C2"/>
    <w:rsid w:val="004022A3"/>
    <w:rsid w:val="00403F33"/>
    <w:rsid w:val="0040510F"/>
    <w:rsid w:val="00405C3D"/>
    <w:rsid w:val="004065D3"/>
    <w:rsid w:val="00406A58"/>
    <w:rsid w:val="0040778D"/>
    <w:rsid w:val="00410F53"/>
    <w:rsid w:val="00410F54"/>
    <w:rsid w:val="00410F92"/>
    <w:rsid w:val="00411BA5"/>
    <w:rsid w:val="00414849"/>
    <w:rsid w:val="00415622"/>
    <w:rsid w:val="004157E2"/>
    <w:rsid w:val="00416312"/>
    <w:rsid w:val="00420674"/>
    <w:rsid w:val="00421BD0"/>
    <w:rsid w:val="00421EE7"/>
    <w:rsid w:val="00424BEF"/>
    <w:rsid w:val="00425E35"/>
    <w:rsid w:val="004316ED"/>
    <w:rsid w:val="004317E1"/>
    <w:rsid w:val="004325EF"/>
    <w:rsid w:val="00432C03"/>
    <w:rsid w:val="004348CD"/>
    <w:rsid w:val="00434ECE"/>
    <w:rsid w:val="0043543C"/>
    <w:rsid w:val="00435812"/>
    <w:rsid w:val="00436FF3"/>
    <w:rsid w:val="00437098"/>
    <w:rsid w:val="004407C1"/>
    <w:rsid w:val="004408EA"/>
    <w:rsid w:val="004424E3"/>
    <w:rsid w:val="00442949"/>
    <w:rsid w:val="00442C5A"/>
    <w:rsid w:val="0044315E"/>
    <w:rsid w:val="00445F44"/>
    <w:rsid w:val="0045027B"/>
    <w:rsid w:val="0045067A"/>
    <w:rsid w:val="00450808"/>
    <w:rsid w:val="00451B5A"/>
    <w:rsid w:val="00452020"/>
    <w:rsid w:val="004528FB"/>
    <w:rsid w:val="00453255"/>
    <w:rsid w:val="00453687"/>
    <w:rsid w:val="00454E49"/>
    <w:rsid w:val="00455669"/>
    <w:rsid w:val="00455AF1"/>
    <w:rsid w:val="00457516"/>
    <w:rsid w:val="00457CB9"/>
    <w:rsid w:val="00460867"/>
    <w:rsid w:val="00460C69"/>
    <w:rsid w:val="004611DC"/>
    <w:rsid w:val="00461D2E"/>
    <w:rsid w:val="0046249A"/>
    <w:rsid w:val="004624BB"/>
    <w:rsid w:val="004635CD"/>
    <w:rsid w:val="00463886"/>
    <w:rsid w:val="00464570"/>
    <w:rsid w:val="004651CE"/>
    <w:rsid w:val="00466145"/>
    <w:rsid w:val="0046646F"/>
    <w:rsid w:val="004665DB"/>
    <w:rsid w:val="00466799"/>
    <w:rsid w:val="00467608"/>
    <w:rsid w:val="0046790C"/>
    <w:rsid w:val="00467EDE"/>
    <w:rsid w:val="00470E07"/>
    <w:rsid w:val="00472567"/>
    <w:rsid w:val="00472754"/>
    <w:rsid w:val="00472906"/>
    <w:rsid w:val="00472960"/>
    <w:rsid w:val="0047385D"/>
    <w:rsid w:val="00473C83"/>
    <w:rsid w:val="00474A6F"/>
    <w:rsid w:val="00475DAB"/>
    <w:rsid w:val="00475FE4"/>
    <w:rsid w:val="004766B0"/>
    <w:rsid w:val="00476E25"/>
    <w:rsid w:val="0048016A"/>
    <w:rsid w:val="00480276"/>
    <w:rsid w:val="00481634"/>
    <w:rsid w:val="00481F3C"/>
    <w:rsid w:val="00482622"/>
    <w:rsid w:val="00482B6E"/>
    <w:rsid w:val="00485DFF"/>
    <w:rsid w:val="00486326"/>
    <w:rsid w:val="00487DD3"/>
    <w:rsid w:val="00492B24"/>
    <w:rsid w:val="00493A9B"/>
    <w:rsid w:val="00494793"/>
    <w:rsid w:val="00495F2B"/>
    <w:rsid w:val="00496292"/>
    <w:rsid w:val="004969C4"/>
    <w:rsid w:val="00497787"/>
    <w:rsid w:val="004A001B"/>
    <w:rsid w:val="004A03B5"/>
    <w:rsid w:val="004A06CB"/>
    <w:rsid w:val="004A0BA6"/>
    <w:rsid w:val="004A1DDA"/>
    <w:rsid w:val="004A223F"/>
    <w:rsid w:val="004A2F61"/>
    <w:rsid w:val="004A311C"/>
    <w:rsid w:val="004A3814"/>
    <w:rsid w:val="004A476C"/>
    <w:rsid w:val="004A522E"/>
    <w:rsid w:val="004A52C1"/>
    <w:rsid w:val="004A5FC8"/>
    <w:rsid w:val="004A6E5B"/>
    <w:rsid w:val="004B01D2"/>
    <w:rsid w:val="004B04EB"/>
    <w:rsid w:val="004B0B88"/>
    <w:rsid w:val="004B0F6C"/>
    <w:rsid w:val="004B181E"/>
    <w:rsid w:val="004B198A"/>
    <w:rsid w:val="004B1A1C"/>
    <w:rsid w:val="004B1D9A"/>
    <w:rsid w:val="004B3069"/>
    <w:rsid w:val="004B3928"/>
    <w:rsid w:val="004B3ACD"/>
    <w:rsid w:val="004B45C9"/>
    <w:rsid w:val="004B4A1B"/>
    <w:rsid w:val="004B5987"/>
    <w:rsid w:val="004B668F"/>
    <w:rsid w:val="004B672F"/>
    <w:rsid w:val="004B705B"/>
    <w:rsid w:val="004B74D9"/>
    <w:rsid w:val="004C00CA"/>
    <w:rsid w:val="004C010C"/>
    <w:rsid w:val="004C0401"/>
    <w:rsid w:val="004C05D3"/>
    <w:rsid w:val="004C1511"/>
    <w:rsid w:val="004C1D0C"/>
    <w:rsid w:val="004C48F2"/>
    <w:rsid w:val="004C4B8C"/>
    <w:rsid w:val="004C4D6D"/>
    <w:rsid w:val="004C4D94"/>
    <w:rsid w:val="004C4E6E"/>
    <w:rsid w:val="004C5983"/>
    <w:rsid w:val="004D0473"/>
    <w:rsid w:val="004D19BD"/>
    <w:rsid w:val="004D2097"/>
    <w:rsid w:val="004D225E"/>
    <w:rsid w:val="004D2B58"/>
    <w:rsid w:val="004D30C5"/>
    <w:rsid w:val="004D3CB6"/>
    <w:rsid w:val="004D5530"/>
    <w:rsid w:val="004D5585"/>
    <w:rsid w:val="004D60E0"/>
    <w:rsid w:val="004E01D1"/>
    <w:rsid w:val="004E0278"/>
    <w:rsid w:val="004E0D18"/>
    <w:rsid w:val="004E1A60"/>
    <w:rsid w:val="004E2E3D"/>
    <w:rsid w:val="004E3062"/>
    <w:rsid w:val="004E3E17"/>
    <w:rsid w:val="004E4B25"/>
    <w:rsid w:val="004E4F9D"/>
    <w:rsid w:val="004E5E39"/>
    <w:rsid w:val="004E608F"/>
    <w:rsid w:val="004E69D6"/>
    <w:rsid w:val="004E771C"/>
    <w:rsid w:val="004E7BE1"/>
    <w:rsid w:val="004E7FB6"/>
    <w:rsid w:val="004F0358"/>
    <w:rsid w:val="004F0456"/>
    <w:rsid w:val="004F06CB"/>
    <w:rsid w:val="004F5604"/>
    <w:rsid w:val="004F61C9"/>
    <w:rsid w:val="004F741A"/>
    <w:rsid w:val="004F7EDC"/>
    <w:rsid w:val="004F7F3F"/>
    <w:rsid w:val="004F7FDF"/>
    <w:rsid w:val="00500DE8"/>
    <w:rsid w:val="00501801"/>
    <w:rsid w:val="0050245E"/>
    <w:rsid w:val="00502928"/>
    <w:rsid w:val="00503014"/>
    <w:rsid w:val="005036EA"/>
    <w:rsid w:val="00503CC9"/>
    <w:rsid w:val="00504BF7"/>
    <w:rsid w:val="00504C63"/>
    <w:rsid w:val="005062F3"/>
    <w:rsid w:val="005074A8"/>
    <w:rsid w:val="00507B37"/>
    <w:rsid w:val="00510C75"/>
    <w:rsid w:val="00512243"/>
    <w:rsid w:val="005122E7"/>
    <w:rsid w:val="00513ACD"/>
    <w:rsid w:val="00513D2C"/>
    <w:rsid w:val="00513D76"/>
    <w:rsid w:val="00515489"/>
    <w:rsid w:val="005161CA"/>
    <w:rsid w:val="00517153"/>
    <w:rsid w:val="005178BB"/>
    <w:rsid w:val="0052082B"/>
    <w:rsid w:val="00520DC6"/>
    <w:rsid w:val="00520F1F"/>
    <w:rsid w:val="00521ED9"/>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28EA"/>
    <w:rsid w:val="00532B06"/>
    <w:rsid w:val="00532F18"/>
    <w:rsid w:val="0053456A"/>
    <w:rsid w:val="005348A2"/>
    <w:rsid w:val="005366FD"/>
    <w:rsid w:val="0053730A"/>
    <w:rsid w:val="00537484"/>
    <w:rsid w:val="00537B9A"/>
    <w:rsid w:val="00537D61"/>
    <w:rsid w:val="00540349"/>
    <w:rsid w:val="005406C7"/>
    <w:rsid w:val="00542F36"/>
    <w:rsid w:val="0054310D"/>
    <w:rsid w:val="005442DC"/>
    <w:rsid w:val="00544820"/>
    <w:rsid w:val="005448B0"/>
    <w:rsid w:val="00545F74"/>
    <w:rsid w:val="00546F2F"/>
    <w:rsid w:val="00547617"/>
    <w:rsid w:val="0054797C"/>
    <w:rsid w:val="00550004"/>
    <w:rsid w:val="005508D0"/>
    <w:rsid w:val="00550985"/>
    <w:rsid w:val="005509F2"/>
    <w:rsid w:val="005515CC"/>
    <w:rsid w:val="00551EE8"/>
    <w:rsid w:val="0055230E"/>
    <w:rsid w:val="005536DB"/>
    <w:rsid w:val="005539EE"/>
    <w:rsid w:val="005543B8"/>
    <w:rsid w:val="00554BDD"/>
    <w:rsid w:val="005572CD"/>
    <w:rsid w:val="00557F06"/>
    <w:rsid w:val="0056098C"/>
    <w:rsid w:val="00560EFD"/>
    <w:rsid w:val="0056100B"/>
    <w:rsid w:val="00561D1C"/>
    <w:rsid w:val="00564926"/>
    <w:rsid w:val="00565F69"/>
    <w:rsid w:val="005662FC"/>
    <w:rsid w:val="0056685B"/>
    <w:rsid w:val="00566AF3"/>
    <w:rsid w:val="00567F56"/>
    <w:rsid w:val="0057202B"/>
    <w:rsid w:val="00573AF2"/>
    <w:rsid w:val="00574D76"/>
    <w:rsid w:val="00575C4C"/>
    <w:rsid w:val="00575C6D"/>
    <w:rsid w:val="005762EB"/>
    <w:rsid w:val="0057637F"/>
    <w:rsid w:val="0057654E"/>
    <w:rsid w:val="00576D8F"/>
    <w:rsid w:val="005771ED"/>
    <w:rsid w:val="005776EA"/>
    <w:rsid w:val="005800F4"/>
    <w:rsid w:val="00580587"/>
    <w:rsid w:val="00583DFA"/>
    <w:rsid w:val="00584534"/>
    <w:rsid w:val="005845B3"/>
    <w:rsid w:val="00584857"/>
    <w:rsid w:val="00584920"/>
    <w:rsid w:val="00586063"/>
    <w:rsid w:val="0058708E"/>
    <w:rsid w:val="00587444"/>
    <w:rsid w:val="00587946"/>
    <w:rsid w:val="00591E5E"/>
    <w:rsid w:val="00592FE6"/>
    <w:rsid w:val="00593D4D"/>
    <w:rsid w:val="00593DBE"/>
    <w:rsid w:val="0059594C"/>
    <w:rsid w:val="00595DA7"/>
    <w:rsid w:val="00596246"/>
    <w:rsid w:val="00596597"/>
    <w:rsid w:val="005975BE"/>
    <w:rsid w:val="00597E79"/>
    <w:rsid w:val="005A0F62"/>
    <w:rsid w:val="005A1BD2"/>
    <w:rsid w:val="005A1BE5"/>
    <w:rsid w:val="005A2B1F"/>
    <w:rsid w:val="005A35B8"/>
    <w:rsid w:val="005A3850"/>
    <w:rsid w:val="005A42CC"/>
    <w:rsid w:val="005A4743"/>
    <w:rsid w:val="005A59E8"/>
    <w:rsid w:val="005A5D56"/>
    <w:rsid w:val="005A7067"/>
    <w:rsid w:val="005B0998"/>
    <w:rsid w:val="005B11BF"/>
    <w:rsid w:val="005B14A2"/>
    <w:rsid w:val="005B18CE"/>
    <w:rsid w:val="005B1EC0"/>
    <w:rsid w:val="005B3E47"/>
    <w:rsid w:val="005B4A25"/>
    <w:rsid w:val="005B4ADD"/>
    <w:rsid w:val="005B51F2"/>
    <w:rsid w:val="005B54EA"/>
    <w:rsid w:val="005B5B24"/>
    <w:rsid w:val="005B5D33"/>
    <w:rsid w:val="005C1C1B"/>
    <w:rsid w:val="005C2437"/>
    <w:rsid w:val="005C2537"/>
    <w:rsid w:val="005C2582"/>
    <w:rsid w:val="005C28F6"/>
    <w:rsid w:val="005C3293"/>
    <w:rsid w:val="005C4260"/>
    <w:rsid w:val="005C4413"/>
    <w:rsid w:val="005C5400"/>
    <w:rsid w:val="005C5B1D"/>
    <w:rsid w:val="005C6231"/>
    <w:rsid w:val="005C6A3F"/>
    <w:rsid w:val="005D11E9"/>
    <w:rsid w:val="005D1523"/>
    <w:rsid w:val="005D1FC7"/>
    <w:rsid w:val="005D28A3"/>
    <w:rsid w:val="005D2C31"/>
    <w:rsid w:val="005D4E3F"/>
    <w:rsid w:val="005D54CC"/>
    <w:rsid w:val="005D5B31"/>
    <w:rsid w:val="005D6B7F"/>
    <w:rsid w:val="005D7102"/>
    <w:rsid w:val="005E07CA"/>
    <w:rsid w:val="005E0A81"/>
    <w:rsid w:val="005E1529"/>
    <w:rsid w:val="005E1F39"/>
    <w:rsid w:val="005E35AD"/>
    <w:rsid w:val="005E4CAD"/>
    <w:rsid w:val="005E57F9"/>
    <w:rsid w:val="005E5CCB"/>
    <w:rsid w:val="005E65D8"/>
    <w:rsid w:val="005E66B2"/>
    <w:rsid w:val="005E69A3"/>
    <w:rsid w:val="005E7C24"/>
    <w:rsid w:val="005E7C49"/>
    <w:rsid w:val="005F0897"/>
    <w:rsid w:val="005F14D1"/>
    <w:rsid w:val="005F1B17"/>
    <w:rsid w:val="005F216B"/>
    <w:rsid w:val="005F56F4"/>
    <w:rsid w:val="005F75EB"/>
    <w:rsid w:val="006003FB"/>
    <w:rsid w:val="0060234E"/>
    <w:rsid w:val="00602BCC"/>
    <w:rsid w:val="0060378E"/>
    <w:rsid w:val="00603C66"/>
    <w:rsid w:val="00604A91"/>
    <w:rsid w:val="00605A0A"/>
    <w:rsid w:val="00610D9A"/>
    <w:rsid w:val="00610DFC"/>
    <w:rsid w:val="0061131E"/>
    <w:rsid w:val="00612204"/>
    <w:rsid w:val="00612C51"/>
    <w:rsid w:val="00613250"/>
    <w:rsid w:val="0061449F"/>
    <w:rsid w:val="006148E7"/>
    <w:rsid w:val="00615948"/>
    <w:rsid w:val="00615D17"/>
    <w:rsid w:val="00616601"/>
    <w:rsid w:val="00617B84"/>
    <w:rsid w:val="006201A4"/>
    <w:rsid w:val="00620CAA"/>
    <w:rsid w:val="006211AB"/>
    <w:rsid w:val="0062150C"/>
    <w:rsid w:val="00621884"/>
    <w:rsid w:val="00621FE7"/>
    <w:rsid w:val="00623348"/>
    <w:rsid w:val="00623655"/>
    <w:rsid w:val="00623EA1"/>
    <w:rsid w:val="00624E85"/>
    <w:rsid w:val="00625118"/>
    <w:rsid w:val="0062539A"/>
    <w:rsid w:val="0062766A"/>
    <w:rsid w:val="00630B4A"/>
    <w:rsid w:val="00631038"/>
    <w:rsid w:val="006312ED"/>
    <w:rsid w:val="00631E1E"/>
    <w:rsid w:val="00631EB1"/>
    <w:rsid w:val="00633461"/>
    <w:rsid w:val="00633F43"/>
    <w:rsid w:val="006369B6"/>
    <w:rsid w:val="00640A6F"/>
    <w:rsid w:val="00641E37"/>
    <w:rsid w:val="006431CE"/>
    <w:rsid w:val="006442C0"/>
    <w:rsid w:val="00647349"/>
    <w:rsid w:val="006475AC"/>
    <w:rsid w:val="00650093"/>
    <w:rsid w:val="006504FF"/>
    <w:rsid w:val="00650840"/>
    <w:rsid w:val="00651C09"/>
    <w:rsid w:val="00652C54"/>
    <w:rsid w:val="00652FC2"/>
    <w:rsid w:val="006531EB"/>
    <w:rsid w:val="006538C6"/>
    <w:rsid w:val="00653947"/>
    <w:rsid w:val="00655070"/>
    <w:rsid w:val="00655850"/>
    <w:rsid w:val="00656D1D"/>
    <w:rsid w:val="006579C9"/>
    <w:rsid w:val="00660DCD"/>
    <w:rsid w:val="00661050"/>
    <w:rsid w:val="00661233"/>
    <w:rsid w:val="0066179C"/>
    <w:rsid w:val="00661A92"/>
    <w:rsid w:val="00661DFD"/>
    <w:rsid w:val="006620CD"/>
    <w:rsid w:val="0066266B"/>
    <w:rsid w:val="00662B81"/>
    <w:rsid w:val="00662E2F"/>
    <w:rsid w:val="006637DD"/>
    <w:rsid w:val="00664176"/>
    <w:rsid w:val="0066425F"/>
    <w:rsid w:val="006666A6"/>
    <w:rsid w:val="00666F44"/>
    <w:rsid w:val="00671C75"/>
    <w:rsid w:val="00671D44"/>
    <w:rsid w:val="00674831"/>
    <w:rsid w:val="00675227"/>
    <w:rsid w:val="006772A3"/>
    <w:rsid w:val="00677974"/>
    <w:rsid w:val="00677E3E"/>
    <w:rsid w:val="006822EB"/>
    <w:rsid w:val="00682B63"/>
    <w:rsid w:val="006835AB"/>
    <w:rsid w:val="00683B8A"/>
    <w:rsid w:val="0068433E"/>
    <w:rsid w:val="0068438C"/>
    <w:rsid w:val="00684B75"/>
    <w:rsid w:val="0068576B"/>
    <w:rsid w:val="00686E6D"/>
    <w:rsid w:val="00686F2D"/>
    <w:rsid w:val="00687914"/>
    <w:rsid w:val="0069073A"/>
    <w:rsid w:val="00691746"/>
    <w:rsid w:val="00692637"/>
    <w:rsid w:val="00692887"/>
    <w:rsid w:val="006946D3"/>
    <w:rsid w:val="00696883"/>
    <w:rsid w:val="00696B2F"/>
    <w:rsid w:val="006A048A"/>
    <w:rsid w:val="006A1692"/>
    <w:rsid w:val="006A16B2"/>
    <w:rsid w:val="006A19D5"/>
    <w:rsid w:val="006A1B49"/>
    <w:rsid w:val="006A28B5"/>
    <w:rsid w:val="006A2940"/>
    <w:rsid w:val="006A2B82"/>
    <w:rsid w:val="006A377D"/>
    <w:rsid w:val="006A3C2F"/>
    <w:rsid w:val="006A3C51"/>
    <w:rsid w:val="006A41A6"/>
    <w:rsid w:val="006A4408"/>
    <w:rsid w:val="006A4733"/>
    <w:rsid w:val="006A4F4F"/>
    <w:rsid w:val="006A51E2"/>
    <w:rsid w:val="006A54A2"/>
    <w:rsid w:val="006A5B3E"/>
    <w:rsid w:val="006B13F7"/>
    <w:rsid w:val="006B169C"/>
    <w:rsid w:val="006B1ABE"/>
    <w:rsid w:val="006B2F63"/>
    <w:rsid w:val="006B56BC"/>
    <w:rsid w:val="006B60D5"/>
    <w:rsid w:val="006B7C25"/>
    <w:rsid w:val="006C0000"/>
    <w:rsid w:val="006C1791"/>
    <w:rsid w:val="006C17E6"/>
    <w:rsid w:val="006C1B22"/>
    <w:rsid w:val="006C25AC"/>
    <w:rsid w:val="006C3DAD"/>
    <w:rsid w:val="006C66F2"/>
    <w:rsid w:val="006C7A95"/>
    <w:rsid w:val="006D0850"/>
    <w:rsid w:val="006D20CD"/>
    <w:rsid w:val="006D35D2"/>
    <w:rsid w:val="006D57BD"/>
    <w:rsid w:val="006D7602"/>
    <w:rsid w:val="006D7A9B"/>
    <w:rsid w:val="006D7E03"/>
    <w:rsid w:val="006E1DA8"/>
    <w:rsid w:val="006E2E12"/>
    <w:rsid w:val="006F1BD8"/>
    <w:rsid w:val="006F4853"/>
    <w:rsid w:val="006F4B93"/>
    <w:rsid w:val="006F7A0F"/>
    <w:rsid w:val="00700ABD"/>
    <w:rsid w:val="00700BA9"/>
    <w:rsid w:val="007012AA"/>
    <w:rsid w:val="0070169A"/>
    <w:rsid w:val="00703C3C"/>
    <w:rsid w:val="0070558B"/>
    <w:rsid w:val="00706733"/>
    <w:rsid w:val="00707552"/>
    <w:rsid w:val="00707555"/>
    <w:rsid w:val="00707A79"/>
    <w:rsid w:val="00707FAB"/>
    <w:rsid w:val="00711AC3"/>
    <w:rsid w:val="00711FBE"/>
    <w:rsid w:val="00712E31"/>
    <w:rsid w:val="007134E1"/>
    <w:rsid w:val="00715015"/>
    <w:rsid w:val="007165C6"/>
    <w:rsid w:val="0071694A"/>
    <w:rsid w:val="007175A4"/>
    <w:rsid w:val="00717688"/>
    <w:rsid w:val="007222ED"/>
    <w:rsid w:val="00722857"/>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D5B"/>
    <w:rsid w:val="00735367"/>
    <w:rsid w:val="00735CB0"/>
    <w:rsid w:val="00736140"/>
    <w:rsid w:val="00736236"/>
    <w:rsid w:val="007409C4"/>
    <w:rsid w:val="00741C1E"/>
    <w:rsid w:val="00741DA4"/>
    <w:rsid w:val="00742334"/>
    <w:rsid w:val="00742AF1"/>
    <w:rsid w:val="00742B75"/>
    <w:rsid w:val="00743BA7"/>
    <w:rsid w:val="00743D7B"/>
    <w:rsid w:val="007444B3"/>
    <w:rsid w:val="00744D93"/>
    <w:rsid w:val="00744F2F"/>
    <w:rsid w:val="00745371"/>
    <w:rsid w:val="00747F83"/>
    <w:rsid w:val="00750EB8"/>
    <w:rsid w:val="00751616"/>
    <w:rsid w:val="007525D8"/>
    <w:rsid w:val="00752B39"/>
    <w:rsid w:val="0075309A"/>
    <w:rsid w:val="0075368A"/>
    <w:rsid w:val="00754485"/>
    <w:rsid w:val="00754718"/>
    <w:rsid w:val="00754774"/>
    <w:rsid w:val="00754FAC"/>
    <w:rsid w:val="007575AD"/>
    <w:rsid w:val="00760609"/>
    <w:rsid w:val="00762A92"/>
    <w:rsid w:val="0076516B"/>
    <w:rsid w:val="0076574F"/>
    <w:rsid w:val="00767576"/>
    <w:rsid w:val="00771D6A"/>
    <w:rsid w:val="00771E14"/>
    <w:rsid w:val="00772029"/>
    <w:rsid w:val="00773A90"/>
    <w:rsid w:val="007745FF"/>
    <w:rsid w:val="00774757"/>
    <w:rsid w:val="00774D29"/>
    <w:rsid w:val="00774F98"/>
    <w:rsid w:val="00775B3A"/>
    <w:rsid w:val="007761BA"/>
    <w:rsid w:val="00776460"/>
    <w:rsid w:val="00776A62"/>
    <w:rsid w:val="00777142"/>
    <w:rsid w:val="0077717F"/>
    <w:rsid w:val="007775A9"/>
    <w:rsid w:val="007778B2"/>
    <w:rsid w:val="00780392"/>
    <w:rsid w:val="00780A65"/>
    <w:rsid w:val="00780F43"/>
    <w:rsid w:val="00781E6B"/>
    <w:rsid w:val="00782424"/>
    <w:rsid w:val="007827F6"/>
    <w:rsid w:val="00782C77"/>
    <w:rsid w:val="00782F35"/>
    <w:rsid w:val="007839CB"/>
    <w:rsid w:val="007849B7"/>
    <w:rsid w:val="00785D3F"/>
    <w:rsid w:val="007860C1"/>
    <w:rsid w:val="007874ED"/>
    <w:rsid w:val="00787CAA"/>
    <w:rsid w:val="00787F89"/>
    <w:rsid w:val="007934EF"/>
    <w:rsid w:val="00793517"/>
    <w:rsid w:val="00793F71"/>
    <w:rsid w:val="00794FA2"/>
    <w:rsid w:val="0079519F"/>
    <w:rsid w:val="007A0397"/>
    <w:rsid w:val="007A2AE1"/>
    <w:rsid w:val="007A31CC"/>
    <w:rsid w:val="007A33BA"/>
    <w:rsid w:val="007A38B4"/>
    <w:rsid w:val="007A402A"/>
    <w:rsid w:val="007A49F8"/>
    <w:rsid w:val="007A6536"/>
    <w:rsid w:val="007A6565"/>
    <w:rsid w:val="007A68A8"/>
    <w:rsid w:val="007A69FE"/>
    <w:rsid w:val="007A7334"/>
    <w:rsid w:val="007A780E"/>
    <w:rsid w:val="007A793D"/>
    <w:rsid w:val="007B0731"/>
    <w:rsid w:val="007B0A64"/>
    <w:rsid w:val="007B0DB1"/>
    <w:rsid w:val="007B1CBE"/>
    <w:rsid w:val="007B242F"/>
    <w:rsid w:val="007B3E79"/>
    <w:rsid w:val="007B429C"/>
    <w:rsid w:val="007B43DE"/>
    <w:rsid w:val="007B471C"/>
    <w:rsid w:val="007B5181"/>
    <w:rsid w:val="007B5623"/>
    <w:rsid w:val="007B7E30"/>
    <w:rsid w:val="007C0A59"/>
    <w:rsid w:val="007C1253"/>
    <w:rsid w:val="007C1626"/>
    <w:rsid w:val="007C19ED"/>
    <w:rsid w:val="007C28DB"/>
    <w:rsid w:val="007C29C3"/>
    <w:rsid w:val="007C47DA"/>
    <w:rsid w:val="007C4C9F"/>
    <w:rsid w:val="007C5239"/>
    <w:rsid w:val="007C5E4E"/>
    <w:rsid w:val="007C6A53"/>
    <w:rsid w:val="007C6AFE"/>
    <w:rsid w:val="007D279F"/>
    <w:rsid w:val="007D2FA3"/>
    <w:rsid w:val="007D3855"/>
    <w:rsid w:val="007D3BE3"/>
    <w:rsid w:val="007D3D76"/>
    <w:rsid w:val="007D481C"/>
    <w:rsid w:val="007D493E"/>
    <w:rsid w:val="007D5271"/>
    <w:rsid w:val="007D530D"/>
    <w:rsid w:val="007D53A6"/>
    <w:rsid w:val="007D5F86"/>
    <w:rsid w:val="007D77FF"/>
    <w:rsid w:val="007E0830"/>
    <w:rsid w:val="007E516F"/>
    <w:rsid w:val="007E5755"/>
    <w:rsid w:val="007E75CB"/>
    <w:rsid w:val="007F01D5"/>
    <w:rsid w:val="007F04EF"/>
    <w:rsid w:val="007F0D28"/>
    <w:rsid w:val="007F2292"/>
    <w:rsid w:val="007F24AB"/>
    <w:rsid w:val="007F2836"/>
    <w:rsid w:val="007F3126"/>
    <w:rsid w:val="007F3C54"/>
    <w:rsid w:val="007F415C"/>
    <w:rsid w:val="007F4B33"/>
    <w:rsid w:val="007F4DA4"/>
    <w:rsid w:val="007F6C10"/>
    <w:rsid w:val="007F7EA8"/>
    <w:rsid w:val="008007C4"/>
    <w:rsid w:val="0080248A"/>
    <w:rsid w:val="00802A75"/>
    <w:rsid w:val="008036FF"/>
    <w:rsid w:val="00804391"/>
    <w:rsid w:val="008047BB"/>
    <w:rsid w:val="00805193"/>
    <w:rsid w:val="00805536"/>
    <w:rsid w:val="008068B8"/>
    <w:rsid w:val="00806FB6"/>
    <w:rsid w:val="00810617"/>
    <w:rsid w:val="00810B3A"/>
    <w:rsid w:val="00810B6E"/>
    <w:rsid w:val="008119B5"/>
    <w:rsid w:val="00811F8B"/>
    <w:rsid w:val="008120B5"/>
    <w:rsid w:val="0081281B"/>
    <w:rsid w:val="00812A75"/>
    <w:rsid w:val="00812ECA"/>
    <w:rsid w:val="0081442D"/>
    <w:rsid w:val="00815031"/>
    <w:rsid w:val="008158AA"/>
    <w:rsid w:val="00815B9A"/>
    <w:rsid w:val="0081623D"/>
    <w:rsid w:val="00816844"/>
    <w:rsid w:val="00816A2E"/>
    <w:rsid w:val="00816D1F"/>
    <w:rsid w:val="00816E5E"/>
    <w:rsid w:val="008179A8"/>
    <w:rsid w:val="0082050B"/>
    <w:rsid w:val="00820A91"/>
    <w:rsid w:val="00821226"/>
    <w:rsid w:val="00821ADA"/>
    <w:rsid w:val="00822B8B"/>
    <w:rsid w:val="00824866"/>
    <w:rsid w:val="00824CD0"/>
    <w:rsid w:val="0083054A"/>
    <w:rsid w:val="008307B9"/>
    <w:rsid w:val="00832733"/>
    <w:rsid w:val="00833C4D"/>
    <w:rsid w:val="00833F4D"/>
    <w:rsid w:val="00834C33"/>
    <w:rsid w:val="00834D0E"/>
    <w:rsid w:val="00834E6D"/>
    <w:rsid w:val="00835EB0"/>
    <w:rsid w:val="00836E1A"/>
    <w:rsid w:val="00837BBE"/>
    <w:rsid w:val="00840714"/>
    <w:rsid w:val="0084083F"/>
    <w:rsid w:val="00841D54"/>
    <w:rsid w:val="00841F14"/>
    <w:rsid w:val="00843687"/>
    <w:rsid w:val="00843F15"/>
    <w:rsid w:val="0084418B"/>
    <w:rsid w:val="00845230"/>
    <w:rsid w:val="00846471"/>
    <w:rsid w:val="00846655"/>
    <w:rsid w:val="008467C3"/>
    <w:rsid w:val="008548CF"/>
    <w:rsid w:val="008555CA"/>
    <w:rsid w:val="008558C6"/>
    <w:rsid w:val="008567C6"/>
    <w:rsid w:val="0085709D"/>
    <w:rsid w:val="00857570"/>
    <w:rsid w:val="008610D9"/>
    <w:rsid w:val="00861C8C"/>
    <w:rsid w:val="00862B3C"/>
    <w:rsid w:val="00863209"/>
    <w:rsid w:val="008632ED"/>
    <w:rsid w:val="008641FF"/>
    <w:rsid w:val="0086556A"/>
    <w:rsid w:val="00870D4A"/>
    <w:rsid w:val="00871B40"/>
    <w:rsid w:val="00871EAD"/>
    <w:rsid w:val="008720F3"/>
    <w:rsid w:val="0087210D"/>
    <w:rsid w:val="008724FE"/>
    <w:rsid w:val="00873494"/>
    <w:rsid w:val="008736F8"/>
    <w:rsid w:val="00873BD4"/>
    <w:rsid w:val="00873CD9"/>
    <w:rsid w:val="00874ACA"/>
    <w:rsid w:val="008750CD"/>
    <w:rsid w:val="00875993"/>
    <w:rsid w:val="00875C98"/>
    <w:rsid w:val="00876469"/>
    <w:rsid w:val="00876AF7"/>
    <w:rsid w:val="00876D93"/>
    <w:rsid w:val="00876ED7"/>
    <w:rsid w:val="00877080"/>
    <w:rsid w:val="008809AA"/>
    <w:rsid w:val="00880BB3"/>
    <w:rsid w:val="008812EE"/>
    <w:rsid w:val="00881421"/>
    <w:rsid w:val="00881F7F"/>
    <w:rsid w:val="00883310"/>
    <w:rsid w:val="00883351"/>
    <w:rsid w:val="00883B2B"/>
    <w:rsid w:val="00883F5C"/>
    <w:rsid w:val="00884B63"/>
    <w:rsid w:val="0088547B"/>
    <w:rsid w:val="00886D85"/>
    <w:rsid w:val="008877D8"/>
    <w:rsid w:val="008878F2"/>
    <w:rsid w:val="00887C23"/>
    <w:rsid w:val="00887EFC"/>
    <w:rsid w:val="00887F14"/>
    <w:rsid w:val="008907CB"/>
    <w:rsid w:val="00890D52"/>
    <w:rsid w:val="00891D8B"/>
    <w:rsid w:val="008928AC"/>
    <w:rsid w:val="00892A76"/>
    <w:rsid w:val="00892F8B"/>
    <w:rsid w:val="0089380F"/>
    <w:rsid w:val="00893C5B"/>
    <w:rsid w:val="00893C6A"/>
    <w:rsid w:val="008949CA"/>
    <w:rsid w:val="0089520E"/>
    <w:rsid w:val="00895FFF"/>
    <w:rsid w:val="008979B6"/>
    <w:rsid w:val="008A0845"/>
    <w:rsid w:val="008A0CD6"/>
    <w:rsid w:val="008A2ECC"/>
    <w:rsid w:val="008A3ABF"/>
    <w:rsid w:val="008A47B7"/>
    <w:rsid w:val="008A4E4B"/>
    <w:rsid w:val="008A5E93"/>
    <w:rsid w:val="008A6F70"/>
    <w:rsid w:val="008A6FA9"/>
    <w:rsid w:val="008A73D1"/>
    <w:rsid w:val="008A78F4"/>
    <w:rsid w:val="008A7972"/>
    <w:rsid w:val="008B0CF6"/>
    <w:rsid w:val="008B1286"/>
    <w:rsid w:val="008B139E"/>
    <w:rsid w:val="008B1A88"/>
    <w:rsid w:val="008B2638"/>
    <w:rsid w:val="008B2B3B"/>
    <w:rsid w:val="008B3676"/>
    <w:rsid w:val="008B3C77"/>
    <w:rsid w:val="008B46EF"/>
    <w:rsid w:val="008B4B00"/>
    <w:rsid w:val="008B7C38"/>
    <w:rsid w:val="008C047A"/>
    <w:rsid w:val="008C104E"/>
    <w:rsid w:val="008C1343"/>
    <w:rsid w:val="008C1D3B"/>
    <w:rsid w:val="008C2C41"/>
    <w:rsid w:val="008C662F"/>
    <w:rsid w:val="008C6C3F"/>
    <w:rsid w:val="008C732B"/>
    <w:rsid w:val="008C78A8"/>
    <w:rsid w:val="008C7CA7"/>
    <w:rsid w:val="008D03CB"/>
    <w:rsid w:val="008D067C"/>
    <w:rsid w:val="008D0AF1"/>
    <w:rsid w:val="008D238E"/>
    <w:rsid w:val="008D26E4"/>
    <w:rsid w:val="008D2A3E"/>
    <w:rsid w:val="008D3373"/>
    <w:rsid w:val="008D49B8"/>
    <w:rsid w:val="008D4CDD"/>
    <w:rsid w:val="008D71C1"/>
    <w:rsid w:val="008D7A6A"/>
    <w:rsid w:val="008E037C"/>
    <w:rsid w:val="008E09E0"/>
    <w:rsid w:val="008E13C3"/>
    <w:rsid w:val="008E1BD9"/>
    <w:rsid w:val="008E3858"/>
    <w:rsid w:val="008E4203"/>
    <w:rsid w:val="008E49C8"/>
    <w:rsid w:val="008E5727"/>
    <w:rsid w:val="008E6F0F"/>
    <w:rsid w:val="008F060F"/>
    <w:rsid w:val="008F08B5"/>
    <w:rsid w:val="008F1144"/>
    <w:rsid w:val="008F1592"/>
    <w:rsid w:val="008F376B"/>
    <w:rsid w:val="008F37DE"/>
    <w:rsid w:val="008F3D22"/>
    <w:rsid w:val="008F4212"/>
    <w:rsid w:val="008F46FA"/>
    <w:rsid w:val="008F5FBB"/>
    <w:rsid w:val="008F7255"/>
    <w:rsid w:val="009011A6"/>
    <w:rsid w:val="00901CD9"/>
    <w:rsid w:val="00902491"/>
    <w:rsid w:val="00902F36"/>
    <w:rsid w:val="00904034"/>
    <w:rsid w:val="00904EC4"/>
    <w:rsid w:val="00904FCB"/>
    <w:rsid w:val="009057BD"/>
    <w:rsid w:val="00906EDB"/>
    <w:rsid w:val="00907DDE"/>
    <w:rsid w:val="00910D6C"/>
    <w:rsid w:val="00912292"/>
    <w:rsid w:val="00912319"/>
    <w:rsid w:val="009125F5"/>
    <w:rsid w:val="00913AE7"/>
    <w:rsid w:val="00913F33"/>
    <w:rsid w:val="0091548C"/>
    <w:rsid w:val="009159BA"/>
    <w:rsid w:val="00916061"/>
    <w:rsid w:val="009164CE"/>
    <w:rsid w:val="00916779"/>
    <w:rsid w:val="00916B44"/>
    <w:rsid w:val="00920EA7"/>
    <w:rsid w:val="009229BF"/>
    <w:rsid w:val="009237B0"/>
    <w:rsid w:val="009238DE"/>
    <w:rsid w:val="0092400F"/>
    <w:rsid w:val="0092438C"/>
    <w:rsid w:val="009252F4"/>
    <w:rsid w:val="009257FF"/>
    <w:rsid w:val="00925ACC"/>
    <w:rsid w:val="00925C11"/>
    <w:rsid w:val="0092608D"/>
    <w:rsid w:val="00927A03"/>
    <w:rsid w:val="00927A65"/>
    <w:rsid w:val="00927F80"/>
    <w:rsid w:val="0093014D"/>
    <w:rsid w:val="00930187"/>
    <w:rsid w:val="00930188"/>
    <w:rsid w:val="00931442"/>
    <w:rsid w:val="009316F7"/>
    <w:rsid w:val="00931818"/>
    <w:rsid w:val="00931C7F"/>
    <w:rsid w:val="00932EAF"/>
    <w:rsid w:val="00933C8C"/>
    <w:rsid w:val="009342EA"/>
    <w:rsid w:val="009353FE"/>
    <w:rsid w:val="00935639"/>
    <w:rsid w:val="00935954"/>
    <w:rsid w:val="00935EED"/>
    <w:rsid w:val="00936F62"/>
    <w:rsid w:val="009378DB"/>
    <w:rsid w:val="00937FCA"/>
    <w:rsid w:val="00940A40"/>
    <w:rsid w:val="00941346"/>
    <w:rsid w:val="00943461"/>
    <w:rsid w:val="00943AAD"/>
    <w:rsid w:val="009442B3"/>
    <w:rsid w:val="00944BC2"/>
    <w:rsid w:val="00944E78"/>
    <w:rsid w:val="00944F1E"/>
    <w:rsid w:val="00945743"/>
    <w:rsid w:val="00946BEF"/>
    <w:rsid w:val="0095149F"/>
    <w:rsid w:val="0095657D"/>
    <w:rsid w:val="00960428"/>
    <w:rsid w:val="00961832"/>
    <w:rsid w:val="00961872"/>
    <w:rsid w:val="0096194D"/>
    <w:rsid w:val="00962022"/>
    <w:rsid w:val="009623DA"/>
    <w:rsid w:val="00962809"/>
    <w:rsid w:val="00963168"/>
    <w:rsid w:val="009640E1"/>
    <w:rsid w:val="00965B74"/>
    <w:rsid w:val="00965EEB"/>
    <w:rsid w:val="00966023"/>
    <w:rsid w:val="0096628E"/>
    <w:rsid w:val="009675A4"/>
    <w:rsid w:val="009713A5"/>
    <w:rsid w:val="009725CD"/>
    <w:rsid w:val="0097441A"/>
    <w:rsid w:val="009764AE"/>
    <w:rsid w:val="00976A65"/>
    <w:rsid w:val="0097785A"/>
    <w:rsid w:val="00977AAC"/>
    <w:rsid w:val="00977B88"/>
    <w:rsid w:val="00980FA8"/>
    <w:rsid w:val="00981BA5"/>
    <w:rsid w:val="00982B73"/>
    <w:rsid w:val="009848A5"/>
    <w:rsid w:val="00985A35"/>
    <w:rsid w:val="00985A91"/>
    <w:rsid w:val="00985AD5"/>
    <w:rsid w:val="00986A8A"/>
    <w:rsid w:val="0098713B"/>
    <w:rsid w:val="00990137"/>
    <w:rsid w:val="009901D1"/>
    <w:rsid w:val="00991BB6"/>
    <w:rsid w:val="0099225B"/>
    <w:rsid w:val="00992348"/>
    <w:rsid w:val="009939C6"/>
    <w:rsid w:val="00994621"/>
    <w:rsid w:val="009A1650"/>
    <w:rsid w:val="009A17FD"/>
    <w:rsid w:val="009A25E1"/>
    <w:rsid w:val="009A2833"/>
    <w:rsid w:val="009A2A06"/>
    <w:rsid w:val="009A4147"/>
    <w:rsid w:val="009A594B"/>
    <w:rsid w:val="009A5A50"/>
    <w:rsid w:val="009A63A5"/>
    <w:rsid w:val="009A6F73"/>
    <w:rsid w:val="009A70AF"/>
    <w:rsid w:val="009B131F"/>
    <w:rsid w:val="009B19CB"/>
    <w:rsid w:val="009B2106"/>
    <w:rsid w:val="009B2816"/>
    <w:rsid w:val="009B2920"/>
    <w:rsid w:val="009B31EE"/>
    <w:rsid w:val="009B48FB"/>
    <w:rsid w:val="009B4E45"/>
    <w:rsid w:val="009B5B63"/>
    <w:rsid w:val="009B5C7A"/>
    <w:rsid w:val="009B63BB"/>
    <w:rsid w:val="009B72B0"/>
    <w:rsid w:val="009C0876"/>
    <w:rsid w:val="009C4262"/>
    <w:rsid w:val="009C481D"/>
    <w:rsid w:val="009C4918"/>
    <w:rsid w:val="009C4F42"/>
    <w:rsid w:val="009C5C86"/>
    <w:rsid w:val="009C672A"/>
    <w:rsid w:val="009C6FBA"/>
    <w:rsid w:val="009D24EF"/>
    <w:rsid w:val="009D27D5"/>
    <w:rsid w:val="009D2A78"/>
    <w:rsid w:val="009D2E6B"/>
    <w:rsid w:val="009D4008"/>
    <w:rsid w:val="009D4111"/>
    <w:rsid w:val="009D43F6"/>
    <w:rsid w:val="009D43FA"/>
    <w:rsid w:val="009D4E24"/>
    <w:rsid w:val="009D58FE"/>
    <w:rsid w:val="009D6F65"/>
    <w:rsid w:val="009E13B7"/>
    <w:rsid w:val="009E15F9"/>
    <w:rsid w:val="009E1DD2"/>
    <w:rsid w:val="009E279A"/>
    <w:rsid w:val="009E2BD6"/>
    <w:rsid w:val="009E7043"/>
    <w:rsid w:val="009E70CE"/>
    <w:rsid w:val="009F11DB"/>
    <w:rsid w:val="009F17FC"/>
    <w:rsid w:val="009F1FD3"/>
    <w:rsid w:val="009F226C"/>
    <w:rsid w:val="009F3604"/>
    <w:rsid w:val="009F51D4"/>
    <w:rsid w:val="009F684F"/>
    <w:rsid w:val="00A02998"/>
    <w:rsid w:val="00A031E4"/>
    <w:rsid w:val="00A041E5"/>
    <w:rsid w:val="00A04565"/>
    <w:rsid w:val="00A0484A"/>
    <w:rsid w:val="00A0510E"/>
    <w:rsid w:val="00A10233"/>
    <w:rsid w:val="00A1182D"/>
    <w:rsid w:val="00A14CCE"/>
    <w:rsid w:val="00A172CB"/>
    <w:rsid w:val="00A2025D"/>
    <w:rsid w:val="00A207E6"/>
    <w:rsid w:val="00A213FE"/>
    <w:rsid w:val="00A229C6"/>
    <w:rsid w:val="00A22BFF"/>
    <w:rsid w:val="00A2344E"/>
    <w:rsid w:val="00A23595"/>
    <w:rsid w:val="00A242C1"/>
    <w:rsid w:val="00A24691"/>
    <w:rsid w:val="00A2666D"/>
    <w:rsid w:val="00A267D8"/>
    <w:rsid w:val="00A26B2B"/>
    <w:rsid w:val="00A2745B"/>
    <w:rsid w:val="00A27CA4"/>
    <w:rsid w:val="00A27E1F"/>
    <w:rsid w:val="00A30918"/>
    <w:rsid w:val="00A30B08"/>
    <w:rsid w:val="00A323EA"/>
    <w:rsid w:val="00A32896"/>
    <w:rsid w:val="00A328A2"/>
    <w:rsid w:val="00A328A9"/>
    <w:rsid w:val="00A33642"/>
    <w:rsid w:val="00A34AE9"/>
    <w:rsid w:val="00A35641"/>
    <w:rsid w:val="00A361CF"/>
    <w:rsid w:val="00A361EC"/>
    <w:rsid w:val="00A40035"/>
    <w:rsid w:val="00A40164"/>
    <w:rsid w:val="00A407DA"/>
    <w:rsid w:val="00A40B74"/>
    <w:rsid w:val="00A40FAE"/>
    <w:rsid w:val="00A41166"/>
    <w:rsid w:val="00A4133F"/>
    <w:rsid w:val="00A4144A"/>
    <w:rsid w:val="00A41B20"/>
    <w:rsid w:val="00A44198"/>
    <w:rsid w:val="00A44EEA"/>
    <w:rsid w:val="00A465F6"/>
    <w:rsid w:val="00A469E4"/>
    <w:rsid w:val="00A47E9B"/>
    <w:rsid w:val="00A50CE4"/>
    <w:rsid w:val="00A51239"/>
    <w:rsid w:val="00A51C4C"/>
    <w:rsid w:val="00A52CF3"/>
    <w:rsid w:val="00A52D00"/>
    <w:rsid w:val="00A52F38"/>
    <w:rsid w:val="00A5300B"/>
    <w:rsid w:val="00A539DD"/>
    <w:rsid w:val="00A54171"/>
    <w:rsid w:val="00A54404"/>
    <w:rsid w:val="00A55291"/>
    <w:rsid w:val="00A56313"/>
    <w:rsid w:val="00A57349"/>
    <w:rsid w:val="00A573A5"/>
    <w:rsid w:val="00A6001E"/>
    <w:rsid w:val="00A61569"/>
    <w:rsid w:val="00A6362E"/>
    <w:rsid w:val="00A63BF3"/>
    <w:rsid w:val="00A65EBC"/>
    <w:rsid w:val="00A66B16"/>
    <w:rsid w:val="00A67F84"/>
    <w:rsid w:val="00A704FE"/>
    <w:rsid w:val="00A70FB4"/>
    <w:rsid w:val="00A715E7"/>
    <w:rsid w:val="00A71826"/>
    <w:rsid w:val="00A7464E"/>
    <w:rsid w:val="00A74849"/>
    <w:rsid w:val="00A75DD9"/>
    <w:rsid w:val="00A76025"/>
    <w:rsid w:val="00A8083E"/>
    <w:rsid w:val="00A816E8"/>
    <w:rsid w:val="00A81D81"/>
    <w:rsid w:val="00A83912"/>
    <w:rsid w:val="00A8488B"/>
    <w:rsid w:val="00A8490E"/>
    <w:rsid w:val="00A851FD"/>
    <w:rsid w:val="00A85A4C"/>
    <w:rsid w:val="00A87421"/>
    <w:rsid w:val="00A8752C"/>
    <w:rsid w:val="00A87EB3"/>
    <w:rsid w:val="00A91D62"/>
    <w:rsid w:val="00A9222E"/>
    <w:rsid w:val="00A92753"/>
    <w:rsid w:val="00A93083"/>
    <w:rsid w:val="00A93144"/>
    <w:rsid w:val="00A934DB"/>
    <w:rsid w:val="00A93CB3"/>
    <w:rsid w:val="00A93E65"/>
    <w:rsid w:val="00A9578F"/>
    <w:rsid w:val="00A95945"/>
    <w:rsid w:val="00A964E8"/>
    <w:rsid w:val="00A97033"/>
    <w:rsid w:val="00A97EE5"/>
    <w:rsid w:val="00AA0B26"/>
    <w:rsid w:val="00AA231F"/>
    <w:rsid w:val="00AA26DE"/>
    <w:rsid w:val="00AA316B"/>
    <w:rsid w:val="00AA3C04"/>
    <w:rsid w:val="00AA3EC5"/>
    <w:rsid w:val="00AA62A0"/>
    <w:rsid w:val="00AA6580"/>
    <w:rsid w:val="00AA6853"/>
    <w:rsid w:val="00AA781C"/>
    <w:rsid w:val="00AB1A5F"/>
    <w:rsid w:val="00AB1E5F"/>
    <w:rsid w:val="00AB3C43"/>
    <w:rsid w:val="00AB53DD"/>
    <w:rsid w:val="00AB6C0B"/>
    <w:rsid w:val="00AB6DB5"/>
    <w:rsid w:val="00AB72C6"/>
    <w:rsid w:val="00AB79CB"/>
    <w:rsid w:val="00AC00CD"/>
    <w:rsid w:val="00AC0183"/>
    <w:rsid w:val="00AC18AC"/>
    <w:rsid w:val="00AC2DE0"/>
    <w:rsid w:val="00AC2F48"/>
    <w:rsid w:val="00AC4308"/>
    <w:rsid w:val="00AC68C5"/>
    <w:rsid w:val="00AC6EDE"/>
    <w:rsid w:val="00AD065F"/>
    <w:rsid w:val="00AD1A52"/>
    <w:rsid w:val="00AD28D7"/>
    <w:rsid w:val="00AD3B12"/>
    <w:rsid w:val="00AD3C4C"/>
    <w:rsid w:val="00AD3E19"/>
    <w:rsid w:val="00AD3F16"/>
    <w:rsid w:val="00AD5E6B"/>
    <w:rsid w:val="00AD63C4"/>
    <w:rsid w:val="00AD6488"/>
    <w:rsid w:val="00AD6E05"/>
    <w:rsid w:val="00AD6F7A"/>
    <w:rsid w:val="00AD7D86"/>
    <w:rsid w:val="00AE0371"/>
    <w:rsid w:val="00AE11F7"/>
    <w:rsid w:val="00AE1F2B"/>
    <w:rsid w:val="00AE3479"/>
    <w:rsid w:val="00AE381A"/>
    <w:rsid w:val="00AE41AB"/>
    <w:rsid w:val="00AE4461"/>
    <w:rsid w:val="00AE4EA5"/>
    <w:rsid w:val="00AE61DD"/>
    <w:rsid w:val="00AE648C"/>
    <w:rsid w:val="00AE732C"/>
    <w:rsid w:val="00AE7D88"/>
    <w:rsid w:val="00AF0F7D"/>
    <w:rsid w:val="00AF141A"/>
    <w:rsid w:val="00AF15B0"/>
    <w:rsid w:val="00AF244C"/>
    <w:rsid w:val="00AF2CD0"/>
    <w:rsid w:val="00AF448D"/>
    <w:rsid w:val="00AF5A5C"/>
    <w:rsid w:val="00B00B82"/>
    <w:rsid w:val="00B013AF"/>
    <w:rsid w:val="00B027D9"/>
    <w:rsid w:val="00B043E7"/>
    <w:rsid w:val="00B0469E"/>
    <w:rsid w:val="00B047E0"/>
    <w:rsid w:val="00B04F7A"/>
    <w:rsid w:val="00B10A18"/>
    <w:rsid w:val="00B11105"/>
    <w:rsid w:val="00B11B31"/>
    <w:rsid w:val="00B12126"/>
    <w:rsid w:val="00B13BDB"/>
    <w:rsid w:val="00B141F8"/>
    <w:rsid w:val="00B14B3F"/>
    <w:rsid w:val="00B14D53"/>
    <w:rsid w:val="00B22321"/>
    <w:rsid w:val="00B23B9A"/>
    <w:rsid w:val="00B24CB9"/>
    <w:rsid w:val="00B250E1"/>
    <w:rsid w:val="00B2518F"/>
    <w:rsid w:val="00B2624C"/>
    <w:rsid w:val="00B2672E"/>
    <w:rsid w:val="00B26A85"/>
    <w:rsid w:val="00B271E2"/>
    <w:rsid w:val="00B27987"/>
    <w:rsid w:val="00B30215"/>
    <w:rsid w:val="00B31D15"/>
    <w:rsid w:val="00B3223D"/>
    <w:rsid w:val="00B3267C"/>
    <w:rsid w:val="00B32DBE"/>
    <w:rsid w:val="00B340D3"/>
    <w:rsid w:val="00B341EA"/>
    <w:rsid w:val="00B34C31"/>
    <w:rsid w:val="00B350C0"/>
    <w:rsid w:val="00B36B07"/>
    <w:rsid w:val="00B37DDD"/>
    <w:rsid w:val="00B37E07"/>
    <w:rsid w:val="00B405E1"/>
    <w:rsid w:val="00B41943"/>
    <w:rsid w:val="00B41E65"/>
    <w:rsid w:val="00B443FD"/>
    <w:rsid w:val="00B44FAA"/>
    <w:rsid w:val="00B46064"/>
    <w:rsid w:val="00B462E2"/>
    <w:rsid w:val="00B46C80"/>
    <w:rsid w:val="00B46D6A"/>
    <w:rsid w:val="00B47648"/>
    <w:rsid w:val="00B47AF3"/>
    <w:rsid w:val="00B50118"/>
    <w:rsid w:val="00B5067C"/>
    <w:rsid w:val="00B508A4"/>
    <w:rsid w:val="00B52D89"/>
    <w:rsid w:val="00B5388D"/>
    <w:rsid w:val="00B53937"/>
    <w:rsid w:val="00B556D1"/>
    <w:rsid w:val="00B55B97"/>
    <w:rsid w:val="00B56A5A"/>
    <w:rsid w:val="00B56B7B"/>
    <w:rsid w:val="00B611D5"/>
    <w:rsid w:val="00B616A5"/>
    <w:rsid w:val="00B61D28"/>
    <w:rsid w:val="00B6237F"/>
    <w:rsid w:val="00B624A9"/>
    <w:rsid w:val="00B626BE"/>
    <w:rsid w:val="00B6621C"/>
    <w:rsid w:val="00B66C91"/>
    <w:rsid w:val="00B67D1F"/>
    <w:rsid w:val="00B7214B"/>
    <w:rsid w:val="00B72C72"/>
    <w:rsid w:val="00B741A5"/>
    <w:rsid w:val="00B75134"/>
    <w:rsid w:val="00B75E98"/>
    <w:rsid w:val="00B76F67"/>
    <w:rsid w:val="00B77120"/>
    <w:rsid w:val="00B80110"/>
    <w:rsid w:val="00B802E7"/>
    <w:rsid w:val="00B81931"/>
    <w:rsid w:val="00B81A39"/>
    <w:rsid w:val="00B827BF"/>
    <w:rsid w:val="00B832E1"/>
    <w:rsid w:val="00B8483D"/>
    <w:rsid w:val="00B85BF5"/>
    <w:rsid w:val="00B86229"/>
    <w:rsid w:val="00B87AC9"/>
    <w:rsid w:val="00B907B5"/>
    <w:rsid w:val="00B90D6E"/>
    <w:rsid w:val="00B9123F"/>
    <w:rsid w:val="00B91BF8"/>
    <w:rsid w:val="00B93856"/>
    <w:rsid w:val="00B93B46"/>
    <w:rsid w:val="00B9400B"/>
    <w:rsid w:val="00B94DD9"/>
    <w:rsid w:val="00B94FAC"/>
    <w:rsid w:val="00B95D04"/>
    <w:rsid w:val="00B95DDD"/>
    <w:rsid w:val="00B9739C"/>
    <w:rsid w:val="00BA09DD"/>
    <w:rsid w:val="00BA290A"/>
    <w:rsid w:val="00BA2F8E"/>
    <w:rsid w:val="00BA4D4F"/>
    <w:rsid w:val="00BA4E36"/>
    <w:rsid w:val="00BA5244"/>
    <w:rsid w:val="00BA667F"/>
    <w:rsid w:val="00BA6D13"/>
    <w:rsid w:val="00BB102E"/>
    <w:rsid w:val="00BB1C1E"/>
    <w:rsid w:val="00BB1FCE"/>
    <w:rsid w:val="00BB2F56"/>
    <w:rsid w:val="00BB33AA"/>
    <w:rsid w:val="00BB4B50"/>
    <w:rsid w:val="00BB544C"/>
    <w:rsid w:val="00BB593A"/>
    <w:rsid w:val="00BB5B4D"/>
    <w:rsid w:val="00BB5F3B"/>
    <w:rsid w:val="00BB5F8F"/>
    <w:rsid w:val="00BB6895"/>
    <w:rsid w:val="00BB6D9A"/>
    <w:rsid w:val="00BB7096"/>
    <w:rsid w:val="00BB78B1"/>
    <w:rsid w:val="00BC03FC"/>
    <w:rsid w:val="00BC1530"/>
    <w:rsid w:val="00BC167D"/>
    <w:rsid w:val="00BC2399"/>
    <w:rsid w:val="00BC2789"/>
    <w:rsid w:val="00BC29E2"/>
    <w:rsid w:val="00BC2B43"/>
    <w:rsid w:val="00BC33DD"/>
    <w:rsid w:val="00BC49F7"/>
    <w:rsid w:val="00BC4C31"/>
    <w:rsid w:val="00BC4ECF"/>
    <w:rsid w:val="00BC4F65"/>
    <w:rsid w:val="00BC5ACC"/>
    <w:rsid w:val="00BC60CB"/>
    <w:rsid w:val="00BC62F0"/>
    <w:rsid w:val="00BC68B9"/>
    <w:rsid w:val="00BD078C"/>
    <w:rsid w:val="00BD1C0E"/>
    <w:rsid w:val="00BD1F8B"/>
    <w:rsid w:val="00BD2801"/>
    <w:rsid w:val="00BD40FE"/>
    <w:rsid w:val="00BD453E"/>
    <w:rsid w:val="00BD4779"/>
    <w:rsid w:val="00BD48D7"/>
    <w:rsid w:val="00BD5728"/>
    <w:rsid w:val="00BD5B70"/>
    <w:rsid w:val="00BD6C73"/>
    <w:rsid w:val="00BE05E3"/>
    <w:rsid w:val="00BE092E"/>
    <w:rsid w:val="00BE10D7"/>
    <w:rsid w:val="00BE3389"/>
    <w:rsid w:val="00BE382E"/>
    <w:rsid w:val="00BE3EB8"/>
    <w:rsid w:val="00BE4650"/>
    <w:rsid w:val="00BE7181"/>
    <w:rsid w:val="00BE78D9"/>
    <w:rsid w:val="00BE7DD7"/>
    <w:rsid w:val="00BE7F3C"/>
    <w:rsid w:val="00BF0B96"/>
    <w:rsid w:val="00BF13B5"/>
    <w:rsid w:val="00BF1621"/>
    <w:rsid w:val="00BF2718"/>
    <w:rsid w:val="00BF3981"/>
    <w:rsid w:val="00BF3B60"/>
    <w:rsid w:val="00BF42BF"/>
    <w:rsid w:val="00BF4A6B"/>
    <w:rsid w:val="00BF5049"/>
    <w:rsid w:val="00BF6071"/>
    <w:rsid w:val="00C00443"/>
    <w:rsid w:val="00C009B0"/>
    <w:rsid w:val="00C00BA3"/>
    <w:rsid w:val="00C014FA"/>
    <w:rsid w:val="00C021FC"/>
    <w:rsid w:val="00C027C5"/>
    <w:rsid w:val="00C029E1"/>
    <w:rsid w:val="00C030E6"/>
    <w:rsid w:val="00C0353E"/>
    <w:rsid w:val="00C03636"/>
    <w:rsid w:val="00C039AC"/>
    <w:rsid w:val="00C0431A"/>
    <w:rsid w:val="00C05A39"/>
    <w:rsid w:val="00C06644"/>
    <w:rsid w:val="00C06DE5"/>
    <w:rsid w:val="00C12BB3"/>
    <w:rsid w:val="00C12E3B"/>
    <w:rsid w:val="00C15DE5"/>
    <w:rsid w:val="00C17B27"/>
    <w:rsid w:val="00C17BA6"/>
    <w:rsid w:val="00C20424"/>
    <w:rsid w:val="00C21565"/>
    <w:rsid w:val="00C21AA8"/>
    <w:rsid w:val="00C22A8F"/>
    <w:rsid w:val="00C23143"/>
    <w:rsid w:val="00C23757"/>
    <w:rsid w:val="00C23C6B"/>
    <w:rsid w:val="00C249A8"/>
    <w:rsid w:val="00C251E0"/>
    <w:rsid w:val="00C25586"/>
    <w:rsid w:val="00C26430"/>
    <w:rsid w:val="00C266FF"/>
    <w:rsid w:val="00C26C9A"/>
    <w:rsid w:val="00C27CD5"/>
    <w:rsid w:val="00C302A9"/>
    <w:rsid w:val="00C30C72"/>
    <w:rsid w:val="00C3276B"/>
    <w:rsid w:val="00C32CBB"/>
    <w:rsid w:val="00C32ECA"/>
    <w:rsid w:val="00C33D19"/>
    <w:rsid w:val="00C33F25"/>
    <w:rsid w:val="00C36519"/>
    <w:rsid w:val="00C36A1B"/>
    <w:rsid w:val="00C36F93"/>
    <w:rsid w:val="00C37AC9"/>
    <w:rsid w:val="00C410E8"/>
    <w:rsid w:val="00C41120"/>
    <w:rsid w:val="00C43846"/>
    <w:rsid w:val="00C44037"/>
    <w:rsid w:val="00C447F7"/>
    <w:rsid w:val="00C45317"/>
    <w:rsid w:val="00C45761"/>
    <w:rsid w:val="00C4699B"/>
    <w:rsid w:val="00C47BD0"/>
    <w:rsid w:val="00C47CA9"/>
    <w:rsid w:val="00C50379"/>
    <w:rsid w:val="00C50DE9"/>
    <w:rsid w:val="00C50F67"/>
    <w:rsid w:val="00C51B7A"/>
    <w:rsid w:val="00C52B18"/>
    <w:rsid w:val="00C53819"/>
    <w:rsid w:val="00C54F1B"/>
    <w:rsid w:val="00C55222"/>
    <w:rsid w:val="00C5603A"/>
    <w:rsid w:val="00C5607D"/>
    <w:rsid w:val="00C566AD"/>
    <w:rsid w:val="00C57393"/>
    <w:rsid w:val="00C574C9"/>
    <w:rsid w:val="00C6096B"/>
    <w:rsid w:val="00C60D18"/>
    <w:rsid w:val="00C61F8D"/>
    <w:rsid w:val="00C64147"/>
    <w:rsid w:val="00C644D6"/>
    <w:rsid w:val="00C64C61"/>
    <w:rsid w:val="00C6562E"/>
    <w:rsid w:val="00C704EE"/>
    <w:rsid w:val="00C70845"/>
    <w:rsid w:val="00C71965"/>
    <w:rsid w:val="00C71E46"/>
    <w:rsid w:val="00C7202E"/>
    <w:rsid w:val="00C72192"/>
    <w:rsid w:val="00C73A51"/>
    <w:rsid w:val="00C73C59"/>
    <w:rsid w:val="00C7418C"/>
    <w:rsid w:val="00C74B10"/>
    <w:rsid w:val="00C763C8"/>
    <w:rsid w:val="00C77930"/>
    <w:rsid w:val="00C77C00"/>
    <w:rsid w:val="00C81879"/>
    <w:rsid w:val="00C81964"/>
    <w:rsid w:val="00C821EE"/>
    <w:rsid w:val="00C828CB"/>
    <w:rsid w:val="00C8348D"/>
    <w:rsid w:val="00C8391A"/>
    <w:rsid w:val="00C84F10"/>
    <w:rsid w:val="00C85A88"/>
    <w:rsid w:val="00C8635D"/>
    <w:rsid w:val="00C86819"/>
    <w:rsid w:val="00C86FC4"/>
    <w:rsid w:val="00C87659"/>
    <w:rsid w:val="00C9017F"/>
    <w:rsid w:val="00C90FF4"/>
    <w:rsid w:val="00C9128E"/>
    <w:rsid w:val="00C91314"/>
    <w:rsid w:val="00C93379"/>
    <w:rsid w:val="00C935AF"/>
    <w:rsid w:val="00C93EC8"/>
    <w:rsid w:val="00C94450"/>
    <w:rsid w:val="00C94E90"/>
    <w:rsid w:val="00C953F1"/>
    <w:rsid w:val="00C95FE7"/>
    <w:rsid w:val="00C960CD"/>
    <w:rsid w:val="00C961A4"/>
    <w:rsid w:val="00C964F6"/>
    <w:rsid w:val="00C96934"/>
    <w:rsid w:val="00C96B32"/>
    <w:rsid w:val="00C96E69"/>
    <w:rsid w:val="00CA059D"/>
    <w:rsid w:val="00CA0F36"/>
    <w:rsid w:val="00CA15B7"/>
    <w:rsid w:val="00CA3B96"/>
    <w:rsid w:val="00CA3FDB"/>
    <w:rsid w:val="00CA4B92"/>
    <w:rsid w:val="00CA5919"/>
    <w:rsid w:val="00CA595E"/>
    <w:rsid w:val="00CA5E90"/>
    <w:rsid w:val="00CA6ED4"/>
    <w:rsid w:val="00CA6F42"/>
    <w:rsid w:val="00CA70FF"/>
    <w:rsid w:val="00CA71C0"/>
    <w:rsid w:val="00CA7F76"/>
    <w:rsid w:val="00CB07EB"/>
    <w:rsid w:val="00CB0BBA"/>
    <w:rsid w:val="00CB1121"/>
    <w:rsid w:val="00CB1A95"/>
    <w:rsid w:val="00CB2507"/>
    <w:rsid w:val="00CB2571"/>
    <w:rsid w:val="00CB2AD4"/>
    <w:rsid w:val="00CB3179"/>
    <w:rsid w:val="00CB4146"/>
    <w:rsid w:val="00CB4EFD"/>
    <w:rsid w:val="00CB5849"/>
    <w:rsid w:val="00CB5EFA"/>
    <w:rsid w:val="00CB6F7C"/>
    <w:rsid w:val="00CB72C7"/>
    <w:rsid w:val="00CC0C96"/>
    <w:rsid w:val="00CC21A7"/>
    <w:rsid w:val="00CC228B"/>
    <w:rsid w:val="00CC275C"/>
    <w:rsid w:val="00CC4578"/>
    <w:rsid w:val="00CC4D85"/>
    <w:rsid w:val="00CC56B3"/>
    <w:rsid w:val="00CC6462"/>
    <w:rsid w:val="00CC6A04"/>
    <w:rsid w:val="00CD2637"/>
    <w:rsid w:val="00CD3AE1"/>
    <w:rsid w:val="00CD4563"/>
    <w:rsid w:val="00CD5F18"/>
    <w:rsid w:val="00CD62A3"/>
    <w:rsid w:val="00CD6CFC"/>
    <w:rsid w:val="00CD7770"/>
    <w:rsid w:val="00CE0DCA"/>
    <w:rsid w:val="00CE1998"/>
    <w:rsid w:val="00CE199A"/>
    <w:rsid w:val="00CE2832"/>
    <w:rsid w:val="00CE2F88"/>
    <w:rsid w:val="00CE4ADF"/>
    <w:rsid w:val="00CE5965"/>
    <w:rsid w:val="00CE5B3D"/>
    <w:rsid w:val="00CE5E69"/>
    <w:rsid w:val="00CE6C9D"/>
    <w:rsid w:val="00CE6CA4"/>
    <w:rsid w:val="00CE6DC8"/>
    <w:rsid w:val="00CE7B84"/>
    <w:rsid w:val="00CF07A9"/>
    <w:rsid w:val="00CF0816"/>
    <w:rsid w:val="00CF0F46"/>
    <w:rsid w:val="00CF133E"/>
    <w:rsid w:val="00CF30B0"/>
    <w:rsid w:val="00CF312F"/>
    <w:rsid w:val="00CF3EE8"/>
    <w:rsid w:val="00CF4865"/>
    <w:rsid w:val="00CF672C"/>
    <w:rsid w:val="00CF6CA7"/>
    <w:rsid w:val="00CF7537"/>
    <w:rsid w:val="00D0051B"/>
    <w:rsid w:val="00D01406"/>
    <w:rsid w:val="00D0173C"/>
    <w:rsid w:val="00D01AE0"/>
    <w:rsid w:val="00D02F90"/>
    <w:rsid w:val="00D03778"/>
    <w:rsid w:val="00D042C8"/>
    <w:rsid w:val="00D044D3"/>
    <w:rsid w:val="00D05567"/>
    <w:rsid w:val="00D05E6E"/>
    <w:rsid w:val="00D0662E"/>
    <w:rsid w:val="00D06983"/>
    <w:rsid w:val="00D07AAF"/>
    <w:rsid w:val="00D10929"/>
    <w:rsid w:val="00D111D1"/>
    <w:rsid w:val="00D1207B"/>
    <w:rsid w:val="00D133A0"/>
    <w:rsid w:val="00D13C3A"/>
    <w:rsid w:val="00D1515B"/>
    <w:rsid w:val="00D151EC"/>
    <w:rsid w:val="00D16019"/>
    <w:rsid w:val="00D17466"/>
    <w:rsid w:val="00D174B3"/>
    <w:rsid w:val="00D20905"/>
    <w:rsid w:val="00D2187A"/>
    <w:rsid w:val="00D21F1D"/>
    <w:rsid w:val="00D22169"/>
    <w:rsid w:val="00D22946"/>
    <w:rsid w:val="00D2370D"/>
    <w:rsid w:val="00D24DC8"/>
    <w:rsid w:val="00D24F02"/>
    <w:rsid w:val="00D25D87"/>
    <w:rsid w:val="00D2629B"/>
    <w:rsid w:val="00D26698"/>
    <w:rsid w:val="00D27587"/>
    <w:rsid w:val="00D30A36"/>
    <w:rsid w:val="00D34FF1"/>
    <w:rsid w:val="00D35DED"/>
    <w:rsid w:val="00D36029"/>
    <w:rsid w:val="00D360CF"/>
    <w:rsid w:val="00D36C17"/>
    <w:rsid w:val="00D370A1"/>
    <w:rsid w:val="00D37180"/>
    <w:rsid w:val="00D371B7"/>
    <w:rsid w:val="00D4045E"/>
    <w:rsid w:val="00D409EC"/>
    <w:rsid w:val="00D41799"/>
    <w:rsid w:val="00D41BF1"/>
    <w:rsid w:val="00D41E52"/>
    <w:rsid w:val="00D41EF9"/>
    <w:rsid w:val="00D431C8"/>
    <w:rsid w:val="00D4364B"/>
    <w:rsid w:val="00D43CD0"/>
    <w:rsid w:val="00D44105"/>
    <w:rsid w:val="00D45A8D"/>
    <w:rsid w:val="00D45D0C"/>
    <w:rsid w:val="00D462E9"/>
    <w:rsid w:val="00D504AE"/>
    <w:rsid w:val="00D508CB"/>
    <w:rsid w:val="00D509BB"/>
    <w:rsid w:val="00D5195F"/>
    <w:rsid w:val="00D51AC5"/>
    <w:rsid w:val="00D51D10"/>
    <w:rsid w:val="00D524E0"/>
    <w:rsid w:val="00D5296D"/>
    <w:rsid w:val="00D55657"/>
    <w:rsid w:val="00D5664D"/>
    <w:rsid w:val="00D573EE"/>
    <w:rsid w:val="00D57B96"/>
    <w:rsid w:val="00D60328"/>
    <w:rsid w:val="00D60BA3"/>
    <w:rsid w:val="00D61EF0"/>
    <w:rsid w:val="00D61F74"/>
    <w:rsid w:val="00D62AFC"/>
    <w:rsid w:val="00D62EF6"/>
    <w:rsid w:val="00D63048"/>
    <w:rsid w:val="00D6396A"/>
    <w:rsid w:val="00D63B77"/>
    <w:rsid w:val="00D659CC"/>
    <w:rsid w:val="00D67204"/>
    <w:rsid w:val="00D712AE"/>
    <w:rsid w:val="00D72150"/>
    <w:rsid w:val="00D722E7"/>
    <w:rsid w:val="00D72C1F"/>
    <w:rsid w:val="00D72F4B"/>
    <w:rsid w:val="00D737BC"/>
    <w:rsid w:val="00D7380A"/>
    <w:rsid w:val="00D73AAA"/>
    <w:rsid w:val="00D7484A"/>
    <w:rsid w:val="00D74B87"/>
    <w:rsid w:val="00D74CAD"/>
    <w:rsid w:val="00D75255"/>
    <w:rsid w:val="00D755D3"/>
    <w:rsid w:val="00D76183"/>
    <w:rsid w:val="00D80013"/>
    <w:rsid w:val="00D813F5"/>
    <w:rsid w:val="00D81D5B"/>
    <w:rsid w:val="00D82CE1"/>
    <w:rsid w:val="00D830C2"/>
    <w:rsid w:val="00D842F3"/>
    <w:rsid w:val="00D85175"/>
    <w:rsid w:val="00D85913"/>
    <w:rsid w:val="00D85D7E"/>
    <w:rsid w:val="00D864C2"/>
    <w:rsid w:val="00D8675F"/>
    <w:rsid w:val="00D868EA"/>
    <w:rsid w:val="00D879DC"/>
    <w:rsid w:val="00D913DB"/>
    <w:rsid w:val="00D91467"/>
    <w:rsid w:val="00D9306F"/>
    <w:rsid w:val="00D93DE9"/>
    <w:rsid w:val="00D93EE5"/>
    <w:rsid w:val="00D94627"/>
    <w:rsid w:val="00D94EF0"/>
    <w:rsid w:val="00D95341"/>
    <w:rsid w:val="00D9587D"/>
    <w:rsid w:val="00D96442"/>
    <w:rsid w:val="00D96866"/>
    <w:rsid w:val="00D97135"/>
    <w:rsid w:val="00DA18F7"/>
    <w:rsid w:val="00DA2296"/>
    <w:rsid w:val="00DA29C6"/>
    <w:rsid w:val="00DA2D84"/>
    <w:rsid w:val="00DA36C5"/>
    <w:rsid w:val="00DA3B0E"/>
    <w:rsid w:val="00DA3FA9"/>
    <w:rsid w:val="00DA4F2A"/>
    <w:rsid w:val="00DA6A6A"/>
    <w:rsid w:val="00DA738E"/>
    <w:rsid w:val="00DA793E"/>
    <w:rsid w:val="00DA7E45"/>
    <w:rsid w:val="00DA7FE2"/>
    <w:rsid w:val="00DB0505"/>
    <w:rsid w:val="00DB313A"/>
    <w:rsid w:val="00DB3662"/>
    <w:rsid w:val="00DB4621"/>
    <w:rsid w:val="00DB53F7"/>
    <w:rsid w:val="00DB5536"/>
    <w:rsid w:val="00DB56EE"/>
    <w:rsid w:val="00DB750B"/>
    <w:rsid w:val="00DB751F"/>
    <w:rsid w:val="00DB7ACB"/>
    <w:rsid w:val="00DC2F7F"/>
    <w:rsid w:val="00DC31E2"/>
    <w:rsid w:val="00DC41EB"/>
    <w:rsid w:val="00DC6992"/>
    <w:rsid w:val="00DC788A"/>
    <w:rsid w:val="00DD1E0C"/>
    <w:rsid w:val="00DD26D7"/>
    <w:rsid w:val="00DD3216"/>
    <w:rsid w:val="00DD386F"/>
    <w:rsid w:val="00DD38AC"/>
    <w:rsid w:val="00DD3B82"/>
    <w:rsid w:val="00DD3D31"/>
    <w:rsid w:val="00DD4E21"/>
    <w:rsid w:val="00DD7454"/>
    <w:rsid w:val="00DD7CEF"/>
    <w:rsid w:val="00DE0DB3"/>
    <w:rsid w:val="00DE11E7"/>
    <w:rsid w:val="00DE131B"/>
    <w:rsid w:val="00DE1846"/>
    <w:rsid w:val="00DE1B09"/>
    <w:rsid w:val="00DE2174"/>
    <w:rsid w:val="00DE3A06"/>
    <w:rsid w:val="00DE4A90"/>
    <w:rsid w:val="00DE73F7"/>
    <w:rsid w:val="00DE7ABF"/>
    <w:rsid w:val="00DE7AE4"/>
    <w:rsid w:val="00DE7E57"/>
    <w:rsid w:val="00DF0253"/>
    <w:rsid w:val="00DF0AA2"/>
    <w:rsid w:val="00DF0B26"/>
    <w:rsid w:val="00DF1376"/>
    <w:rsid w:val="00DF157D"/>
    <w:rsid w:val="00DF1D5A"/>
    <w:rsid w:val="00DF2365"/>
    <w:rsid w:val="00DF4664"/>
    <w:rsid w:val="00DF5BC9"/>
    <w:rsid w:val="00DF6243"/>
    <w:rsid w:val="00DF66B1"/>
    <w:rsid w:val="00DF68CA"/>
    <w:rsid w:val="00DF6E2C"/>
    <w:rsid w:val="00DF7A16"/>
    <w:rsid w:val="00DF7D45"/>
    <w:rsid w:val="00E001D9"/>
    <w:rsid w:val="00E012A3"/>
    <w:rsid w:val="00E01B23"/>
    <w:rsid w:val="00E0510E"/>
    <w:rsid w:val="00E06A4C"/>
    <w:rsid w:val="00E06DF8"/>
    <w:rsid w:val="00E078CB"/>
    <w:rsid w:val="00E07A08"/>
    <w:rsid w:val="00E10D27"/>
    <w:rsid w:val="00E10E4A"/>
    <w:rsid w:val="00E12329"/>
    <w:rsid w:val="00E13404"/>
    <w:rsid w:val="00E144EB"/>
    <w:rsid w:val="00E15570"/>
    <w:rsid w:val="00E16766"/>
    <w:rsid w:val="00E1696F"/>
    <w:rsid w:val="00E20C2D"/>
    <w:rsid w:val="00E21500"/>
    <w:rsid w:val="00E22B13"/>
    <w:rsid w:val="00E247A5"/>
    <w:rsid w:val="00E25B95"/>
    <w:rsid w:val="00E26757"/>
    <w:rsid w:val="00E26C4D"/>
    <w:rsid w:val="00E27D4A"/>
    <w:rsid w:val="00E31255"/>
    <w:rsid w:val="00E313E4"/>
    <w:rsid w:val="00E31986"/>
    <w:rsid w:val="00E327D1"/>
    <w:rsid w:val="00E33F61"/>
    <w:rsid w:val="00E3547D"/>
    <w:rsid w:val="00E356AE"/>
    <w:rsid w:val="00E3690F"/>
    <w:rsid w:val="00E373B0"/>
    <w:rsid w:val="00E376C6"/>
    <w:rsid w:val="00E40251"/>
    <w:rsid w:val="00E408B8"/>
    <w:rsid w:val="00E40B99"/>
    <w:rsid w:val="00E41B6B"/>
    <w:rsid w:val="00E420CC"/>
    <w:rsid w:val="00E451D6"/>
    <w:rsid w:val="00E45906"/>
    <w:rsid w:val="00E45D8D"/>
    <w:rsid w:val="00E46958"/>
    <w:rsid w:val="00E47B92"/>
    <w:rsid w:val="00E50310"/>
    <w:rsid w:val="00E50DDF"/>
    <w:rsid w:val="00E5119E"/>
    <w:rsid w:val="00E51766"/>
    <w:rsid w:val="00E5183B"/>
    <w:rsid w:val="00E518B1"/>
    <w:rsid w:val="00E51A8F"/>
    <w:rsid w:val="00E520E3"/>
    <w:rsid w:val="00E54B3E"/>
    <w:rsid w:val="00E54DA8"/>
    <w:rsid w:val="00E552BA"/>
    <w:rsid w:val="00E55796"/>
    <w:rsid w:val="00E55ACD"/>
    <w:rsid w:val="00E55B77"/>
    <w:rsid w:val="00E55D0B"/>
    <w:rsid w:val="00E602CA"/>
    <w:rsid w:val="00E60605"/>
    <w:rsid w:val="00E60A31"/>
    <w:rsid w:val="00E61629"/>
    <w:rsid w:val="00E618AE"/>
    <w:rsid w:val="00E66265"/>
    <w:rsid w:val="00E6627E"/>
    <w:rsid w:val="00E66380"/>
    <w:rsid w:val="00E663BF"/>
    <w:rsid w:val="00E663CA"/>
    <w:rsid w:val="00E66E28"/>
    <w:rsid w:val="00E6712E"/>
    <w:rsid w:val="00E700BF"/>
    <w:rsid w:val="00E71F5E"/>
    <w:rsid w:val="00E72B6B"/>
    <w:rsid w:val="00E736EF"/>
    <w:rsid w:val="00E73ABE"/>
    <w:rsid w:val="00E73B22"/>
    <w:rsid w:val="00E76FC8"/>
    <w:rsid w:val="00E774EB"/>
    <w:rsid w:val="00E8228C"/>
    <w:rsid w:val="00E824CF"/>
    <w:rsid w:val="00E83BE3"/>
    <w:rsid w:val="00E83E90"/>
    <w:rsid w:val="00E849F7"/>
    <w:rsid w:val="00E84DD3"/>
    <w:rsid w:val="00E8545E"/>
    <w:rsid w:val="00E857B2"/>
    <w:rsid w:val="00E85EB9"/>
    <w:rsid w:val="00E86285"/>
    <w:rsid w:val="00E86327"/>
    <w:rsid w:val="00E923A0"/>
    <w:rsid w:val="00E93AD1"/>
    <w:rsid w:val="00E93C5F"/>
    <w:rsid w:val="00E94022"/>
    <w:rsid w:val="00E9417B"/>
    <w:rsid w:val="00E94C4C"/>
    <w:rsid w:val="00E94EE3"/>
    <w:rsid w:val="00E95B44"/>
    <w:rsid w:val="00E96634"/>
    <w:rsid w:val="00E9683C"/>
    <w:rsid w:val="00E96AB3"/>
    <w:rsid w:val="00E979F0"/>
    <w:rsid w:val="00E97C75"/>
    <w:rsid w:val="00E97DC9"/>
    <w:rsid w:val="00EA0061"/>
    <w:rsid w:val="00EA03C3"/>
    <w:rsid w:val="00EA0C1F"/>
    <w:rsid w:val="00EA114F"/>
    <w:rsid w:val="00EA11E2"/>
    <w:rsid w:val="00EA19F0"/>
    <w:rsid w:val="00EA1FF9"/>
    <w:rsid w:val="00EA21AD"/>
    <w:rsid w:val="00EA40AF"/>
    <w:rsid w:val="00EA4511"/>
    <w:rsid w:val="00EA49A7"/>
    <w:rsid w:val="00EA4AFB"/>
    <w:rsid w:val="00EA5386"/>
    <w:rsid w:val="00EA5776"/>
    <w:rsid w:val="00EA5B34"/>
    <w:rsid w:val="00EA601D"/>
    <w:rsid w:val="00EA602A"/>
    <w:rsid w:val="00EA63BD"/>
    <w:rsid w:val="00EA63CF"/>
    <w:rsid w:val="00EA64B4"/>
    <w:rsid w:val="00EA6A94"/>
    <w:rsid w:val="00EB0094"/>
    <w:rsid w:val="00EB0A2D"/>
    <w:rsid w:val="00EB11E3"/>
    <w:rsid w:val="00EB19BF"/>
    <w:rsid w:val="00EB323E"/>
    <w:rsid w:val="00EB3A4D"/>
    <w:rsid w:val="00EB409A"/>
    <w:rsid w:val="00EB46B8"/>
    <w:rsid w:val="00EB48B7"/>
    <w:rsid w:val="00EB51A0"/>
    <w:rsid w:val="00EB6CF3"/>
    <w:rsid w:val="00EB727B"/>
    <w:rsid w:val="00EB77C9"/>
    <w:rsid w:val="00EC04E0"/>
    <w:rsid w:val="00EC0ED0"/>
    <w:rsid w:val="00EC2348"/>
    <w:rsid w:val="00EC2397"/>
    <w:rsid w:val="00EC2609"/>
    <w:rsid w:val="00EC3D0E"/>
    <w:rsid w:val="00EC4B63"/>
    <w:rsid w:val="00EC5D72"/>
    <w:rsid w:val="00EC7068"/>
    <w:rsid w:val="00ED1233"/>
    <w:rsid w:val="00ED1C58"/>
    <w:rsid w:val="00ED23BC"/>
    <w:rsid w:val="00ED3024"/>
    <w:rsid w:val="00ED3250"/>
    <w:rsid w:val="00ED33B5"/>
    <w:rsid w:val="00ED3D38"/>
    <w:rsid w:val="00ED4A85"/>
    <w:rsid w:val="00ED706E"/>
    <w:rsid w:val="00EE1C7A"/>
    <w:rsid w:val="00EE1DB2"/>
    <w:rsid w:val="00EE21C2"/>
    <w:rsid w:val="00EE3358"/>
    <w:rsid w:val="00EE3AE4"/>
    <w:rsid w:val="00EE4D22"/>
    <w:rsid w:val="00EE4D78"/>
    <w:rsid w:val="00EE518E"/>
    <w:rsid w:val="00EE5965"/>
    <w:rsid w:val="00EE5E85"/>
    <w:rsid w:val="00EE60E3"/>
    <w:rsid w:val="00EE6350"/>
    <w:rsid w:val="00EE67FC"/>
    <w:rsid w:val="00EE72EF"/>
    <w:rsid w:val="00EE7B69"/>
    <w:rsid w:val="00EF02E1"/>
    <w:rsid w:val="00EF1544"/>
    <w:rsid w:val="00EF1A02"/>
    <w:rsid w:val="00EF1B99"/>
    <w:rsid w:val="00EF1F4D"/>
    <w:rsid w:val="00EF33E1"/>
    <w:rsid w:val="00EF51BD"/>
    <w:rsid w:val="00EF5AF1"/>
    <w:rsid w:val="00EF6AEC"/>
    <w:rsid w:val="00EF6FBF"/>
    <w:rsid w:val="00EF73CC"/>
    <w:rsid w:val="00EF7877"/>
    <w:rsid w:val="00F0020A"/>
    <w:rsid w:val="00F00A94"/>
    <w:rsid w:val="00F02F29"/>
    <w:rsid w:val="00F0358E"/>
    <w:rsid w:val="00F06013"/>
    <w:rsid w:val="00F06B45"/>
    <w:rsid w:val="00F06C40"/>
    <w:rsid w:val="00F07A3B"/>
    <w:rsid w:val="00F07D75"/>
    <w:rsid w:val="00F10455"/>
    <w:rsid w:val="00F10A68"/>
    <w:rsid w:val="00F10DAE"/>
    <w:rsid w:val="00F11DE2"/>
    <w:rsid w:val="00F1349F"/>
    <w:rsid w:val="00F13904"/>
    <w:rsid w:val="00F13CC1"/>
    <w:rsid w:val="00F14144"/>
    <w:rsid w:val="00F147B0"/>
    <w:rsid w:val="00F14839"/>
    <w:rsid w:val="00F14E8C"/>
    <w:rsid w:val="00F14F50"/>
    <w:rsid w:val="00F157D2"/>
    <w:rsid w:val="00F15F44"/>
    <w:rsid w:val="00F16649"/>
    <w:rsid w:val="00F17063"/>
    <w:rsid w:val="00F172D2"/>
    <w:rsid w:val="00F2032C"/>
    <w:rsid w:val="00F221DE"/>
    <w:rsid w:val="00F22CF2"/>
    <w:rsid w:val="00F23005"/>
    <w:rsid w:val="00F24927"/>
    <w:rsid w:val="00F2530A"/>
    <w:rsid w:val="00F27533"/>
    <w:rsid w:val="00F300EC"/>
    <w:rsid w:val="00F313FB"/>
    <w:rsid w:val="00F3150A"/>
    <w:rsid w:val="00F31ABD"/>
    <w:rsid w:val="00F31E8A"/>
    <w:rsid w:val="00F326F7"/>
    <w:rsid w:val="00F337E6"/>
    <w:rsid w:val="00F33CA1"/>
    <w:rsid w:val="00F3470A"/>
    <w:rsid w:val="00F36709"/>
    <w:rsid w:val="00F36749"/>
    <w:rsid w:val="00F4066C"/>
    <w:rsid w:val="00F41714"/>
    <w:rsid w:val="00F419CB"/>
    <w:rsid w:val="00F436DA"/>
    <w:rsid w:val="00F44BCB"/>
    <w:rsid w:val="00F4691B"/>
    <w:rsid w:val="00F46A0C"/>
    <w:rsid w:val="00F46A5A"/>
    <w:rsid w:val="00F46B01"/>
    <w:rsid w:val="00F472C8"/>
    <w:rsid w:val="00F477A0"/>
    <w:rsid w:val="00F47F27"/>
    <w:rsid w:val="00F52448"/>
    <w:rsid w:val="00F527FA"/>
    <w:rsid w:val="00F5328C"/>
    <w:rsid w:val="00F532E5"/>
    <w:rsid w:val="00F5350E"/>
    <w:rsid w:val="00F5374D"/>
    <w:rsid w:val="00F558ED"/>
    <w:rsid w:val="00F57F35"/>
    <w:rsid w:val="00F611D1"/>
    <w:rsid w:val="00F62078"/>
    <w:rsid w:val="00F63D5B"/>
    <w:rsid w:val="00F643FF"/>
    <w:rsid w:val="00F645D7"/>
    <w:rsid w:val="00F652F1"/>
    <w:rsid w:val="00F658AD"/>
    <w:rsid w:val="00F679B6"/>
    <w:rsid w:val="00F67F77"/>
    <w:rsid w:val="00F70C8E"/>
    <w:rsid w:val="00F714F9"/>
    <w:rsid w:val="00F716B6"/>
    <w:rsid w:val="00F722A6"/>
    <w:rsid w:val="00F723D3"/>
    <w:rsid w:val="00F73129"/>
    <w:rsid w:val="00F7322B"/>
    <w:rsid w:val="00F7327C"/>
    <w:rsid w:val="00F74E98"/>
    <w:rsid w:val="00F7646E"/>
    <w:rsid w:val="00F76854"/>
    <w:rsid w:val="00F76C4F"/>
    <w:rsid w:val="00F81DE0"/>
    <w:rsid w:val="00F82419"/>
    <w:rsid w:val="00F8367B"/>
    <w:rsid w:val="00F836EF"/>
    <w:rsid w:val="00F8592A"/>
    <w:rsid w:val="00F86060"/>
    <w:rsid w:val="00F86B27"/>
    <w:rsid w:val="00F86F6C"/>
    <w:rsid w:val="00F874B5"/>
    <w:rsid w:val="00F87ABD"/>
    <w:rsid w:val="00F87E60"/>
    <w:rsid w:val="00F87F63"/>
    <w:rsid w:val="00F90D3A"/>
    <w:rsid w:val="00F913B2"/>
    <w:rsid w:val="00F913F7"/>
    <w:rsid w:val="00F919BC"/>
    <w:rsid w:val="00F928CE"/>
    <w:rsid w:val="00F93A87"/>
    <w:rsid w:val="00F95700"/>
    <w:rsid w:val="00F96380"/>
    <w:rsid w:val="00F963D2"/>
    <w:rsid w:val="00F969EE"/>
    <w:rsid w:val="00F972A9"/>
    <w:rsid w:val="00F979F1"/>
    <w:rsid w:val="00FA047D"/>
    <w:rsid w:val="00FA0A26"/>
    <w:rsid w:val="00FA0B9C"/>
    <w:rsid w:val="00FA22AD"/>
    <w:rsid w:val="00FA28F4"/>
    <w:rsid w:val="00FA3721"/>
    <w:rsid w:val="00FA37EA"/>
    <w:rsid w:val="00FA41D2"/>
    <w:rsid w:val="00FA6D2B"/>
    <w:rsid w:val="00FA758A"/>
    <w:rsid w:val="00FA7D6F"/>
    <w:rsid w:val="00FB05A8"/>
    <w:rsid w:val="00FB1CDC"/>
    <w:rsid w:val="00FB2A5D"/>
    <w:rsid w:val="00FB2A86"/>
    <w:rsid w:val="00FB452F"/>
    <w:rsid w:val="00FB4CF9"/>
    <w:rsid w:val="00FB5066"/>
    <w:rsid w:val="00FB56C0"/>
    <w:rsid w:val="00FB5D74"/>
    <w:rsid w:val="00FB5F05"/>
    <w:rsid w:val="00FB6359"/>
    <w:rsid w:val="00FB6B52"/>
    <w:rsid w:val="00FB70C2"/>
    <w:rsid w:val="00FB78FB"/>
    <w:rsid w:val="00FB7CEF"/>
    <w:rsid w:val="00FB7F8C"/>
    <w:rsid w:val="00FC350A"/>
    <w:rsid w:val="00FC3549"/>
    <w:rsid w:val="00FC5723"/>
    <w:rsid w:val="00FC5A52"/>
    <w:rsid w:val="00FC5B5B"/>
    <w:rsid w:val="00FC6311"/>
    <w:rsid w:val="00FC6576"/>
    <w:rsid w:val="00FC7D23"/>
    <w:rsid w:val="00FC7D8A"/>
    <w:rsid w:val="00FC7ED6"/>
    <w:rsid w:val="00FD0C5E"/>
    <w:rsid w:val="00FD1C90"/>
    <w:rsid w:val="00FD2EBD"/>
    <w:rsid w:val="00FD5F4D"/>
    <w:rsid w:val="00FD629F"/>
    <w:rsid w:val="00FD7F5A"/>
    <w:rsid w:val="00FE03AB"/>
    <w:rsid w:val="00FE11E4"/>
    <w:rsid w:val="00FE1768"/>
    <w:rsid w:val="00FE2CFF"/>
    <w:rsid w:val="00FE3619"/>
    <w:rsid w:val="00FE4A2A"/>
    <w:rsid w:val="00FE536E"/>
    <w:rsid w:val="00FE68D5"/>
    <w:rsid w:val="00FE7359"/>
    <w:rsid w:val="00FE79FC"/>
    <w:rsid w:val="00FE7B2F"/>
    <w:rsid w:val="00FF02DF"/>
    <w:rsid w:val="00FF4D04"/>
    <w:rsid w:val="00FF5303"/>
    <w:rsid w:val="00FF5F8A"/>
    <w:rsid w:val="00FF5F8E"/>
    <w:rsid w:val="00FF756D"/>
    <w:rsid w:val="00FF7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A4D"/>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9/3/14/164967-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02418-CB3A-4BB9-906D-ACF485845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1922</Words>
  <Characters>10959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4</cp:revision>
  <cp:lastPrinted>2016-08-15T23:02:00Z</cp:lastPrinted>
  <dcterms:created xsi:type="dcterms:W3CDTF">2019-04-08T17:13:00Z</dcterms:created>
  <dcterms:modified xsi:type="dcterms:W3CDTF">2019-04-09T20:30:00Z</dcterms:modified>
</cp:coreProperties>
</file>