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D91" w:rsidRPr="001A413B" w:rsidRDefault="007B4D91" w:rsidP="007B4D91">
      <w:pPr>
        <w:numPr>
          <w:ilvl w:val="1"/>
          <w:numId w:val="1"/>
        </w:numPr>
        <w:rPr>
          <w:rFonts w:ascii="Times New Roman" w:hAnsi="Times New Roman"/>
          <w:sz w:val="24"/>
          <w:szCs w:val="24"/>
        </w:rPr>
      </w:pPr>
      <w:r w:rsidRPr="001A413B">
        <w:rPr>
          <w:rFonts w:ascii="Times New Roman" w:hAnsi="Times New Roman"/>
          <w:sz w:val="24"/>
          <w:szCs w:val="24"/>
        </w:rPr>
        <w:t xml:space="preserve">Align Retail Market Subcommittee Goals with TAC goals and the strategic vision of the ERCOT Board of Directors.  </w:t>
      </w:r>
    </w:p>
    <w:p w:rsidR="007B4D91" w:rsidRPr="001A413B" w:rsidRDefault="007B4D91" w:rsidP="007B4D91">
      <w:pPr>
        <w:numPr>
          <w:ilvl w:val="1"/>
          <w:numId w:val="1"/>
        </w:numPr>
        <w:rPr>
          <w:rFonts w:ascii="Times New Roman" w:hAnsi="Times New Roman"/>
          <w:sz w:val="24"/>
          <w:szCs w:val="24"/>
        </w:rPr>
      </w:pPr>
      <w:r w:rsidRPr="001A413B">
        <w:rPr>
          <w:rFonts w:ascii="Times New Roman" w:hAnsi="Times New Roman"/>
          <w:sz w:val="24"/>
          <w:szCs w:val="24"/>
        </w:rPr>
        <w:t>Maintain rules that support Retail Market processes</w:t>
      </w:r>
      <w:r w:rsidR="00565515" w:rsidRPr="00565515">
        <w:rPr>
          <w:rFonts w:ascii="Times New Roman" w:hAnsi="Times New Roman"/>
          <w:sz w:val="24"/>
          <w:szCs w:val="24"/>
        </w:rPr>
        <w:t xml:space="preserve"> </w:t>
      </w:r>
      <w:r w:rsidR="00565515">
        <w:rPr>
          <w:rFonts w:ascii="Times New Roman" w:hAnsi="Times New Roman"/>
          <w:sz w:val="24"/>
          <w:szCs w:val="24"/>
        </w:rPr>
        <w:t>and</w:t>
      </w:r>
      <w:r w:rsidR="00BC095E">
        <w:rPr>
          <w:rFonts w:ascii="Times New Roman" w:hAnsi="Times New Roman"/>
          <w:sz w:val="24"/>
          <w:szCs w:val="24"/>
        </w:rPr>
        <w:t xml:space="preserve"> promote market solutions </w:t>
      </w:r>
      <w:r w:rsidRPr="001A413B">
        <w:rPr>
          <w:rFonts w:ascii="Times New Roman" w:hAnsi="Times New Roman"/>
          <w:sz w:val="24"/>
          <w:szCs w:val="24"/>
        </w:rPr>
        <w:t>that are consistent with PURA and PUC.</w:t>
      </w:r>
    </w:p>
    <w:p w:rsidR="007B4D91" w:rsidRDefault="004E14BA" w:rsidP="007B4D91">
      <w:pPr>
        <w:numPr>
          <w:ilvl w:val="1"/>
          <w:numId w:val="1"/>
        </w:numPr>
        <w:rPr>
          <w:rFonts w:ascii="Times New Roman" w:hAnsi="Times New Roman"/>
          <w:sz w:val="24"/>
          <w:szCs w:val="24"/>
        </w:rPr>
      </w:pPr>
      <w:r>
        <w:rPr>
          <w:rFonts w:ascii="Times New Roman" w:hAnsi="Times New Roman"/>
          <w:sz w:val="24"/>
          <w:szCs w:val="24"/>
        </w:rPr>
        <w:t xml:space="preserve">Collaborate with WMS to ensure </w:t>
      </w:r>
      <w:r w:rsidR="007B4D91" w:rsidRPr="001A413B">
        <w:rPr>
          <w:rFonts w:ascii="Times New Roman" w:hAnsi="Times New Roman"/>
          <w:sz w:val="24"/>
          <w:szCs w:val="24"/>
        </w:rPr>
        <w:t xml:space="preserve">the incorporation of </w:t>
      </w:r>
      <w:r w:rsidR="002E6DE1" w:rsidRPr="001A413B">
        <w:rPr>
          <w:rFonts w:ascii="Times New Roman" w:hAnsi="Times New Roman"/>
          <w:sz w:val="24"/>
          <w:szCs w:val="24"/>
        </w:rPr>
        <w:t xml:space="preserve">demand response and </w:t>
      </w:r>
      <w:r w:rsidR="007B4D91" w:rsidRPr="001A413B">
        <w:rPr>
          <w:rFonts w:ascii="Times New Roman" w:hAnsi="Times New Roman"/>
          <w:sz w:val="24"/>
          <w:szCs w:val="24"/>
        </w:rPr>
        <w:t>load participation</w:t>
      </w:r>
      <w:r w:rsidRPr="004E14BA">
        <w:rPr>
          <w:rFonts w:ascii="Times New Roman" w:hAnsi="Times New Roman"/>
          <w:sz w:val="24"/>
          <w:szCs w:val="24"/>
        </w:rPr>
        <w:t xml:space="preserve"> </w:t>
      </w:r>
      <w:r w:rsidRPr="001A413B">
        <w:rPr>
          <w:rFonts w:ascii="Times New Roman" w:hAnsi="Times New Roman"/>
          <w:sz w:val="24"/>
          <w:szCs w:val="24"/>
        </w:rPr>
        <w:t>in the Wholesale market</w:t>
      </w:r>
      <w:r>
        <w:rPr>
          <w:rFonts w:ascii="Times New Roman" w:hAnsi="Times New Roman"/>
          <w:sz w:val="24"/>
          <w:szCs w:val="24"/>
        </w:rPr>
        <w:t xml:space="preserve"> including participation </w:t>
      </w:r>
      <w:r w:rsidR="00467F31">
        <w:rPr>
          <w:rFonts w:ascii="Times New Roman" w:hAnsi="Times New Roman"/>
          <w:sz w:val="24"/>
          <w:szCs w:val="24"/>
        </w:rPr>
        <w:t xml:space="preserve">in </w:t>
      </w:r>
      <w:r>
        <w:rPr>
          <w:rFonts w:ascii="Times New Roman" w:hAnsi="Times New Roman"/>
          <w:sz w:val="24"/>
          <w:szCs w:val="24"/>
        </w:rPr>
        <w:t>the ERCOT annual demand response survey</w:t>
      </w:r>
      <w:r w:rsidR="007B4D91" w:rsidRPr="001A413B">
        <w:rPr>
          <w:rFonts w:ascii="Times New Roman" w:hAnsi="Times New Roman"/>
          <w:sz w:val="24"/>
          <w:szCs w:val="24"/>
        </w:rPr>
        <w:t>.</w:t>
      </w:r>
    </w:p>
    <w:p w:rsidR="009071CE" w:rsidRPr="004A588A" w:rsidRDefault="009071CE" w:rsidP="004A588A">
      <w:pPr>
        <w:pStyle w:val="ListParagraph"/>
        <w:numPr>
          <w:ilvl w:val="1"/>
          <w:numId w:val="1"/>
        </w:numPr>
        <w:tabs>
          <w:tab w:val="left" w:pos="360"/>
        </w:tabs>
      </w:pPr>
      <w:r>
        <w:t xml:space="preserve">Support ERCOT’s initiatives to develop retail </w:t>
      </w:r>
      <w:r w:rsidRPr="003A4E49">
        <w:t>process</w:t>
      </w:r>
      <w:r>
        <w:t>es</w:t>
      </w:r>
      <w:r w:rsidRPr="003A4E49">
        <w:t xml:space="preserve"> for integrating or transitioning Load in</w:t>
      </w:r>
      <w:r>
        <w:t>to</w:t>
      </w:r>
      <w:r w:rsidRPr="003A4E49">
        <w:t xml:space="preserve"> ERCOT as needed.</w:t>
      </w:r>
      <w:r>
        <w:rPr>
          <w:color w:val="000000"/>
        </w:rPr>
        <w:t xml:space="preserve"> </w:t>
      </w:r>
    </w:p>
    <w:p w:rsidR="009071CE" w:rsidRPr="009071CE" w:rsidRDefault="009071CE" w:rsidP="004A588A">
      <w:pPr>
        <w:pStyle w:val="ListParagraph"/>
        <w:tabs>
          <w:tab w:val="left" w:pos="360"/>
        </w:tabs>
        <w:ind w:left="630"/>
      </w:pPr>
    </w:p>
    <w:p w:rsidR="007B4D91" w:rsidRPr="004E2879" w:rsidRDefault="000B6F06" w:rsidP="007B4D91">
      <w:pPr>
        <w:numPr>
          <w:ilvl w:val="1"/>
          <w:numId w:val="1"/>
        </w:numPr>
        <w:rPr>
          <w:rFonts w:ascii="Times New Roman" w:hAnsi="Times New Roman"/>
          <w:sz w:val="24"/>
          <w:szCs w:val="24"/>
        </w:rPr>
      </w:pPr>
      <w:r>
        <w:rPr>
          <w:rFonts w:ascii="Times New Roman" w:hAnsi="Times New Roman"/>
          <w:sz w:val="24"/>
          <w:szCs w:val="24"/>
        </w:rPr>
        <w:t xml:space="preserve">Explore and </w:t>
      </w:r>
      <w:r w:rsidRPr="004E2879">
        <w:rPr>
          <w:rFonts w:ascii="Times New Roman" w:hAnsi="Times New Roman"/>
          <w:sz w:val="24"/>
          <w:szCs w:val="24"/>
        </w:rPr>
        <w:t>i</w:t>
      </w:r>
      <w:r>
        <w:rPr>
          <w:rFonts w:ascii="Times New Roman" w:hAnsi="Times New Roman"/>
          <w:sz w:val="24"/>
          <w:szCs w:val="24"/>
        </w:rPr>
        <w:t xml:space="preserve">mplement Retail Market </w:t>
      </w:r>
      <w:r w:rsidRPr="004E2879">
        <w:rPr>
          <w:rFonts w:ascii="Times New Roman" w:hAnsi="Times New Roman"/>
          <w:sz w:val="24"/>
          <w:szCs w:val="24"/>
        </w:rPr>
        <w:t>e</w:t>
      </w:r>
      <w:r w:rsidR="007B4D91" w:rsidRPr="004E2879">
        <w:rPr>
          <w:rFonts w:ascii="Times New Roman" w:hAnsi="Times New Roman"/>
          <w:sz w:val="24"/>
          <w:szCs w:val="24"/>
        </w:rPr>
        <w:t>nhancements</w:t>
      </w:r>
      <w:r w:rsidRPr="004E2879">
        <w:rPr>
          <w:rFonts w:ascii="Times New Roman" w:hAnsi="Times New Roman"/>
          <w:sz w:val="24"/>
          <w:szCs w:val="24"/>
        </w:rPr>
        <w:t xml:space="preserve">, </w:t>
      </w:r>
      <w:r w:rsidR="00A54C52" w:rsidRPr="004E2879">
        <w:rPr>
          <w:rFonts w:ascii="Times New Roman" w:hAnsi="Times New Roman"/>
          <w:sz w:val="24"/>
          <w:szCs w:val="24"/>
        </w:rPr>
        <w:t xml:space="preserve">process </w:t>
      </w:r>
      <w:r w:rsidRPr="004E2879">
        <w:rPr>
          <w:rFonts w:ascii="Times New Roman" w:hAnsi="Times New Roman"/>
          <w:sz w:val="24"/>
          <w:szCs w:val="24"/>
        </w:rPr>
        <w:t>improvements</w:t>
      </w:r>
      <w:r w:rsidR="00721BAA">
        <w:rPr>
          <w:rFonts w:ascii="Times New Roman" w:hAnsi="Times New Roman"/>
          <w:sz w:val="24"/>
          <w:szCs w:val="24"/>
        </w:rPr>
        <w:t>,</w:t>
      </w:r>
      <w:r w:rsidR="004D4990" w:rsidRPr="004E2879">
        <w:rPr>
          <w:rFonts w:ascii="Times New Roman" w:hAnsi="Times New Roman"/>
          <w:sz w:val="24"/>
          <w:szCs w:val="24"/>
        </w:rPr>
        <w:t xml:space="preserve"> </w:t>
      </w:r>
      <w:r w:rsidR="00A54C52" w:rsidRPr="004E2879">
        <w:rPr>
          <w:rFonts w:ascii="Times New Roman" w:hAnsi="Times New Roman"/>
          <w:sz w:val="24"/>
          <w:szCs w:val="24"/>
        </w:rPr>
        <w:t xml:space="preserve">cost </w:t>
      </w:r>
      <w:r w:rsidR="00DF605D" w:rsidRPr="004E2879">
        <w:rPr>
          <w:rFonts w:ascii="Times New Roman" w:hAnsi="Times New Roman"/>
          <w:sz w:val="24"/>
          <w:szCs w:val="24"/>
        </w:rPr>
        <w:t>efficiencies</w:t>
      </w:r>
      <w:r w:rsidR="00866FF4">
        <w:rPr>
          <w:rFonts w:ascii="Times New Roman" w:hAnsi="Times New Roman"/>
          <w:sz w:val="24"/>
          <w:szCs w:val="24"/>
        </w:rPr>
        <w:t>, and evaluate lessons learned from previous events</w:t>
      </w:r>
      <w:r w:rsidR="007B4D91" w:rsidRPr="004E2879">
        <w:rPr>
          <w:rFonts w:ascii="Times New Roman" w:hAnsi="Times New Roman"/>
          <w:sz w:val="24"/>
          <w:szCs w:val="24"/>
        </w:rPr>
        <w:t xml:space="preserve">. </w:t>
      </w:r>
    </w:p>
    <w:p w:rsidR="007B4D91" w:rsidRPr="001A413B" w:rsidRDefault="007B4D91" w:rsidP="007B4D91">
      <w:pPr>
        <w:numPr>
          <w:ilvl w:val="1"/>
          <w:numId w:val="1"/>
        </w:numPr>
        <w:rPr>
          <w:rFonts w:ascii="Times New Roman" w:hAnsi="Times New Roman"/>
          <w:sz w:val="24"/>
          <w:szCs w:val="24"/>
        </w:rPr>
      </w:pPr>
      <w:r w:rsidRPr="001A413B">
        <w:rPr>
          <w:rFonts w:ascii="Times New Roman" w:hAnsi="Times New Roman"/>
          <w:sz w:val="24"/>
          <w:szCs w:val="24"/>
        </w:rPr>
        <w:t>Maintain market rules that support open access to the ERCOT retail market.</w:t>
      </w:r>
    </w:p>
    <w:p w:rsidR="007B4D91" w:rsidRPr="00D83A1E" w:rsidRDefault="007B4D91" w:rsidP="007B4D91">
      <w:pPr>
        <w:numPr>
          <w:ilvl w:val="1"/>
          <w:numId w:val="1"/>
        </w:numPr>
        <w:rPr>
          <w:rFonts w:ascii="Times New Roman" w:hAnsi="Times New Roman"/>
          <w:sz w:val="24"/>
          <w:szCs w:val="24"/>
        </w:rPr>
      </w:pPr>
      <w:r w:rsidRPr="00D83A1E">
        <w:rPr>
          <w:rFonts w:ascii="Times New Roman" w:hAnsi="Times New Roman"/>
          <w:sz w:val="24"/>
          <w:szCs w:val="24"/>
        </w:rPr>
        <w:t>Continue to work with ERCOT to develop Protocols and other market improvements that support increased data transparency and data availability to the market.</w:t>
      </w:r>
    </w:p>
    <w:p w:rsidR="00C453D5" w:rsidRPr="00D83A1E" w:rsidRDefault="00C453D5" w:rsidP="00C453D5">
      <w:pPr>
        <w:numPr>
          <w:ilvl w:val="1"/>
          <w:numId w:val="1"/>
        </w:numPr>
        <w:tabs>
          <w:tab w:val="left" w:pos="360"/>
        </w:tabs>
        <w:rPr>
          <w:rFonts w:ascii="Times New Roman" w:hAnsi="Times New Roman"/>
          <w:sz w:val="24"/>
          <w:szCs w:val="24"/>
        </w:rPr>
      </w:pPr>
      <w:r w:rsidRPr="00D83A1E">
        <w:rPr>
          <w:rFonts w:ascii="Times New Roman" w:hAnsi="Times New Roman"/>
          <w:sz w:val="24"/>
          <w:szCs w:val="24"/>
        </w:rPr>
        <w:t>Assess and develop Retail Market training initiatives</w:t>
      </w:r>
      <w:r w:rsidR="00574DE4" w:rsidRPr="00D83A1E">
        <w:rPr>
          <w:rFonts w:ascii="Times New Roman" w:hAnsi="Times New Roman"/>
          <w:sz w:val="24"/>
          <w:szCs w:val="24"/>
        </w:rPr>
        <w:t xml:space="preserve"> that </w:t>
      </w:r>
      <w:r w:rsidR="009E1504" w:rsidRPr="00D83A1E">
        <w:rPr>
          <w:rFonts w:ascii="Times New Roman" w:hAnsi="Times New Roman"/>
          <w:sz w:val="24"/>
          <w:szCs w:val="24"/>
        </w:rPr>
        <w:t xml:space="preserve">may </w:t>
      </w:r>
      <w:r w:rsidR="00BC095E" w:rsidRPr="00D83A1E">
        <w:rPr>
          <w:rFonts w:ascii="Times New Roman" w:hAnsi="Times New Roman"/>
          <w:sz w:val="24"/>
          <w:szCs w:val="24"/>
        </w:rPr>
        <w:t xml:space="preserve">include </w:t>
      </w:r>
      <w:r w:rsidR="00C3397C" w:rsidRPr="00D83A1E">
        <w:rPr>
          <w:rFonts w:ascii="Times New Roman" w:hAnsi="Times New Roman"/>
          <w:sz w:val="24"/>
          <w:szCs w:val="24"/>
        </w:rPr>
        <w:t>ERCOT</w:t>
      </w:r>
      <w:r w:rsidR="00574DE4" w:rsidRPr="00D83A1E">
        <w:rPr>
          <w:rFonts w:ascii="Times New Roman" w:hAnsi="Times New Roman"/>
          <w:sz w:val="24"/>
          <w:szCs w:val="24"/>
        </w:rPr>
        <w:t>’s</w:t>
      </w:r>
      <w:r w:rsidR="00C3397C" w:rsidRPr="00D83A1E">
        <w:rPr>
          <w:rFonts w:ascii="Times New Roman" w:hAnsi="Times New Roman"/>
          <w:sz w:val="24"/>
          <w:szCs w:val="24"/>
        </w:rPr>
        <w:t xml:space="preserve"> </w:t>
      </w:r>
      <w:r w:rsidR="00574DE4" w:rsidRPr="00D83A1E">
        <w:rPr>
          <w:rFonts w:ascii="Times New Roman" w:hAnsi="Times New Roman"/>
          <w:sz w:val="24"/>
          <w:szCs w:val="24"/>
        </w:rPr>
        <w:t>Learning Management System’s (LMS) o</w:t>
      </w:r>
      <w:r w:rsidR="00C3397C" w:rsidRPr="00D83A1E">
        <w:rPr>
          <w:rFonts w:ascii="Times New Roman" w:hAnsi="Times New Roman"/>
          <w:sz w:val="24"/>
          <w:szCs w:val="24"/>
        </w:rPr>
        <w:t>nline</w:t>
      </w:r>
      <w:r w:rsidR="00574DE4" w:rsidRPr="00D83A1E">
        <w:rPr>
          <w:rFonts w:ascii="Times New Roman" w:hAnsi="Times New Roman"/>
          <w:sz w:val="24"/>
          <w:szCs w:val="24"/>
        </w:rPr>
        <w:t xml:space="preserve"> modules and </w:t>
      </w:r>
      <w:r w:rsidR="00BC095E" w:rsidRPr="00D83A1E">
        <w:rPr>
          <w:rFonts w:ascii="Times New Roman" w:hAnsi="Times New Roman"/>
          <w:sz w:val="24"/>
          <w:szCs w:val="24"/>
        </w:rPr>
        <w:t>Instructor Le</w:t>
      </w:r>
      <w:r w:rsidR="00C3397C" w:rsidRPr="00D83A1E">
        <w:rPr>
          <w:rFonts w:ascii="Times New Roman" w:hAnsi="Times New Roman"/>
          <w:sz w:val="24"/>
          <w:szCs w:val="24"/>
        </w:rPr>
        <w:t xml:space="preserve">d </w:t>
      </w:r>
      <w:r w:rsidR="00574DE4" w:rsidRPr="00D83A1E">
        <w:rPr>
          <w:rFonts w:ascii="Times New Roman" w:hAnsi="Times New Roman"/>
          <w:sz w:val="24"/>
          <w:szCs w:val="24"/>
        </w:rPr>
        <w:t xml:space="preserve">Market </w:t>
      </w:r>
      <w:r w:rsidR="00C3397C" w:rsidRPr="00D83A1E">
        <w:rPr>
          <w:rFonts w:ascii="Times New Roman" w:hAnsi="Times New Roman"/>
          <w:sz w:val="24"/>
          <w:szCs w:val="24"/>
        </w:rPr>
        <w:t>Training courses</w:t>
      </w:r>
      <w:r w:rsidR="00574DE4" w:rsidRPr="00D83A1E">
        <w:rPr>
          <w:rFonts w:ascii="Times New Roman" w:hAnsi="Times New Roman"/>
          <w:sz w:val="24"/>
          <w:szCs w:val="24"/>
        </w:rPr>
        <w:t xml:space="preserve"> and/or webinars</w:t>
      </w:r>
      <w:r w:rsidRPr="00D83A1E">
        <w:rPr>
          <w:rFonts w:ascii="Times New Roman" w:hAnsi="Times New Roman"/>
          <w:sz w:val="24"/>
          <w:szCs w:val="24"/>
        </w:rPr>
        <w:t>.</w:t>
      </w:r>
    </w:p>
    <w:p w:rsidR="000B6F06" w:rsidRPr="004E2879" w:rsidDel="00EE22B6" w:rsidRDefault="00D83A1E" w:rsidP="000B6F06">
      <w:pPr>
        <w:numPr>
          <w:ilvl w:val="1"/>
          <w:numId w:val="1"/>
        </w:numPr>
        <w:rPr>
          <w:del w:id="0" w:author="RMS030519" w:date="2019-03-05T09:34:00Z"/>
          <w:rFonts w:ascii="Times New Roman" w:hAnsi="Times New Roman"/>
          <w:sz w:val="24"/>
          <w:szCs w:val="24"/>
        </w:rPr>
      </w:pPr>
      <w:del w:id="1" w:author="RMS030519" w:date="2019-03-05T09:34:00Z">
        <w:r w:rsidRPr="004E2879" w:rsidDel="00EE22B6">
          <w:delText xml:space="preserve"> </w:delText>
        </w:r>
        <w:r w:rsidR="000A47D9" w:rsidRPr="004A588A" w:rsidDel="00EE22B6">
          <w:rPr>
            <w:rFonts w:ascii="Times New Roman" w:hAnsi="Times New Roman"/>
            <w:sz w:val="24"/>
            <w:szCs w:val="24"/>
          </w:rPr>
          <w:delText>Continue to monitor</w:delText>
        </w:r>
        <w:r w:rsidR="000A47D9" w:rsidDel="00EE22B6">
          <w:delText xml:space="preserve"> </w:delText>
        </w:r>
        <w:r w:rsidR="000A47D9" w:rsidDel="00EE22B6">
          <w:rPr>
            <w:rFonts w:ascii="Times New Roman" w:hAnsi="Times New Roman"/>
            <w:bCs/>
            <w:sz w:val="24"/>
            <w:szCs w:val="24"/>
          </w:rPr>
          <w:delText>the stabilization</w:delText>
        </w:r>
        <w:r w:rsidR="000B6F06" w:rsidRPr="004E2879" w:rsidDel="00EE22B6">
          <w:rPr>
            <w:rFonts w:ascii="Times New Roman" w:hAnsi="Times New Roman"/>
            <w:bCs/>
            <w:sz w:val="24"/>
            <w:szCs w:val="24"/>
          </w:rPr>
          <w:delText xml:space="preserve"> of </w:delText>
        </w:r>
        <w:r w:rsidR="00EE55AB" w:rsidRPr="004E2879" w:rsidDel="00EE22B6">
          <w:rPr>
            <w:rFonts w:ascii="Times New Roman" w:hAnsi="Times New Roman"/>
            <w:bCs/>
            <w:sz w:val="24"/>
            <w:szCs w:val="24"/>
          </w:rPr>
          <w:delText>NPRR</w:delText>
        </w:r>
        <w:r w:rsidR="000B6F06" w:rsidRPr="004E2879" w:rsidDel="00EE22B6">
          <w:rPr>
            <w:rFonts w:ascii="Times New Roman" w:hAnsi="Times New Roman"/>
            <w:bCs/>
            <w:sz w:val="24"/>
            <w:szCs w:val="24"/>
          </w:rPr>
          <w:delText xml:space="preserve"> 778, Modifications to Date Change and Cancellation Evaluation Window, </w:delText>
        </w:r>
        <w:r w:rsidR="000A47D9" w:rsidDel="00EE22B6">
          <w:rPr>
            <w:rFonts w:ascii="Times New Roman" w:hAnsi="Times New Roman"/>
            <w:bCs/>
            <w:sz w:val="24"/>
            <w:szCs w:val="24"/>
          </w:rPr>
          <w:delText xml:space="preserve">including but not limited to </w:delText>
        </w:r>
        <w:r w:rsidR="000B6F06" w:rsidRPr="004E2879" w:rsidDel="00EE22B6">
          <w:rPr>
            <w:rFonts w:ascii="Times New Roman" w:hAnsi="Times New Roman"/>
            <w:bCs/>
            <w:sz w:val="24"/>
            <w:szCs w:val="24"/>
          </w:rPr>
          <w:delText>market education and communications.</w:delText>
        </w:r>
      </w:del>
    </w:p>
    <w:p w:rsidR="000B6F06" w:rsidRDefault="00364303" w:rsidP="00D83A1E">
      <w:pPr>
        <w:pStyle w:val="ListParagraph"/>
        <w:numPr>
          <w:ilvl w:val="1"/>
          <w:numId w:val="1"/>
        </w:numPr>
        <w:tabs>
          <w:tab w:val="left" w:pos="360"/>
        </w:tabs>
      </w:pPr>
      <w:r w:rsidRPr="004E2879">
        <w:t>Ass</w:t>
      </w:r>
      <w:r w:rsidR="000B6F06" w:rsidRPr="004E2879">
        <w:t>ess and improve communications and notifications processes</w:t>
      </w:r>
      <w:r w:rsidR="00466567" w:rsidRPr="004E2879">
        <w:t xml:space="preserve"> for all Market Participants including ERCOT</w:t>
      </w:r>
      <w:r w:rsidR="000B6F06" w:rsidRPr="004E2879">
        <w:t xml:space="preserve">. </w:t>
      </w:r>
    </w:p>
    <w:p w:rsidR="00FA1CEB" w:rsidRDefault="00FA1CEB" w:rsidP="004A588A">
      <w:pPr>
        <w:pStyle w:val="ListParagraph"/>
        <w:tabs>
          <w:tab w:val="left" w:pos="360"/>
        </w:tabs>
        <w:ind w:left="630"/>
      </w:pPr>
    </w:p>
    <w:p w:rsidR="008F2EFE" w:rsidDel="00EE22B6" w:rsidRDefault="00B63FB6" w:rsidP="00EE22B6">
      <w:pPr>
        <w:pStyle w:val="ListParagraph"/>
        <w:tabs>
          <w:tab w:val="left" w:pos="360"/>
        </w:tabs>
        <w:ind w:left="630"/>
        <w:rPr>
          <w:del w:id="2" w:author="RMS030519" w:date="2019-03-05T09:42:00Z"/>
        </w:rPr>
        <w:pPrChange w:id="3" w:author="RMS030519" w:date="2019-03-05T09:41:00Z">
          <w:pPr>
            <w:pStyle w:val="ListParagraph"/>
            <w:numPr>
              <w:ilvl w:val="1"/>
              <w:numId w:val="1"/>
            </w:numPr>
            <w:tabs>
              <w:tab w:val="left" w:pos="360"/>
              <w:tab w:val="num" w:pos="630"/>
            </w:tabs>
            <w:ind w:left="630" w:hanging="360"/>
          </w:pPr>
        </w:pPrChange>
      </w:pPr>
      <w:del w:id="4" w:author="RMS030519" w:date="2019-03-05T09:35:00Z">
        <w:r w:rsidDel="00EE22B6">
          <w:delText>Assess and develop Retail</w:delText>
        </w:r>
        <w:r w:rsidR="00FA1CEB" w:rsidDel="00EE22B6">
          <w:delText xml:space="preserve"> Market processes in support of</w:delText>
        </w:r>
        <w:r w:rsidDel="00EE22B6">
          <w:delText xml:space="preserve"> NPRR850, </w:delText>
        </w:r>
        <w:r w:rsidR="00FA1CEB" w:rsidRPr="00FA1CEB" w:rsidDel="00EE22B6">
          <w:delText>Market Suspension and Restart</w:delText>
        </w:r>
        <w:r w:rsidDel="00EE22B6">
          <w:delText>, as necessary</w:delText>
        </w:r>
      </w:del>
      <w:del w:id="5" w:author="RMS030519" w:date="2019-03-05T09:42:00Z">
        <w:r w:rsidDel="00EE22B6">
          <w:delText xml:space="preserve">. </w:delText>
        </w:r>
      </w:del>
    </w:p>
    <w:p w:rsidR="008F2EFE" w:rsidDel="00EE22B6" w:rsidRDefault="008F2EFE" w:rsidP="00EE22B6">
      <w:pPr>
        <w:tabs>
          <w:tab w:val="left" w:pos="360"/>
        </w:tabs>
        <w:rPr>
          <w:del w:id="6" w:author="RMS030519" w:date="2019-03-05T09:42:00Z"/>
        </w:rPr>
        <w:pPrChange w:id="7" w:author="RMS030519" w:date="2019-03-05T09:42:00Z">
          <w:pPr>
            <w:pStyle w:val="ListParagraph"/>
            <w:tabs>
              <w:tab w:val="left" w:pos="360"/>
            </w:tabs>
            <w:ind w:left="630"/>
          </w:pPr>
        </w:pPrChange>
      </w:pPr>
    </w:p>
    <w:p w:rsidR="008F2EFE" w:rsidRDefault="008F2EFE" w:rsidP="00445BCF">
      <w:pPr>
        <w:pStyle w:val="ListParagraph"/>
        <w:numPr>
          <w:ilvl w:val="1"/>
          <w:numId w:val="1"/>
        </w:numPr>
        <w:tabs>
          <w:tab w:val="left" w:pos="360"/>
        </w:tabs>
      </w:pPr>
      <w:r w:rsidRPr="00445BCF">
        <w:t>Work with ERCOT staff and Transmission and Distribution Service Provider staff to address issues and facilitate improvements to market rules pertaining to load profiling as reflected in the ERCOT Protocols and the Load Profiling Guide</w:t>
      </w:r>
    </w:p>
    <w:p w:rsidR="008F2EFE" w:rsidRPr="00445BCF" w:rsidRDefault="008F2EFE" w:rsidP="00445BCF">
      <w:pPr>
        <w:pStyle w:val="ListParagraph"/>
        <w:tabs>
          <w:tab w:val="left" w:pos="360"/>
        </w:tabs>
        <w:ind w:left="630"/>
      </w:pPr>
    </w:p>
    <w:p w:rsidR="008F2EFE" w:rsidRDefault="008F2EFE" w:rsidP="00445BCF">
      <w:pPr>
        <w:pStyle w:val="ListParagraph"/>
        <w:numPr>
          <w:ilvl w:val="1"/>
          <w:numId w:val="1"/>
        </w:numPr>
        <w:tabs>
          <w:tab w:val="left" w:pos="360"/>
        </w:tabs>
        <w:rPr>
          <w:ins w:id="8" w:author="RMS030519" w:date="2019-03-05T09:42:00Z"/>
        </w:rPr>
      </w:pPr>
      <w:del w:id="9" w:author="RMS030519" w:date="2019-03-05T09:41:00Z">
        <w:r w:rsidRPr="00445BCF" w:rsidDel="00EE22B6">
          <w:delText xml:space="preserve">Perform </w:delText>
        </w:r>
      </w:del>
      <w:ins w:id="10" w:author="RMS030519" w:date="2019-03-05T09:41:00Z">
        <w:r w:rsidR="00EE22B6">
          <w:t>Monitor</w:t>
        </w:r>
        <w:r w:rsidR="00EE22B6" w:rsidRPr="00445BCF">
          <w:t xml:space="preserve"> </w:t>
        </w:r>
      </w:ins>
      <w:r w:rsidRPr="00445BCF">
        <w:t>Retail Load Profiling Annual Validation</w:t>
      </w:r>
    </w:p>
    <w:p w:rsidR="00EE22B6" w:rsidRDefault="00EE22B6" w:rsidP="00EE22B6">
      <w:pPr>
        <w:tabs>
          <w:tab w:val="left" w:pos="360"/>
        </w:tabs>
        <w:rPr>
          <w:ins w:id="11" w:author="RMS030519" w:date="2019-03-05T09:37:00Z"/>
        </w:rPr>
        <w:pPrChange w:id="12" w:author="RMS030519" w:date="2019-03-05T09:42:00Z">
          <w:pPr>
            <w:pStyle w:val="ListParagraph"/>
            <w:numPr>
              <w:ilvl w:val="1"/>
              <w:numId w:val="1"/>
            </w:numPr>
            <w:tabs>
              <w:tab w:val="left" w:pos="360"/>
              <w:tab w:val="num" w:pos="630"/>
            </w:tabs>
            <w:ind w:left="630" w:hanging="360"/>
          </w:pPr>
        </w:pPrChange>
      </w:pPr>
    </w:p>
    <w:p w:rsidR="00EE22B6" w:rsidRDefault="00EE22B6" w:rsidP="00445BCF">
      <w:pPr>
        <w:pStyle w:val="ListParagraph"/>
        <w:numPr>
          <w:ilvl w:val="1"/>
          <w:numId w:val="1"/>
        </w:numPr>
        <w:tabs>
          <w:tab w:val="left" w:pos="360"/>
        </w:tabs>
        <w:rPr>
          <w:ins w:id="13" w:author="RMS030519" w:date="2019-03-05T09:42:00Z"/>
        </w:rPr>
      </w:pPr>
      <w:ins w:id="14" w:author="RMS030519" w:date="2019-03-05T09:37:00Z">
        <w:r>
          <w:t xml:space="preserve">Support </w:t>
        </w:r>
        <w:proofErr w:type="spellStart"/>
        <w:r>
          <w:t>FlighTrak</w:t>
        </w:r>
        <w:proofErr w:type="spellEnd"/>
        <w:r>
          <w:t xml:space="preserve"> testing and implementation and continue to monitor performance post-implementation</w:t>
        </w:r>
      </w:ins>
    </w:p>
    <w:p w:rsidR="00EE22B6" w:rsidRDefault="00EE22B6" w:rsidP="00EE22B6">
      <w:pPr>
        <w:pStyle w:val="ListParagraph"/>
        <w:rPr>
          <w:ins w:id="15" w:author="RMS030519" w:date="2019-03-05T09:42:00Z"/>
        </w:rPr>
        <w:pPrChange w:id="16" w:author="RMS030519" w:date="2019-03-05T09:42:00Z">
          <w:pPr>
            <w:pStyle w:val="ListParagraph"/>
            <w:numPr>
              <w:ilvl w:val="1"/>
              <w:numId w:val="1"/>
            </w:numPr>
            <w:tabs>
              <w:tab w:val="left" w:pos="360"/>
              <w:tab w:val="num" w:pos="630"/>
            </w:tabs>
            <w:ind w:left="630" w:hanging="360"/>
          </w:pPr>
        </w:pPrChange>
      </w:pPr>
    </w:p>
    <w:p w:rsidR="00EE22B6" w:rsidRDefault="00EE22B6" w:rsidP="00EE22B6">
      <w:pPr>
        <w:pStyle w:val="ListParagraph"/>
        <w:tabs>
          <w:tab w:val="left" w:pos="360"/>
        </w:tabs>
        <w:ind w:left="630"/>
        <w:rPr>
          <w:ins w:id="17" w:author="RMS030519" w:date="2019-03-05T09:37:00Z"/>
        </w:rPr>
        <w:pPrChange w:id="18" w:author="RMS030519" w:date="2019-03-05T09:42:00Z">
          <w:pPr>
            <w:pStyle w:val="ListParagraph"/>
            <w:numPr>
              <w:ilvl w:val="1"/>
              <w:numId w:val="1"/>
            </w:numPr>
            <w:tabs>
              <w:tab w:val="left" w:pos="360"/>
              <w:tab w:val="num" w:pos="630"/>
            </w:tabs>
            <w:ind w:left="630" w:hanging="360"/>
          </w:pPr>
        </w:pPrChange>
      </w:pPr>
    </w:p>
    <w:p w:rsidR="00EE22B6" w:rsidRPr="00445BCF" w:rsidRDefault="00EE22B6" w:rsidP="00445BCF">
      <w:pPr>
        <w:pStyle w:val="ListParagraph"/>
        <w:numPr>
          <w:ilvl w:val="1"/>
          <w:numId w:val="1"/>
        </w:numPr>
        <w:tabs>
          <w:tab w:val="left" w:pos="360"/>
        </w:tabs>
      </w:pPr>
      <w:ins w:id="19" w:author="RMS030519" w:date="2019-03-05T09:39:00Z">
        <w:r>
          <w:t>Support ERCOT’s Summer prepare</w:t>
        </w:r>
        <w:bookmarkStart w:id="20" w:name="_GoBack"/>
        <w:bookmarkEnd w:id="20"/>
        <w:r>
          <w:t xml:space="preserve">dness efforts including Mass Transition drill and </w:t>
        </w:r>
      </w:ins>
      <w:ins w:id="21" w:author="RMS030519" w:date="2019-03-05T09:41:00Z">
        <w:r>
          <w:t>associated workshops</w:t>
        </w:r>
      </w:ins>
    </w:p>
    <w:p w:rsidR="008F2EFE" w:rsidRDefault="008F2EFE" w:rsidP="0006745E">
      <w:pPr>
        <w:tabs>
          <w:tab w:val="left" w:pos="360"/>
        </w:tabs>
        <w:ind w:left="270"/>
      </w:pPr>
    </w:p>
    <w:p w:rsidR="00364303" w:rsidRPr="00364303" w:rsidRDefault="00364303" w:rsidP="00364303">
      <w:pPr>
        <w:spacing w:after="0" w:line="240" w:lineRule="auto"/>
        <w:rPr>
          <w:rFonts w:ascii="Times New Roman" w:eastAsia="Times New Roman" w:hAnsi="Times New Roman"/>
          <w:sz w:val="24"/>
          <w:szCs w:val="24"/>
        </w:rPr>
      </w:pPr>
    </w:p>
    <w:p w:rsidR="000B6F06" w:rsidRPr="00364303" w:rsidRDefault="000B6F06" w:rsidP="00364303">
      <w:pPr>
        <w:tabs>
          <w:tab w:val="left" w:pos="3922"/>
        </w:tabs>
        <w:rPr>
          <w:rFonts w:ascii="Times New Roman" w:eastAsia="Times New Roman" w:hAnsi="Times New Roman"/>
          <w:sz w:val="24"/>
          <w:szCs w:val="24"/>
        </w:rPr>
      </w:pPr>
    </w:p>
    <w:sectPr w:rsidR="000B6F06" w:rsidRPr="00364303" w:rsidSect="00C65583">
      <w:headerReference w:type="even" r:id="rId8"/>
      <w:headerReference w:type="default" r:id="rId9"/>
      <w:footerReference w:type="even" r:id="rId10"/>
      <w:footerReference w:type="default" r:id="rId11"/>
      <w:headerReference w:type="first" r:id="rId12"/>
      <w:footerReference w:type="first" r:id="rId13"/>
      <w:pgSz w:w="12240" w:h="15840"/>
      <w:pgMar w:top="1440" w:right="720" w:bottom="418" w:left="1440" w:header="360" w:footer="1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7C07" w:rsidRDefault="00787C07" w:rsidP="004D7E63">
      <w:pPr>
        <w:spacing w:after="0" w:line="240" w:lineRule="auto"/>
      </w:pPr>
      <w:r>
        <w:separator/>
      </w:r>
    </w:p>
  </w:endnote>
  <w:endnote w:type="continuationSeparator" w:id="0">
    <w:p w:rsidR="00787C07" w:rsidRDefault="00787C07" w:rsidP="004D7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CB0" w:rsidRDefault="00801C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634791"/>
      <w:docPartObj>
        <w:docPartGallery w:val="Page Numbers (Bottom of Page)"/>
        <w:docPartUnique/>
      </w:docPartObj>
    </w:sdtPr>
    <w:sdtEndPr>
      <w:rPr>
        <w:color w:val="808080" w:themeColor="background1" w:themeShade="80"/>
        <w:spacing w:val="60"/>
      </w:rPr>
    </w:sdtEndPr>
    <w:sdtContent>
      <w:p w:rsidR="00C67947" w:rsidRDefault="00C67947">
        <w:pPr>
          <w:pStyle w:val="Footer"/>
          <w:pBdr>
            <w:top w:val="single" w:sz="4" w:space="1" w:color="D9D9D9" w:themeColor="background1" w:themeShade="D9"/>
          </w:pBdr>
          <w:jc w:val="right"/>
        </w:pPr>
        <w:r>
          <w:fldChar w:fldCharType="begin"/>
        </w:r>
        <w:r>
          <w:instrText xml:space="preserve"> PAGE   \* MERGEFORMAT </w:instrText>
        </w:r>
        <w:r>
          <w:fldChar w:fldCharType="separate"/>
        </w:r>
        <w:r w:rsidR="00EE22B6">
          <w:rPr>
            <w:noProof/>
          </w:rPr>
          <w:t>1</w:t>
        </w:r>
        <w:r>
          <w:rPr>
            <w:noProof/>
          </w:rPr>
          <w:fldChar w:fldCharType="end"/>
        </w:r>
        <w:r>
          <w:t xml:space="preserve"> | </w:t>
        </w:r>
        <w:r>
          <w:rPr>
            <w:color w:val="808080" w:themeColor="background1" w:themeShade="80"/>
            <w:spacing w:val="60"/>
          </w:rPr>
          <w:t>Page</w:t>
        </w:r>
      </w:p>
    </w:sdtContent>
  </w:sdt>
  <w:p w:rsidR="00C67947" w:rsidRDefault="00C6794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CB0" w:rsidRDefault="00801C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7C07" w:rsidRDefault="00787C07" w:rsidP="004D7E63">
      <w:pPr>
        <w:spacing w:after="0" w:line="240" w:lineRule="auto"/>
      </w:pPr>
      <w:r>
        <w:separator/>
      </w:r>
    </w:p>
  </w:footnote>
  <w:footnote w:type="continuationSeparator" w:id="0">
    <w:p w:rsidR="00787C07" w:rsidRDefault="00787C07" w:rsidP="004D7E6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CB0" w:rsidRDefault="00801CB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7947" w:rsidRPr="008F7F3A" w:rsidRDefault="00C67947" w:rsidP="00300476">
    <w:pPr>
      <w:pStyle w:val="Header"/>
      <w:pBdr>
        <w:bottom w:val="thickThinSmallGap" w:sz="24" w:space="1" w:color="622423"/>
      </w:pBdr>
      <w:jc w:val="center"/>
      <w:rPr>
        <w:b/>
        <w:sz w:val="44"/>
        <w:szCs w:val="44"/>
      </w:rPr>
    </w:pPr>
    <w:r w:rsidRPr="008F7F3A">
      <w:rPr>
        <w:b/>
        <w:sz w:val="44"/>
        <w:szCs w:val="44"/>
      </w:rPr>
      <w:t>201</w:t>
    </w:r>
    <w:r w:rsidR="00667D83">
      <w:rPr>
        <w:b/>
        <w:sz w:val="44"/>
        <w:szCs w:val="44"/>
      </w:rPr>
      <w:t>9</w:t>
    </w:r>
    <w:r w:rsidRPr="008F7F3A">
      <w:rPr>
        <w:b/>
        <w:sz w:val="44"/>
        <w:szCs w:val="44"/>
      </w:rPr>
      <w:t xml:space="preserve"> RMS Goals</w:t>
    </w:r>
  </w:p>
  <w:p w:rsidR="00C67947" w:rsidRPr="008F7F3A" w:rsidRDefault="00C67947" w:rsidP="00300476">
    <w:pPr>
      <w:pStyle w:val="Header"/>
      <w:pBdr>
        <w:bottom w:val="thickThinSmallGap" w:sz="24" w:space="1" w:color="622423"/>
      </w:pBdr>
      <w:jc w:val="center"/>
      <w:rPr>
        <w:b/>
        <w:sz w:val="4"/>
        <w:szCs w:val="4"/>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1CB0" w:rsidRDefault="00801C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7441C"/>
    <w:multiLevelType w:val="hybridMultilevel"/>
    <w:tmpl w:val="325C71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4DB66CB"/>
    <w:multiLevelType w:val="multilevel"/>
    <w:tmpl w:val="D918EB1A"/>
    <w:lvl w:ilvl="0">
      <w:start w:val="6"/>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2"/>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AA3AB8"/>
    <w:multiLevelType w:val="hybridMultilevel"/>
    <w:tmpl w:val="ABBE48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C7A4736"/>
    <w:multiLevelType w:val="hybridMultilevel"/>
    <w:tmpl w:val="486CAE68"/>
    <w:lvl w:ilvl="0" w:tplc="5FB637E8">
      <w:start w:val="1"/>
      <w:numFmt w:val="bullet"/>
      <w:lvlText w:val="–"/>
      <w:lvlJc w:val="left"/>
      <w:pPr>
        <w:tabs>
          <w:tab w:val="num" w:pos="720"/>
        </w:tabs>
        <w:ind w:left="720" w:hanging="360"/>
      </w:pPr>
      <w:rPr>
        <w:rFonts w:ascii="Times New Roman" w:hAnsi="Times New Roman" w:hint="default"/>
      </w:rPr>
    </w:lvl>
    <w:lvl w:ilvl="1" w:tplc="26028FE2">
      <w:start w:val="1"/>
      <w:numFmt w:val="bullet"/>
      <w:lvlText w:val="–"/>
      <w:lvlJc w:val="left"/>
      <w:pPr>
        <w:tabs>
          <w:tab w:val="num" w:pos="1440"/>
        </w:tabs>
        <w:ind w:left="1440" w:hanging="360"/>
      </w:pPr>
      <w:rPr>
        <w:rFonts w:ascii="Times New Roman" w:hAnsi="Times New Roman" w:hint="default"/>
      </w:rPr>
    </w:lvl>
    <w:lvl w:ilvl="2" w:tplc="4860E85E" w:tentative="1">
      <w:start w:val="1"/>
      <w:numFmt w:val="bullet"/>
      <w:lvlText w:val="–"/>
      <w:lvlJc w:val="left"/>
      <w:pPr>
        <w:tabs>
          <w:tab w:val="num" w:pos="2160"/>
        </w:tabs>
        <w:ind w:left="2160" w:hanging="360"/>
      </w:pPr>
      <w:rPr>
        <w:rFonts w:ascii="Times New Roman" w:hAnsi="Times New Roman" w:hint="default"/>
      </w:rPr>
    </w:lvl>
    <w:lvl w:ilvl="3" w:tplc="05501582" w:tentative="1">
      <w:start w:val="1"/>
      <w:numFmt w:val="bullet"/>
      <w:lvlText w:val="–"/>
      <w:lvlJc w:val="left"/>
      <w:pPr>
        <w:tabs>
          <w:tab w:val="num" w:pos="2880"/>
        </w:tabs>
        <w:ind w:left="2880" w:hanging="360"/>
      </w:pPr>
      <w:rPr>
        <w:rFonts w:ascii="Times New Roman" w:hAnsi="Times New Roman" w:hint="default"/>
      </w:rPr>
    </w:lvl>
    <w:lvl w:ilvl="4" w:tplc="6E9E0126" w:tentative="1">
      <w:start w:val="1"/>
      <w:numFmt w:val="bullet"/>
      <w:lvlText w:val="–"/>
      <w:lvlJc w:val="left"/>
      <w:pPr>
        <w:tabs>
          <w:tab w:val="num" w:pos="3600"/>
        </w:tabs>
        <w:ind w:left="3600" w:hanging="360"/>
      </w:pPr>
      <w:rPr>
        <w:rFonts w:ascii="Times New Roman" w:hAnsi="Times New Roman" w:hint="default"/>
      </w:rPr>
    </w:lvl>
    <w:lvl w:ilvl="5" w:tplc="86A028EC" w:tentative="1">
      <w:start w:val="1"/>
      <w:numFmt w:val="bullet"/>
      <w:lvlText w:val="–"/>
      <w:lvlJc w:val="left"/>
      <w:pPr>
        <w:tabs>
          <w:tab w:val="num" w:pos="4320"/>
        </w:tabs>
        <w:ind w:left="4320" w:hanging="360"/>
      </w:pPr>
      <w:rPr>
        <w:rFonts w:ascii="Times New Roman" w:hAnsi="Times New Roman" w:hint="default"/>
      </w:rPr>
    </w:lvl>
    <w:lvl w:ilvl="6" w:tplc="70FAC67C" w:tentative="1">
      <w:start w:val="1"/>
      <w:numFmt w:val="bullet"/>
      <w:lvlText w:val="–"/>
      <w:lvlJc w:val="left"/>
      <w:pPr>
        <w:tabs>
          <w:tab w:val="num" w:pos="5040"/>
        </w:tabs>
        <w:ind w:left="5040" w:hanging="360"/>
      </w:pPr>
      <w:rPr>
        <w:rFonts w:ascii="Times New Roman" w:hAnsi="Times New Roman" w:hint="default"/>
      </w:rPr>
    </w:lvl>
    <w:lvl w:ilvl="7" w:tplc="16728BE6" w:tentative="1">
      <w:start w:val="1"/>
      <w:numFmt w:val="bullet"/>
      <w:lvlText w:val="–"/>
      <w:lvlJc w:val="left"/>
      <w:pPr>
        <w:tabs>
          <w:tab w:val="num" w:pos="5760"/>
        </w:tabs>
        <w:ind w:left="5760" w:hanging="360"/>
      </w:pPr>
      <w:rPr>
        <w:rFonts w:ascii="Times New Roman" w:hAnsi="Times New Roman" w:hint="default"/>
      </w:rPr>
    </w:lvl>
    <w:lvl w:ilvl="8" w:tplc="72581DC8"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D441129"/>
    <w:multiLevelType w:val="hybridMultilevel"/>
    <w:tmpl w:val="2836295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0EBE3D0D"/>
    <w:multiLevelType w:val="hybridMultilevel"/>
    <w:tmpl w:val="AB58D87C"/>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630"/>
        </w:tabs>
        <w:ind w:left="630" w:hanging="360"/>
      </w:pPr>
      <w:rPr>
        <w:rFonts w:hint="default"/>
      </w:rPr>
    </w:lvl>
    <w:lvl w:ilvl="2" w:tplc="04090001">
      <w:start w:val="1"/>
      <w:numFmt w:val="bullet"/>
      <w:lvlText w:val=""/>
      <w:lvlJc w:val="left"/>
      <w:pPr>
        <w:tabs>
          <w:tab w:val="num" w:pos="2160"/>
        </w:tabs>
        <w:ind w:left="2160" w:hanging="360"/>
      </w:pPr>
      <w:rPr>
        <w:rFonts w:ascii="Symbol" w:hAnsi="Symbol" w:hint="default"/>
      </w:rPr>
    </w:lvl>
    <w:lvl w:ilvl="3" w:tplc="0780F85C">
      <w:start w:val="1"/>
      <w:numFmt w:val="bullet"/>
      <w:lvlText w:val="•"/>
      <w:lvlJc w:val="left"/>
      <w:pPr>
        <w:tabs>
          <w:tab w:val="num" w:pos="2880"/>
        </w:tabs>
        <w:ind w:left="2880" w:hanging="360"/>
      </w:pPr>
      <w:rPr>
        <w:rFonts w:ascii="Arial" w:hAnsi="Arial" w:hint="default"/>
      </w:rPr>
    </w:lvl>
    <w:lvl w:ilvl="4" w:tplc="69D0D6E6">
      <w:start w:val="1"/>
      <w:numFmt w:val="bullet"/>
      <w:lvlText w:val="•"/>
      <w:lvlJc w:val="left"/>
      <w:pPr>
        <w:tabs>
          <w:tab w:val="num" w:pos="3600"/>
        </w:tabs>
        <w:ind w:left="3600" w:hanging="360"/>
      </w:pPr>
      <w:rPr>
        <w:rFonts w:ascii="Arial" w:hAnsi="Arial"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16A624A9"/>
    <w:multiLevelType w:val="hybridMultilevel"/>
    <w:tmpl w:val="58008330"/>
    <w:lvl w:ilvl="0" w:tplc="4650D594">
      <w:start w:val="1"/>
      <w:numFmt w:val="bullet"/>
      <w:lvlText w:val="•"/>
      <w:lvlJc w:val="left"/>
      <w:pPr>
        <w:tabs>
          <w:tab w:val="num" w:pos="720"/>
        </w:tabs>
        <w:ind w:left="720" w:hanging="360"/>
      </w:pPr>
      <w:rPr>
        <w:rFonts w:ascii="Arial" w:hAnsi="Arial" w:hint="default"/>
      </w:rPr>
    </w:lvl>
    <w:lvl w:ilvl="1" w:tplc="054A5488" w:tentative="1">
      <w:start w:val="1"/>
      <w:numFmt w:val="bullet"/>
      <w:lvlText w:val="•"/>
      <w:lvlJc w:val="left"/>
      <w:pPr>
        <w:tabs>
          <w:tab w:val="num" w:pos="1440"/>
        </w:tabs>
        <w:ind w:left="1440" w:hanging="360"/>
      </w:pPr>
      <w:rPr>
        <w:rFonts w:ascii="Arial" w:hAnsi="Arial" w:hint="default"/>
      </w:rPr>
    </w:lvl>
    <w:lvl w:ilvl="2" w:tplc="5178C506">
      <w:start w:val="1"/>
      <w:numFmt w:val="bullet"/>
      <w:lvlText w:val="•"/>
      <w:lvlJc w:val="left"/>
      <w:pPr>
        <w:tabs>
          <w:tab w:val="num" w:pos="2160"/>
        </w:tabs>
        <w:ind w:left="2160" w:hanging="360"/>
      </w:pPr>
      <w:rPr>
        <w:rFonts w:ascii="Arial" w:hAnsi="Arial" w:hint="default"/>
      </w:rPr>
    </w:lvl>
    <w:lvl w:ilvl="3" w:tplc="FB34A334" w:tentative="1">
      <w:start w:val="1"/>
      <w:numFmt w:val="bullet"/>
      <w:lvlText w:val="•"/>
      <w:lvlJc w:val="left"/>
      <w:pPr>
        <w:tabs>
          <w:tab w:val="num" w:pos="2880"/>
        </w:tabs>
        <w:ind w:left="2880" w:hanging="360"/>
      </w:pPr>
      <w:rPr>
        <w:rFonts w:ascii="Arial" w:hAnsi="Arial" w:hint="default"/>
      </w:rPr>
    </w:lvl>
    <w:lvl w:ilvl="4" w:tplc="A6C09618" w:tentative="1">
      <w:start w:val="1"/>
      <w:numFmt w:val="bullet"/>
      <w:lvlText w:val="•"/>
      <w:lvlJc w:val="left"/>
      <w:pPr>
        <w:tabs>
          <w:tab w:val="num" w:pos="3600"/>
        </w:tabs>
        <w:ind w:left="3600" w:hanging="360"/>
      </w:pPr>
      <w:rPr>
        <w:rFonts w:ascii="Arial" w:hAnsi="Arial" w:hint="default"/>
      </w:rPr>
    </w:lvl>
    <w:lvl w:ilvl="5" w:tplc="BCFA7D5E" w:tentative="1">
      <w:start w:val="1"/>
      <w:numFmt w:val="bullet"/>
      <w:lvlText w:val="•"/>
      <w:lvlJc w:val="left"/>
      <w:pPr>
        <w:tabs>
          <w:tab w:val="num" w:pos="4320"/>
        </w:tabs>
        <w:ind w:left="4320" w:hanging="360"/>
      </w:pPr>
      <w:rPr>
        <w:rFonts w:ascii="Arial" w:hAnsi="Arial" w:hint="default"/>
      </w:rPr>
    </w:lvl>
    <w:lvl w:ilvl="6" w:tplc="018EFEF2" w:tentative="1">
      <w:start w:val="1"/>
      <w:numFmt w:val="bullet"/>
      <w:lvlText w:val="•"/>
      <w:lvlJc w:val="left"/>
      <w:pPr>
        <w:tabs>
          <w:tab w:val="num" w:pos="5040"/>
        </w:tabs>
        <w:ind w:left="5040" w:hanging="360"/>
      </w:pPr>
      <w:rPr>
        <w:rFonts w:ascii="Arial" w:hAnsi="Arial" w:hint="default"/>
      </w:rPr>
    </w:lvl>
    <w:lvl w:ilvl="7" w:tplc="3328F942" w:tentative="1">
      <w:start w:val="1"/>
      <w:numFmt w:val="bullet"/>
      <w:lvlText w:val="•"/>
      <w:lvlJc w:val="left"/>
      <w:pPr>
        <w:tabs>
          <w:tab w:val="num" w:pos="5760"/>
        </w:tabs>
        <w:ind w:left="5760" w:hanging="360"/>
      </w:pPr>
      <w:rPr>
        <w:rFonts w:ascii="Arial" w:hAnsi="Arial" w:hint="default"/>
      </w:rPr>
    </w:lvl>
    <w:lvl w:ilvl="8" w:tplc="1964624E"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D33658F"/>
    <w:multiLevelType w:val="hybridMultilevel"/>
    <w:tmpl w:val="CF5C9DCC"/>
    <w:lvl w:ilvl="0" w:tplc="04090001">
      <w:start w:val="1"/>
      <w:numFmt w:val="bullet"/>
      <w:lvlText w:val=""/>
      <w:lvlJc w:val="left"/>
      <w:pPr>
        <w:ind w:left="1440" w:hanging="360"/>
      </w:pPr>
      <w:rPr>
        <w:rFonts w:ascii="Symbol" w:hAnsi="Symbol"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213A6F51"/>
    <w:multiLevelType w:val="hybridMultilevel"/>
    <w:tmpl w:val="67E8C47E"/>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52B2D41"/>
    <w:multiLevelType w:val="hybridMultilevel"/>
    <w:tmpl w:val="92F2E91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0847CF"/>
    <w:multiLevelType w:val="hybridMultilevel"/>
    <w:tmpl w:val="07C09CEC"/>
    <w:lvl w:ilvl="0" w:tplc="04090001">
      <w:start w:val="1"/>
      <w:numFmt w:val="bullet"/>
      <w:lvlText w:val=""/>
      <w:lvlJc w:val="left"/>
      <w:pPr>
        <w:ind w:left="2520" w:hanging="360"/>
      </w:pPr>
      <w:rPr>
        <w:rFonts w:ascii="Symbol" w:hAnsi="Symbol" w:hint="default"/>
      </w:rPr>
    </w:lvl>
    <w:lvl w:ilvl="1" w:tplc="04090003">
      <w:start w:val="1"/>
      <w:numFmt w:val="bullet"/>
      <w:lvlText w:val="o"/>
      <w:lvlJc w:val="left"/>
      <w:pPr>
        <w:ind w:left="3240" w:hanging="360"/>
      </w:pPr>
      <w:rPr>
        <w:rFonts w:ascii="Courier New" w:hAnsi="Courier New" w:cs="Courier New" w:hint="default"/>
      </w:rPr>
    </w:lvl>
    <w:lvl w:ilvl="2" w:tplc="04090005">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1" w15:restartNumberingAfterBreak="0">
    <w:nsid w:val="263459D0"/>
    <w:multiLevelType w:val="multilevel"/>
    <w:tmpl w:val="B9B625BC"/>
    <w:lvl w:ilvl="0">
      <w:start w:val="7"/>
      <w:numFmt w:val="decimal"/>
      <w:lvlText w:val="%1)"/>
      <w:lvlJc w:val="left"/>
      <w:pPr>
        <w:ind w:left="360" w:hanging="360"/>
      </w:pPr>
      <w:rPr>
        <w:rFonts w:hint="default"/>
      </w:rPr>
    </w:lvl>
    <w:lvl w:ilvl="1">
      <w:start w:val="1"/>
      <w:numFmt w:val="bullet"/>
      <w:lvlText w:val="o"/>
      <w:lvlJc w:val="left"/>
      <w:pPr>
        <w:ind w:left="720" w:hanging="360"/>
      </w:pPr>
      <w:rPr>
        <w:rFonts w:ascii="Courier New" w:hAnsi="Courier New" w:cs="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6F950D4"/>
    <w:multiLevelType w:val="hybridMultilevel"/>
    <w:tmpl w:val="1B12D21A"/>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15:restartNumberingAfterBreak="0">
    <w:nsid w:val="29846F73"/>
    <w:multiLevelType w:val="hybridMultilevel"/>
    <w:tmpl w:val="ACCA3B26"/>
    <w:lvl w:ilvl="0" w:tplc="8D662E6A">
      <w:start w:val="1"/>
      <w:numFmt w:val="bullet"/>
      <w:lvlText w:val="•"/>
      <w:lvlJc w:val="left"/>
      <w:pPr>
        <w:tabs>
          <w:tab w:val="num" w:pos="720"/>
        </w:tabs>
        <w:ind w:left="720" w:hanging="360"/>
      </w:pPr>
      <w:rPr>
        <w:rFonts w:ascii="Times New Roman" w:hAnsi="Times New Roman" w:hint="default"/>
      </w:rPr>
    </w:lvl>
    <w:lvl w:ilvl="1" w:tplc="08EEFB2C">
      <w:start w:val="1086"/>
      <w:numFmt w:val="bullet"/>
      <w:lvlText w:val="–"/>
      <w:lvlJc w:val="left"/>
      <w:pPr>
        <w:tabs>
          <w:tab w:val="num" w:pos="1440"/>
        </w:tabs>
        <w:ind w:left="1440" w:hanging="360"/>
      </w:pPr>
      <w:rPr>
        <w:rFonts w:ascii="Times New Roman" w:hAnsi="Times New Roman" w:hint="default"/>
      </w:rPr>
    </w:lvl>
    <w:lvl w:ilvl="2" w:tplc="6060BC9A" w:tentative="1">
      <w:start w:val="1"/>
      <w:numFmt w:val="bullet"/>
      <w:lvlText w:val="•"/>
      <w:lvlJc w:val="left"/>
      <w:pPr>
        <w:tabs>
          <w:tab w:val="num" w:pos="2160"/>
        </w:tabs>
        <w:ind w:left="2160" w:hanging="360"/>
      </w:pPr>
      <w:rPr>
        <w:rFonts w:ascii="Times New Roman" w:hAnsi="Times New Roman" w:hint="default"/>
      </w:rPr>
    </w:lvl>
    <w:lvl w:ilvl="3" w:tplc="0C64C6D2" w:tentative="1">
      <w:start w:val="1"/>
      <w:numFmt w:val="bullet"/>
      <w:lvlText w:val="•"/>
      <w:lvlJc w:val="left"/>
      <w:pPr>
        <w:tabs>
          <w:tab w:val="num" w:pos="2880"/>
        </w:tabs>
        <w:ind w:left="2880" w:hanging="360"/>
      </w:pPr>
      <w:rPr>
        <w:rFonts w:ascii="Times New Roman" w:hAnsi="Times New Roman" w:hint="default"/>
      </w:rPr>
    </w:lvl>
    <w:lvl w:ilvl="4" w:tplc="168AFF72" w:tentative="1">
      <w:start w:val="1"/>
      <w:numFmt w:val="bullet"/>
      <w:lvlText w:val="•"/>
      <w:lvlJc w:val="left"/>
      <w:pPr>
        <w:tabs>
          <w:tab w:val="num" w:pos="3600"/>
        </w:tabs>
        <w:ind w:left="3600" w:hanging="360"/>
      </w:pPr>
      <w:rPr>
        <w:rFonts w:ascii="Times New Roman" w:hAnsi="Times New Roman" w:hint="default"/>
      </w:rPr>
    </w:lvl>
    <w:lvl w:ilvl="5" w:tplc="5972FD66" w:tentative="1">
      <w:start w:val="1"/>
      <w:numFmt w:val="bullet"/>
      <w:lvlText w:val="•"/>
      <w:lvlJc w:val="left"/>
      <w:pPr>
        <w:tabs>
          <w:tab w:val="num" w:pos="4320"/>
        </w:tabs>
        <w:ind w:left="4320" w:hanging="360"/>
      </w:pPr>
      <w:rPr>
        <w:rFonts w:ascii="Times New Roman" w:hAnsi="Times New Roman" w:hint="default"/>
      </w:rPr>
    </w:lvl>
    <w:lvl w:ilvl="6" w:tplc="FDD22834" w:tentative="1">
      <w:start w:val="1"/>
      <w:numFmt w:val="bullet"/>
      <w:lvlText w:val="•"/>
      <w:lvlJc w:val="left"/>
      <w:pPr>
        <w:tabs>
          <w:tab w:val="num" w:pos="5040"/>
        </w:tabs>
        <w:ind w:left="5040" w:hanging="360"/>
      </w:pPr>
      <w:rPr>
        <w:rFonts w:ascii="Times New Roman" w:hAnsi="Times New Roman" w:hint="default"/>
      </w:rPr>
    </w:lvl>
    <w:lvl w:ilvl="7" w:tplc="DC7E5ED2" w:tentative="1">
      <w:start w:val="1"/>
      <w:numFmt w:val="bullet"/>
      <w:lvlText w:val="•"/>
      <w:lvlJc w:val="left"/>
      <w:pPr>
        <w:tabs>
          <w:tab w:val="num" w:pos="5760"/>
        </w:tabs>
        <w:ind w:left="5760" w:hanging="360"/>
      </w:pPr>
      <w:rPr>
        <w:rFonts w:ascii="Times New Roman" w:hAnsi="Times New Roman" w:hint="default"/>
      </w:rPr>
    </w:lvl>
    <w:lvl w:ilvl="8" w:tplc="2B00202C"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2BFD4328"/>
    <w:multiLevelType w:val="hybridMultilevel"/>
    <w:tmpl w:val="447E05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DC80C11"/>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2DF71D38"/>
    <w:multiLevelType w:val="hybridMultilevel"/>
    <w:tmpl w:val="0840C66C"/>
    <w:lvl w:ilvl="0" w:tplc="0409000F">
      <w:start w:val="1"/>
      <w:numFmt w:val="decimal"/>
      <w:lvlText w:val="%1."/>
      <w:lvlJc w:val="left"/>
      <w:pPr>
        <w:tabs>
          <w:tab w:val="num" w:pos="720"/>
        </w:tabs>
        <w:ind w:left="720" w:hanging="360"/>
      </w:pPr>
      <w:rPr>
        <w:rFonts w:hint="default"/>
      </w:rPr>
    </w:lvl>
    <w:lvl w:ilvl="1" w:tplc="0409000F">
      <w:start w:val="1"/>
      <w:numFmt w:val="decimal"/>
      <w:lvlText w:val="%2."/>
      <w:lvlJc w:val="left"/>
      <w:pPr>
        <w:tabs>
          <w:tab w:val="num" w:pos="630"/>
        </w:tabs>
        <w:ind w:left="630" w:hanging="360"/>
      </w:pPr>
      <w:rPr>
        <w:rFonts w:hint="default"/>
      </w:rPr>
    </w:lvl>
    <w:lvl w:ilvl="2" w:tplc="C212C3B4">
      <w:start w:val="1"/>
      <w:numFmt w:val="bullet"/>
      <w:lvlText w:val="•"/>
      <w:lvlJc w:val="left"/>
      <w:pPr>
        <w:tabs>
          <w:tab w:val="num" w:pos="2160"/>
        </w:tabs>
        <w:ind w:left="2160" w:hanging="360"/>
      </w:pPr>
      <w:rPr>
        <w:rFonts w:ascii="Times New Roman" w:hAnsi="Times New Roman" w:cs="Times New Roman" w:hint="default"/>
      </w:rPr>
    </w:lvl>
    <w:lvl w:ilvl="3" w:tplc="0780F85C">
      <w:start w:val="1"/>
      <w:numFmt w:val="bullet"/>
      <w:lvlText w:val="•"/>
      <w:lvlJc w:val="left"/>
      <w:pPr>
        <w:tabs>
          <w:tab w:val="num" w:pos="2880"/>
        </w:tabs>
        <w:ind w:left="2880" w:hanging="360"/>
      </w:pPr>
      <w:rPr>
        <w:rFonts w:ascii="Arial" w:hAnsi="Arial" w:hint="default"/>
      </w:rPr>
    </w:lvl>
    <w:lvl w:ilvl="4" w:tplc="93CC97C4">
      <w:start w:val="13"/>
      <w:numFmt w:val="bullet"/>
      <w:lvlText w:val="-"/>
      <w:lvlJc w:val="left"/>
      <w:pPr>
        <w:ind w:left="3600" w:hanging="360"/>
      </w:pPr>
      <w:rPr>
        <w:rFonts w:ascii="Times New Roman" w:eastAsia="Times New Roman" w:hAnsi="Times New Roman" w:cs="Times New Roman" w:hint="default"/>
      </w:rPr>
    </w:lvl>
    <w:lvl w:ilvl="5" w:tplc="C3D68ACC" w:tentative="1">
      <w:start w:val="1"/>
      <w:numFmt w:val="bullet"/>
      <w:lvlText w:val="•"/>
      <w:lvlJc w:val="left"/>
      <w:pPr>
        <w:tabs>
          <w:tab w:val="num" w:pos="4320"/>
        </w:tabs>
        <w:ind w:left="4320" w:hanging="360"/>
      </w:pPr>
      <w:rPr>
        <w:rFonts w:ascii="Arial" w:hAnsi="Arial" w:hint="default"/>
      </w:rPr>
    </w:lvl>
    <w:lvl w:ilvl="6" w:tplc="4A1EEF60" w:tentative="1">
      <w:start w:val="1"/>
      <w:numFmt w:val="bullet"/>
      <w:lvlText w:val="•"/>
      <w:lvlJc w:val="left"/>
      <w:pPr>
        <w:tabs>
          <w:tab w:val="num" w:pos="5040"/>
        </w:tabs>
        <w:ind w:left="5040" w:hanging="360"/>
      </w:pPr>
      <w:rPr>
        <w:rFonts w:ascii="Arial" w:hAnsi="Arial" w:hint="default"/>
      </w:rPr>
    </w:lvl>
    <w:lvl w:ilvl="7" w:tplc="D9C6FEAA" w:tentative="1">
      <w:start w:val="1"/>
      <w:numFmt w:val="bullet"/>
      <w:lvlText w:val="•"/>
      <w:lvlJc w:val="left"/>
      <w:pPr>
        <w:tabs>
          <w:tab w:val="num" w:pos="5760"/>
        </w:tabs>
        <w:ind w:left="5760" w:hanging="360"/>
      </w:pPr>
      <w:rPr>
        <w:rFonts w:ascii="Arial" w:hAnsi="Arial" w:hint="default"/>
      </w:rPr>
    </w:lvl>
    <w:lvl w:ilvl="8" w:tplc="7B34F9D2"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2E250169"/>
    <w:multiLevelType w:val="hybridMultilevel"/>
    <w:tmpl w:val="C5026918"/>
    <w:lvl w:ilvl="0" w:tplc="3C2854D8">
      <w:start w:val="1"/>
      <w:numFmt w:val="bullet"/>
      <w:lvlText w:val="o"/>
      <w:lvlJc w:val="left"/>
      <w:pPr>
        <w:ind w:left="360" w:hanging="360"/>
      </w:pPr>
      <w:rPr>
        <w:rFonts w:ascii="Courier New" w:hAnsi="Courier New" w:cs="Courier New"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50E1583"/>
    <w:multiLevelType w:val="hybridMultilevel"/>
    <w:tmpl w:val="062C2784"/>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8D6BBC"/>
    <w:multiLevelType w:val="hybridMultilevel"/>
    <w:tmpl w:val="9534713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A5A49D0"/>
    <w:multiLevelType w:val="hybridMultilevel"/>
    <w:tmpl w:val="D5189B4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CD44F40"/>
    <w:multiLevelType w:val="hybridMultilevel"/>
    <w:tmpl w:val="6D74801C"/>
    <w:lvl w:ilvl="0" w:tplc="04090003">
      <w:start w:val="1"/>
      <w:numFmt w:val="bullet"/>
      <w:lvlText w:val="o"/>
      <w:lvlJc w:val="left"/>
      <w:pPr>
        <w:tabs>
          <w:tab w:val="num" w:pos="720"/>
        </w:tabs>
        <w:ind w:left="720" w:hanging="360"/>
      </w:pPr>
      <w:rPr>
        <w:rFonts w:ascii="Courier New" w:hAnsi="Courier New" w:cs="Courier New"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1">
      <w:start w:val="1"/>
      <w:numFmt w:val="bullet"/>
      <w:lvlText w:val=""/>
      <w:lvlJc w:val="left"/>
      <w:pPr>
        <w:tabs>
          <w:tab w:val="num" w:pos="2160"/>
        </w:tabs>
        <w:ind w:left="2160" w:hanging="360"/>
      </w:pPr>
      <w:rPr>
        <w:rFonts w:ascii="Symbol" w:hAnsi="Symbol" w:hint="default"/>
      </w:rPr>
    </w:lvl>
    <w:lvl w:ilvl="3" w:tplc="04090003">
      <w:start w:val="1"/>
      <w:numFmt w:val="bullet"/>
      <w:lvlText w:val="o"/>
      <w:lvlJc w:val="left"/>
      <w:pPr>
        <w:tabs>
          <w:tab w:val="num" w:pos="2880"/>
        </w:tabs>
        <w:ind w:left="2880" w:hanging="360"/>
      </w:pPr>
      <w:rPr>
        <w:rFonts w:ascii="Courier New" w:hAnsi="Courier New" w:cs="Courier New" w:hint="default"/>
      </w:rPr>
    </w:lvl>
    <w:lvl w:ilvl="4" w:tplc="383497C6" w:tentative="1">
      <w:start w:val="1"/>
      <w:numFmt w:val="bullet"/>
      <w:lvlText w:val=""/>
      <w:lvlJc w:val="left"/>
      <w:pPr>
        <w:tabs>
          <w:tab w:val="num" w:pos="3600"/>
        </w:tabs>
        <w:ind w:left="3600" w:hanging="360"/>
      </w:pPr>
      <w:rPr>
        <w:rFonts w:ascii="Wingdings 3" w:hAnsi="Wingdings 3" w:hint="default"/>
      </w:rPr>
    </w:lvl>
    <w:lvl w:ilvl="5" w:tplc="03C4E25A" w:tentative="1">
      <w:start w:val="1"/>
      <w:numFmt w:val="bullet"/>
      <w:lvlText w:val=""/>
      <w:lvlJc w:val="left"/>
      <w:pPr>
        <w:tabs>
          <w:tab w:val="num" w:pos="4320"/>
        </w:tabs>
        <w:ind w:left="4320" w:hanging="360"/>
      </w:pPr>
      <w:rPr>
        <w:rFonts w:ascii="Wingdings 3" w:hAnsi="Wingdings 3" w:hint="default"/>
      </w:rPr>
    </w:lvl>
    <w:lvl w:ilvl="6" w:tplc="2B92E98E" w:tentative="1">
      <w:start w:val="1"/>
      <w:numFmt w:val="bullet"/>
      <w:lvlText w:val=""/>
      <w:lvlJc w:val="left"/>
      <w:pPr>
        <w:tabs>
          <w:tab w:val="num" w:pos="5040"/>
        </w:tabs>
        <w:ind w:left="5040" w:hanging="360"/>
      </w:pPr>
      <w:rPr>
        <w:rFonts w:ascii="Wingdings 3" w:hAnsi="Wingdings 3" w:hint="default"/>
      </w:rPr>
    </w:lvl>
    <w:lvl w:ilvl="7" w:tplc="8258D4AE" w:tentative="1">
      <w:start w:val="1"/>
      <w:numFmt w:val="bullet"/>
      <w:lvlText w:val=""/>
      <w:lvlJc w:val="left"/>
      <w:pPr>
        <w:tabs>
          <w:tab w:val="num" w:pos="5760"/>
        </w:tabs>
        <w:ind w:left="5760" w:hanging="360"/>
      </w:pPr>
      <w:rPr>
        <w:rFonts w:ascii="Wingdings 3" w:hAnsi="Wingdings 3" w:hint="default"/>
      </w:rPr>
    </w:lvl>
    <w:lvl w:ilvl="8" w:tplc="978C4C6E" w:tentative="1">
      <w:start w:val="1"/>
      <w:numFmt w:val="bullet"/>
      <w:lvlText w:val=""/>
      <w:lvlJc w:val="left"/>
      <w:pPr>
        <w:tabs>
          <w:tab w:val="num" w:pos="6480"/>
        </w:tabs>
        <w:ind w:left="6480" w:hanging="360"/>
      </w:pPr>
      <w:rPr>
        <w:rFonts w:ascii="Wingdings 3" w:hAnsi="Wingdings 3" w:hint="default"/>
      </w:rPr>
    </w:lvl>
  </w:abstractNum>
  <w:abstractNum w:abstractNumId="22" w15:restartNumberingAfterBreak="0">
    <w:nsid w:val="40F2532D"/>
    <w:multiLevelType w:val="hybridMultilevel"/>
    <w:tmpl w:val="601C7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4B2C71"/>
    <w:multiLevelType w:val="hybridMultilevel"/>
    <w:tmpl w:val="2C6821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507603D"/>
    <w:multiLevelType w:val="hybridMultilevel"/>
    <w:tmpl w:val="9BAC9958"/>
    <w:lvl w:ilvl="0" w:tplc="5206425E">
      <w:start w:val="1"/>
      <w:numFmt w:val="bullet"/>
      <w:lvlText w:val="•"/>
      <w:lvlJc w:val="left"/>
      <w:pPr>
        <w:tabs>
          <w:tab w:val="num" w:pos="720"/>
        </w:tabs>
        <w:ind w:left="720" w:hanging="360"/>
      </w:pPr>
      <w:rPr>
        <w:rFonts w:ascii="Times New Roman" w:hAnsi="Times New Roman" w:hint="default"/>
      </w:rPr>
    </w:lvl>
    <w:lvl w:ilvl="1" w:tplc="7CFA14FA">
      <w:start w:val="2021"/>
      <w:numFmt w:val="bullet"/>
      <w:lvlText w:val="–"/>
      <w:lvlJc w:val="left"/>
      <w:pPr>
        <w:tabs>
          <w:tab w:val="num" w:pos="1440"/>
        </w:tabs>
        <w:ind w:left="1440" w:hanging="360"/>
      </w:pPr>
      <w:rPr>
        <w:rFonts w:ascii="Times New Roman" w:hAnsi="Times New Roman" w:hint="default"/>
      </w:rPr>
    </w:lvl>
    <w:lvl w:ilvl="2" w:tplc="FFDC5732" w:tentative="1">
      <w:start w:val="1"/>
      <w:numFmt w:val="bullet"/>
      <w:lvlText w:val="•"/>
      <w:lvlJc w:val="left"/>
      <w:pPr>
        <w:tabs>
          <w:tab w:val="num" w:pos="2160"/>
        </w:tabs>
        <w:ind w:left="2160" w:hanging="360"/>
      </w:pPr>
      <w:rPr>
        <w:rFonts w:ascii="Times New Roman" w:hAnsi="Times New Roman" w:hint="default"/>
      </w:rPr>
    </w:lvl>
    <w:lvl w:ilvl="3" w:tplc="74F8DC28" w:tentative="1">
      <w:start w:val="1"/>
      <w:numFmt w:val="bullet"/>
      <w:lvlText w:val="•"/>
      <w:lvlJc w:val="left"/>
      <w:pPr>
        <w:tabs>
          <w:tab w:val="num" w:pos="2880"/>
        </w:tabs>
        <w:ind w:left="2880" w:hanging="360"/>
      </w:pPr>
      <w:rPr>
        <w:rFonts w:ascii="Times New Roman" w:hAnsi="Times New Roman" w:hint="default"/>
      </w:rPr>
    </w:lvl>
    <w:lvl w:ilvl="4" w:tplc="9238009C" w:tentative="1">
      <w:start w:val="1"/>
      <w:numFmt w:val="bullet"/>
      <w:lvlText w:val="•"/>
      <w:lvlJc w:val="left"/>
      <w:pPr>
        <w:tabs>
          <w:tab w:val="num" w:pos="3600"/>
        </w:tabs>
        <w:ind w:left="3600" w:hanging="360"/>
      </w:pPr>
      <w:rPr>
        <w:rFonts w:ascii="Times New Roman" w:hAnsi="Times New Roman" w:hint="default"/>
      </w:rPr>
    </w:lvl>
    <w:lvl w:ilvl="5" w:tplc="C0806660" w:tentative="1">
      <w:start w:val="1"/>
      <w:numFmt w:val="bullet"/>
      <w:lvlText w:val="•"/>
      <w:lvlJc w:val="left"/>
      <w:pPr>
        <w:tabs>
          <w:tab w:val="num" w:pos="4320"/>
        </w:tabs>
        <w:ind w:left="4320" w:hanging="360"/>
      </w:pPr>
      <w:rPr>
        <w:rFonts w:ascii="Times New Roman" w:hAnsi="Times New Roman" w:hint="default"/>
      </w:rPr>
    </w:lvl>
    <w:lvl w:ilvl="6" w:tplc="F12CC24A" w:tentative="1">
      <w:start w:val="1"/>
      <w:numFmt w:val="bullet"/>
      <w:lvlText w:val="•"/>
      <w:lvlJc w:val="left"/>
      <w:pPr>
        <w:tabs>
          <w:tab w:val="num" w:pos="5040"/>
        </w:tabs>
        <w:ind w:left="5040" w:hanging="360"/>
      </w:pPr>
      <w:rPr>
        <w:rFonts w:ascii="Times New Roman" w:hAnsi="Times New Roman" w:hint="default"/>
      </w:rPr>
    </w:lvl>
    <w:lvl w:ilvl="7" w:tplc="44B2C7A2" w:tentative="1">
      <w:start w:val="1"/>
      <w:numFmt w:val="bullet"/>
      <w:lvlText w:val="•"/>
      <w:lvlJc w:val="left"/>
      <w:pPr>
        <w:tabs>
          <w:tab w:val="num" w:pos="5760"/>
        </w:tabs>
        <w:ind w:left="5760" w:hanging="360"/>
      </w:pPr>
      <w:rPr>
        <w:rFonts w:ascii="Times New Roman" w:hAnsi="Times New Roman" w:hint="default"/>
      </w:rPr>
    </w:lvl>
    <w:lvl w:ilvl="8" w:tplc="299A6404"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450F1E16"/>
    <w:multiLevelType w:val="hybridMultilevel"/>
    <w:tmpl w:val="E6C4957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56B6CF9"/>
    <w:multiLevelType w:val="hybridMultilevel"/>
    <w:tmpl w:val="B51431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61F566C"/>
    <w:multiLevelType w:val="hybridMultilevel"/>
    <w:tmpl w:val="4EEABEE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466B3B9F"/>
    <w:multiLevelType w:val="hybridMultilevel"/>
    <w:tmpl w:val="FAF09400"/>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9E77713"/>
    <w:multiLevelType w:val="hybridMultilevel"/>
    <w:tmpl w:val="B0DA1462"/>
    <w:lvl w:ilvl="0" w:tplc="421EF73E">
      <w:start w:val="1"/>
      <w:numFmt w:val="decimal"/>
      <w:lvlText w:val="%1."/>
      <w:lvlJc w:val="left"/>
      <w:pPr>
        <w:ind w:left="720" w:hanging="360"/>
      </w:pPr>
      <w:rPr>
        <w:rFonts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ED0F7F"/>
    <w:multiLevelType w:val="hybridMultilevel"/>
    <w:tmpl w:val="235CF0E0"/>
    <w:lvl w:ilvl="0" w:tplc="4210EA5E">
      <w:start w:val="1"/>
      <w:numFmt w:val="bullet"/>
      <w:lvlText w:val=""/>
      <w:lvlJc w:val="left"/>
      <w:pPr>
        <w:ind w:left="2520" w:hanging="360"/>
      </w:pPr>
      <w:rPr>
        <w:rFonts w:ascii="Symbol" w:hAnsi="Symbol" w:hint="default"/>
        <w:sz w:val="20"/>
        <w:szCs w:val="20"/>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31" w15:restartNumberingAfterBreak="0">
    <w:nsid w:val="50D24628"/>
    <w:multiLevelType w:val="hybridMultilevel"/>
    <w:tmpl w:val="36A839F8"/>
    <w:lvl w:ilvl="0" w:tplc="571E857E">
      <w:start w:val="1"/>
      <w:numFmt w:val="bullet"/>
      <w:lvlText w:val=""/>
      <w:lvlJc w:val="left"/>
      <w:pPr>
        <w:ind w:left="720" w:hanging="360"/>
      </w:pPr>
      <w:rPr>
        <w:rFonts w:ascii="Symbol" w:hAnsi="Symbol" w:hint="default"/>
        <w:color w:val="auto"/>
      </w:rPr>
    </w:lvl>
    <w:lvl w:ilvl="1" w:tplc="B476C15E">
      <w:start w:val="1"/>
      <w:numFmt w:val="bullet"/>
      <w:lvlText w:val="o"/>
      <w:lvlJc w:val="left"/>
      <w:pPr>
        <w:ind w:left="1440" w:hanging="360"/>
      </w:pPr>
      <w:rPr>
        <w:rFonts w:ascii="Courier New" w:hAnsi="Courier New" w:cs="Courier New" w:hint="default"/>
        <w:color w:val="auto"/>
      </w:rPr>
    </w:lvl>
    <w:lvl w:ilvl="2" w:tplc="DC869008">
      <w:start w:val="1"/>
      <w:numFmt w:val="bullet"/>
      <w:lvlText w:val=""/>
      <w:lvlJc w:val="left"/>
      <w:pPr>
        <w:ind w:left="2160" w:hanging="360"/>
      </w:pPr>
      <w:rPr>
        <w:rFonts w:ascii="Wingdings" w:hAnsi="Wingdings" w:hint="default"/>
        <w:color w:val="auto"/>
      </w:rPr>
    </w:lvl>
    <w:lvl w:ilvl="3" w:tplc="719A9D7A">
      <w:start w:val="1"/>
      <w:numFmt w:val="bullet"/>
      <w:lvlText w:val=""/>
      <w:lvlJc w:val="left"/>
      <w:pPr>
        <w:ind w:left="2880" w:hanging="360"/>
      </w:pPr>
      <w:rPr>
        <w:rFonts w:ascii="Symbol" w:hAnsi="Symbol" w:hint="default"/>
        <w:color w:val="auto"/>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3B81126"/>
    <w:multiLevelType w:val="hybridMultilevel"/>
    <w:tmpl w:val="152CB2C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65A13A2"/>
    <w:multiLevelType w:val="hybridMultilevel"/>
    <w:tmpl w:val="A438851C"/>
    <w:lvl w:ilvl="0" w:tplc="2BC2F6A4">
      <w:start w:val="1"/>
      <w:numFmt w:val="bullet"/>
      <w:lvlText w:val="•"/>
      <w:lvlJc w:val="left"/>
      <w:pPr>
        <w:tabs>
          <w:tab w:val="num" w:pos="720"/>
        </w:tabs>
        <w:ind w:left="720" w:hanging="360"/>
      </w:pPr>
      <w:rPr>
        <w:rFonts w:ascii="Times New Roman" w:hAnsi="Times New Roman" w:hint="default"/>
      </w:rPr>
    </w:lvl>
    <w:lvl w:ilvl="1" w:tplc="8A8809B0" w:tentative="1">
      <w:start w:val="1"/>
      <w:numFmt w:val="bullet"/>
      <w:lvlText w:val="•"/>
      <w:lvlJc w:val="left"/>
      <w:pPr>
        <w:tabs>
          <w:tab w:val="num" w:pos="1440"/>
        </w:tabs>
        <w:ind w:left="1440" w:hanging="360"/>
      </w:pPr>
      <w:rPr>
        <w:rFonts w:ascii="Times New Roman" w:hAnsi="Times New Roman" w:hint="default"/>
      </w:rPr>
    </w:lvl>
    <w:lvl w:ilvl="2" w:tplc="F156040A" w:tentative="1">
      <w:start w:val="1"/>
      <w:numFmt w:val="bullet"/>
      <w:lvlText w:val="•"/>
      <w:lvlJc w:val="left"/>
      <w:pPr>
        <w:tabs>
          <w:tab w:val="num" w:pos="2160"/>
        </w:tabs>
        <w:ind w:left="2160" w:hanging="360"/>
      </w:pPr>
      <w:rPr>
        <w:rFonts w:ascii="Times New Roman" w:hAnsi="Times New Roman" w:hint="default"/>
      </w:rPr>
    </w:lvl>
    <w:lvl w:ilvl="3" w:tplc="3470F6C4" w:tentative="1">
      <w:start w:val="1"/>
      <w:numFmt w:val="bullet"/>
      <w:lvlText w:val="•"/>
      <w:lvlJc w:val="left"/>
      <w:pPr>
        <w:tabs>
          <w:tab w:val="num" w:pos="2880"/>
        </w:tabs>
        <w:ind w:left="2880" w:hanging="360"/>
      </w:pPr>
      <w:rPr>
        <w:rFonts w:ascii="Times New Roman" w:hAnsi="Times New Roman" w:hint="default"/>
      </w:rPr>
    </w:lvl>
    <w:lvl w:ilvl="4" w:tplc="7D60567E" w:tentative="1">
      <w:start w:val="1"/>
      <w:numFmt w:val="bullet"/>
      <w:lvlText w:val="•"/>
      <w:lvlJc w:val="left"/>
      <w:pPr>
        <w:tabs>
          <w:tab w:val="num" w:pos="3600"/>
        </w:tabs>
        <w:ind w:left="3600" w:hanging="360"/>
      </w:pPr>
      <w:rPr>
        <w:rFonts w:ascii="Times New Roman" w:hAnsi="Times New Roman" w:hint="default"/>
      </w:rPr>
    </w:lvl>
    <w:lvl w:ilvl="5" w:tplc="94EEE7D6" w:tentative="1">
      <w:start w:val="1"/>
      <w:numFmt w:val="bullet"/>
      <w:lvlText w:val="•"/>
      <w:lvlJc w:val="left"/>
      <w:pPr>
        <w:tabs>
          <w:tab w:val="num" w:pos="4320"/>
        </w:tabs>
        <w:ind w:left="4320" w:hanging="360"/>
      </w:pPr>
      <w:rPr>
        <w:rFonts w:ascii="Times New Roman" w:hAnsi="Times New Roman" w:hint="default"/>
      </w:rPr>
    </w:lvl>
    <w:lvl w:ilvl="6" w:tplc="B680EA94" w:tentative="1">
      <w:start w:val="1"/>
      <w:numFmt w:val="bullet"/>
      <w:lvlText w:val="•"/>
      <w:lvlJc w:val="left"/>
      <w:pPr>
        <w:tabs>
          <w:tab w:val="num" w:pos="5040"/>
        </w:tabs>
        <w:ind w:left="5040" w:hanging="360"/>
      </w:pPr>
      <w:rPr>
        <w:rFonts w:ascii="Times New Roman" w:hAnsi="Times New Roman" w:hint="default"/>
      </w:rPr>
    </w:lvl>
    <w:lvl w:ilvl="7" w:tplc="E66A15CE" w:tentative="1">
      <w:start w:val="1"/>
      <w:numFmt w:val="bullet"/>
      <w:lvlText w:val="•"/>
      <w:lvlJc w:val="left"/>
      <w:pPr>
        <w:tabs>
          <w:tab w:val="num" w:pos="5760"/>
        </w:tabs>
        <w:ind w:left="5760" w:hanging="360"/>
      </w:pPr>
      <w:rPr>
        <w:rFonts w:ascii="Times New Roman" w:hAnsi="Times New Roman" w:hint="default"/>
      </w:rPr>
    </w:lvl>
    <w:lvl w:ilvl="8" w:tplc="C60C6FC2" w:tentative="1">
      <w:start w:val="1"/>
      <w:numFmt w:val="bullet"/>
      <w:lvlText w:val="•"/>
      <w:lvlJc w:val="left"/>
      <w:pPr>
        <w:tabs>
          <w:tab w:val="num" w:pos="6480"/>
        </w:tabs>
        <w:ind w:left="6480" w:hanging="360"/>
      </w:pPr>
      <w:rPr>
        <w:rFonts w:ascii="Times New Roman" w:hAnsi="Times New Roman" w:hint="default"/>
      </w:rPr>
    </w:lvl>
  </w:abstractNum>
  <w:abstractNum w:abstractNumId="34" w15:restartNumberingAfterBreak="0">
    <w:nsid w:val="58F92336"/>
    <w:multiLevelType w:val="hybridMultilevel"/>
    <w:tmpl w:val="F6A8212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5" w15:restartNumberingAfterBreak="0">
    <w:nsid w:val="5CF57878"/>
    <w:multiLevelType w:val="hybridMultilevel"/>
    <w:tmpl w:val="E6C841E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5E830A16"/>
    <w:multiLevelType w:val="hybridMultilevel"/>
    <w:tmpl w:val="22FA376A"/>
    <w:lvl w:ilvl="0" w:tplc="63C8639E">
      <w:start w:val="1"/>
      <w:numFmt w:val="bullet"/>
      <w:lvlText w:val=""/>
      <w:lvlJc w:val="left"/>
      <w:pPr>
        <w:tabs>
          <w:tab w:val="num" w:pos="720"/>
        </w:tabs>
        <w:ind w:left="720" w:hanging="360"/>
      </w:pPr>
      <w:rPr>
        <w:rFonts w:ascii="Wingdings" w:hAnsi="Wingdings" w:hint="default"/>
      </w:rPr>
    </w:lvl>
    <w:lvl w:ilvl="1" w:tplc="2206A23C" w:tentative="1">
      <w:start w:val="1"/>
      <w:numFmt w:val="bullet"/>
      <w:lvlText w:val=""/>
      <w:lvlJc w:val="left"/>
      <w:pPr>
        <w:tabs>
          <w:tab w:val="num" w:pos="1440"/>
        </w:tabs>
        <w:ind w:left="1440" w:hanging="360"/>
      </w:pPr>
      <w:rPr>
        <w:rFonts w:ascii="Wingdings" w:hAnsi="Wingdings" w:hint="default"/>
      </w:rPr>
    </w:lvl>
    <w:lvl w:ilvl="2" w:tplc="485A08B2" w:tentative="1">
      <w:start w:val="1"/>
      <w:numFmt w:val="bullet"/>
      <w:lvlText w:val=""/>
      <w:lvlJc w:val="left"/>
      <w:pPr>
        <w:tabs>
          <w:tab w:val="num" w:pos="2160"/>
        </w:tabs>
        <w:ind w:left="2160" w:hanging="360"/>
      </w:pPr>
      <w:rPr>
        <w:rFonts w:ascii="Wingdings" w:hAnsi="Wingdings" w:hint="default"/>
      </w:rPr>
    </w:lvl>
    <w:lvl w:ilvl="3" w:tplc="CF3CF032" w:tentative="1">
      <w:start w:val="1"/>
      <w:numFmt w:val="bullet"/>
      <w:lvlText w:val=""/>
      <w:lvlJc w:val="left"/>
      <w:pPr>
        <w:tabs>
          <w:tab w:val="num" w:pos="2880"/>
        </w:tabs>
        <w:ind w:left="2880" w:hanging="360"/>
      </w:pPr>
      <w:rPr>
        <w:rFonts w:ascii="Wingdings" w:hAnsi="Wingdings" w:hint="default"/>
      </w:rPr>
    </w:lvl>
    <w:lvl w:ilvl="4" w:tplc="4E209826" w:tentative="1">
      <w:start w:val="1"/>
      <w:numFmt w:val="bullet"/>
      <w:lvlText w:val=""/>
      <w:lvlJc w:val="left"/>
      <w:pPr>
        <w:tabs>
          <w:tab w:val="num" w:pos="3600"/>
        </w:tabs>
        <w:ind w:left="3600" w:hanging="360"/>
      </w:pPr>
      <w:rPr>
        <w:rFonts w:ascii="Wingdings" w:hAnsi="Wingdings" w:hint="default"/>
      </w:rPr>
    </w:lvl>
    <w:lvl w:ilvl="5" w:tplc="5D70FB48" w:tentative="1">
      <w:start w:val="1"/>
      <w:numFmt w:val="bullet"/>
      <w:lvlText w:val=""/>
      <w:lvlJc w:val="left"/>
      <w:pPr>
        <w:tabs>
          <w:tab w:val="num" w:pos="4320"/>
        </w:tabs>
        <w:ind w:left="4320" w:hanging="360"/>
      </w:pPr>
      <w:rPr>
        <w:rFonts w:ascii="Wingdings" w:hAnsi="Wingdings" w:hint="default"/>
      </w:rPr>
    </w:lvl>
    <w:lvl w:ilvl="6" w:tplc="86BC78B8" w:tentative="1">
      <w:start w:val="1"/>
      <w:numFmt w:val="bullet"/>
      <w:lvlText w:val=""/>
      <w:lvlJc w:val="left"/>
      <w:pPr>
        <w:tabs>
          <w:tab w:val="num" w:pos="5040"/>
        </w:tabs>
        <w:ind w:left="5040" w:hanging="360"/>
      </w:pPr>
      <w:rPr>
        <w:rFonts w:ascii="Wingdings" w:hAnsi="Wingdings" w:hint="default"/>
      </w:rPr>
    </w:lvl>
    <w:lvl w:ilvl="7" w:tplc="9476E19E" w:tentative="1">
      <w:start w:val="1"/>
      <w:numFmt w:val="bullet"/>
      <w:lvlText w:val=""/>
      <w:lvlJc w:val="left"/>
      <w:pPr>
        <w:tabs>
          <w:tab w:val="num" w:pos="5760"/>
        </w:tabs>
        <w:ind w:left="5760" w:hanging="360"/>
      </w:pPr>
      <w:rPr>
        <w:rFonts w:ascii="Wingdings" w:hAnsi="Wingdings" w:hint="default"/>
      </w:rPr>
    </w:lvl>
    <w:lvl w:ilvl="8" w:tplc="006C8CB0"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F016820"/>
    <w:multiLevelType w:val="hybridMultilevel"/>
    <w:tmpl w:val="5E16E9D6"/>
    <w:lvl w:ilvl="0" w:tplc="62FA902A">
      <w:start w:val="1"/>
      <w:numFmt w:val="decimal"/>
      <w:lvlText w:val="%1."/>
      <w:lvlJc w:val="left"/>
      <w:pPr>
        <w:ind w:left="720" w:hanging="360"/>
      </w:pPr>
      <w:rPr>
        <w:rFonts w:ascii="Times New Roman" w:hAnsi="Times New Roman" w:cs="Times New Roman" w:hint="default"/>
        <w:b w:val="0"/>
        <w:i w:val="0"/>
        <w:sz w:val="20"/>
        <w:szCs w:val="2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00748CB"/>
    <w:multiLevelType w:val="hybridMultilevel"/>
    <w:tmpl w:val="B7C206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0F135EA"/>
    <w:multiLevelType w:val="hybridMultilevel"/>
    <w:tmpl w:val="33268AFE"/>
    <w:lvl w:ilvl="0" w:tplc="CB364AF4">
      <w:start w:val="1"/>
      <w:numFmt w:val="bullet"/>
      <w:lvlText w:val="•"/>
      <w:lvlJc w:val="left"/>
      <w:pPr>
        <w:tabs>
          <w:tab w:val="num" w:pos="720"/>
        </w:tabs>
        <w:ind w:left="720" w:hanging="360"/>
      </w:pPr>
      <w:rPr>
        <w:rFonts w:ascii="Times New Roman" w:hAnsi="Times New Roman" w:hint="default"/>
      </w:rPr>
    </w:lvl>
    <w:lvl w:ilvl="1" w:tplc="00AAD4C6" w:tentative="1">
      <w:start w:val="1"/>
      <w:numFmt w:val="bullet"/>
      <w:lvlText w:val="•"/>
      <w:lvlJc w:val="left"/>
      <w:pPr>
        <w:tabs>
          <w:tab w:val="num" w:pos="1440"/>
        </w:tabs>
        <w:ind w:left="1440" w:hanging="360"/>
      </w:pPr>
      <w:rPr>
        <w:rFonts w:ascii="Times New Roman" w:hAnsi="Times New Roman" w:hint="default"/>
      </w:rPr>
    </w:lvl>
    <w:lvl w:ilvl="2" w:tplc="66FEB4F2" w:tentative="1">
      <w:start w:val="1"/>
      <w:numFmt w:val="bullet"/>
      <w:lvlText w:val="•"/>
      <w:lvlJc w:val="left"/>
      <w:pPr>
        <w:tabs>
          <w:tab w:val="num" w:pos="2160"/>
        </w:tabs>
        <w:ind w:left="2160" w:hanging="360"/>
      </w:pPr>
      <w:rPr>
        <w:rFonts w:ascii="Times New Roman" w:hAnsi="Times New Roman" w:hint="default"/>
      </w:rPr>
    </w:lvl>
    <w:lvl w:ilvl="3" w:tplc="50787268" w:tentative="1">
      <w:start w:val="1"/>
      <w:numFmt w:val="bullet"/>
      <w:lvlText w:val="•"/>
      <w:lvlJc w:val="left"/>
      <w:pPr>
        <w:tabs>
          <w:tab w:val="num" w:pos="2880"/>
        </w:tabs>
        <w:ind w:left="2880" w:hanging="360"/>
      </w:pPr>
      <w:rPr>
        <w:rFonts w:ascii="Times New Roman" w:hAnsi="Times New Roman" w:hint="default"/>
      </w:rPr>
    </w:lvl>
    <w:lvl w:ilvl="4" w:tplc="A404AADC" w:tentative="1">
      <w:start w:val="1"/>
      <w:numFmt w:val="bullet"/>
      <w:lvlText w:val="•"/>
      <w:lvlJc w:val="left"/>
      <w:pPr>
        <w:tabs>
          <w:tab w:val="num" w:pos="3600"/>
        </w:tabs>
        <w:ind w:left="3600" w:hanging="360"/>
      </w:pPr>
      <w:rPr>
        <w:rFonts w:ascii="Times New Roman" w:hAnsi="Times New Roman" w:hint="default"/>
      </w:rPr>
    </w:lvl>
    <w:lvl w:ilvl="5" w:tplc="48763A2A" w:tentative="1">
      <w:start w:val="1"/>
      <w:numFmt w:val="bullet"/>
      <w:lvlText w:val="•"/>
      <w:lvlJc w:val="left"/>
      <w:pPr>
        <w:tabs>
          <w:tab w:val="num" w:pos="4320"/>
        </w:tabs>
        <w:ind w:left="4320" w:hanging="360"/>
      </w:pPr>
      <w:rPr>
        <w:rFonts w:ascii="Times New Roman" w:hAnsi="Times New Roman" w:hint="default"/>
      </w:rPr>
    </w:lvl>
    <w:lvl w:ilvl="6" w:tplc="BFC80CEE" w:tentative="1">
      <w:start w:val="1"/>
      <w:numFmt w:val="bullet"/>
      <w:lvlText w:val="•"/>
      <w:lvlJc w:val="left"/>
      <w:pPr>
        <w:tabs>
          <w:tab w:val="num" w:pos="5040"/>
        </w:tabs>
        <w:ind w:left="5040" w:hanging="360"/>
      </w:pPr>
      <w:rPr>
        <w:rFonts w:ascii="Times New Roman" w:hAnsi="Times New Roman" w:hint="default"/>
      </w:rPr>
    </w:lvl>
    <w:lvl w:ilvl="7" w:tplc="7C704500" w:tentative="1">
      <w:start w:val="1"/>
      <w:numFmt w:val="bullet"/>
      <w:lvlText w:val="•"/>
      <w:lvlJc w:val="left"/>
      <w:pPr>
        <w:tabs>
          <w:tab w:val="num" w:pos="5760"/>
        </w:tabs>
        <w:ind w:left="5760" w:hanging="360"/>
      </w:pPr>
      <w:rPr>
        <w:rFonts w:ascii="Times New Roman" w:hAnsi="Times New Roman" w:hint="default"/>
      </w:rPr>
    </w:lvl>
    <w:lvl w:ilvl="8" w:tplc="5F5006E0" w:tentative="1">
      <w:start w:val="1"/>
      <w:numFmt w:val="bullet"/>
      <w:lvlText w:val="•"/>
      <w:lvlJc w:val="left"/>
      <w:pPr>
        <w:tabs>
          <w:tab w:val="num" w:pos="6480"/>
        </w:tabs>
        <w:ind w:left="6480" w:hanging="360"/>
      </w:pPr>
      <w:rPr>
        <w:rFonts w:ascii="Times New Roman" w:hAnsi="Times New Roman" w:hint="default"/>
      </w:rPr>
    </w:lvl>
  </w:abstractNum>
  <w:abstractNum w:abstractNumId="40" w15:restartNumberingAfterBreak="0">
    <w:nsid w:val="634063A0"/>
    <w:multiLevelType w:val="hybridMultilevel"/>
    <w:tmpl w:val="9FBC70AC"/>
    <w:lvl w:ilvl="0" w:tplc="FAF4295A">
      <w:start w:val="1"/>
      <w:numFmt w:val="bullet"/>
      <w:lvlText w:val="•"/>
      <w:lvlJc w:val="left"/>
      <w:pPr>
        <w:tabs>
          <w:tab w:val="num" w:pos="720"/>
        </w:tabs>
        <w:ind w:left="720" w:hanging="360"/>
      </w:pPr>
      <w:rPr>
        <w:rFonts w:ascii="Times New Roman" w:hAnsi="Times New Roman" w:hint="default"/>
      </w:rPr>
    </w:lvl>
    <w:lvl w:ilvl="1" w:tplc="C020241E">
      <w:start w:val="1032"/>
      <w:numFmt w:val="bullet"/>
      <w:lvlText w:val="–"/>
      <w:lvlJc w:val="left"/>
      <w:pPr>
        <w:tabs>
          <w:tab w:val="num" w:pos="1440"/>
        </w:tabs>
        <w:ind w:left="1440" w:hanging="360"/>
      </w:pPr>
      <w:rPr>
        <w:rFonts w:ascii="Times New Roman" w:hAnsi="Times New Roman" w:hint="default"/>
      </w:rPr>
    </w:lvl>
    <w:lvl w:ilvl="2" w:tplc="1A72E19E" w:tentative="1">
      <w:start w:val="1"/>
      <w:numFmt w:val="bullet"/>
      <w:lvlText w:val="•"/>
      <w:lvlJc w:val="left"/>
      <w:pPr>
        <w:tabs>
          <w:tab w:val="num" w:pos="2160"/>
        </w:tabs>
        <w:ind w:left="2160" w:hanging="360"/>
      </w:pPr>
      <w:rPr>
        <w:rFonts w:ascii="Times New Roman" w:hAnsi="Times New Roman" w:hint="default"/>
      </w:rPr>
    </w:lvl>
    <w:lvl w:ilvl="3" w:tplc="0432355E" w:tentative="1">
      <w:start w:val="1"/>
      <w:numFmt w:val="bullet"/>
      <w:lvlText w:val="•"/>
      <w:lvlJc w:val="left"/>
      <w:pPr>
        <w:tabs>
          <w:tab w:val="num" w:pos="2880"/>
        </w:tabs>
        <w:ind w:left="2880" w:hanging="360"/>
      </w:pPr>
      <w:rPr>
        <w:rFonts w:ascii="Times New Roman" w:hAnsi="Times New Roman" w:hint="default"/>
      </w:rPr>
    </w:lvl>
    <w:lvl w:ilvl="4" w:tplc="BE821808" w:tentative="1">
      <w:start w:val="1"/>
      <w:numFmt w:val="bullet"/>
      <w:lvlText w:val="•"/>
      <w:lvlJc w:val="left"/>
      <w:pPr>
        <w:tabs>
          <w:tab w:val="num" w:pos="3600"/>
        </w:tabs>
        <w:ind w:left="3600" w:hanging="360"/>
      </w:pPr>
      <w:rPr>
        <w:rFonts w:ascii="Times New Roman" w:hAnsi="Times New Roman" w:hint="default"/>
      </w:rPr>
    </w:lvl>
    <w:lvl w:ilvl="5" w:tplc="6DDC1E66" w:tentative="1">
      <w:start w:val="1"/>
      <w:numFmt w:val="bullet"/>
      <w:lvlText w:val="•"/>
      <w:lvlJc w:val="left"/>
      <w:pPr>
        <w:tabs>
          <w:tab w:val="num" w:pos="4320"/>
        </w:tabs>
        <w:ind w:left="4320" w:hanging="360"/>
      </w:pPr>
      <w:rPr>
        <w:rFonts w:ascii="Times New Roman" w:hAnsi="Times New Roman" w:hint="default"/>
      </w:rPr>
    </w:lvl>
    <w:lvl w:ilvl="6" w:tplc="A118A0CE" w:tentative="1">
      <w:start w:val="1"/>
      <w:numFmt w:val="bullet"/>
      <w:lvlText w:val="•"/>
      <w:lvlJc w:val="left"/>
      <w:pPr>
        <w:tabs>
          <w:tab w:val="num" w:pos="5040"/>
        </w:tabs>
        <w:ind w:left="5040" w:hanging="360"/>
      </w:pPr>
      <w:rPr>
        <w:rFonts w:ascii="Times New Roman" w:hAnsi="Times New Roman" w:hint="default"/>
      </w:rPr>
    </w:lvl>
    <w:lvl w:ilvl="7" w:tplc="9DA66C86" w:tentative="1">
      <w:start w:val="1"/>
      <w:numFmt w:val="bullet"/>
      <w:lvlText w:val="•"/>
      <w:lvlJc w:val="left"/>
      <w:pPr>
        <w:tabs>
          <w:tab w:val="num" w:pos="5760"/>
        </w:tabs>
        <w:ind w:left="5760" w:hanging="360"/>
      </w:pPr>
      <w:rPr>
        <w:rFonts w:ascii="Times New Roman" w:hAnsi="Times New Roman" w:hint="default"/>
      </w:rPr>
    </w:lvl>
    <w:lvl w:ilvl="8" w:tplc="B5CA9336" w:tentative="1">
      <w:start w:val="1"/>
      <w:numFmt w:val="bullet"/>
      <w:lvlText w:val="•"/>
      <w:lvlJc w:val="left"/>
      <w:pPr>
        <w:tabs>
          <w:tab w:val="num" w:pos="6480"/>
        </w:tabs>
        <w:ind w:left="6480" w:hanging="360"/>
      </w:pPr>
      <w:rPr>
        <w:rFonts w:ascii="Times New Roman" w:hAnsi="Times New Roman" w:hint="default"/>
      </w:rPr>
    </w:lvl>
  </w:abstractNum>
  <w:abstractNum w:abstractNumId="41" w15:restartNumberingAfterBreak="0">
    <w:nsid w:val="69D73440"/>
    <w:multiLevelType w:val="hybridMultilevel"/>
    <w:tmpl w:val="9534713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A3F52DE"/>
    <w:multiLevelType w:val="hybridMultilevel"/>
    <w:tmpl w:val="C3E0F82C"/>
    <w:lvl w:ilvl="0" w:tplc="37D412A4">
      <w:start w:val="1"/>
      <w:numFmt w:val="bullet"/>
      <w:lvlText w:val="•"/>
      <w:lvlJc w:val="left"/>
      <w:pPr>
        <w:tabs>
          <w:tab w:val="num" w:pos="720"/>
        </w:tabs>
        <w:ind w:left="720" w:hanging="360"/>
      </w:pPr>
      <w:rPr>
        <w:rFonts w:ascii="Times New Roman" w:hAnsi="Times New Roman" w:hint="default"/>
      </w:rPr>
    </w:lvl>
    <w:lvl w:ilvl="1" w:tplc="67688836">
      <w:start w:val="2090"/>
      <w:numFmt w:val="bullet"/>
      <w:lvlText w:val="–"/>
      <w:lvlJc w:val="left"/>
      <w:pPr>
        <w:tabs>
          <w:tab w:val="num" w:pos="1440"/>
        </w:tabs>
        <w:ind w:left="1440" w:hanging="360"/>
      </w:pPr>
      <w:rPr>
        <w:rFonts w:ascii="Times New Roman" w:hAnsi="Times New Roman" w:hint="default"/>
      </w:rPr>
    </w:lvl>
    <w:lvl w:ilvl="2" w:tplc="F0CA3EFC" w:tentative="1">
      <w:start w:val="1"/>
      <w:numFmt w:val="bullet"/>
      <w:lvlText w:val="•"/>
      <w:lvlJc w:val="left"/>
      <w:pPr>
        <w:tabs>
          <w:tab w:val="num" w:pos="2160"/>
        </w:tabs>
        <w:ind w:left="2160" w:hanging="360"/>
      </w:pPr>
      <w:rPr>
        <w:rFonts w:ascii="Times New Roman" w:hAnsi="Times New Roman" w:hint="default"/>
      </w:rPr>
    </w:lvl>
    <w:lvl w:ilvl="3" w:tplc="C6288168" w:tentative="1">
      <w:start w:val="1"/>
      <w:numFmt w:val="bullet"/>
      <w:lvlText w:val="•"/>
      <w:lvlJc w:val="left"/>
      <w:pPr>
        <w:tabs>
          <w:tab w:val="num" w:pos="2880"/>
        </w:tabs>
        <w:ind w:left="2880" w:hanging="360"/>
      </w:pPr>
      <w:rPr>
        <w:rFonts w:ascii="Times New Roman" w:hAnsi="Times New Roman" w:hint="default"/>
      </w:rPr>
    </w:lvl>
    <w:lvl w:ilvl="4" w:tplc="EBDCE7B0" w:tentative="1">
      <w:start w:val="1"/>
      <w:numFmt w:val="bullet"/>
      <w:lvlText w:val="•"/>
      <w:lvlJc w:val="left"/>
      <w:pPr>
        <w:tabs>
          <w:tab w:val="num" w:pos="3600"/>
        </w:tabs>
        <w:ind w:left="3600" w:hanging="360"/>
      </w:pPr>
      <w:rPr>
        <w:rFonts w:ascii="Times New Roman" w:hAnsi="Times New Roman" w:hint="default"/>
      </w:rPr>
    </w:lvl>
    <w:lvl w:ilvl="5" w:tplc="1026BF06" w:tentative="1">
      <w:start w:val="1"/>
      <w:numFmt w:val="bullet"/>
      <w:lvlText w:val="•"/>
      <w:lvlJc w:val="left"/>
      <w:pPr>
        <w:tabs>
          <w:tab w:val="num" w:pos="4320"/>
        </w:tabs>
        <w:ind w:left="4320" w:hanging="360"/>
      </w:pPr>
      <w:rPr>
        <w:rFonts w:ascii="Times New Roman" w:hAnsi="Times New Roman" w:hint="default"/>
      </w:rPr>
    </w:lvl>
    <w:lvl w:ilvl="6" w:tplc="FF727C48" w:tentative="1">
      <w:start w:val="1"/>
      <w:numFmt w:val="bullet"/>
      <w:lvlText w:val="•"/>
      <w:lvlJc w:val="left"/>
      <w:pPr>
        <w:tabs>
          <w:tab w:val="num" w:pos="5040"/>
        </w:tabs>
        <w:ind w:left="5040" w:hanging="360"/>
      </w:pPr>
      <w:rPr>
        <w:rFonts w:ascii="Times New Roman" w:hAnsi="Times New Roman" w:hint="default"/>
      </w:rPr>
    </w:lvl>
    <w:lvl w:ilvl="7" w:tplc="39F275EC" w:tentative="1">
      <w:start w:val="1"/>
      <w:numFmt w:val="bullet"/>
      <w:lvlText w:val="•"/>
      <w:lvlJc w:val="left"/>
      <w:pPr>
        <w:tabs>
          <w:tab w:val="num" w:pos="5760"/>
        </w:tabs>
        <w:ind w:left="5760" w:hanging="360"/>
      </w:pPr>
      <w:rPr>
        <w:rFonts w:ascii="Times New Roman" w:hAnsi="Times New Roman" w:hint="default"/>
      </w:rPr>
    </w:lvl>
    <w:lvl w:ilvl="8" w:tplc="6CD6C6F2" w:tentative="1">
      <w:start w:val="1"/>
      <w:numFmt w:val="bullet"/>
      <w:lvlText w:val="•"/>
      <w:lvlJc w:val="left"/>
      <w:pPr>
        <w:tabs>
          <w:tab w:val="num" w:pos="6480"/>
        </w:tabs>
        <w:ind w:left="6480" w:hanging="360"/>
      </w:pPr>
      <w:rPr>
        <w:rFonts w:ascii="Times New Roman" w:hAnsi="Times New Roman" w:hint="default"/>
      </w:rPr>
    </w:lvl>
  </w:abstractNum>
  <w:abstractNum w:abstractNumId="43" w15:restartNumberingAfterBreak="0">
    <w:nsid w:val="6B167F62"/>
    <w:multiLevelType w:val="hybridMultilevel"/>
    <w:tmpl w:val="38C443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7058253A"/>
    <w:multiLevelType w:val="hybridMultilevel"/>
    <w:tmpl w:val="355EE39E"/>
    <w:lvl w:ilvl="0" w:tplc="0D4695FC">
      <w:start w:val="1"/>
      <w:numFmt w:val="decimal"/>
      <w:lvlText w:val="%1."/>
      <w:lvlJc w:val="left"/>
      <w:pPr>
        <w:ind w:left="720" w:hanging="360"/>
      </w:pPr>
      <w:rPr>
        <w:b w:val="0"/>
        <w:i w:val="0"/>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0B2276E"/>
    <w:multiLevelType w:val="hybridMultilevel"/>
    <w:tmpl w:val="0368194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89076DC"/>
    <w:multiLevelType w:val="hybridMultilevel"/>
    <w:tmpl w:val="D55261E6"/>
    <w:lvl w:ilvl="0" w:tplc="04090003">
      <w:start w:val="1"/>
      <w:numFmt w:val="bullet"/>
      <w:lvlText w:val="o"/>
      <w:lvlJc w:val="left"/>
      <w:pPr>
        <w:ind w:left="360" w:hanging="360"/>
      </w:pPr>
      <w:rPr>
        <w:rFonts w:ascii="Courier New" w:hAnsi="Courier New" w:cs="Courier New"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6"/>
  </w:num>
  <w:num w:numId="2">
    <w:abstractNumId w:val="10"/>
  </w:num>
  <w:num w:numId="3">
    <w:abstractNumId w:val="15"/>
  </w:num>
  <w:num w:numId="4">
    <w:abstractNumId w:val="43"/>
  </w:num>
  <w:num w:numId="5">
    <w:abstractNumId w:val="7"/>
  </w:num>
  <w:num w:numId="6">
    <w:abstractNumId w:val="31"/>
  </w:num>
  <w:num w:numId="7">
    <w:abstractNumId w:val="17"/>
  </w:num>
  <w:num w:numId="8">
    <w:abstractNumId w:val="8"/>
  </w:num>
  <w:num w:numId="9">
    <w:abstractNumId w:val="11"/>
  </w:num>
  <w:num w:numId="10">
    <w:abstractNumId w:val="46"/>
  </w:num>
  <w:num w:numId="11">
    <w:abstractNumId w:val="18"/>
  </w:num>
  <w:num w:numId="12">
    <w:abstractNumId w:val="45"/>
  </w:num>
  <w:num w:numId="13">
    <w:abstractNumId w:val="1"/>
  </w:num>
  <w:num w:numId="14">
    <w:abstractNumId w:val="28"/>
  </w:num>
  <w:num w:numId="15">
    <w:abstractNumId w:val="37"/>
  </w:num>
  <w:num w:numId="16">
    <w:abstractNumId w:val="6"/>
  </w:num>
  <w:num w:numId="17">
    <w:abstractNumId w:val="26"/>
  </w:num>
  <w:num w:numId="18">
    <w:abstractNumId w:val="44"/>
  </w:num>
  <w:num w:numId="19">
    <w:abstractNumId w:val="3"/>
  </w:num>
  <w:num w:numId="20">
    <w:abstractNumId w:val="42"/>
  </w:num>
  <w:num w:numId="21">
    <w:abstractNumId w:val="40"/>
  </w:num>
  <w:num w:numId="22">
    <w:abstractNumId w:val="39"/>
  </w:num>
  <w:num w:numId="23">
    <w:abstractNumId w:val="33"/>
  </w:num>
  <w:num w:numId="24">
    <w:abstractNumId w:val="24"/>
  </w:num>
  <w:num w:numId="25">
    <w:abstractNumId w:val="13"/>
  </w:num>
  <w:num w:numId="26">
    <w:abstractNumId w:val="22"/>
  </w:num>
  <w:num w:numId="27">
    <w:abstractNumId w:val="21"/>
  </w:num>
  <w:num w:numId="28">
    <w:abstractNumId w:val="29"/>
  </w:num>
  <w:num w:numId="29">
    <w:abstractNumId w:val="12"/>
  </w:num>
  <w:num w:numId="30">
    <w:abstractNumId w:val="30"/>
  </w:num>
  <w:num w:numId="31">
    <w:abstractNumId w:val="5"/>
  </w:num>
  <w:num w:numId="32">
    <w:abstractNumId w:val="27"/>
  </w:num>
  <w:num w:numId="33">
    <w:abstractNumId w:val="36"/>
  </w:num>
  <w:num w:numId="34">
    <w:abstractNumId w:val="23"/>
  </w:num>
  <w:num w:numId="35">
    <w:abstractNumId w:val="20"/>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9"/>
  </w:num>
  <w:num w:numId="39">
    <w:abstractNumId w:val="19"/>
  </w:num>
  <w:num w:numId="40">
    <w:abstractNumId w:val="41"/>
  </w:num>
  <w:num w:numId="41">
    <w:abstractNumId w:val="32"/>
  </w:num>
  <w:num w:numId="42">
    <w:abstractNumId w:val="25"/>
  </w:num>
  <w:num w:numId="43">
    <w:abstractNumId w:val="14"/>
  </w:num>
  <w:num w:numId="44">
    <w:abstractNumId w:val="4"/>
  </w:num>
  <w:num w:numId="45">
    <w:abstractNumId w:val="34"/>
  </w:num>
  <w:num w:numId="46">
    <w:abstractNumId w:val="38"/>
  </w:num>
  <w:num w:numId="47">
    <w:abstractNumId w:val="2"/>
  </w:num>
  <w:num w:numId="48">
    <w:abstractNumId w:val="35"/>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MS030519">
    <w15:presenceInfo w15:providerId="None" w15:userId="RMS03051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4D19"/>
    <w:rsid w:val="0000629E"/>
    <w:rsid w:val="0001568C"/>
    <w:rsid w:val="0003236B"/>
    <w:rsid w:val="00036D8E"/>
    <w:rsid w:val="000526B3"/>
    <w:rsid w:val="00052C29"/>
    <w:rsid w:val="000559C2"/>
    <w:rsid w:val="0006745E"/>
    <w:rsid w:val="000736D5"/>
    <w:rsid w:val="000A1783"/>
    <w:rsid w:val="000A1F99"/>
    <w:rsid w:val="000A3A84"/>
    <w:rsid w:val="000A47D9"/>
    <w:rsid w:val="000B6F06"/>
    <w:rsid w:val="000C34E5"/>
    <w:rsid w:val="000D6460"/>
    <w:rsid w:val="000F02EA"/>
    <w:rsid w:val="00104FEA"/>
    <w:rsid w:val="0011108C"/>
    <w:rsid w:val="001234A6"/>
    <w:rsid w:val="00123C37"/>
    <w:rsid w:val="00131D76"/>
    <w:rsid w:val="00137669"/>
    <w:rsid w:val="00162DA0"/>
    <w:rsid w:val="00167FC7"/>
    <w:rsid w:val="001707C0"/>
    <w:rsid w:val="00172118"/>
    <w:rsid w:val="00173617"/>
    <w:rsid w:val="00176D37"/>
    <w:rsid w:val="00176DE5"/>
    <w:rsid w:val="00187922"/>
    <w:rsid w:val="0019349C"/>
    <w:rsid w:val="001A413B"/>
    <w:rsid w:val="001A7135"/>
    <w:rsid w:val="001B6C9F"/>
    <w:rsid w:val="001B7ADA"/>
    <w:rsid w:val="001C1CAB"/>
    <w:rsid w:val="001C6BDF"/>
    <w:rsid w:val="001F1597"/>
    <w:rsid w:val="00200982"/>
    <w:rsid w:val="00200A92"/>
    <w:rsid w:val="0020602C"/>
    <w:rsid w:val="002118EC"/>
    <w:rsid w:val="00214D97"/>
    <w:rsid w:val="00221EFD"/>
    <w:rsid w:val="00232890"/>
    <w:rsid w:val="002420CC"/>
    <w:rsid w:val="00243899"/>
    <w:rsid w:val="0024755C"/>
    <w:rsid w:val="00247E06"/>
    <w:rsid w:val="00287E18"/>
    <w:rsid w:val="002C2F82"/>
    <w:rsid w:val="002D6026"/>
    <w:rsid w:val="002D6083"/>
    <w:rsid w:val="002E09F8"/>
    <w:rsid w:val="002E2D00"/>
    <w:rsid w:val="002E6DE1"/>
    <w:rsid w:val="00300476"/>
    <w:rsid w:val="003007BB"/>
    <w:rsid w:val="00321AA8"/>
    <w:rsid w:val="00333199"/>
    <w:rsid w:val="003339BF"/>
    <w:rsid w:val="00334E94"/>
    <w:rsid w:val="003357D7"/>
    <w:rsid w:val="00336B9F"/>
    <w:rsid w:val="00341574"/>
    <w:rsid w:val="00364303"/>
    <w:rsid w:val="00387D8C"/>
    <w:rsid w:val="003930EB"/>
    <w:rsid w:val="00395904"/>
    <w:rsid w:val="003A475E"/>
    <w:rsid w:val="003A4C48"/>
    <w:rsid w:val="003C18AC"/>
    <w:rsid w:val="003D1BF9"/>
    <w:rsid w:val="003F052C"/>
    <w:rsid w:val="003F0B09"/>
    <w:rsid w:val="003F688D"/>
    <w:rsid w:val="00402D06"/>
    <w:rsid w:val="004144AB"/>
    <w:rsid w:val="00415944"/>
    <w:rsid w:val="00425F44"/>
    <w:rsid w:val="00427D09"/>
    <w:rsid w:val="00432574"/>
    <w:rsid w:val="004426AF"/>
    <w:rsid w:val="00445B0C"/>
    <w:rsid w:val="00445BCF"/>
    <w:rsid w:val="00450E5F"/>
    <w:rsid w:val="00456B35"/>
    <w:rsid w:val="00461E4B"/>
    <w:rsid w:val="00466567"/>
    <w:rsid w:val="00467F31"/>
    <w:rsid w:val="00496F49"/>
    <w:rsid w:val="004A588A"/>
    <w:rsid w:val="004C1FAC"/>
    <w:rsid w:val="004C3B11"/>
    <w:rsid w:val="004D2045"/>
    <w:rsid w:val="004D4990"/>
    <w:rsid w:val="004D5AF4"/>
    <w:rsid w:val="004D7E63"/>
    <w:rsid w:val="004E14BA"/>
    <w:rsid w:val="004E1ED1"/>
    <w:rsid w:val="004E2879"/>
    <w:rsid w:val="004E70C8"/>
    <w:rsid w:val="004F6A63"/>
    <w:rsid w:val="005065A9"/>
    <w:rsid w:val="005078F3"/>
    <w:rsid w:val="00510049"/>
    <w:rsid w:val="00515E3E"/>
    <w:rsid w:val="005179F8"/>
    <w:rsid w:val="005540D8"/>
    <w:rsid w:val="00555341"/>
    <w:rsid w:val="00555975"/>
    <w:rsid w:val="00563CBF"/>
    <w:rsid w:val="00565515"/>
    <w:rsid w:val="00574DE4"/>
    <w:rsid w:val="00576FCA"/>
    <w:rsid w:val="00584E25"/>
    <w:rsid w:val="005A5AC1"/>
    <w:rsid w:val="005A70D2"/>
    <w:rsid w:val="005B38FA"/>
    <w:rsid w:val="005B5CEF"/>
    <w:rsid w:val="005C5BF4"/>
    <w:rsid w:val="005E37A1"/>
    <w:rsid w:val="005F3E90"/>
    <w:rsid w:val="00601CF9"/>
    <w:rsid w:val="00621E60"/>
    <w:rsid w:val="00642E7F"/>
    <w:rsid w:val="00655B0A"/>
    <w:rsid w:val="006623E8"/>
    <w:rsid w:val="00667D83"/>
    <w:rsid w:val="006778C3"/>
    <w:rsid w:val="00680868"/>
    <w:rsid w:val="00683ABF"/>
    <w:rsid w:val="006905E1"/>
    <w:rsid w:val="00693EA5"/>
    <w:rsid w:val="00696031"/>
    <w:rsid w:val="006A27F3"/>
    <w:rsid w:val="006A3C4F"/>
    <w:rsid w:val="006A5E1B"/>
    <w:rsid w:val="006A707D"/>
    <w:rsid w:val="006D3EDA"/>
    <w:rsid w:val="006E3DA4"/>
    <w:rsid w:val="00702947"/>
    <w:rsid w:val="00721BAA"/>
    <w:rsid w:val="00736FED"/>
    <w:rsid w:val="007428F6"/>
    <w:rsid w:val="0074321B"/>
    <w:rsid w:val="007558BA"/>
    <w:rsid w:val="00775B5F"/>
    <w:rsid w:val="00787C07"/>
    <w:rsid w:val="00796701"/>
    <w:rsid w:val="007B4D91"/>
    <w:rsid w:val="007C0AD9"/>
    <w:rsid w:val="007D15DE"/>
    <w:rsid w:val="007D484C"/>
    <w:rsid w:val="007F12DC"/>
    <w:rsid w:val="00801CB0"/>
    <w:rsid w:val="008024E0"/>
    <w:rsid w:val="00803EF5"/>
    <w:rsid w:val="008078A0"/>
    <w:rsid w:val="008121E1"/>
    <w:rsid w:val="00824D19"/>
    <w:rsid w:val="00834FD1"/>
    <w:rsid w:val="008439A7"/>
    <w:rsid w:val="00853A3B"/>
    <w:rsid w:val="00861BBD"/>
    <w:rsid w:val="008660BE"/>
    <w:rsid w:val="00866FF4"/>
    <w:rsid w:val="00876BCD"/>
    <w:rsid w:val="00890EBF"/>
    <w:rsid w:val="008A003E"/>
    <w:rsid w:val="008C3E85"/>
    <w:rsid w:val="008D4D1C"/>
    <w:rsid w:val="008E27C9"/>
    <w:rsid w:val="008E47A2"/>
    <w:rsid w:val="008F2EFE"/>
    <w:rsid w:val="008F3C2A"/>
    <w:rsid w:val="008F7F3A"/>
    <w:rsid w:val="009071CE"/>
    <w:rsid w:val="0091189D"/>
    <w:rsid w:val="00912383"/>
    <w:rsid w:val="009149A9"/>
    <w:rsid w:val="009170C4"/>
    <w:rsid w:val="0092556A"/>
    <w:rsid w:val="00933549"/>
    <w:rsid w:val="00937CFF"/>
    <w:rsid w:val="0094481B"/>
    <w:rsid w:val="00953271"/>
    <w:rsid w:val="0095359A"/>
    <w:rsid w:val="00955805"/>
    <w:rsid w:val="00961BD2"/>
    <w:rsid w:val="009649F6"/>
    <w:rsid w:val="00970577"/>
    <w:rsid w:val="00980B58"/>
    <w:rsid w:val="00992C57"/>
    <w:rsid w:val="009B4B8E"/>
    <w:rsid w:val="009B68B3"/>
    <w:rsid w:val="009C1373"/>
    <w:rsid w:val="009C5A01"/>
    <w:rsid w:val="009D1C23"/>
    <w:rsid w:val="009D6BF7"/>
    <w:rsid w:val="009E0B88"/>
    <w:rsid w:val="009E1504"/>
    <w:rsid w:val="009E493A"/>
    <w:rsid w:val="009E68E7"/>
    <w:rsid w:val="009F072E"/>
    <w:rsid w:val="00A0637E"/>
    <w:rsid w:val="00A15776"/>
    <w:rsid w:val="00A21C9F"/>
    <w:rsid w:val="00A449F2"/>
    <w:rsid w:val="00A475C2"/>
    <w:rsid w:val="00A47937"/>
    <w:rsid w:val="00A51514"/>
    <w:rsid w:val="00A54C52"/>
    <w:rsid w:val="00A65C6F"/>
    <w:rsid w:val="00A664EC"/>
    <w:rsid w:val="00A71194"/>
    <w:rsid w:val="00A91703"/>
    <w:rsid w:val="00AA7809"/>
    <w:rsid w:val="00AA782E"/>
    <w:rsid w:val="00AC6EDE"/>
    <w:rsid w:val="00AD7E5B"/>
    <w:rsid w:val="00B0105A"/>
    <w:rsid w:val="00B23086"/>
    <w:rsid w:val="00B2619A"/>
    <w:rsid w:val="00B3359C"/>
    <w:rsid w:val="00B56BCF"/>
    <w:rsid w:val="00B63FB6"/>
    <w:rsid w:val="00B71439"/>
    <w:rsid w:val="00B819A8"/>
    <w:rsid w:val="00B84081"/>
    <w:rsid w:val="00BB4BD5"/>
    <w:rsid w:val="00BB764A"/>
    <w:rsid w:val="00BC095E"/>
    <w:rsid w:val="00BC14A1"/>
    <w:rsid w:val="00BC4954"/>
    <w:rsid w:val="00BC5550"/>
    <w:rsid w:val="00BD0373"/>
    <w:rsid w:val="00BE080B"/>
    <w:rsid w:val="00BE10D2"/>
    <w:rsid w:val="00BF1BB8"/>
    <w:rsid w:val="00BF2264"/>
    <w:rsid w:val="00BF3F91"/>
    <w:rsid w:val="00BF74EF"/>
    <w:rsid w:val="00C113E7"/>
    <w:rsid w:val="00C13DF8"/>
    <w:rsid w:val="00C3397C"/>
    <w:rsid w:val="00C361D3"/>
    <w:rsid w:val="00C453D5"/>
    <w:rsid w:val="00C457AE"/>
    <w:rsid w:val="00C63557"/>
    <w:rsid w:val="00C65583"/>
    <w:rsid w:val="00C67947"/>
    <w:rsid w:val="00C702BA"/>
    <w:rsid w:val="00C73B57"/>
    <w:rsid w:val="00C75910"/>
    <w:rsid w:val="00C80ADE"/>
    <w:rsid w:val="00CB6433"/>
    <w:rsid w:val="00CF5E6A"/>
    <w:rsid w:val="00CF692F"/>
    <w:rsid w:val="00D036FC"/>
    <w:rsid w:val="00D10952"/>
    <w:rsid w:val="00D2401F"/>
    <w:rsid w:val="00D24781"/>
    <w:rsid w:val="00D63E77"/>
    <w:rsid w:val="00D75F61"/>
    <w:rsid w:val="00D83A1E"/>
    <w:rsid w:val="00D926D4"/>
    <w:rsid w:val="00DA210E"/>
    <w:rsid w:val="00DA38F7"/>
    <w:rsid w:val="00DB36BE"/>
    <w:rsid w:val="00DD2D87"/>
    <w:rsid w:val="00DE0934"/>
    <w:rsid w:val="00DE4887"/>
    <w:rsid w:val="00DE7329"/>
    <w:rsid w:val="00DF2BDA"/>
    <w:rsid w:val="00DF3FB3"/>
    <w:rsid w:val="00DF605D"/>
    <w:rsid w:val="00E025E2"/>
    <w:rsid w:val="00E058BD"/>
    <w:rsid w:val="00E11CB8"/>
    <w:rsid w:val="00E14DF3"/>
    <w:rsid w:val="00E173E9"/>
    <w:rsid w:val="00E22D55"/>
    <w:rsid w:val="00E3012B"/>
    <w:rsid w:val="00E44ECB"/>
    <w:rsid w:val="00E65DE4"/>
    <w:rsid w:val="00E851AD"/>
    <w:rsid w:val="00EA0C72"/>
    <w:rsid w:val="00EA1C77"/>
    <w:rsid w:val="00EA1D65"/>
    <w:rsid w:val="00EA3EEE"/>
    <w:rsid w:val="00EA68D0"/>
    <w:rsid w:val="00EB0C91"/>
    <w:rsid w:val="00EB16F5"/>
    <w:rsid w:val="00EB5DFC"/>
    <w:rsid w:val="00EC384C"/>
    <w:rsid w:val="00ED20B7"/>
    <w:rsid w:val="00ED3494"/>
    <w:rsid w:val="00ED34DE"/>
    <w:rsid w:val="00EE22B6"/>
    <w:rsid w:val="00EE55AB"/>
    <w:rsid w:val="00EF1A89"/>
    <w:rsid w:val="00F05713"/>
    <w:rsid w:val="00F070BF"/>
    <w:rsid w:val="00F17B26"/>
    <w:rsid w:val="00F26684"/>
    <w:rsid w:val="00F3496B"/>
    <w:rsid w:val="00F4054C"/>
    <w:rsid w:val="00F452CB"/>
    <w:rsid w:val="00F73228"/>
    <w:rsid w:val="00FA077B"/>
    <w:rsid w:val="00FA1CEB"/>
    <w:rsid w:val="00FC056D"/>
    <w:rsid w:val="00FC498C"/>
    <w:rsid w:val="00FE78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805C404-07DC-4136-812F-164C72E63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4954"/>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76BCD"/>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876BCD"/>
    <w:rPr>
      <w:rFonts w:ascii="Tahoma" w:hAnsi="Tahoma" w:cs="Tahoma"/>
      <w:sz w:val="16"/>
      <w:szCs w:val="16"/>
    </w:rPr>
  </w:style>
  <w:style w:type="paragraph" w:styleId="Header">
    <w:name w:val="header"/>
    <w:basedOn w:val="Normal"/>
    <w:link w:val="HeaderChar"/>
    <w:uiPriority w:val="99"/>
    <w:unhideWhenUsed/>
    <w:rsid w:val="004D7E63"/>
    <w:pPr>
      <w:tabs>
        <w:tab w:val="center" w:pos="4680"/>
        <w:tab w:val="right" w:pos="9360"/>
      </w:tabs>
    </w:pPr>
  </w:style>
  <w:style w:type="character" w:customStyle="1" w:styleId="HeaderChar">
    <w:name w:val="Header Char"/>
    <w:link w:val="Header"/>
    <w:uiPriority w:val="99"/>
    <w:rsid w:val="004D7E63"/>
    <w:rPr>
      <w:sz w:val="22"/>
      <w:szCs w:val="22"/>
    </w:rPr>
  </w:style>
  <w:style w:type="paragraph" w:styleId="Footer">
    <w:name w:val="footer"/>
    <w:basedOn w:val="Normal"/>
    <w:link w:val="FooterChar"/>
    <w:uiPriority w:val="99"/>
    <w:unhideWhenUsed/>
    <w:rsid w:val="004D7E63"/>
    <w:pPr>
      <w:tabs>
        <w:tab w:val="center" w:pos="4680"/>
        <w:tab w:val="right" w:pos="9360"/>
      </w:tabs>
    </w:pPr>
  </w:style>
  <w:style w:type="character" w:customStyle="1" w:styleId="FooterChar">
    <w:name w:val="Footer Char"/>
    <w:link w:val="Footer"/>
    <w:uiPriority w:val="99"/>
    <w:rsid w:val="004D7E63"/>
    <w:rPr>
      <w:sz w:val="22"/>
      <w:szCs w:val="22"/>
    </w:rPr>
  </w:style>
  <w:style w:type="table" w:styleId="TableGrid">
    <w:name w:val="Table Grid"/>
    <w:basedOn w:val="TableNormal"/>
    <w:uiPriority w:val="59"/>
    <w:rsid w:val="00247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452CB"/>
    <w:pPr>
      <w:spacing w:after="0" w:line="240" w:lineRule="auto"/>
      <w:ind w:left="720"/>
      <w:contextualSpacing/>
    </w:pPr>
    <w:rPr>
      <w:rFonts w:ascii="Times New Roman" w:eastAsia="Times New Roman" w:hAnsi="Times New Roman"/>
      <w:sz w:val="24"/>
      <w:szCs w:val="24"/>
    </w:rPr>
  </w:style>
  <w:style w:type="paragraph" w:styleId="NoSpacing">
    <w:name w:val="No Spacing"/>
    <w:uiPriority w:val="1"/>
    <w:qFormat/>
    <w:rsid w:val="006778C3"/>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246755">
      <w:bodyDiv w:val="1"/>
      <w:marLeft w:val="0"/>
      <w:marRight w:val="0"/>
      <w:marTop w:val="0"/>
      <w:marBottom w:val="0"/>
      <w:divBdr>
        <w:top w:val="none" w:sz="0" w:space="0" w:color="auto"/>
        <w:left w:val="none" w:sz="0" w:space="0" w:color="auto"/>
        <w:bottom w:val="none" w:sz="0" w:space="0" w:color="auto"/>
        <w:right w:val="none" w:sz="0" w:space="0" w:color="auto"/>
      </w:divBdr>
      <w:divsChild>
        <w:div w:id="450444936">
          <w:marLeft w:val="547"/>
          <w:marRight w:val="0"/>
          <w:marTop w:val="134"/>
          <w:marBottom w:val="0"/>
          <w:divBdr>
            <w:top w:val="none" w:sz="0" w:space="0" w:color="auto"/>
            <w:left w:val="none" w:sz="0" w:space="0" w:color="auto"/>
            <w:bottom w:val="none" w:sz="0" w:space="0" w:color="auto"/>
            <w:right w:val="none" w:sz="0" w:space="0" w:color="auto"/>
          </w:divBdr>
        </w:div>
      </w:divsChild>
    </w:div>
    <w:div w:id="101657112">
      <w:bodyDiv w:val="1"/>
      <w:marLeft w:val="0"/>
      <w:marRight w:val="0"/>
      <w:marTop w:val="0"/>
      <w:marBottom w:val="0"/>
      <w:divBdr>
        <w:top w:val="none" w:sz="0" w:space="0" w:color="auto"/>
        <w:left w:val="none" w:sz="0" w:space="0" w:color="auto"/>
        <w:bottom w:val="none" w:sz="0" w:space="0" w:color="auto"/>
        <w:right w:val="none" w:sz="0" w:space="0" w:color="auto"/>
      </w:divBdr>
      <w:divsChild>
        <w:div w:id="1866094678">
          <w:marLeft w:val="1728"/>
          <w:marRight w:val="0"/>
          <w:marTop w:val="96"/>
          <w:marBottom w:val="0"/>
          <w:divBdr>
            <w:top w:val="none" w:sz="0" w:space="0" w:color="auto"/>
            <w:left w:val="none" w:sz="0" w:space="0" w:color="auto"/>
            <w:bottom w:val="none" w:sz="0" w:space="0" w:color="auto"/>
            <w:right w:val="none" w:sz="0" w:space="0" w:color="auto"/>
          </w:divBdr>
        </w:div>
      </w:divsChild>
    </w:div>
    <w:div w:id="124273468">
      <w:bodyDiv w:val="1"/>
      <w:marLeft w:val="0"/>
      <w:marRight w:val="0"/>
      <w:marTop w:val="0"/>
      <w:marBottom w:val="0"/>
      <w:divBdr>
        <w:top w:val="none" w:sz="0" w:space="0" w:color="auto"/>
        <w:left w:val="none" w:sz="0" w:space="0" w:color="auto"/>
        <w:bottom w:val="none" w:sz="0" w:space="0" w:color="auto"/>
        <w:right w:val="none" w:sz="0" w:space="0" w:color="auto"/>
      </w:divBdr>
      <w:divsChild>
        <w:div w:id="905602810">
          <w:marLeft w:val="1728"/>
          <w:marRight w:val="0"/>
          <w:marTop w:val="96"/>
          <w:marBottom w:val="0"/>
          <w:divBdr>
            <w:top w:val="none" w:sz="0" w:space="0" w:color="auto"/>
            <w:left w:val="none" w:sz="0" w:space="0" w:color="auto"/>
            <w:bottom w:val="none" w:sz="0" w:space="0" w:color="auto"/>
            <w:right w:val="none" w:sz="0" w:space="0" w:color="auto"/>
          </w:divBdr>
        </w:div>
        <w:div w:id="1779371559">
          <w:marLeft w:val="1728"/>
          <w:marRight w:val="0"/>
          <w:marTop w:val="96"/>
          <w:marBottom w:val="0"/>
          <w:divBdr>
            <w:top w:val="none" w:sz="0" w:space="0" w:color="auto"/>
            <w:left w:val="none" w:sz="0" w:space="0" w:color="auto"/>
            <w:bottom w:val="none" w:sz="0" w:space="0" w:color="auto"/>
            <w:right w:val="none" w:sz="0" w:space="0" w:color="auto"/>
          </w:divBdr>
        </w:div>
      </w:divsChild>
    </w:div>
    <w:div w:id="177936658">
      <w:bodyDiv w:val="1"/>
      <w:marLeft w:val="0"/>
      <w:marRight w:val="0"/>
      <w:marTop w:val="0"/>
      <w:marBottom w:val="0"/>
      <w:divBdr>
        <w:top w:val="none" w:sz="0" w:space="0" w:color="auto"/>
        <w:left w:val="none" w:sz="0" w:space="0" w:color="auto"/>
        <w:bottom w:val="none" w:sz="0" w:space="0" w:color="auto"/>
        <w:right w:val="none" w:sz="0" w:space="0" w:color="auto"/>
      </w:divBdr>
    </w:div>
    <w:div w:id="336229083">
      <w:bodyDiv w:val="1"/>
      <w:marLeft w:val="0"/>
      <w:marRight w:val="0"/>
      <w:marTop w:val="0"/>
      <w:marBottom w:val="0"/>
      <w:divBdr>
        <w:top w:val="none" w:sz="0" w:space="0" w:color="auto"/>
        <w:left w:val="none" w:sz="0" w:space="0" w:color="auto"/>
        <w:bottom w:val="none" w:sz="0" w:space="0" w:color="auto"/>
        <w:right w:val="none" w:sz="0" w:space="0" w:color="auto"/>
      </w:divBdr>
      <w:divsChild>
        <w:div w:id="1093742305">
          <w:marLeft w:val="1397"/>
          <w:marRight w:val="0"/>
          <w:marTop w:val="77"/>
          <w:marBottom w:val="0"/>
          <w:divBdr>
            <w:top w:val="none" w:sz="0" w:space="0" w:color="auto"/>
            <w:left w:val="none" w:sz="0" w:space="0" w:color="auto"/>
            <w:bottom w:val="none" w:sz="0" w:space="0" w:color="auto"/>
            <w:right w:val="none" w:sz="0" w:space="0" w:color="auto"/>
          </w:divBdr>
        </w:div>
      </w:divsChild>
    </w:div>
    <w:div w:id="379866853">
      <w:bodyDiv w:val="1"/>
      <w:marLeft w:val="0"/>
      <w:marRight w:val="0"/>
      <w:marTop w:val="0"/>
      <w:marBottom w:val="0"/>
      <w:divBdr>
        <w:top w:val="none" w:sz="0" w:space="0" w:color="auto"/>
        <w:left w:val="none" w:sz="0" w:space="0" w:color="auto"/>
        <w:bottom w:val="none" w:sz="0" w:space="0" w:color="auto"/>
        <w:right w:val="none" w:sz="0" w:space="0" w:color="auto"/>
      </w:divBdr>
      <w:divsChild>
        <w:div w:id="1654018432">
          <w:marLeft w:val="547"/>
          <w:marRight w:val="0"/>
          <w:marTop w:val="96"/>
          <w:marBottom w:val="0"/>
          <w:divBdr>
            <w:top w:val="none" w:sz="0" w:space="0" w:color="auto"/>
            <w:left w:val="none" w:sz="0" w:space="0" w:color="auto"/>
            <w:bottom w:val="none" w:sz="0" w:space="0" w:color="auto"/>
            <w:right w:val="none" w:sz="0" w:space="0" w:color="auto"/>
          </w:divBdr>
        </w:div>
        <w:div w:id="1276715746">
          <w:marLeft w:val="547"/>
          <w:marRight w:val="0"/>
          <w:marTop w:val="96"/>
          <w:marBottom w:val="0"/>
          <w:divBdr>
            <w:top w:val="none" w:sz="0" w:space="0" w:color="auto"/>
            <w:left w:val="none" w:sz="0" w:space="0" w:color="auto"/>
            <w:bottom w:val="none" w:sz="0" w:space="0" w:color="auto"/>
            <w:right w:val="none" w:sz="0" w:space="0" w:color="auto"/>
          </w:divBdr>
        </w:div>
        <w:div w:id="136924974">
          <w:marLeft w:val="547"/>
          <w:marRight w:val="0"/>
          <w:marTop w:val="96"/>
          <w:marBottom w:val="0"/>
          <w:divBdr>
            <w:top w:val="none" w:sz="0" w:space="0" w:color="auto"/>
            <w:left w:val="none" w:sz="0" w:space="0" w:color="auto"/>
            <w:bottom w:val="none" w:sz="0" w:space="0" w:color="auto"/>
            <w:right w:val="none" w:sz="0" w:space="0" w:color="auto"/>
          </w:divBdr>
        </w:div>
        <w:div w:id="1479415591">
          <w:marLeft w:val="547"/>
          <w:marRight w:val="0"/>
          <w:marTop w:val="96"/>
          <w:marBottom w:val="0"/>
          <w:divBdr>
            <w:top w:val="none" w:sz="0" w:space="0" w:color="auto"/>
            <w:left w:val="none" w:sz="0" w:space="0" w:color="auto"/>
            <w:bottom w:val="none" w:sz="0" w:space="0" w:color="auto"/>
            <w:right w:val="none" w:sz="0" w:space="0" w:color="auto"/>
          </w:divBdr>
        </w:div>
        <w:div w:id="914821848">
          <w:marLeft w:val="547"/>
          <w:marRight w:val="0"/>
          <w:marTop w:val="96"/>
          <w:marBottom w:val="0"/>
          <w:divBdr>
            <w:top w:val="none" w:sz="0" w:space="0" w:color="auto"/>
            <w:left w:val="none" w:sz="0" w:space="0" w:color="auto"/>
            <w:bottom w:val="none" w:sz="0" w:space="0" w:color="auto"/>
            <w:right w:val="none" w:sz="0" w:space="0" w:color="auto"/>
          </w:divBdr>
        </w:div>
        <w:div w:id="331569439">
          <w:marLeft w:val="547"/>
          <w:marRight w:val="0"/>
          <w:marTop w:val="96"/>
          <w:marBottom w:val="0"/>
          <w:divBdr>
            <w:top w:val="none" w:sz="0" w:space="0" w:color="auto"/>
            <w:left w:val="none" w:sz="0" w:space="0" w:color="auto"/>
            <w:bottom w:val="none" w:sz="0" w:space="0" w:color="auto"/>
            <w:right w:val="none" w:sz="0" w:space="0" w:color="auto"/>
          </w:divBdr>
        </w:div>
        <w:div w:id="1265068311">
          <w:marLeft w:val="547"/>
          <w:marRight w:val="0"/>
          <w:marTop w:val="96"/>
          <w:marBottom w:val="0"/>
          <w:divBdr>
            <w:top w:val="none" w:sz="0" w:space="0" w:color="auto"/>
            <w:left w:val="none" w:sz="0" w:space="0" w:color="auto"/>
            <w:bottom w:val="none" w:sz="0" w:space="0" w:color="auto"/>
            <w:right w:val="none" w:sz="0" w:space="0" w:color="auto"/>
          </w:divBdr>
        </w:div>
        <w:div w:id="868221410">
          <w:marLeft w:val="547"/>
          <w:marRight w:val="0"/>
          <w:marTop w:val="96"/>
          <w:marBottom w:val="0"/>
          <w:divBdr>
            <w:top w:val="none" w:sz="0" w:space="0" w:color="auto"/>
            <w:left w:val="none" w:sz="0" w:space="0" w:color="auto"/>
            <w:bottom w:val="none" w:sz="0" w:space="0" w:color="auto"/>
            <w:right w:val="none" w:sz="0" w:space="0" w:color="auto"/>
          </w:divBdr>
        </w:div>
        <w:div w:id="665715859">
          <w:marLeft w:val="547"/>
          <w:marRight w:val="0"/>
          <w:marTop w:val="96"/>
          <w:marBottom w:val="0"/>
          <w:divBdr>
            <w:top w:val="none" w:sz="0" w:space="0" w:color="auto"/>
            <w:left w:val="none" w:sz="0" w:space="0" w:color="auto"/>
            <w:bottom w:val="none" w:sz="0" w:space="0" w:color="auto"/>
            <w:right w:val="none" w:sz="0" w:space="0" w:color="auto"/>
          </w:divBdr>
        </w:div>
      </w:divsChild>
    </w:div>
    <w:div w:id="417289865">
      <w:bodyDiv w:val="1"/>
      <w:marLeft w:val="0"/>
      <w:marRight w:val="0"/>
      <w:marTop w:val="0"/>
      <w:marBottom w:val="0"/>
      <w:divBdr>
        <w:top w:val="none" w:sz="0" w:space="0" w:color="auto"/>
        <w:left w:val="none" w:sz="0" w:space="0" w:color="auto"/>
        <w:bottom w:val="none" w:sz="0" w:space="0" w:color="auto"/>
        <w:right w:val="none" w:sz="0" w:space="0" w:color="auto"/>
      </w:divBdr>
      <w:divsChild>
        <w:div w:id="483007805">
          <w:marLeft w:val="1728"/>
          <w:marRight w:val="0"/>
          <w:marTop w:val="96"/>
          <w:marBottom w:val="0"/>
          <w:divBdr>
            <w:top w:val="none" w:sz="0" w:space="0" w:color="auto"/>
            <w:left w:val="none" w:sz="0" w:space="0" w:color="auto"/>
            <w:bottom w:val="none" w:sz="0" w:space="0" w:color="auto"/>
            <w:right w:val="none" w:sz="0" w:space="0" w:color="auto"/>
          </w:divBdr>
        </w:div>
        <w:div w:id="1911112192">
          <w:marLeft w:val="1728"/>
          <w:marRight w:val="0"/>
          <w:marTop w:val="96"/>
          <w:marBottom w:val="0"/>
          <w:divBdr>
            <w:top w:val="none" w:sz="0" w:space="0" w:color="auto"/>
            <w:left w:val="none" w:sz="0" w:space="0" w:color="auto"/>
            <w:bottom w:val="none" w:sz="0" w:space="0" w:color="auto"/>
            <w:right w:val="none" w:sz="0" w:space="0" w:color="auto"/>
          </w:divBdr>
        </w:div>
        <w:div w:id="1986157243">
          <w:marLeft w:val="1728"/>
          <w:marRight w:val="0"/>
          <w:marTop w:val="96"/>
          <w:marBottom w:val="0"/>
          <w:divBdr>
            <w:top w:val="none" w:sz="0" w:space="0" w:color="auto"/>
            <w:left w:val="none" w:sz="0" w:space="0" w:color="auto"/>
            <w:bottom w:val="none" w:sz="0" w:space="0" w:color="auto"/>
            <w:right w:val="none" w:sz="0" w:space="0" w:color="auto"/>
          </w:divBdr>
        </w:div>
      </w:divsChild>
    </w:div>
    <w:div w:id="432284491">
      <w:bodyDiv w:val="1"/>
      <w:marLeft w:val="0"/>
      <w:marRight w:val="0"/>
      <w:marTop w:val="0"/>
      <w:marBottom w:val="0"/>
      <w:divBdr>
        <w:top w:val="none" w:sz="0" w:space="0" w:color="auto"/>
        <w:left w:val="none" w:sz="0" w:space="0" w:color="auto"/>
        <w:bottom w:val="none" w:sz="0" w:space="0" w:color="auto"/>
        <w:right w:val="none" w:sz="0" w:space="0" w:color="auto"/>
      </w:divBdr>
      <w:divsChild>
        <w:div w:id="114058521">
          <w:marLeft w:val="547"/>
          <w:marRight w:val="0"/>
          <w:marTop w:val="125"/>
          <w:marBottom w:val="0"/>
          <w:divBdr>
            <w:top w:val="none" w:sz="0" w:space="0" w:color="auto"/>
            <w:left w:val="none" w:sz="0" w:space="0" w:color="auto"/>
            <w:bottom w:val="none" w:sz="0" w:space="0" w:color="auto"/>
            <w:right w:val="none" w:sz="0" w:space="0" w:color="auto"/>
          </w:divBdr>
        </w:div>
        <w:div w:id="368801597">
          <w:marLeft w:val="547"/>
          <w:marRight w:val="0"/>
          <w:marTop w:val="125"/>
          <w:marBottom w:val="0"/>
          <w:divBdr>
            <w:top w:val="none" w:sz="0" w:space="0" w:color="auto"/>
            <w:left w:val="none" w:sz="0" w:space="0" w:color="auto"/>
            <w:bottom w:val="none" w:sz="0" w:space="0" w:color="auto"/>
            <w:right w:val="none" w:sz="0" w:space="0" w:color="auto"/>
          </w:divBdr>
        </w:div>
        <w:div w:id="414010257">
          <w:marLeft w:val="547"/>
          <w:marRight w:val="0"/>
          <w:marTop w:val="125"/>
          <w:marBottom w:val="0"/>
          <w:divBdr>
            <w:top w:val="none" w:sz="0" w:space="0" w:color="auto"/>
            <w:left w:val="none" w:sz="0" w:space="0" w:color="auto"/>
            <w:bottom w:val="none" w:sz="0" w:space="0" w:color="auto"/>
            <w:right w:val="none" w:sz="0" w:space="0" w:color="auto"/>
          </w:divBdr>
        </w:div>
        <w:div w:id="1091972746">
          <w:marLeft w:val="547"/>
          <w:marRight w:val="0"/>
          <w:marTop w:val="125"/>
          <w:marBottom w:val="0"/>
          <w:divBdr>
            <w:top w:val="none" w:sz="0" w:space="0" w:color="auto"/>
            <w:left w:val="none" w:sz="0" w:space="0" w:color="auto"/>
            <w:bottom w:val="none" w:sz="0" w:space="0" w:color="auto"/>
            <w:right w:val="none" w:sz="0" w:space="0" w:color="auto"/>
          </w:divBdr>
        </w:div>
        <w:div w:id="1122921672">
          <w:marLeft w:val="547"/>
          <w:marRight w:val="0"/>
          <w:marTop w:val="125"/>
          <w:marBottom w:val="0"/>
          <w:divBdr>
            <w:top w:val="none" w:sz="0" w:space="0" w:color="auto"/>
            <w:left w:val="none" w:sz="0" w:space="0" w:color="auto"/>
            <w:bottom w:val="none" w:sz="0" w:space="0" w:color="auto"/>
            <w:right w:val="none" w:sz="0" w:space="0" w:color="auto"/>
          </w:divBdr>
        </w:div>
      </w:divsChild>
    </w:div>
    <w:div w:id="443841682">
      <w:bodyDiv w:val="1"/>
      <w:marLeft w:val="0"/>
      <w:marRight w:val="0"/>
      <w:marTop w:val="0"/>
      <w:marBottom w:val="0"/>
      <w:divBdr>
        <w:top w:val="none" w:sz="0" w:space="0" w:color="auto"/>
        <w:left w:val="none" w:sz="0" w:space="0" w:color="auto"/>
        <w:bottom w:val="none" w:sz="0" w:space="0" w:color="auto"/>
        <w:right w:val="none" w:sz="0" w:space="0" w:color="auto"/>
      </w:divBdr>
    </w:div>
    <w:div w:id="446003752">
      <w:bodyDiv w:val="1"/>
      <w:marLeft w:val="0"/>
      <w:marRight w:val="0"/>
      <w:marTop w:val="0"/>
      <w:marBottom w:val="0"/>
      <w:divBdr>
        <w:top w:val="none" w:sz="0" w:space="0" w:color="auto"/>
        <w:left w:val="none" w:sz="0" w:space="0" w:color="auto"/>
        <w:bottom w:val="none" w:sz="0" w:space="0" w:color="auto"/>
        <w:right w:val="none" w:sz="0" w:space="0" w:color="auto"/>
      </w:divBdr>
      <w:divsChild>
        <w:div w:id="153298107">
          <w:marLeft w:val="1166"/>
          <w:marRight w:val="0"/>
          <w:marTop w:val="134"/>
          <w:marBottom w:val="0"/>
          <w:divBdr>
            <w:top w:val="none" w:sz="0" w:space="0" w:color="auto"/>
            <w:left w:val="none" w:sz="0" w:space="0" w:color="auto"/>
            <w:bottom w:val="none" w:sz="0" w:space="0" w:color="auto"/>
            <w:right w:val="none" w:sz="0" w:space="0" w:color="auto"/>
          </w:divBdr>
        </w:div>
        <w:div w:id="840975809">
          <w:marLeft w:val="547"/>
          <w:marRight w:val="0"/>
          <w:marTop w:val="154"/>
          <w:marBottom w:val="0"/>
          <w:divBdr>
            <w:top w:val="none" w:sz="0" w:space="0" w:color="auto"/>
            <w:left w:val="none" w:sz="0" w:space="0" w:color="auto"/>
            <w:bottom w:val="none" w:sz="0" w:space="0" w:color="auto"/>
            <w:right w:val="none" w:sz="0" w:space="0" w:color="auto"/>
          </w:divBdr>
        </w:div>
        <w:div w:id="2046441717">
          <w:marLeft w:val="1166"/>
          <w:marRight w:val="0"/>
          <w:marTop w:val="134"/>
          <w:marBottom w:val="0"/>
          <w:divBdr>
            <w:top w:val="none" w:sz="0" w:space="0" w:color="auto"/>
            <w:left w:val="none" w:sz="0" w:space="0" w:color="auto"/>
            <w:bottom w:val="none" w:sz="0" w:space="0" w:color="auto"/>
            <w:right w:val="none" w:sz="0" w:space="0" w:color="auto"/>
          </w:divBdr>
        </w:div>
      </w:divsChild>
    </w:div>
    <w:div w:id="476263474">
      <w:bodyDiv w:val="1"/>
      <w:marLeft w:val="0"/>
      <w:marRight w:val="0"/>
      <w:marTop w:val="0"/>
      <w:marBottom w:val="0"/>
      <w:divBdr>
        <w:top w:val="none" w:sz="0" w:space="0" w:color="auto"/>
        <w:left w:val="none" w:sz="0" w:space="0" w:color="auto"/>
        <w:bottom w:val="none" w:sz="0" w:space="0" w:color="auto"/>
        <w:right w:val="none" w:sz="0" w:space="0" w:color="auto"/>
      </w:divBdr>
      <w:divsChild>
        <w:div w:id="108166383">
          <w:marLeft w:val="547"/>
          <w:marRight w:val="0"/>
          <w:marTop w:val="82"/>
          <w:marBottom w:val="0"/>
          <w:divBdr>
            <w:top w:val="none" w:sz="0" w:space="0" w:color="auto"/>
            <w:left w:val="none" w:sz="0" w:space="0" w:color="auto"/>
            <w:bottom w:val="none" w:sz="0" w:space="0" w:color="auto"/>
            <w:right w:val="none" w:sz="0" w:space="0" w:color="auto"/>
          </w:divBdr>
        </w:div>
        <w:div w:id="262569033">
          <w:marLeft w:val="547"/>
          <w:marRight w:val="0"/>
          <w:marTop w:val="82"/>
          <w:marBottom w:val="0"/>
          <w:divBdr>
            <w:top w:val="none" w:sz="0" w:space="0" w:color="auto"/>
            <w:left w:val="none" w:sz="0" w:space="0" w:color="auto"/>
            <w:bottom w:val="none" w:sz="0" w:space="0" w:color="auto"/>
            <w:right w:val="none" w:sz="0" w:space="0" w:color="auto"/>
          </w:divBdr>
        </w:div>
        <w:div w:id="838664426">
          <w:marLeft w:val="547"/>
          <w:marRight w:val="0"/>
          <w:marTop w:val="82"/>
          <w:marBottom w:val="0"/>
          <w:divBdr>
            <w:top w:val="none" w:sz="0" w:space="0" w:color="auto"/>
            <w:left w:val="none" w:sz="0" w:space="0" w:color="auto"/>
            <w:bottom w:val="none" w:sz="0" w:space="0" w:color="auto"/>
            <w:right w:val="none" w:sz="0" w:space="0" w:color="auto"/>
          </w:divBdr>
        </w:div>
        <w:div w:id="937445833">
          <w:marLeft w:val="547"/>
          <w:marRight w:val="0"/>
          <w:marTop w:val="82"/>
          <w:marBottom w:val="0"/>
          <w:divBdr>
            <w:top w:val="none" w:sz="0" w:space="0" w:color="auto"/>
            <w:left w:val="none" w:sz="0" w:space="0" w:color="auto"/>
            <w:bottom w:val="none" w:sz="0" w:space="0" w:color="auto"/>
            <w:right w:val="none" w:sz="0" w:space="0" w:color="auto"/>
          </w:divBdr>
        </w:div>
        <w:div w:id="1315067355">
          <w:marLeft w:val="547"/>
          <w:marRight w:val="0"/>
          <w:marTop w:val="82"/>
          <w:marBottom w:val="0"/>
          <w:divBdr>
            <w:top w:val="none" w:sz="0" w:space="0" w:color="auto"/>
            <w:left w:val="none" w:sz="0" w:space="0" w:color="auto"/>
            <w:bottom w:val="none" w:sz="0" w:space="0" w:color="auto"/>
            <w:right w:val="none" w:sz="0" w:space="0" w:color="auto"/>
          </w:divBdr>
        </w:div>
      </w:divsChild>
    </w:div>
    <w:div w:id="530801575">
      <w:bodyDiv w:val="1"/>
      <w:marLeft w:val="0"/>
      <w:marRight w:val="0"/>
      <w:marTop w:val="0"/>
      <w:marBottom w:val="0"/>
      <w:divBdr>
        <w:top w:val="none" w:sz="0" w:space="0" w:color="auto"/>
        <w:left w:val="none" w:sz="0" w:space="0" w:color="auto"/>
        <w:bottom w:val="none" w:sz="0" w:space="0" w:color="auto"/>
        <w:right w:val="none" w:sz="0" w:space="0" w:color="auto"/>
      </w:divBdr>
      <w:divsChild>
        <w:div w:id="186137722">
          <w:marLeft w:val="1728"/>
          <w:marRight w:val="0"/>
          <w:marTop w:val="96"/>
          <w:marBottom w:val="0"/>
          <w:divBdr>
            <w:top w:val="none" w:sz="0" w:space="0" w:color="auto"/>
            <w:left w:val="none" w:sz="0" w:space="0" w:color="auto"/>
            <w:bottom w:val="none" w:sz="0" w:space="0" w:color="auto"/>
            <w:right w:val="none" w:sz="0" w:space="0" w:color="auto"/>
          </w:divBdr>
        </w:div>
        <w:div w:id="1081609938">
          <w:marLeft w:val="1728"/>
          <w:marRight w:val="0"/>
          <w:marTop w:val="96"/>
          <w:marBottom w:val="0"/>
          <w:divBdr>
            <w:top w:val="none" w:sz="0" w:space="0" w:color="auto"/>
            <w:left w:val="none" w:sz="0" w:space="0" w:color="auto"/>
            <w:bottom w:val="none" w:sz="0" w:space="0" w:color="auto"/>
            <w:right w:val="none" w:sz="0" w:space="0" w:color="auto"/>
          </w:divBdr>
        </w:div>
        <w:div w:id="1268199717">
          <w:marLeft w:val="1728"/>
          <w:marRight w:val="0"/>
          <w:marTop w:val="96"/>
          <w:marBottom w:val="0"/>
          <w:divBdr>
            <w:top w:val="none" w:sz="0" w:space="0" w:color="auto"/>
            <w:left w:val="none" w:sz="0" w:space="0" w:color="auto"/>
            <w:bottom w:val="none" w:sz="0" w:space="0" w:color="auto"/>
            <w:right w:val="none" w:sz="0" w:space="0" w:color="auto"/>
          </w:divBdr>
        </w:div>
      </w:divsChild>
    </w:div>
    <w:div w:id="544803634">
      <w:bodyDiv w:val="1"/>
      <w:marLeft w:val="0"/>
      <w:marRight w:val="0"/>
      <w:marTop w:val="0"/>
      <w:marBottom w:val="0"/>
      <w:divBdr>
        <w:top w:val="none" w:sz="0" w:space="0" w:color="auto"/>
        <w:left w:val="none" w:sz="0" w:space="0" w:color="auto"/>
        <w:bottom w:val="none" w:sz="0" w:space="0" w:color="auto"/>
        <w:right w:val="none" w:sz="0" w:space="0" w:color="auto"/>
      </w:divBdr>
      <w:divsChild>
        <w:div w:id="189799277">
          <w:marLeft w:val="274"/>
          <w:marRight w:val="0"/>
          <w:marTop w:val="115"/>
          <w:marBottom w:val="0"/>
          <w:divBdr>
            <w:top w:val="none" w:sz="0" w:space="0" w:color="auto"/>
            <w:left w:val="none" w:sz="0" w:space="0" w:color="auto"/>
            <w:bottom w:val="none" w:sz="0" w:space="0" w:color="auto"/>
            <w:right w:val="none" w:sz="0" w:space="0" w:color="auto"/>
          </w:divBdr>
        </w:div>
        <w:div w:id="324631581">
          <w:marLeft w:val="806"/>
          <w:marRight w:val="0"/>
          <w:marTop w:val="115"/>
          <w:marBottom w:val="0"/>
          <w:divBdr>
            <w:top w:val="none" w:sz="0" w:space="0" w:color="auto"/>
            <w:left w:val="none" w:sz="0" w:space="0" w:color="auto"/>
            <w:bottom w:val="none" w:sz="0" w:space="0" w:color="auto"/>
            <w:right w:val="none" w:sz="0" w:space="0" w:color="auto"/>
          </w:divBdr>
        </w:div>
        <w:div w:id="866329305">
          <w:marLeft w:val="806"/>
          <w:marRight w:val="0"/>
          <w:marTop w:val="115"/>
          <w:marBottom w:val="0"/>
          <w:divBdr>
            <w:top w:val="none" w:sz="0" w:space="0" w:color="auto"/>
            <w:left w:val="none" w:sz="0" w:space="0" w:color="auto"/>
            <w:bottom w:val="none" w:sz="0" w:space="0" w:color="auto"/>
            <w:right w:val="none" w:sz="0" w:space="0" w:color="auto"/>
          </w:divBdr>
        </w:div>
      </w:divsChild>
    </w:div>
    <w:div w:id="580406208">
      <w:bodyDiv w:val="1"/>
      <w:marLeft w:val="0"/>
      <w:marRight w:val="0"/>
      <w:marTop w:val="0"/>
      <w:marBottom w:val="0"/>
      <w:divBdr>
        <w:top w:val="none" w:sz="0" w:space="0" w:color="auto"/>
        <w:left w:val="none" w:sz="0" w:space="0" w:color="auto"/>
        <w:bottom w:val="none" w:sz="0" w:space="0" w:color="auto"/>
        <w:right w:val="none" w:sz="0" w:space="0" w:color="auto"/>
      </w:divBdr>
      <w:divsChild>
        <w:div w:id="472406665">
          <w:marLeft w:val="1166"/>
          <w:marRight w:val="0"/>
          <w:marTop w:val="115"/>
          <w:marBottom w:val="0"/>
          <w:divBdr>
            <w:top w:val="none" w:sz="0" w:space="0" w:color="auto"/>
            <w:left w:val="none" w:sz="0" w:space="0" w:color="auto"/>
            <w:bottom w:val="none" w:sz="0" w:space="0" w:color="auto"/>
            <w:right w:val="none" w:sz="0" w:space="0" w:color="auto"/>
          </w:divBdr>
        </w:div>
        <w:div w:id="667366945">
          <w:marLeft w:val="1166"/>
          <w:marRight w:val="0"/>
          <w:marTop w:val="115"/>
          <w:marBottom w:val="0"/>
          <w:divBdr>
            <w:top w:val="none" w:sz="0" w:space="0" w:color="auto"/>
            <w:left w:val="none" w:sz="0" w:space="0" w:color="auto"/>
            <w:bottom w:val="none" w:sz="0" w:space="0" w:color="auto"/>
            <w:right w:val="none" w:sz="0" w:space="0" w:color="auto"/>
          </w:divBdr>
        </w:div>
        <w:div w:id="909735303">
          <w:marLeft w:val="547"/>
          <w:marRight w:val="0"/>
          <w:marTop w:val="134"/>
          <w:marBottom w:val="0"/>
          <w:divBdr>
            <w:top w:val="none" w:sz="0" w:space="0" w:color="auto"/>
            <w:left w:val="none" w:sz="0" w:space="0" w:color="auto"/>
            <w:bottom w:val="none" w:sz="0" w:space="0" w:color="auto"/>
            <w:right w:val="none" w:sz="0" w:space="0" w:color="auto"/>
          </w:divBdr>
        </w:div>
        <w:div w:id="1785154851">
          <w:marLeft w:val="547"/>
          <w:marRight w:val="0"/>
          <w:marTop w:val="115"/>
          <w:marBottom w:val="0"/>
          <w:divBdr>
            <w:top w:val="none" w:sz="0" w:space="0" w:color="auto"/>
            <w:left w:val="none" w:sz="0" w:space="0" w:color="auto"/>
            <w:bottom w:val="none" w:sz="0" w:space="0" w:color="auto"/>
            <w:right w:val="none" w:sz="0" w:space="0" w:color="auto"/>
          </w:divBdr>
        </w:div>
      </w:divsChild>
    </w:div>
    <w:div w:id="720443340">
      <w:bodyDiv w:val="1"/>
      <w:marLeft w:val="0"/>
      <w:marRight w:val="0"/>
      <w:marTop w:val="0"/>
      <w:marBottom w:val="0"/>
      <w:divBdr>
        <w:top w:val="none" w:sz="0" w:space="0" w:color="auto"/>
        <w:left w:val="none" w:sz="0" w:space="0" w:color="auto"/>
        <w:bottom w:val="none" w:sz="0" w:space="0" w:color="auto"/>
        <w:right w:val="none" w:sz="0" w:space="0" w:color="auto"/>
      </w:divBdr>
      <w:divsChild>
        <w:div w:id="94325870">
          <w:marLeft w:val="1728"/>
          <w:marRight w:val="0"/>
          <w:marTop w:val="96"/>
          <w:marBottom w:val="0"/>
          <w:divBdr>
            <w:top w:val="none" w:sz="0" w:space="0" w:color="auto"/>
            <w:left w:val="none" w:sz="0" w:space="0" w:color="auto"/>
            <w:bottom w:val="none" w:sz="0" w:space="0" w:color="auto"/>
            <w:right w:val="none" w:sz="0" w:space="0" w:color="auto"/>
          </w:divBdr>
        </w:div>
        <w:div w:id="570776213">
          <w:marLeft w:val="1728"/>
          <w:marRight w:val="0"/>
          <w:marTop w:val="96"/>
          <w:marBottom w:val="0"/>
          <w:divBdr>
            <w:top w:val="none" w:sz="0" w:space="0" w:color="auto"/>
            <w:left w:val="none" w:sz="0" w:space="0" w:color="auto"/>
            <w:bottom w:val="none" w:sz="0" w:space="0" w:color="auto"/>
            <w:right w:val="none" w:sz="0" w:space="0" w:color="auto"/>
          </w:divBdr>
        </w:div>
        <w:div w:id="2100246779">
          <w:marLeft w:val="1728"/>
          <w:marRight w:val="0"/>
          <w:marTop w:val="96"/>
          <w:marBottom w:val="0"/>
          <w:divBdr>
            <w:top w:val="none" w:sz="0" w:space="0" w:color="auto"/>
            <w:left w:val="none" w:sz="0" w:space="0" w:color="auto"/>
            <w:bottom w:val="none" w:sz="0" w:space="0" w:color="auto"/>
            <w:right w:val="none" w:sz="0" w:space="0" w:color="auto"/>
          </w:divBdr>
        </w:div>
      </w:divsChild>
    </w:div>
    <w:div w:id="735587543">
      <w:bodyDiv w:val="1"/>
      <w:marLeft w:val="0"/>
      <w:marRight w:val="0"/>
      <w:marTop w:val="0"/>
      <w:marBottom w:val="0"/>
      <w:divBdr>
        <w:top w:val="none" w:sz="0" w:space="0" w:color="auto"/>
        <w:left w:val="none" w:sz="0" w:space="0" w:color="auto"/>
        <w:bottom w:val="none" w:sz="0" w:space="0" w:color="auto"/>
        <w:right w:val="none" w:sz="0" w:space="0" w:color="auto"/>
      </w:divBdr>
    </w:div>
    <w:div w:id="748841878">
      <w:bodyDiv w:val="1"/>
      <w:marLeft w:val="0"/>
      <w:marRight w:val="0"/>
      <w:marTop w:val="0"/>
      <w:marBottom w:val="0"/>
      <w:divBdr>
        <w:top w:val="none" w:sz="0" w:space="0" w:color="auto"/>
        <w:left w:val="none" w:sz="0" w:space="0" w:color="auto"/>
        <w:bottom w:val="none" w:sz="0" w:space="0" w:color="auto"/>
        <w:right w:val="none" w:sz="0" w:space="0" w:color="auto"/>
      </w:divBdr>
      <w:divsChild>
        <w:div w:id="461077917">
          <w:marLeft w:val="1397"/>
          <w:marRight w:val="0"/>
          <w:marTop w:val="96"/>
          <w:marBottom w:val="0"/>
          <w:divBdr>
            <w:top w:val="none" w:sz="0" w:space="0" w:color="auto"/>
            <w:left w:val="none" w:sz="0" w:space="0" w:color="auto"/>
            <w:bottom w:val="none" w:sz="0" w:space="0" w:color="auto"/>
            <w:right w:val="none" w:sz="0" w:space="0" w:color="auto"/>
          </w:divBdr>
        </w:div>
        <w:div w:id="1170677924">
          <w:marLeft w:val="1008"/>
          <w:marRight w:val="0"/>
          <w:marTop w:val="110"/>
          <w:marBottom w:val="0"/>
          <w:divBdr>
            <w:top w:val="none" w:sz="0" w:space="0" w:color="auto"/>
            <w:left w:val="none" w:sz="0" w:space="0" w:color="auto"/>
            <w:bottom w:val="none" w:sz="0" w:space="0" w:color="auto"/>
            <w:right w:val="none" w:sz="0" w:space="0" w:color="auto"/>
          </w:divBdr>
        </w:div>
        <w:div w:id="1389500485">
          <w:marLeft w:val="1397"/>
          <w:marRight w:val="0"/>
          <w:marTop w:val="106"/>
          <w:marBottom w:val="0"/>
          <w:divBdr>
            <w:top w:val="none" w:sz="0" w:space="0" w:color="auto"/>
            <w:left w:val="none" w:sz="0" w:space="0" w:color="auto"/>
            <w:bottom w:val="none" w:sz="0" w:space="0" w:color="auto"/>
            <w:right w:val="none" w:sz="0" w:space="0" w:color="auto"/>
          </w:divBdr>
        </w:div>
      </w:divsChild>
    </w:div>
    <w:div w:id="843782161">
      <w:bodyDiv w:val="1"/>
      <w:marLeft w:val="0"/>
      <w:marRight w:val="0"/>
      <w:marTop w:val="0"/>
      <w:marBottom w:val="0"/>
      <w:divBdr>
        <w:top w:val="none" w:sz="0" w:space="0" w:color="auto"/>
        <w:left w:val="none" w:sz="0" w:space="0" w:color="auto"/>
        <w:bottom w:val="none" w:sz="0" w:space="0" w:color="auto"/>
        <w:right w:val="none" w:sz="0" w:space="0" w:color="auto"/>
      </w:divBdr>
      <w:divsChild>
        <w:div w:id="1416823940">
          <w:marLeft w:val="1008"/>
          <w:marRight w:val="0"/>
          <w:marTop w:val="110"/>
          <w:marBottom w:val="0"/>
          <w:divBdr>
            <w:top w:val="none" w:sz="0" w:space="0" w:color="auto"/>
            <w:left w:val="none" w:sz="0" w:space="0" w:color="auto"/>
            <w:bottom w:val="none" w:sz="0" w:space="0" w:color="auto"/>
            <w:right w:val="none" w:sz="0" w:space="0" w:color="auto"/>
          </w:divBdr>
        </w:div>
      </w:divsChild>
    </w:div>
    <w:div w:id="949818712">
      <w:bodyDiv w:val="1"/>
      <w:marLeft w:val="0"/>
      <w:marRight w:val="0"/>
      <w:marTop w:val="0"/>
      <w:marBottom w:val="0"/>
      <w:divBdr>
        <w:top w:val="none" w:sz="0" w:space="0" w:color="auto"/>
        <w:left w:val="none" w:sz="0" w:space="0" w:color="auto"/>
        <w:bottom w:val="none" w:sz="0" w:space="0" w:color="auto"/>
        <w:right w:val="none" w:sz="0" w:space="0" w:color="auto"/>
      </w:divBdr>
      <w:divsChild>
        <w:div w:id="605112419">
          <w:marLeft w:val="1166"/>
          <w:marRight w:val="0"/>
          <w:marTop w:val="134"/>
          <w:marBottom w:val="0"/>
          <w:divBdr>
            <w:top w:val="none" w:sz="0" w:space="0" w:color="auto"/>
            <w:left w:val="none" w:sz="0" w:space="0" w:color="auto"/>
            <w:bottom w:val="none" w:sz="0" w:space="0" w:color="auto"/>
            <w:right w:val="none" w:sz="0" w:space="0" w:color="auto"/>
          </w:divBdr>
        </w:div>
        <w:div w:id="865171595">
          <w:marLeft w:val="547"/>
          <w:marRight w:val="0"/>
          <w:marTop w:val="134"/>
          <w:marBottom w:val="0"/>
          <w:divBdr>
            <w:top w:val="none" w:sz="0" w:space="0" w:color="auto"/>
            <w:left w:val="none" w:sz="0" w:space="0" w:color="auto"/>
            <w:bottom w:val="none" w:sz="0" w:space="0" w:color="auto"/>
            <w:right w:val="none" w:sz="0" w:space="0" w:color="auto"/>
          </w:divBdr>
        </w:div>
        <w:div w:id="1502426401">
          <w:marLeft w:val="1166"/>
          <w:marRight w:val="0"/>
          <w:marTop w:val="134"/>
          <w:marBottom w:val="0"/>
          <w:divBdr>
            <w:top w:val="none" w:sz="0" w:space="0" w:color="auto"/>
            <w:left w:val="none" w:sz="0" w:space="0" w:color="auto"/>
            <w:bottom w:val="none" w:sz="0" w:space="0" w:color="auto"/>
            <w:right w:val="none" w:sz="0" w:space="0" w:color="auto"/>
          </w:divBdr>
        </w:div>
        <w:div w:id="1652129755">
          <w:marLeft w:val="1166"/>
          <w:marRight w:val="0"/>
          <w:marTop w:val="134"/>
          <w:marBottom w:val="0"/>
          <w:divBdr>
            <w:top w:val="none" w:sz="0" w:space="0" w:color="auto"/>
            <w:left w:val="none" w:sz="0" w:space="0" w:color="auto"/>
            <w:bottom w:val="none" w:sz="0" w:space="0" w:color="auto"/>
            <w:right w:val="none" w:sz="0" w:space="0" w:color="auto"/>
          </w:divBdr>
        </w:div>
        <w:div w:id="1885097198">
          <w:marLeft w:val="1166"/>
          <w:marRight w:val="0"/>
          <w:marTop w:val="134"/>
          <w:marBottom w:val="0"/>
          <w:divBdr>
            <w:top w:val="none" w:sz="0" w:space="0" w:color="auto"/>
            <w:left w:val="none" w:sz="0" w:space="0" w:color="auto"/>
            <w:bottom w:val="none" w:sz="0" w:space="0" w:color="auto"/>
            <w:right w:val="none" w:sz="0" w:space="0" w:color="auto"/>
          </w:divBdr>
        </w:div>
        <w:div w:id="2039239817">
          <w:marLeft w:val="1166"/>
          <w:marRight w:val="0"/>
          <w:marTop w:val="134"/>
          <w:marBottom w:val="0"/>
          <w:divBdr>
            <w:top w:val="none" w:sz="0" w:space="0" w:color="auto"/>
            <w:left w:val="none" w:sz="0" w:space="0" w:color="auto"/>
            <w:bottom w:val="none" w:sz="0" w:space="0" w:color="auto"/>
            <w:right w:val="none" w:sz="0" w:space="0" w:color="auto"/>
          </w:divBdr>
        </w:div>
      </w:divsChild>
    </w:div>
    <w:div w:id="985815854">
      <w:bodyDiv w:val="1"/>
      <w:marLeft w:val="0"/>
      <w:marRight w:val="0"/>
      <w:marTop w:val="0"/>
      <w:marBottom w:val="0"/>
      <w:divBdr>
        <w:top w:val="none" w:sz="0" w:space="0" w:color="auto"/>
        <w:left w:val="none" w:sz="0" w:space="0" w:color="auto"/>
        <w:bottom w:val="none" w:sz="0" w:space="0" w:color="auto"/>
        <w:right w:val="none" w:sz="0" w:space="0" w:color="auto"/>
      </w:divBdr>
      <w:divsChild>
        <w:div w:id="29889412">
          <w:marLeft w:val="1166"/>
          <w:marRight w:val="0"/>
          <w:marTop w:val="134"/>
          <w:marBottom w:val="0"/>
          <w:divBdr>
            <w:top w:val="none" w:sz="0" w:space="0" w:color="auto"/>
            <w:left w:val="none" w:sz="0" w:space="0" w:color="auto"/>
            <w:bottom w:val="none" w:sz="0" w:space="0" w:color="auto"/>
            <w:right w:val="none" w:sz="0" w:space="0" w:color="auto"/>
          </w:divBdr>
        </w:div>
        <w:div w:id="129254670">
          <w:marLeft w:val="1166"/>
          <w:marRight w:val="0"/>
          <w:marTop w:val="134"/>
          <w:marBottom w:val="0"/>
          <w:divBdr>
            <w:top w:val="none" w:sz="0" w:space="0" w:color="auto"/>
            <w:left w:val="none" w:sz="0" w:space="0" w:color="auto"/>
            <w:bottom w:val="none" w:sz="0" w:space="0" w:color="auto"/>
            <w:right w:val="none" w:sz="0" w:space="0" w:color="auto"/>
          </w:divBdr>
        </w:div>
        <w:div w:id="696390101">
          <w:marLeft w:val="1166"/>
          <w:marRight w:val="0"/>
          <w:marTop w:val="134"/>
          <w:marBottom w:val="0"/>
          <w:divBdr>
            <w:top w:val="none" w:sz="0" w:space="0" w:color="auto"/>
            <w:left w:val="none" w:sz="0" w:space="0" w:color="auto"/>
            <w:bottom w:val="none" w:sz="0" w:space="0" w:color="auto"/>
            <w:right w:val="none" w:sz="0" w:space="0" w:color="auto"/>
          </w:divBdr>
        </w:div>
        <w:div w:id="776097864">
          <w:marLeft w:val="547"/>
          <w:marRight w:val="0"/>
          <w:marTop w:val="134"/>
          <w:marBottom w:val="0"/>
          <w:divBdr>
            <w:top w:val="none" w:sz="0" w:space="0" w:color="auto"/>
            <w:left w:val="none" w:sz="0" w:space="0" w:color="auto"/>
            <w:bottom w:val="none" w:sz="0" w:space="0" w:color="auto"/>
            <w:right w:val="none" w:sz="0" w:space="0" w:color="auto"/>
          </w:divBdr>
        </w:div>
        <w:div w:id="1601638984">
          <w:marLeft w:val="1166"/>
          <w:marRight w:val="0"/>
          <w:marTop w:val="134"/>
          <w:marBottom w:val="0"/>
          <w:divBdr>
            <w:top w:val="none" w:sz="0" w:space="0" w:color="auto"/>
            <w:left w:val="none" w:sz="0" w:space="0" w:color="auto"/>
            <w:bottom w:val="none" w:sz="0" w:space="0" w:color="auto"/>
            <w:right w:val="none" w:sz="0" w:space="0" w:color="auto"/>
          </w:divBdr>
        </w:div>
        <w:div w:id="1783842547">
          <w:marLeft w:val="1166"/>
          <w:marRight w:val="0"/>
          <w:marTop w:val="134"/>
          <w:marBottom w:val="0"/>
          <w:divBdr>
            <w:top w:val="none" w:sz="0" w:space="0" w:color="auto"/>
            <w:left w:val="none" w:sz="0" w:space="0" w:color="auto"/>
            <w:bottom w:val="none" w:sz="0" w:space="0" w:color="auto"/>
            <w:right w:val="none" w:sz="0" w:space="0" w:color="auto"/>
          </w:divBdr>
        </w:div>
      </w:divsChild>
    </w:div>
    <w:div w:id="1028678819">
      <w:bodyDiv w:val="1"/>
      <w:marLeft w:val="0"/>
      <w:marRight w:val="0"/>
      <w:marTop w:val="0"/>
      <w:marBottom w:val="0"/>
      <w:divBdr>
        <w:top w:val="none" w:sz="0" w:space="0" w:color="auto"/>
        <w:left w:val="none" w:sz="0" w:space="0" w:color="auto"/>
        <w:bottom w:val="none" w:sz="0" w:space="0" w:color="auto"/>
        <w:right w:val="none" w:sz="0" w:space="0" w:color="auto"/>
      </w:divBdr>
      <w:divsChild>
        <w:div w:id="334646298">
          <w:marLeft w:val="1166"/>
          <w:marRight w:val="0"/>
          <w:marTop w:val="86"/>
          <w:marBottom w:val="0"/>
          <w:divBdr>
            <w:top w:val="none" w:sz="0" w:space="0" w:color="auto"/>
            <w:left w:val="none" w:sz="0" w:space="0" w:color="auto"/>
            <w:bottom w:val="none" w:sz="0" w:space="0" w:color="auto"/>
            <w:right w:val="none" w:sz="0" w:space="0" w:color="auto"/>
          </w:divBdr>
        </w:div>
        <w:div w:id="414285704">
          <w:marLeft w:val="1166"/>
          <w:marRight w:val="0"/>
          <w:marTop w:val="86"/>
          <w:marBottom w:val="0"/>
          <w:divBdr>
            <w:top w:val="none" w:sz="0" w:space="0" w:color="auto"/>
            <w:left w:val="none" w:sz="0" w:space="0" w:color="auto"/>
            <w:bottom w:val="none" w:sz="0" w:space="0" w:color="auto"/>
            <w:right w:val="none" w:sz="0" w:space="0" w:color="auto"/>
          </w:divBdr>
        </w:div>
        <w:div w:id="425469149">
          <w:marLeft w:val="1166"/>
          <w:marRight w:val="0"/>
          <w:marTop w:val="86"/>
          <w:marBottom w:val="0"/>
          <w:divBdr>
            <w:top w:val="none" w:sz="0" w:space="0" w:color="auto"/>
            <w:left w:val="none" w:sz="0" w:space="0" w:color="auto"/>
            <w:bottom w:val="none" w:sz="0" w:space="0" w:color="auto"/>
            <w:right w:val="none" w:sz="0" w:space="0" w:color="auto"/>
          </w:divBdr>
        </w:div>
        <w:div w:id="778448814">
          <w:marLeft w:val="547"/>
          <w:marRight w:val="0"/>
          <w:marTop w:val="96"/>
          <w:marBottom w:val="0"/>
          <w:divBdr>
            <w:top w:val="none" w:sz="0" w:space="0" w:color="auto"/>
            <w:left w:val="none" w:sz="0" w:space="0" w:color="auto"/>
            <w:bottom w:val="none" w:sz="0" w:space="0" w:color="auto"/>
            <w:right w:val="none" w:sz="0" w:space="0" w:color="auto"/>
          </w:divBdr>
        </w:div>
        <w:div w:id="989139717">
          <w:marLeft w:val="1166"/>
          <w:marRight w:val="0"/>
          <w:marTop w:val="86"/>
          <w:marBottom w:val="0"/>
          <w:divBdr>
            <w:top w:val="none" w:sz="0" w:space="0" w:color="auto"/>
            <w:left w:val="none" w:sz="0" w:space="0" w:color="auto"/>
            <w:bottom w:val="none" w:sz="0" w:space="0" w:color="auto"/>
            <w:right w:val="none" w:sz="0" w:space="0" w:color="auto"/>
          </w:divBdr>
        </w:div>
        <w:div w:id="1009874690">
          <w:marLeft w:val="1166"/>
          <w:marRight w:val="0"/>
          <w:marTop w:val="86"/>
          <w:marBottom w:val="0"/>
          <w:divBdr>
            <w:top w:val="none" w:sz="0" w:space="0" w:color="auto"/>
            <w:left w:val="none" w:sz="0" w:space="0" w:color="auto"/>
            <w:bottom w:val="none" w:sz="0" w:space="0" w:color="auto"/>
            <w:right w:val="none" w:sz="0" w:space="0" w:color="auto"/>
          </w:divBdr>
        </w:div>
        <w:div w:id="1042364195">
          <w:marLeft w:val="1166"/>
          <w:marRight w:val="0"/>
          <w:marTop w:val="86"/>
          <w:marBottom w:val="0"/>
          <w:divBdr>
            <w:top w:val="none" w:sz="0" w:space="0" w:color="auto"/>
            <w:left w:val="none" w:sz="0" w:space="0" w:color="auto"/>
            <w:bottom w:val="none" w:sz="0" w:space="0" w:color="auto"/>
            <w:right w:val="none" w:sz="0" w:space="0" w:color="auto"/>
          </w:divBdr>
        </w:div>
        <w:div w:id="1046102556">
          <w:marLeft w:val="547"/>
          <w:marRight w:val="0"/>
          <w:marTop w:val="96"/>
          <w:marBottom w:val="0"/>
          <w:divBdr>
            <w:top w:val="none" w:sz="0" w:space="0" w:color="auto"/>
            <w:left w:val="none" w:sz="0" w:space="0" w:color="auto"/>
            <w:bottom w:val="none" w:sz="0" w:space="0" w:color="auto"/>
            <w:right w:val="none" w:sz="0" w:space="0" w:color="auto"/>
          </w:divBdr>
        </w:div>
        <w:div w:id="1153326390">
          <w:marLeft w:val="547"/>
          <w:marRight w:val="0"/>
          <w:marTop w:val="96"/>
          <w:marBottom w:val="0"/>
          <w:divBdr>
            <w:top w:val="none" w:sz="0" w:space="0" w:color="auto"/>
            <w:left w:val="none" w:sz="0" w:space="0" w:color="auto"/>
            <w:bottom w:val="none" w:sz="0" w:space="0" w:color="auto"/>
            <w:right w:val="none" w:sz="0" w:space="0" w:color="auto"/>
          </w:divBdr>
        </w:div>
        <w:div w:id="1210336792">
          <w:marLeft w:val="1166"/>
          <w:marRight w:val="0"/>
          <w:marTop w:val="86"/>
          <w:marBottom w:val="0"/>
          <w:divBdr>
            <w:top w:val="none" w:sz="0" w:space="0" w:color="auto"/>
            <w:left w:val="none" w:sz="0" w:space="0" w:color="auto"/>
            <w:bottom w:val="none" w:sz="0" w:space="0" w:color="auto"/>
            <w:right w:val="none" w:sz="0" w:space="0" w:color="auto"/>
          </w:divBdr>
        </w:div>
        <w:div w:id="1366448751">
          <w:marLeft w:val="547"/>
          <w:marRight w:val="0"/>
          <w:marTop w:val="96"/>
          <w:marBottom w:val="0"/>
          <w:divBdr>
            <w:top w:val="none" w:sz="0" w:space="0" w:color="auto"/>
            <w:left w:val="none" w:sz="0" w:space="0" w:color="auto"/>
            <w:bottom w:val="none" w:sz="0" w:space="0" w:color="auto"/>
            <w:right w:val="none" w:sz="0" w:space="0" w:color="auto"/>
          </w:divBdr>
        </w:div>
        <w:div w:id="2087873051">
          <w:marLeft w:val="1166"/>
          <w:marRight w:val="0"/>
          <w:marTop w:val="86"/>
          <w:marBottom w:val="0"/>
          <w:divBdr>
            <w:top w:val="none" w:sz="0" w:space="0" w:color="auto"/>
            <w:left w:val="none" w:sz="0" w:space="0" w:color="auto"/>
            <w:bottom w:val="none" w:sz="0" w:space="0" w:color="auto"/>
            <w:right w:val="none" w:sz="0" w:space="0" w:color="auto"/>
          </w:divBdr>
        </w:div>
      </w:divsChild>
    </w:div>
    <w:div w:id="1061902983">
      <w:bodyDiv w:val="1"/>
      <w:marLeft w:val="0"/>
      <w:marRight w:val="0"/>
      <w:marTop w:val="0"/>
      <w:marBottom w:val="0"/>
      <w:divBdr>
        <w:top w:val="none" w:sz="0" w:space="0" w:color="auto"/>
        <w:left w:val="none" w:sz="0" w:space="0" w:color="auto"/>
        <w:bottom w:val="none" w:sz="0" w:space="0" w:color="auto"/>
        <w:right w:val="none" w:sz="0" w:space="0" w:color="auto"/>
      </w:divBdr>
      <w:divsChild>
        <w:div w:id="407119312">
          <w:marLeft w:val="547"/>
          <w:marRight w:val="0"/>
          <w:marTop w:val="134"/>
          <w:marBottom w:val="0"/>
          <w:divBdr>
            <w:top w:val="none" w:sz="0" w:space="0" w:color="auto"/>
            <w:left w:val="none" w:sz="0" w:space="0" w:color="auto"/>
            <w:bottom w:val="none" w:sz="0" w:space="0" w:color="auto"/>
            <w:right w:val="none" w:sz="0" w:space="0" w:color="auto"/>
          </w:divBdr>
        </w:div>
      </w:divsChild>
    </w:div>
    <w:div w:id="1097288198">
      <w:bodyDiv w:val="1"/>
      <w:marLeft w:val="0"/>
      <w:marRight w:val="0"/>
      <w:marTop w:val="0"/>
      <w:marBottom w:val="0"/>
      <w:divBdr>
        <w:top w:val="none" w:sz="0" w:space="0" w:color="auto"/>
        <w:left w:val="none" w:sz="0" w:space="0" w:color="auto"/>
        <w:bottom w:val="none" w:sz="0" w:space="0" w:color="auto"/>
        <w:right w:val="none" w:sz="0" w:space="0" w:color="auto"/>
      </w:divBdr>
    </w:div>
    <w:div w:id="1163278115">
      <w:bodyDiv w:val="1"/>
      <w:marLeft w:val="0"/>
      <w:marRight w:val="0"/>
      <w:marTop w:val="0"/>
      <w:marBottom w:val="0"/>
      <w:divBdr>
        <w:top w:val="none" w:sz="0" w:space="0" w:color="auto"/>
        <w:left w:val="none" w:sz="0" w:space="0" w:color="auto"/>
        <w:bottom w:val="none" w:sz="0" w:space="0" w:color="auto"/>
        <w:right w:val="none" w:sz="0" w:space="0" w:color="auto"/>
      </w:divBdr>
      <w:divsChild>
        <w:div w:id="384138604">
          <w:marLeft w:val="806"/>
          <w:marRight w:val="0"/>
          <w:marTop w:val="115"/>
          <w:marBottom w:val="0"/>
          <w:divBdr>
            <w:top w:val="none" w:sz="0" w:space="0" w:color="auto"/>
            <w:left w:val="none" w:sz="0" w:space="0" w:color="auto"/>
            <w:bottom w:val="none" w:sz="0" w:space="0" w:color="auto"/>
            <w:right w:val="none" w:sz="0" w:space="0" w:color="auto"/>
          </w:divBdr>
        </w:div>
      </w:divsChild>
    </w:div>
    <w:div w:id="1166822611">
      <w:bodyDiv w:val="1"/>
      <w:marLeft w:val="0"/>
      <w:marRight w:val="0"/>
      <w:marTop w:val="0"/>
      <w:marBottom w:val="0"/>
      <w:divBdr>
        <w:top w:val="none" w:sz="0" w:space="0" w:color="auto"/>
        <w:left w:val="none" w:sz="0" w:space="0" w:color="auto"/>
        <w:bottom w:val="none" w:sz="0" w:space="0" w:color="auto"/>
        <w:right w:val="none" w:sz="0" w:space="0" w:color="auto"/>
      </w:divBdr>
      <w:divsChild>
        <w:div w:id="960957704">
          <w:marLeft w:val="1728"/>
          <w:marRight w:val="0"/>
          <w:marTop w:val="96"/>
          <w:marBottom w:val="0"/>
          <w:divBdr>
            <w:top w:val="none" w:sz="0" w:space="0" w:color="auto"/>
            <w:left w:val="none" w:sz="0" w:space="0" w:color="auto"/>
            <w:bottom w:val="none" w:sz="0" w:space="0" w:color="auto"/>
            <w:right w:val="none" w:sz="0" w:space="0" w:color="auto"/>
          </w:divBdr>
        </w:div>
        <w:div w:id="977994517">
          <w:marLeft w:val="1728"/>
          <w:marRight w:val="0"/>
          <w:marTop w:val="96"/>
          <w:marBottom w:val="0"/>
          <w:divBdr>
            <w:top w:val="none" w:sz="0" w:space="0" w:color="auto"/>
            <w:left w:val="none" w:sz="0" w:space="0" w:color="auto"/>
            <w:bottom w:val="none" w:sz="0" w:space="0" w:color="auto"/>
            <w:right w:val="none" w:sz="0" w:space="0" w:color="auto"/>
          </w:divBdr>
        </w:div>
        <w:div w:id="1586301701">
          <w:marLeft w:val="1728"/>
          <w:marRight w:val="0"/>
          <w:marTop w:val="96"/>
          <w:marBottom w:val="0"/>
          <w:divBdr>
            <w:top w:val="none" w:sz="0" w:space="0" w:color="auto"/>
            <w:left w:val="none" w:sz="0" w:space="0" w:color="auto"/>
            <w:bottom w:val="none" w:sz="0" w:space="0" w:color="auto"/>
            <w:right w:val="none" w:sz="0" w:space="0" w:color="auto"/>
          </w:divBdr>
        </w:div>
      </w:divsChild>
    </w:div>
    <w:div w:id="1261179615">
      <w:bodyDiv w:val="1"/>
      <w:marLeft w:val="0"/>
      <w:marRight w:val="0"/>
      <w:marTop w:val="0"/>
      <w:marBottom w:val="0"/>
      <w:divBdr>
        <w:top w:val="none" w:sz="0" w:space="0" w:color="auto"/>
        <w:left w:val="none" w:sz="0" w:space="0" w:color="auto"/>
        <w:bottom w:val="none" w:sz="0" w:space="0" w:color="auto"/>
        <w:right w:val="none" w:sz="0" w:space="0" w:color="auto"/>
      </w:divBdr>
      <w:divsChild>
        <w:div w:id="1341353980">
          <w:marLeft w:val="1397"/>
          <w:marRight w:val="0"/>
          <w:marTop w:val="77"/>
          <w:marBottom w:val="0"/>
          <w:divBdr>
            <w:top w:val="none" w:sz="0" w:space="0" w:color="auto"/>
            <w:left w:val="none" w:sz="0" w:space="0" w:color="auto"/>
            <w:bottom w:val="none" w:sz="0" w:space="0" w:color="auto"/>
            <w:right w:val="none" w:sz="0" w:space="0" w:color="auto"/>
          </w:divBdr>
        </w:div>
      </w:divsChild>
    </w:div>
    <w:div w:id="1262296102">
      <w:bodyDiv w:val="1"/>
      <w:marLeft w:val="0"/>
      <w:marRight w:val="0"/>
      <w:marTop w:val="0"/>
      <w:marBottom w:val="0"/>
      <w:divBdr>
        <w:top w:val="none" w:sz="0" w:space="0" w:color="auto"/>
        <w:left w:val="none" w:sz="0" w:space="0" w:color="auto"/>
        <w:bottom w:val="none" w:sz="0" w:space="0" w:color="auto"/>
        <w:right w:val="none" w:sz="0" w:space="0" w:color="auto"/>
      </w:divBdr>
      <w:divsChild>
        <w:div w:id="1154107052">
          <w:marLeft w:val="1728"/>
          <w:marRight w:val="0"/>
          <w:marTop w:val="96"/>
          <w:marBottom w:val="0"/>
          <w:divBdr>
            <w:top w:val="none" w:sz="0" w:space="0" w:color="auto"/>
            <w:left w:val="none" w:sz="0" w:space="0" w:color="auto"/>
            <w:bottom w:val="none" w:sz="0" w:space="0" w:color="auto"/>
            <w:right w:val="none" w:sz="0" w:space="0" w:color="auto"/>
          </w:divBdr>
        </w:div>
        <w:div w:id="1901094851">
          <w:marLeft w:val="1728"/>
          <w:marRight w:val="0"/>
          <w:marTop w:val="96"/>
          <w:marBottom w:val="0"/>
          <w:divBdr>
            <w:top w:val="none" w:sz="0" w:space="0" w:color="auto"/>
            <w:left w:val="none" w:sz="0" w:space="0" w:color="auto"/>
            <w:bottom w:val="none" w:sz="0" w:space="0" w:color="auto"/>
            <w:right w:val="none" w:sz="0" w:space="0" w:color="auto"/>
          </w:divBdr>
        </w:div>
      </w:divsChild>
    </w:div>
    <w:div w:id="1299871461">
      <w:bodyDiv w:val="1"/>
      <w:marLeft w:val="0"/>
      <w:marRight w:val="0"/>
      <w:marTop w:val="0"/>
      <w:marBottom w:val="0"/>
      <w:divBdr>
        <w:top w:val="none" w:sz="0" w:space="0" w:color="auto"/>
        <w:left w:val="none" w:sz="0" w:space="0" w:color="auto"/>
        <w:bottom w:val="none" w:sz="0" w:space="0" w:color="auto"/>
        <w:right w:val="none" w:sz="0" w:space="0" w:color="auto"/>
      </w:divBdr>
    </w:div>
    <w:div w:id="1314404919">
      <w:bodyDiv w:val="1"/>
      <w:marLeft w:val="0"/>
      <w:marRight w:val="0"/>
      <w:marTop w:val="0"/>
      <w:marBottom w:val="0"/>
      <w:divBdr>
        <w:top w:val="none" w:sz="0" w:space="0" w:color="auto"/>
        <w:left w:val="none" w:sz="0" w:space="0" w:color="auto"/>
        <w:bottom w:val="none" w:sz="0" w:space="0" w:color="auto"/>
        <w:right w:val="none" w:sz="0" w:space="0" w:color="auto"/>
      </w:divBdr>
    </w:div>
    <w:div w:id="1366982255">
      <w:bodyDiv w:val="1"/>
      <w:marLeft w:val="0"/>
      <w:marRight w:val="0"/>
      <w:marTop w:val="0"/>
      <w:marBottom w:val="0"/>
      <w:divBdr>
        <w:top w:val="none" w:sz="0" w:space="0" w:color="auto"/>
        <w:left w:val="none" w:sz="0" w:space="0" w:color="auto"/>
        <w:bottom w:val="none" w:sz="0" w:space="0" w:color="auto"/>
        <w:right w:val="none" w:sz="0" w:space="0" w:color="auto"/>
      </w:divBdr>
      <w:divsChild>
        <w:div w:id="154958111">
          <w:marLeft w:val="1166"/>
          <w:marRight w:val="0"/>
          <w:marTop w:val="134"/>
          <w:marBottom w:val="0"/>
          <w:divBdr>
            <w:top w:val="none" w:sz="0" w:space="0" w:color="auto"/>
            <w:left w:val="none" w:sz="0" w:space="0" w:color="auto"/>
            <w:bottom w:val="none" w:sz="0" w:space="0" w:color="auto"/>
            <w:right w:val="none" w:sz="0" w:space="0" w:color="auto"/>
          </w:divBdr>
        </w:div>
        <w:div w:id="1173299675">
          <w:marLeft w:val="1166"/>
          <w:marRight w:val="0"/>
          <w:marTop w:val="134"/>
          <w:marBottom w:val="0"/>
          <w:divBdr>
            <w:top w:val="none" w:sz="0" w:space="0" w:color="auto"/>
            <w:left w:val="none" w:sz="0" w:space="0" w:color="auto"/>
            <w:bottom w:val="none" w:sz="0" w:space="0" w:color="auto"/>
            <w:right w:val="none" w:sz="0" w:space="0" w:color="auto"/>
          </w:divBdr>
        </w:div>
      </w:divsChild>
    </w:div>
    <w:div w:id="1424839598">
      <w:bodyDiv w:val="1"/>
      <w:marLeft w:val="0"/>
      <w:marRight w:val="0"/>
      <w:marTop w:val="0"/>
      <w:marBottom w:val="0"/>
      <w:divBdr>
        <w:top w:val="none" w:sz="0" w:space="0" w:color="auto"/>
        <w:left w:val="none" w:sz="0" w:space="0" w:color="auto"/>
        <w:bottom w:val="none" w:sz="0" w:space="0" w:color="auto"/>
        <w:right w:val="none" w:sz="0" w:space="0" w:color="auto"/>
      </w:divBdr>
      <w:divsChild>
        <w:div w:id="1430471183">
          <w:marLeft w:val="806"/>
          <w:marRight w:val="0"/>
          <w:marTop w:val="115"/>
          <w:marBottom w:val="0"/>
          <w:divBdr>
            <w:top w:val="none" w:sz="0" w:space="0" w:color="auto"/>
            <w:left w:val="none" w:sz="0" w:space="0" w:color="auto"/>
            <w:bottom w:val="none" w:sz="0" w:space="0" w:color="auto"/>
            <w:right w:val="none" w:sz="0" w:space="0" w:color="auto"/>
          </w:divBdr>
        </w:div>
      </w:divsChild>
    </w:div>
    <w:div w:id="1450004360">
      <w:bodyDiv w:val="1"/>
      <w:marLeft w:val="0"/>
      <w:marRight w:val="0"/>
      <w:marTop w:val="0"/>
      <w:marBottom w:val="0"/>
      <w:divBdr>
        <w:top w:val="none" w:sz="0" w:space="0" w:color="auto"/>
        <w:left w:val="none" w:sz="0" w:space="0" w:color="auto"/>
        <w:bottom w:val="none" w:sz="0" w:space="0" w:color="auto"/>
        <w:right w:val="none" w:sz="0" w:space="0" w:color="auto"/>
      </w:divBdr>
      <w:divsChild>
        <w:div w:id="1159887972">
          <w:marLeft w:val="1728"/>
          <w:marRight w:val="0"/>
          <w:marTop w:val="96"/>
          <w:marBottom w:val="0"/>
          <w:divBdr>
            <w:top w:val="none" w:sz="0" w:space="0" w:color="auto"/>
            <w:left w:val="none" w:sz="0" w:space="0" w:color="auto"/>
            <w:bottom w:val="none" w:sz="0" w:space="0" w:color="auto"/>
            <w:right w:val="none" w:sz="0" w:space="0" w:color="auto"/>
          </w:divBdr>
        </w:div>
        <w:div w:id="1356271382">
          <w:marLeft w:val="1728"/>
          <w:marRight w:val="0"/>
          <w:marTop w:val="96"/>
          <w:marBottom w:val="0"/>
          <w:divBdr>
            <w:top w:val="none" w:sz="0" w:space="0" w:color="auto"/>
            <w:left w:val="none" w:sz="0" w:space="0" w:color="auto"/>
            <w:bottom w:val="none" w:sz="0" w:space="0" w:color="auto"/>
            <w:right w:val="none" w:sz="0" w:space="0" w:color="auto"/>
          </w:divBdr>
        </w:div>
      </w:divsChild>
    </w:div>
    <w:div w:id="1456211739">
      <w:bodyDiv w:val="1"/>
      <w:marLeft w:val="0"/>
      <w:marRight w:val="0"/>
      <w:marTop w:val="0"/>
      <w:marBottom w:val="0"/>
      <w:divBdr>
        <w:top w:val="none" w:sz="0" w:space="0" w:color="auto"/>
        <w:left w:val="none" w:sz="0" w:space="0" w:color="auto"/>
        <w:bottom w:val="none" w:sz="0" w:space="0" w:color="auto"/>
        <w:right w:val="none" w:sz="0" w:space="0" w:color="auto"/>
      </w:divBdr>
      <w:divsChild>
        <w:div w:id="1349674709">
          <w:marLeft w:val="576"/>
          <w:marRight w:val="0"/>
          <w:marTop w:val="80"/>
          <w:marBottom w:val="0"/>
          <w:divBdr>
            <w:top w:val="none" w:sz="0" w:space="0" w:color="auto"/>
            <w:left w:val="none" w:sz="0" w:space="0" w:color="auto"/>
            <w:bottom w:val="none" w:sz="0" w:space="0" w:color="auto"/>
            <w:right w:val="none" w:sz="0" w:space="0" w:color="auto"/>
          </w:divBdr>
        </w:div>
        <w:div w:id="763841396">
          <w:marLeft w:val="576"/>
          <w:marRight w:val="0"/>
          <w:marTop w:val="80"/>
          <w:marBottom w:val="0"/>
          <w:divBdr>
            <w:top w:val="none" w:sz="0" w:space="0" w:color="auto"/>
            <w:left w:val="none" w:sz="0" w:space="0" w:color="auto"/>
            <w:bottom w:val="none" w:sz="0" w:space="0" w:color="auto"/>
            <w:right w:val="none" w:sz="0" w:space="0" w:color="auto"/>
          </w:divBdr>
        </w:div>
        <w:div w:id="90007055">
          <w:marLeft w:val="576"/>
          <w:marRight w:val="0"/>
          <w:marTop w:val="80"/>
          <w:marBottom w:val="0"/>
          <w:divBdr>
            <w:top w:val="none" w:sz="0" w:space="0" w:color="auto"/>
            <w:left w:val="none" w:sz="0" w:space="0" w:color="auto"/>
            <w:bottom w:val="none" w:sz="0" w:space="0" w:color="auto"/>
            <w:right w:val="none" w:sz="0" w:space="0" w:color="auto"/>
          </w:divBdr>
        </w:div>
        <w:div w:id="679553020">
          <w:marLeft w:val="576"/>
          <w:marRight w:val="0"/>
          <w:marTop w:val="80"/>
          <w:marBottom w:val="0"/>
          <w:divBdr>
            <w:top w:val="none" w:sz="0" w:space="0" w:color="auto"/>
            <w:left w:val="none" w:sz="0" w:space="0" w:color="auto"/>
            <w:bottom w:val="none" w:sz="0" w:space="0" w:color="auto"/>
            <w:right w:val="none" w:sz="0" w:space="0" w:color="auto"/>
          </w:divBdr>
        </w:div>
        <w:div w:id="977295513">
          <w:marLeft w:val="576"/>
          <w:marRight w:val="0"/>
          <w:marTop w:val="80"/>
          <w:marBottom w:val="0"/>
          <w:divBdr>
            <w:top w:val="none" w:sz="0" w:space="0" w:color="auto"/>
            <w:left w:val="none" w:sz="0" w:space="0" w:color="auto"/>
            <w:bottom w:val="none" w:sz="0" w:space="0" w:color="auto"/>
            <w:right w:val="none" w:sz="0" w:space="0" w:color="auto"/>
          </w:divBdr>
        </w:div>
        <w:div w:id="242103679">
          <w:marLeft w:val="576"/>
          <w:marRight w:val="0"/>
          <w:marTop w:val="80"/>
          <w:marBottom w:val="0"/>
          <w:divBdr>
            <w:top w:val="none" w:sz="0" w:space="0" w:color="auto"/>
            <w:left w:val="none" w:sz="0" w:space="0" w:color="auto"/>
            <w:bottom w:val="none" w:sz="0" w:space="0" w:color="auto"/>
            <w:right w:val="none" w:sz="0" w:space="0" w:color="auto"/>
          </w:divBdr>
        </w:div>
      </w:divsChild>
    </w:div>
    <w:div w:id="1527133442">
      <w:bodyDiv w:val="1"/>
      <w:marLeft w:val="0"/>
      <w:marRight w:val="0"/>
      <w:marTop w:val="0"/>
      <w:marBottom w:val="0"/>
      <w:divBdr>
        <w:top w:val="none" w:sz="0" w:space="0" w:color="auto"/>
        <w:left w:val="none" w:sz="0" w:space="0" w:color="auto"/>
        <w:bottom w:val="none" w:sz="0" w:space="0" w:color="auto"/>
        <w:right w:val="none" w:sz="0" w:space="0" w:color="auto"/>
      </w:divBdr>
      <w:divsChild>
        <w:div w:id="293488550">
          <w:marLeft w:val="806"/>
          <w:marRight w:val="0"/>
          <w:marTop w:val="115"/>
          <w:marBottom w:val="0"/>
          <w:divBdr>
            <w:top w:val="none" w:sz="0" w:space="0" w:color="auto"/>
            <w:left w:val="none" w:sz="0" w:space="0" w:color="auto"/>
            <w:bottom w:val="none" w:sz="0" w:space="0" w:color="auto"/>
            <w:right w:val="none" w:sz="0" w:space="0" w:color="auto"/>
          </w:divBdr>
        </w:div>
        <w:div w:id="576206948">
          <w:marLeft w:val="274"/>
          <w:marRight w:val="0"/>
          <w:marTop w:val="115"/>
          <w:marBottom w:val="0"/>
          <w:divBdr>
            <w:top w:val="none" w:sz="0" w:space="0" w:color="auto"/>
            <w:left w:val="none" w:sz="0" w:space="0" w:color="auto"/>
            <w:bottom w:val="none" w:sz="0" w:space="0" w:color="auto"/>
            <w:right w:val="none" w:sz="0" w:space="0" w:color="auto"/>
          </w:divBdr>
        </w:div>
      </w:divsChild>
    </w:div>
    <w:div w:id="1571042154">
      <w:bodyDiv w:val="1"/>
      <w:marLeft w:val="0"/>
      <w:marRight w:val="0"/>
      <w:marTop w:val="0"/>
      <w:marBottom w:val="0"/>
      <w:divBdr>
        <w:top w:val="none" w:sz="0" w:space="0" w:color="auto"/>
        <w:left w:val="none" w:sz="0" w:space="0" w:color="auto"/>
        <w:bottom w:val="none" w:sz="0" w:space="0" w:color="auto"/>
        <w:right w:val="none" w:sz="0" w:space="0" w:color="auto"/>
      </w:divBdr>
      <w:divsChild>
        <w:div w:id="10956433">
          <w:marLeft w:val="547"/>
          <w:marRight w:val="0"/>
          <w:marTop w:val="125"/>
          <w:marBottom w:val="0"/>
          <w:divBdr>
            <w:top w:val="none" w:sz="0" w:space="0" w:color="auto"/>
            <w:left w:val="none" w:sz="0" w:space="0" w:color="auto"/>
            <w:bottom w:val="none" w:sz="0" w:space="0" w:color="auto"/>
            <w:right w:val="none" w:sz="0" w:space="0" w:color="auto"/>
          </w:divBdr>
        </w:div>
        <w:div w:id="118769521">
          <w:marLeft w:val="547"/>
          <w:marRight w:val="0"/>
          <w:marTop w:val="125"/>
          <w:marBottom w:val="0"/>
          <w:divBdr>
            <w:top w:val="none" w:sz="0" w:space="0" w:color="auto"/>
            <w:left w:val="none" w:sz="0" w:space="0" w:color="auto"/>
            <w:bottom w:val="none" w:sz="0" w:space="0" w:color="auto"/>
            <w:right w:val="none" w:sz="0" w:space="0" w:color="auto"/>
          </w:divBdr>
        </w:div>
        <w:div w:id="665788861">
          <w:marLeft w:val="547"/>
          <w:marRight w:val="0"/>
          <w:marTop w:val="125"/>
          <w:marBottom w:val="0"/>
          <w:divBdr>
            <w:top w:val="none" w:sz="0" w:space="0" w:color="auto"/>
            <w:left w:val="none" w:sz="0" w:space="0" w:color="auto"/>
            <w:bottom w:val="none" w:sz="0" w:space="0" w:color="auto"/>
            <w:right w:val="none" w:sz="0" w:space="0" w:color="auto"/>
          </w:divBdr>
        </w:div>
        <w:div w:id="1090201389">
          <w:marLeft w:val="547"/>
          <w:marRight w:val="0"/>
          <w:marTop w:val="125"/>
          <w:marBottom w:val="0"/>
          <w:divBdr>
            <w:top w:val="none" w:sz="0" w:space="0" w:color="auto"/>
            <w:left w:val="none" w:sz="0" w:space="0" w:color="auto"/>
            <w:bottom w:val="none" w:sz="0" w:space="0" w:color="auto"/>
            <w:right w:val="none" w:sz="0" w:space="0" w:color="auto"/>
          </w:divBdr>
        </w:div>
        <w:div w:id="1107315067">
          <w:marLeft w:val="547"/>
          <w:marRight w:val="0"/>
          <w:marTop w:val="125"/>
          <w:marBottom w:val="0"/>
          <w:divBdr>
            <w:top w:val="none" w:sz="0" w:space="0" w:color="auto"/>
            <w:left w:val="none" w:sz="0" w:space="0" w:color="auto"/>
            <w:bottom w:val="none" w:sz="0" w:space="0" w:color="auto"/>
            <w:right w:val="none" w:sz="0" w:space="0" w:color="auto"/>
          </w:divBdr>
        </w:div>
        <w:div w:id="2105804995">
          <w:marLeft w:val="547"/>
          <w:marRight w:val="0"/>
          <w:marTop w:val="125"/>
          <w:marBottom w:val="0"/>
          <w:divBdr>
            <w:top w:val="none" w:sz="0" w:space="0" w:color="auto"/>
            <w:left w:val="none" w:sz="0" w:space="0" w:color="auto"/>
            <w:bottom w:val="none" w:sz="0" w:space="0" w:color="auto"/>
            <w:right w:val="none" w:sz="0" w:space="0" w:color="auto"/>
          </w:divBdr>
        </w:div>
      </w:divsChild>
    </w:div>
    <w:div w:id="1612082939">
      <w:bodyDiv w:val="1"/>
      <w:marLeft w:val="0"/>
      <w:marRight w:val="0"/>
      <w:marTop w:val="0"/>
      <w:marBottom w:val="0"/>
      <w:divBdr>
        <w:top w:val="none" w:sz="0" w:space="0" w:color="auto"/>
        <w:left w:val="none" w:sz="0" w:space="0" w:color="auto"/>
        <w:bottom w:val="none" w:sz="0" w:space="0" w:color="auto"/>
        <w:right w:val="none" w:sz="0" w:space="0" w:color="auto"/>
      </w:divBdr>
    </w:div>
    <w:div w:id="1691103648">
      <w:bodyDiv w:val="1"/>
      <w:marLeft w:val="0"/>
      <w:marRight w:val="0"/>
      <w:marTop w:val="0"/>
      <w:marBottom w:val="0"/>
      <w:divBdr>
        <w:top w:val="none" w:sz="0" w:space="0" w:color="auto"/>
        <w:left w:val="none" w:sz="0" w:space="0" w:color="auto"/>
        <w:bottom w:val="none" w:sz="0" w:space="0" w:color="auto"/>
        <w:right w:val="none" w:sz="0" w:space="0" w:color="auto"/>
      </w:divBdr>
      <w:divsChild>
        <w:div w:id="1129127627">
          <w:marLeft w:val="1008"/>
          <w:marRight w:val="0"/>
          <w:marTop w:val="110"/>
          <w:marBottom w:val="0"/>
          <w:divBdr>
            <w:top w:val="none" w:sz="0" w:space="0" w:color="auto"/>
            <w:left w:val="none" w:sz="0" w:space="0" w:color="auto"/>
            <w:bottom w:val="none" w:sz="0" w:space="0" w:color="auto"/>
            <w:right w:val="none" w:sz="0" w:space="0" w:color="auto"/>
          </w:divBdr>
        </w:div>
      </w:divsChild>
    </w:div>
    <w:div w:id="1720858459">
      <w:bodyDiv w:val="1"/>
      <w:marLeft w:val="0"/>
      <w:marRight w:val="0"/>
      <w:marTop w:val="0"/>
      <w:marBottom w:val="0"/>
      <w:divBdr>
        <w:top w:val="none" w:sz="0" w:space="0" w:color="auto"/>
        <w:left w:val="none" w:sz="0" w:space="0" w:color="auto"/>
        <w:bottom w:val="none" w:sz="0" w:space="0" w:color="auto"/>
        <w:right w:val="none" w:sz="0" w:space="0" w:color="auto"/>
      </w:divBdr>
      <w:divsChild>
        <w:div w:id="1350138494">
          <w:marLeft w:val="547"/>
          <w:marRight w:val="0"/>
          <w:marTop w:val="134"/>
          <w:marBottom w:val="0"/>
          <w:divBdr>
            <w:top w:val="none" w:sz="0" w:space="0" w:color="auto"/>
            <w:left w:val="none" w:sz="0" w:space="0" w:color="auto"/>
            <w:bottom w:val="none" w:sz="0" w:space="0" w:color="auto"/>
            <w:right w:val="none" w:sz="0" w:space="0" w:color="auto"/>
          </w:divBdr>
        </w:div>
      </w:divsChild>
    </w:div>
    <w:div w:id="1754476559">
      <w:bodyDiv w:val="1"/>
      <w:marLeft w:val="0"/>
      <w:marRight w:val="0"/>
      <w:marTop w:val="0"/>
      <w:marBottom w:val="0"/>
      <w:divBdr>
        <w:top w:val="none" w:sz="0" w:space="0" w:color="auto"/>
        <w:left w:val="none" w:sz="0" w:space="0" w:color="auto"/>
        <w:bottom w:val="none" w:sz="0" w:space="0" w:color="auto"/>
        <w:right w:val="none" w:sz="0" w:space="0" w:color="auto"/>
      </w:divBdr>
      <w:divsChild>
        <w:div w:id="169492857">
          <w:marLeft w:val="1166"/>
          <w:marRight w:val="0"/>
          <w:marTop w:val="134"/>
          <w:marBottom w:val="0"/>
          <w:divBdr>
            <w:top w:val="none" w:sz="0" w:space="0" w:color="auto"/>
            <w:left w:val="none" w:sz="0" w:space="0" w:color="auto"/>
            <w:bottom w:val="none" w:sz="0" w:space="0" w:color="auto"/>
            <w:right w:val="none" w:sz="0" w:space="0" w:color="auto"/>
          </w:divBdr>
        </w:div>
        <w:div w:id="1872717883">
          <w:marLeft w:val="1166"/>
          <w:marRight w:val="0"/>
          <w:marTop w:val="134"/>
          <w:marBottom w:val="0"/>
          <w:divBdr>
            <w:top w:val="none" w:sz="0" w:space="0" w:color="auto"/>
            <w:left w:val="none" w:sz="0" w:space="0" w:color="auto"/>
            <w:bottom w:val="none" w:sz="0" w:space="0" w:color="auto"/>
            <w:right w:val="none" w:sz="0" w:space="0" w:color="auto"/>
          </w:divBdr>
        </w:div>
      </w:divsChild>
    </w:div>
    <w:div w:id="1854030050">
      <w:bodyDiv w:val="1"/>
      <w:marLeft w:val="0"/>
      <w:marRight w:val="0"/>
      <w:marTop w:val="0"/>
      <w:marBottom w:val="0"/>
      <w:divBdr>
        <w:top w:val="none" w:sz="0" w:space="0" w:color="auto"/>
        <w:left w:val="none" w:sz="0" w:space="0" w:color="auto"/>
        <w:bottom w:val="none" w:sz="0" w:space="0" w:color="auto"/>
        <w:right w:val="none" w:sz="0" w:space="0" w:color="auto"/>
      </w:divBdr>
      <w:divsChild>
        <w:div w:id="389959945">
          <w:marLeft w:val="1166"/>
          <w:marRight w:val="0"/>
          <w:marTop w:val="96"/>
          <w:marBottom w:val="0"/>
          <w:divBdr>
            <w:top w:val="none" w:sz="0" w:space="0" w:color="auto"/>
            <w:left w:val="none" w:sz="0" w:space="0" w:color="auto"/>
            <w:bottom w:val="none" w:sz="0" w:space="0" w:color="auto"/>
            <w:right w:val="none" w:sz="0" w:space="0" w:color="auto"/>
          </w:divBdr>
        </w:div>
        <w:div w:id="298649749">
          <w:marLeft w:val="1166"/>
          <w:marRight w:val="0"/>
          <w:marTop w:val="96"/>
          <w:marBottom w:val="0"/>
          <w:divBdr>
            <w:top w:val="none" w:sz="0" w:space="0" w:color="auto"/>
            <w:left w:val="none" w:sz="0" w:space="0" w:color="auto"/>
            <w:bottom w:val="none" w:sz="0" w:space="0" w:color="auto"/>
            <w:right w:val="none" w:sz="0" w:space="0" w:color="auto"/>
          </w:divBdr>
        </w:div>
        <w:div w:id="434832534">
          <w:marLeft w:val="1166"/>
          <w:marRight w:val="0"/>
          <w:marTop w:val="96"/>
          <w:marBottom w:val="0"/>
          <w:divBdr>
            <w:top w:val="none" w:sz="0" w:space="0" w:color="auto"/>
            <w:left w:val="none" w:sz="0" w:space="0" w:color="auto"/>
            <w:bottom w:val="none" w:sz="0" w:space="0" w:color="auto"/>
            <w:right w:val="none" w:sz="0" w:space="0" w:color="auto"/>
          </w:divBdr>
        </w:div>
        <w:div w:id="1708413781">
          <w:marLeft w:val="1166"/>
          <w:marRight w:val="0"/>
          <w:marTop w:val="96"/>
          <w:marBottom w:val="0"/>
          <w:divBdr>
            <w:top w:val="none" w:sz="0" w:space="0" w:color="auto"/>
            <w:left w:val="none" w:sz="0" w:space="0" w:color="auto"/>
            <w:bottom w:val="none" w:sz="0" w:space="0" w:color="auto"/>
            <w:right w:val="none" w:sz="0" w:space="0" w:color="auto"/>
          </w:divBdr>
        </w:div>
        <w:div w:id="1474130067">
          <w:marLeft w:val="1166"/>
          <w:marRight w:val="0"/>
          <w:marTop w:val="96"/>
          <w:marBottom w:val="0"/>
          <w:divBdr>
            <w:top w:val="none" w:sz="0" w:space="0" w:color="auto"/>
            <w:left w:val="none" w:sz="0" w:space="0" w:color="auto"/>
            <w:bottom w:val="none" w:sz="0" w:space="0" w:color="auto"/>
            <w:right w:val="none" w:sz="0" w:space="0" w:color="auto"/>
          </w:divBdr>
        </w:div>
        <w:div w:id="1287078291">
          <w:marLeft w:val="1166"/>
          <w:marRight w:val="0"/>
          <w:marTop w:val="96"/>
          <w:marBottom w:val="0"/>
          <w:divBdr>
            <w:top w:val="none" w:sz="0" w:space="0" w:color="auto"/>
            <w:left w:val="none" w:sz="0" w:space="0" w:color="auto"/>
            <w:bottom w:val="none" w:sz="0" w:space="0" w:color="auto"/>
            <w:right w:val="none" w:sz="0" w:space="0" w:color="auto"/>
          </w:divBdr>
        </w:div>
        <w:div w:id="100418447">
          <w:marLeft w:val="1166"/>
          <w:marRight w:val="0"/>
          <w:marTop w:val="96"/>
          <w:marBottom w:val="0"/>
          <w:divBdr>
            <w:top w:val="none" w:sz="0" w:space="0" w:color="auto"/>
            <w:left w:val="none" w:sz="0" w:space="0" w:color="auto"/>
            <w:bottom w:val="none" w:sz="0" w:space="0" w:color="auto"/>
            <w:right w:val="none" w:sz="0" w:space="0" w:color="auto"/>
          </w:divBdr>
        </w:div>
        <w:div w:id="860028">
          <w:marLeft w:val="1166"/>
          <w:marRight w:val="0"/>
          <w:marTop w:val="96"/>
          <w:marBottom w:val="0"/>
          <w:divBdr>
            <w:top w:val="none" w:sz="0" w:space="0" w:color="auto"/>
            <w:left w:val="none" w:sz="0" w:space="0" w:color="auto"/>
            <w:bottom w:val="none" w:sz="0" w:space="0" w:color="auto"/>
            <w:right w:val="none" w:sz="0" w:space="0" w:color="auto"/>
          </w:divBdr>
        </w:div>
      </w:divsChild>
    </w:div>
    <w:div w:id="1858499475">
      <w:bodyDiv w:val="1"/>
      <w:marLeft w:val="0"/>
      <w:marRight w:val="0"/>
      <w:marTop w:val="0"/>
      <w:marBottom w:val="0"/>
      <w:divBdr>
        <w:top w:val="none" w:sz="0" w:space="0" w:color="auto"/>
        <w:left w:val="none" w:sz="0" w:space="0" w:color="auto"/>
        <w:bottom w:val="none" w:sz="0" w:space="0" w:color="auto"/>
        <w:right w:val="none" w:sz="0" w:space="0" w:color="auto"/>
      </w:divBdr>
      <w:divsChild>
        <w:div w:id="916289105">
          <w:marLeft w:val="1728"/>
          <w:marRight w:val="0"/>
          <w:marTop w:val="96"/>
          <w:marBottom w:val="0"/>
          <w:divBdr>
            <w:top w:val="none" w:sz="0" w:space="0" w:color="auto"/>
            <w:left w:val="none" w:sz="0" w:space="0" w:color="auto"/>
            <w:bottom w:val="none" w:sz="0" w:space="0" w:color="auto"/>
            <w:right w:val="none" w:sz="0" w:space="0" w:color="auto"/>
          </w:divBdr>
        </w:div>
        <w:div w:id="1575702953">
          <w:marLeft w:val="1728"/>
          <w:marRight w:val="0"/>
          <w:marTop w:val="96"/>
          <w:marBottom w:val="0"/>
          <w:divBdr>
            <w:top w:val="none" w:sz="0" w:space="0" w:color="auto"/>
            <w:left w:val="none" w:sz="0" w:space="0" w:color="auto"/>
            <w:bottom w:val="none" w:sz="0" w:space="0" w:color="auto"/>
            <w:right w:val="none" w:sz="0" w:space="0" w:color="auto"/>
          </w:divBdr>
        </w:div>
      </w:divsChild>
    </w:div>
    <w:div w:id="1948078575">
      <w:bodyDiv w:val="1"/>
      <w:marLeft w:val="0"/>
      <w:marRight w:val="0"/>
      <w:marTop w:val="0"/>
      <w:marBottom w:val="0"/>
      <w:divBdr>
        <w:top w:val="none" w:sz="0" w:space="0" w:color="auto"/>
        <w:left w:val="none" w:sz="0" w:space="0" w:color="auto"/>
        <w:bottom w:val="none" w:sz="0" w:space="0" w:color="auto"/>
        <w:right w:val="none" w:sz="0" w:space="0" w:color="auto"/>
      </w:divBdr>
      <w:divsChild>
        <w:div w:id="52970450">
          <w:marLeft w:val="1166"/>
          <w:marRight w:val="0"/>
          <w:marTop w:val="115"/>
          <w:marBottom w:val="0"/>
          <w:divBdr>
            <w:top w:val="none" w:sz="0" w:space="0" w:color="auto"/>
            <w:left w:val="none" w:sz="0" w:space="0" w:color="auto"/>
            <w:bottom w:val="none" w:sz="0" w:space="0" w:color="auto"/>
            <w:right w:val="none" w:sz="0" w:space="0" w:color="auto"/>
          </w:divBdr>
        </w:div>
        <w:div w:id="310869305">
          <w:marLeft w:val="547"/>
          <w:marRight w:val="0"/>
          <w:marTop w:val="115"/>
          <w:marBottom w:val="0"/>
          <w:divBdr>
            <w:top w:val="none" w:sz="0" w:space="0" w:color="auto"/>
            <w:left w:val="none" w:sz="0" w:space="0" w:color="auto"/>
            <w:bottom w:val="none" w:sz="0" w:space="0" w:color="auto"/>
            <w:right w:val="none" w:sz="0" w:space="0" w:color="auto"/>
          </w:divBdr>
        </w:div>
        <w:div w:id="852963588">
          <w:marLeft w:val="1166"/>
          <w:marRight w:val="0"/>
          <w:marTop w:val="115"/>
          <w:marBottom w:val="0"/>
          <w:divBdr>
            <w:top w:val="none" w:sz="0" w:space="0" w:color="auto"/>
            <w:left w:val="none" w:sz="0" w:space="0" w:color="auto"/>
            <w:bottom w:val="none" w:sz="0" w:space="0" w:color="auto"/>
            <w:right w:val="none" w:sz="0" w:space="0" w:color="auto"/>
          </w:divBdr>
        </w:div>
        <w:div w:id="1984237641">
          <w:marLeft w:val="547"/>
          <w:marRight w:val="0"/>
          <w:marTop w:val="134"/>
          <w:marBottom w:val="0"/>
          <w:divBdr>
            <w:top w:val="none" w:sz="0" w:space="0" w:color="auto"/>
            <w:left w:val="none" w:sz="0" w:space="0" w:color="auto"/>
            <w:bottom w:val="none" w:sz="0" w:space="0" w:color="auto"/>
            <w:right w:val="none" w:sz="0" w:space="0" w:color="auto"/>
          </w:divBdr>
        </w:div>
      </w:divsChild>
    </w:div>
    <w:div w:id="1986199574">
      <w:bodyDiv w:val="1"/>
      <w:marLeft w:val="0"/>
      <w:marRight w:val="0"/>
      <w:marTop w:val="0"/>
      <w:marBottom w:val="0"/>
      <w:divBdr>
        <w:top w:val="none" w:sz="0" w:space="0" w:color="auto"/>
        <w:left w:val="none" w:sz="0" w:space="0" w:color="auto"/>
        <w:bottom w:val="none" w:sz="0" w:space="0" w:color="auto"/>
        <w:right w:val="none" w:sz="0" w:space="0" w:color="auto"/>
      </w:divBdr>
      <w:divsChild>
        <w:div w:id="512382230">
          <w:marLeft w:val="1166"/>
          <w:marRight w:val="0"/>
          <w:marTop w:val="134"/>
          <w:marBottom w:val="0"/>
          <w:divBdr>
            <w:top w:val="none" w:sz="0" w:space="0" w:color="auto"/>
            <w:left w:val="none" w:sz="0" w:space="0" w:color="auto"/>
            <w:bottom w:val="none" w:sz="0" w:space="0" w:color="auto"/>
            <w:right w:val="none" w:sz="0" w:space="0" w:color="auto"/>
          </w:divBdr>
        </w:div>
        <w:div w:id="514736191">
          <w:marLeft w:val="547"/>
          <w:marRight w:val="0"/>
          <w:marTop w:val="134"/>
          <w:marBottom w:val="0"/>
          <w:divBdr>
            <w:top w:val="none" w:sz="0" w:space="0" w:color="auto"/>
            <w:left w:val="none" w:sz="0" w:space="0" w:color="auto"/>
            <w:bottom w:val="none" w:sz="0" w:space="0" w:color="auto"/>
            <w:right w:val="none" w:sz="0" w:space="0" w:color="auto"/>
          </w:divBdr>
        </w:div>
        <w:div w:id="1536382004">
          <w:marLeft w:val="1166"/>
          <w:marRight w:val="0"/>
          <w:marTop w:val="134"/>
          <w:marBottom w:val="0"/>
          <w:divBdr>
            <w:top w:val="none" w:sz="0" w:space="0" w:color="auto"/>
            <w:left w:val="none" w:sz="0" w:space="0" w:color="auto"/>
            <w:bottom w:val="none" w:sz="0" w:space="0" w:color="auto"/>
            <w:right w:val="none" w:sz="0" w:space="0" w:color="auto"/>
          </w:divBdr>
        </w:div>
        <w:div w:id="1805538792">
          <w:marLeft w:val="1166"/>
          <w:marRight w:val="0"/>
          <w:marTop w:val="134"/>
          <w:marBottom w:val="0"/>
          <w:divBdr>
            <w:top w:val="none" w:sz="0" w:space="0" w:color="auto"/>
            <w:left w:val="none" w:sz="0" w:space="0" w:color="auto"/>
            <w:bottom w:val="none" w:sz="0" w:space="0" w:color="auto"/>
            <w:right w:val="none" w:sz="0" w:space="0" w:color="auto"/>
          </w:divBdr>
        </w:div>
        <w:div w:id="1811558133">
          <w:marLeft w:val="1166"/>
          <w:marRight w:val="0"/>
          <w:marTop w:val="134"/>
          <w:marBottom w:val="0"/>
          <w:divBdr>
            <w:top w:val="none" w:sz="0" w:space="0" w:color="auto"/>
            <w:left w:val="none" w:sz="0" w:space="0" w:color="auto"/>
            <w:bottom w:val="none" w:sz="0" w:space="0" w:color="auto"/>
            <w:right w:val="none" w:sz="0" w:space="0" w:color="auto"/>
          </w:divBdr>
        </w:div>
        <w:div w:id="1870750937">
          <w:marLeft w:val="1166"/>
          <w:marRight w:val="0"/>
          <w:marTop w:val="134"/>
          <w:marBottom w:val="0"/>
          <w:divBdr>
            <w:top w:val="none" w:sz="0" w:space="0" w:color="auto"/>
            <w:left w:val="none" w:sz="0" w:space="0" w:color="auto"/>
            <w:bottom w:val="none" w:sz="0" w:space="0" w:color="auto"/>
            <w:right w:val="none" w:sz="0" w:space="0" w:color="auto"/>
          </w:divBdr>
        </w:div>
      </w:divsChild>
    </w:div>
    <w:div w:id="2044208983">
      <w:bodyDiv w:val="1"/>
      <w:marLeft w:val="0"/>
      <w:marRight w:val="0"/>
      <w:marTop w:val="0"/>
      <w:marBottom w:val="0"/>
      <w:divBdr>
        <w:top w:val="none" w:sz="0" w:space="0" w:color="auto"/>
        <w:left w:val="none" w:sz="0" w:space="0" w:color="auto"/>
        <w:bottom w:val="none" w:sz="0" w:space="0" w:color="auto"/>
        <w:right w:val="none" w:sz="0" w:space="0" w:color="auto"/>
      </w:divBdr>
      <w:divsChild>
        <w:div w:id="1002318968">
          <w:marLeft w:val="1728"/>
          <w:marRight w:val="0"/>
          <w:marTop w:val="96"/>
          <w:marBottom w:val="0"/>
          <w:divBdr>
            <w:top w:val="none" w:sz="0" w:space="0" w:color="auto"/>
            <w:left w:val="none" w:sz="0" w:space="0" w:color="auto"/>
            <w:bottom w:val="none" w:sz="0" w:space="0" w:color="auto"/>
            <w:right w:val="none" w:sz="0" w:space="0" w:color="auto"/>
          </w:divBdr>
        </w:div>
      </w:divsChild>
    </w:div>
    <w:div w:id="2080202508">
      <w:bodyDiv w:val="1"/>
      <w:marLeft w:val="0"/>
      <w:marRight w:val="0"/>
      <w:marTop w:val="0"/>
      <w:marBottom w:val="0"/>
      <w:divBdr>
        <w:top w:val="none" w:sz="0" w:space="0" w:color="auto"/>
        <w:left w:val="none" w:sz="0" w:space="0" w:color="auto"/>
        <w:bottom w:val="none" w:sz="0" w:space="0" w:color="auto"/>
        <w:right w:val="none" w:sz="0" w:space="0" w:color="auto"/>
      </w:divBdr>
      <w:divsChild>
        <w:div w:id="711198235">
          <w:marLeft w:val="576"/>
          <w:marRight w:val="0"/>
          <w:marTop w:val="80"/>
          <w:marBottom w:val="0"/>
          <w:divBdr>
            <w:top w:val="none" w:sz="0" w:space="0" w:color="auto"/>
            <w:left w:val="none" w:sz="0" w:space="0" w:color="auto"/>
            <w:bottom w:val="none" w:sz="0" w:space="0" w:color="auto"/>
            <w:right w:val="none" w:sz="0" w:space="0" w:color="auto"/>
          </w:divBdr>
        </w:div>
        <w:div w:id="847139645">
          <w:marLeft w:val="576"/>
          <w:marRight w:val="0"/>
          <w:marTop w:val="80"/>
          <w:marBottom w:val="0"/>
          <w:divBdr>
            <w:top w:val="none" w:sz="0" w:space="0" w:color="auto"/>
            <w:left w:val="none" w:sz="0" w:space="0" w:color="auto"/>
            <w:bottom w:val="none" w:sz="0" w:space="0" w:color="auto"/>
            <w:right w:val="none" w:sz="0" w:space="0" w:color="auto"/>
          </w:divBdr>
        </w:div>
        <w:div w:id="1430199748">
          <w:marLeft w:val="576"/>
          <w:marRight w:val="0"/>
          <w:marTop w:val="80"/>
          <w:marBottom w:val="0"/>
          <w:divBdr>
            <w:top w:val="none" w:sz="0" w:space="0" w:color="auto"/>
            <w:left w:val="none" w:sz="0" w:space="0" w:color="auto"/>
            <w:bottom w:val="none" w:sz="0" w:space="0" w:color="auto"/>
            <w:right w:val="none" w:sz="0" w:space="0" w:color="auto"/>
          </w:divBdr>
        </w:div>
        <w:div w:id="1723560935">
          <w:marLeft w:val="576"/>
          <w:marRight w:val="0"/>
          <w:marTop w:val="80"/>
          <w:marBottom w:val="0"/>
          <w:divBdr>
            <w:top w:val="none" w:sz="0" w:space="0" w:color="auto"/>
            <w:left w:val="none" w:sz="0" w:space="0" w:color="auto"/>
            <w:bottom w:val="none" w:sz="0" w:space="0" w:color="auto"/>
            <w:right w:val="none" w:sz="0" w:space="0" w:color="auto"/>
          </w:divBdr>
        </w:div>
      </w:divsChild>
    </w:div>
    <w:div w:id="2110277597">
      <w:bodyDiv w:val="1"/>
      <w:marLeft w:val="0"/>
      <w:marRight w:val="0"/>
      <w:marTop w:val="0"/>
      <w:marBottom w:val="0"/>
      <w:divBdr>
        <w:top w:val="none" w:sz="0" w:space="0" w:color="auto"/>
        <w:left w:val="none" w:sz="0" w:space="0" w:color="auto"/>
        <w:bottom w:val="none" w:sz="0" w:space="0" w:color="auto"/>
        <w:right w:val="none" w:sz="0" w:space="0" w:color="auto"/>
      </w:divBdr>
      <w:divsChild>
        <w:div w:id="41056528">
          <w:marLeft w:val="1166"/>
          <w:marRight w:val="0"/>
          <w:marTop w:val="134"/>
          <w:marBottom w:val="0"/>
          <w:divBdr>
            <w:top w:val="none" w:sz="0" w:space="0" w:color="auto"/>
            <w:left w:val="none" w:sz="0" w:space="0" w:color="auto"/>
            <w:bottom w:val="none" w:sz="0" w:space="0" w:color="auto"/>
            <w:right w:val="none" w:sz="0" w:space="0" w:color="auto"/>
          </w:divBdr>
        </w:div>
        <w:div w:id="1998261225">
          <w:marLeft w:val="1166"/>
          <w:marRight w:val="0"/>
          <w:marTop w:val="134"/>
          <w:marBottom w:val="0"/>
          <w:divBdr>
            <w:top w:val="none" w:sz="0" w:space="0" w:color="auto"/>
            <w:left w:val="none" w:sz="0" w:space="0" w:color="auto"/>
            <w:bottom w:val="none" w:sz="0" w:space="0" w:color="auto"/>
            <w:right w:val="none" w:sz="0" w:space="0" w:color="auto"/>
          </w:divBdr>
        </w:div>
      </w:divsChild>
    </w:div>
    <w:div w:id="2130975496">
      <w:bodyDiv w:val="1"/>
      <w:marLeft w:val="0"/>
      <w:marRight w:val="0"/>
      <w:marTop w:val="0"/>
      <w:marBottom w:val="0"/>
      <w:divBdr>
        <w:top w:val="none" w:sz="0" w:space="0" w:color="auto"/>
        <w:left w:val="none" w:sz="0" w:space="0" w:color="auto"/>
        <w:bottom w:val="none" w:sz="0" w:space="0" w:color="auto"/>
        <w:right w:val="none" w:sz="0" w:space="0" w:color="auto"/>
      </w:divBdr>
      <w:divsChild>
        <w:div w:id="2069263875">
          <w:marLeft w:val="1397"/>
          <w:marRight w:val="0"/>
          <w:marTop w:val="77"/>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052F4-561C-4415-9863-B8CE28A36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1705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2015 RMS Working Groups, Taskforce and Subcommittee Goals</vt:lpstr>
    </vt:vector>
  </TitlesOfParts>
  <Company>ERCOT</Company>
  <LinksUpToDate>false</LinksUpToDate>
  <CharactersWithSpaces>2001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2015 RMS Working Groups, Taskforce and Subcommittee Goals</dc:title>
  <dc:creator>ERCOT 021612</dc:creator>
  <cp:lastModifiedBy>RMS030519</cp:lastModifiedBy>
  <cp:revision>2</cp:revision>
  <cp:lastPrinted>2015-02-17T14:57:00Z</cp:lastPrinted>
  <dcterms:created xsi:type="dcterms:W3CDTF">2019-03-05T15:43:00Z</dcterms:created>
  <dcterms:modified xsi:type="dcterms:W3CDTF">2019-03-05T15:43:00Z</dcterms:modified>
</cp:coreProperties>
</file>