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5A1FF413" w:rsidR="00EB6CF3" w:rsidRPr="00C01815" w:rsidRDefault="00CF1D7C" w:rsidP="00486326">
      <w:pPr>
        <w:pStyle w:val="NoSpacing"/>
        <w:jc w:val="center"/>
        <w:rPr>
          <w:rFonts w:ascii="Times New Roman" w:hAnsi="Times New Roman" w:cs="Times New Roman"/>
          <w:b/>
        </w:rPr>
      </w:pPr>
      <w:r w:rsidRPr="00C01815">
        <w:rPr>
          <w:rFonts w:ascii="Times New Roman" w:hAnsi="Times New Roman" w:cs="Times New Roman"/>
          <w:b/>
        </w:rPr>
        <w:t>Wednesday</w:t>
      </w:r>
      <w:r w:rsidR="002D55CB" w:rsidRPr="00C01815">
        <w:rPr>
          <w:rFonts w:ascii="Times New Roman" w:hAnsi="Times New Roman" w:cs="Times New Roman"/>
          <w:b/>
        </w:rPr>
        <w:t xml:space="preserve">, </w:t>
      </w:r>
      <w:r w:rsidR="00A2760A">
        <w:rPr>
          <w:rFonts w:ascii="Times New Roman" w:hAnsi="Times New Roman" w:cs="Times New Roman"/>
          <w:b/>
        </w:rPr>
        <w:t xml:space="preserve">November 7, </w:t>
      </w:r>
      <w:r w:rsidR="00AD15AD">
        <w:rPr>
          <w:rFonts w:ascii="Times New Roman" w:hAnsi="Times New Roman" w:cs="Times New Roman"/>
          <w:b/>
        </w:rPr>
        <w:t>2</w:t>
      </w:r>
      <w:r w:rsidR="003E3FCB">
        <w:rPr>
          <w:rFonts w:ascii="Times New Roman" w:hAnsi="Times New Roman" w:cs="Times New Roman"/>
          <w:b/>
        </w:rPr>
        <w:t>018</w:t>
      </w:r>
      <w:r w:rsidR="008B2D9A">
        <w:rPr>
          <w:rFonts w:ascii="Times New Roman" w:hAnsi="Times New Roman" w:cs="Times New Roman"/>
          <w:b/>
        </w:rPr>
        <w:t xml:space="preserve"> </w:t>
      </w:r>
      <w:r w:rsidR="00EB6CF3" w:rsidRPr="00C01815">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414F20" w:rsidRPr="00A2760A" w14:paraId="2C23A177" w14:textId="77777777" w:rsidTr="00931647">
        <w:tc>
          <w:tcPr>
            <w:tcW w:w="2635" w:type="dxa"/>
            <w:shd w:val="clear" w:color="auto" w:fill="auto"/>
            <w:vAlign w:val="bottom"/>
          </w:tcPr>
          <w:p w14:paraId="1B5C4553" w14:textId="06F425EF" w:rsidR="00414F20" w:rsidRPr="00FC3888" w:rsidRDefault="00822437" w:rsidP="0082243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FC3888" w:rsidRDefault="0082243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Reliant Energy Retail Services</w:t>
            </w:r>
          </w:p>
        </w:tc>
        <w:tc>
          <w:tcPr>
            <w:tcW w:w="3780" w:type="dxa"/>
            <w:vAlign w:val="bottom"/>
          </w:tcPr>
          <w:p w14:paraId="466858CE" w14:textId="30EF3C07" w:rsidR="00414F20" w:rsidRPr="00A2760A" w:rsidRDefault="004738E5" w:rsidP="00931647">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r w:rsidR="00971526" w:rsidRPr="00A2760A">
              <w:rPr>
                <w:rFonts w:ascii="Times New Roman" w:eastAsia="Times New Roman" w:hAnsi="Times New Roman" w:cs="Times New Roman"/>
                <w:highlight w:val="lightGray"/>
              </w:rPr>
              <w:t xml:space="preserve"> </w:t>
            </w:r>
          </w:p>
        </w:tc>
      </w:tr>
      <w:tr w:rsidR="002311D0" w:rsidRPr="00A2760A" w14:paraId="2F9E3053" w14:textId="77777777" w:rsidTr="00931647">
        <w:tc>
          <w:tcPr>
            <w:tcW w:w="2635" w:type="dxa"/>
            <w:vAlign w:val="bottom"/>
          </w:tcPr>
          <w:p w14:paraId="78FE6540" w14:textId="30521D27" w:rsidR="002311D0" w:rsidRPr="00FC3888" w:rsidRDefault="002311D0"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Bierschbach, Erika</w:t>
            </w:r>
          </w:p>
        </w:tc>
        <w:tc>
          <w:tcPr>
            <w:tcW w:w="3600" w:type="dxa"/>
            <w:vAlign w:val="bottom"/>
          </w:tcPr>
          <w:p w14:paraId="527F4AD9" w14:textId="5935408D" w:rsidR="002311D0" w:rsidRPr="00FC3888" w:rsidRDefault="002311D0"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Austin Energy</w:t>
            </w:r>
          </w:p>
        </w:tc>
        <w:tc>
          <w:tcPr>
            <w:tcW w:w="3780" w:type="dxa"/>
            <w:vAlign w:val="bottom"/>
          </w:tcPr>
          <w:p w14:paraId="786757BF" w14:textId="77777777" w:rsidR="002311D0" w:rsidRPr="00A2760A" w:rsidRDefault="002311D0" w:rsidP="00931647">
            <w:pPr>
              <w:spacing w:after="0" w:line="240" w:lineRule="auto"/>
              <w:ind w:left="-90"/>
              <w:jc w:val="both"/>
              <w:rPr>
                <w:rFonts w:ascii="Times New Roman" w:eastAsia="Times New Roman" w:hAnsi="Times New Roman" w:cs="Times New Roman"/>
                <w:highlight w:val="lightGray"/>
              </w:rPr>
            </w:pPr>
          </w:p>
        </w:tc>
      </w:tr>
      <w:tr w:rsidR="00822437" w:rsidRPr="00A2760A" w14:paraId="6B188A41" w14:textId="77777777" w:rsidTr="00931647">
        <w:tc>
          <w:tcPr>
            <w:tcW w:w="2635" w:type="dxa"/>
            <w:vAlign w:val="bottom"/>
          </w:tcPr>
          <w:p w14:paraId="710886F2" w14:textId="277CD3C1" w:rsidR="00822437" w:rsidRPr="00FC3888" w:rsidRDefault="0082243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Carpenter, Jeremy</w:t>
            </w:r>
          </w:p>
        </w:tc>
        <w:tc>
          <w:tcPr>
            <w:tcW w:w="3600" w:type="dxa"/>
            <w:vAlign w:val="bottom"/>
          </w:tcPr>
          <w:p w14:paraId="6F2DD99D" w14:textId="7AD45B91" w:rsidR="00822437" w:rsidRPr="00FC3888" w:rsidRDefault="0082243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Tenaska Power Services</w:t>
            </w:r>
          </w:p>
        </w:tc>
        <w:tc>
          <w:tcPr>
            <w:tcW w:w="3780" w:type="dxa"/>
            <w:vAlign w:val="bottom"/>
          </w:tcPr>
          <w:p w14:paraId="4D0244DC" w14:textId="77777777" w:rsidR="00822437" w:rsidRPr="00A2760A"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A2760A" w14:paraId="592D4D8A" w14:textId="77777777" w:rsidTr="00931647">
        <w:tc>
          <w:tcPr>
            <w:tcW w:w="2635" w:type="dxa"/>
            <w:vAlign w:val="bottom"/>
          </w:tcPr>
          <w:p w14:paraId="6445C04F" w14:textId="77777777" w:rsidR="00953B6F" w:rsidRPr="00340A0E" w:rsidRDefault="00953B6F"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Coleman, Diana</w:t>
            </w:r>
          </w:p>
        </w:tc>
        <w:tc>
          <w:tcPr>
            <w:tcW w:w="3600" w:type="dxa"/>
            <w:vAlign w:val="bottom"/>
          </w:tcPr>
          <w:p w14:paraId="62EF746F" w14:textId="77777777" w:rsidR="00953B6F" w:rsidRPr="00340A0E" w:rsidRDefault="00953B6F"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OPUC</w:t>
            </w:r>
          </w:p>
        </w:tc>
        <w:tc>
          <w:tcPr>
            <w:tcW w:w="3780" w:type="dxa"/>
            <w:vAlign w:val="bottom"/>
          </w:tcPr>
          <w:p w14:paraId="1752A915" w14:textId="77777777" w:rsidR="00953B6F" w:rsidRPr="00A2760A"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A2760A" w14:paraId="270C65B4" w14:textId="77777777" w:rsidTr="00931647">
        <w:tc>
          <w:tcPr>
            <w:tcW w:w="2635" w:type="dxa"/>
            <w:vAlign w:val="bottom"/>
          </w:tcPr>
          <w:p w14:paraId="797E1EB9" w14:textId="77777777" w:rsidR="00953B6F" w:rsidRPr="00FC3888" w:rsidRDefault="00953B6F"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Downey, Marty</w:t>
            </w:r>
          </w:p>
        </w:tc>
        <w:tc>
          <w:tcPr>
            <w:tcW w:w="3600" w:type="dxa"/>
            <w:vAlign w:val="bottom"/>
          </w:tcPr>
          <w:p w14:paraId="766DA8B3" w14:textId="394A45F8" w:rsidR="00953B6F" w:rsidRPr="00FC3888" w:rsidRDefault="00822437" w:rsidP="00931647">
            <w:pPr>
              <w:spacing w:after="0" w:line="240" w:lineRule="auto"/>
              <w:ind w:left="-90"/>
              <w:jc w:val="both"/>
              <w:rPr>
                <w:rFonts w:ascii="Times New Roman" w:eastAsia="Times New Roman" w:hAnsi="Times New Roman" w:cs="Times New Roman"/>
              </w:rPr>
            </w:pPr>
            <w:proofErr w:type="spellStart"/>
            <w:r w:rsidRPr="00FC3888">
              <w:rPr>
                <w:rFonts w:ascii="Times New Roman" w:eastAsia="Times New Roman" w:hAnsi="Times New Roman" w:cs="Times New Roman"/>
              </w:rPr>
              <w:t>Electranet</w:t>
            </w:r>
            <w:proofErr w:type="spellEnd"/>
            <w:r w:rsidRPr="00FC3888">
              <w:rPr>
                <w:rFonts w:ascii="Times New Roman" w:eastAsia="Times New Roman" w:hAnsi="Times New Roman" w:cs="Times New Roman"/>
              </w:rPr>
              <w:t xml:space="preserve"> Power </w:t>
            </w:r>
          </w:p>
        </w:tc>
        <w:tc>
          <w:tcPr>
            <w:tcW w:w="3780" w:type="dxa"/>
            <w:vAlign w:val="bottom"/>
          </w:tcPr>
          <w:p w14:paraId="67EDC0DA" w14:textId="40FD6676" w:rsidR="00953B6F" w:rsidRPr="00A2760A" w:rsidRDefault="00953B6F" w:rsidP="00931647">
            <w:pPr>
              <w:spacing w:after="0" w:line="240" w:lineRule="auto"/>
              <w:ind w:left="-90"/>
              <w:jc w:val="both"/>
              <w:rPr>
                <w:rFonts w:ascii="Times New Roman" w:eastAsia="Times New Roman" w:hAnsi="Times New Roman" w:cs="Times New Roman"/>
                <w:highlight w:val="lightGray"/>
              </w:rPr>
            </w:pPr>
          </w:p>
        </w:tc>
      </w:tr>
      <w:tr w:rsidR="00822437" w:rsidRPr="00A2760A" w14:paraId="1F934ABE" w14:textId="77777777" w:rsidTr="00931647">
        <w:tc>
          <w:tcPr>
            <w:tcW w:w="2635" w:type="dxa"/>
            <w:vAlign w:val="bottom"/>
          </w:tcPr>
          <w:p w14:paraId="505256D9" w14:textId="70A712FE" w:rsidR="00822437" w:rsidRPr="00340A0E" w:rsidRDefault="00822437"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Evans, Mike</w:t>
            </w:r>
          </w:p>
        </w:tc>
        <w:tc>
          <w:tcPr>
            <w:tcW w:w="3600" w:type="dxa"/>
            <w:vAlign w:val="bottom"/>
          </w:tcPr>
          <w:p w14:paraId="01DAA2F8" w14:textId="54908E69" w:rsidR="00822437" w:rsidRPr="00340A0E" w:rsidRDefault="00822437"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Brazos Electric Cooperative</w:t>
            </w:r>
          </w:p>
        </w:tc>
        <w:tc>
          <w:tcPr>
            <w:tcW w:w="3780" w:type="dxa"/>
            <w:vAlign w:val="bottom"/>
          </w:tcPr>
          <w:p w14:paraId="3BAAB94B" w14:textId="77777777" w:rsidR="00822437" w:rsidRPr="00A2760A" w:rsidRDefault="00822437" w:rsidP="00931647">
            <w:pPr>
              <w:spacing w:after="0" w:line="240" w:lineRule="auto"/>
              <w:ind w:left="-90"/>
              <w:jc w:val="both"/>
              <w:rPr>
                <w:rFonts w:ascii="Times New Roman" w:eastAsia="Times New Roman" w:hAnsi="Times New Roman" w:cs="Times New Roman"/>
                <w:highlight w:val="lightGray"/>
              </w:rPr>
            </w:pPr>
          </w:p>
        </w:tc>
      </w:tr>
      <w:tr w:rsidR="00FC3888" w:rsidRPr="00A2760A" w14:paraId="37CB7E05" w14:textId="77777777" w:rsidTr="00931647">
        <w:tc>
          <w:tcPr>
            <w:tcW w:w="2635" w:type="dxa"/>
            <w:vAlign w:val="bottom"/>
          </w:tcPr>
          <w:p w14:paraId="2A2603F8" w14:textId="14AE4CDA" w:rsidR="00FC3888" w:rsidRPr="00340A0E" w:rsidRDefault="00FC3888"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Franklin, Russell</w:t>
            </w:r>
          </w:p>
        </w:tc>
        <w:tc>
          <w:tcPr>
            <w:tcW w:w="3600" w:type="dxa"/>
            <w:vAlign w:val="bottom"/>
          </w:tcPr>
          <w:p w14:paraId="0F730A27" w14:textId="7DC70229" w:rsidR="00FC3888" w:rsidRPr="00340A0E" w:rsidRDefault="00FC3888"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Garland Power and Light</w:t>
            </w:r>
          </w:p>
        </w:tc>
        <w:tc>
          <w:tcPr>
            <w:tcW w:w="3780" w:type="dxa"/>
            <w:vAlign w:val="bottom"/>
          </w:tcPr>
          <w:p w14:paraId="4B593177" w14:textId="77777777" w:rsidR="00FC3888" w:rsidRPr="00A2760A" w:rsidRDefault="00FC3888" w:rsidP="00931647">
            <w:pPr>
              <w:spacing w:after="0" w:line="240" w:lineRule="auto"/>
              <w:ind w:left="-90"/>
              <w:jc w:val="both"/>
              <w:rPr>
                <w:rFonts w:ascii="Times New Roman" w:eastAsia="Times New Roman" w:hAnsi="Times New Roman" w:cs="Times New Roman"/>
                <w:highlight w:val="lightGray"/>
              </w:rPr>
            </w:pPr>
          </w:p>
        </w:tc>
      </w:tr>
      <w:tr w:rsidR="00573554" w:rsidRPr="00A2760A" w14:paraId="4B6629C7" w14:textId="77777777" w:rsidTr="00931647">
        <w:tc>
          <w:tcPr>
            <w:tcW w:w="2635" w:type="dxa"/>
            <w:vAlign w:val="bottom"/>
          </w:tcPr>
          <w:p w14:paraId="3F1173E2" w14:textId="295DA6CA" w:rsidR="00573554" w:rsidRPr="00FC3888" w:rsidRDefault="0057355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Goff, Eric</w:t>
            </w:r>
          </w:p>
        </w:tc>
        <w:tc>
          <w:tcPr>
            <w:tcW w:w="3600" w:type="dxa"/>
            <w:vAlign w:val="bottom"/>
          </w:tcPr>
          <w:p w14:paraId="1B977640" w14:textId="08D451A7" w:rsidR="00573554" w:rsidRPr="00FC3888" w:rsidRDefault="0057355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Citigroup Energy</w:t>
            </w:r>
          </w:p>
        </w:tc>
        <w:tc>
          <w:tcPr>
            <w:tcW w:w="3780" w:type="dxa"/>
            <w:vAlign w:val="bottom"/>
          </w:tcPr>
          <w:p w14:paraId="1CA0443A" w14:textId="77777777" w:rsidR="00573554" w:rsidRPr="00A2760A" w:rsidRDefault="00573554" w:rsidP="00931647">
            <w:pPr>
              <w:spacing w:after="0" w:line="240" w:lineRule="auto"/>
              <w:ind w:left="-90"/>
              <w:jc w:val="both"/>
              <w:rPr>
                <w:rFonts w:ascii="Times New Roman" w:eastAsia="Times New Roman" w:hAnsi="Times New Roman" w:cs="Times New Roman"/>
                <w:highlight w:val="lightGray"/>
              </w:rPr>
            </w:pPr>
          </w:p>
        </w:tc>
      </w:tr>
      <w:tr w:rsidR="005C3315" w:rsidRPr="00A2760A" w14:paraId="7B36C4B0" w14:textId="77777777" w:rsidTr="00931647">
        <w:tc>
          <w:tcPr>
            <w:tcW w:w="2635" w:type="dxa"/>
            <w:vAlign w:val="bottom"/>
          </w:tcPr>
          <w:p w14:paraId="32968C2C" w14:textId="7F24970F" w:rsidR="005C3315" w:rsidRPr="00FC3888" w:rsidRDefault="005C3315"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Greer, Clayton</w:t>
            </w:r>
          </w:p>
        </w:tc>
        <w:tc>
          <w:tcPr>
            <w:tcW w:w="3600" w:type="dxa"/>
            <w:vAlign w:val="bottom"/>
          </w:tcPr>
          <w:p w14:paraId="548C4162" w14:textId="39C415DB" w:rsidR="005C3315" w:rsidRPr="00FC3888" w:rsidRDefault="005C3315"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Morgan Stanley</w:t>
            </w:r>
          </w:p>
        </w:tc>
        <w:tc>
          <w:tcPr>
            <w:tcW w:w="3780" w:type="dxa"/>
            <w:vAlign w:val="bottom"/>
          </w:tcPr>
          <w:p w14:paraId="23B53ECB" w14:textId="77777777" w:rsidR="005C3315" w:rsidRPr="00A2760A" w:rsidRDefault="005C3315" w:rsidP="00931647">
            <w:pPr>
              <w:spacing w:after="0" w:line="240" w:lineRule="auto"/>
              <w:ind w:left="-90"/>
              <w:jc w:val="both"/>
              <w:rPr>
                <w:rFonts w:ascii="Times New Roman" w:eastAsia="Times New Roman" w:hAnsi="Times New Roman" w:cs="Times New Roman"/>
                <w:highlight w:val="lightGray"/>
              </w:rPr>
            </w:pPr>
          </w:p>
        </w:tc>
      </w:tr>
      <w:tr w:rsidR="00E05C7A" w:rsidRPr="00A2760A" w14:paraId="73E14DBB" w14:textId="77777777" w:rsidTr="00931647">
        <w:tc>
          <w:tcPr>
            <w:tcW w:w="2635" w:type="dxa"/>
            <w:vAlign w:val="bottom"/>
          </w:tcPr>
          <w:p w14:paraId="2DC96049" w14:textId="1A9D216A" w:rsidR="00E05C7A" w:rsidRPr="00FC3888" w:rsidRDefault="00971526"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Gross, Blake</w:t>
            </w:r>
          </w:p>
        </w:tc>
        <w:tc>
          <w:tcPr>
            <w:tcW w:w="3600" w:type="dxa"/>
            <w:vAlign w:val="bottom"/>
          </w:tcPr>
          <w:p w14:paraId="217FA890" w14:textId="74E73068" w:rsidR="00E05C7A" w:rsidRPr="00FC3888" w:rsidRDefault="00971526"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AEP Service Corporation</w:t>
            </w:r>
          </w:p>
        </w:tc>
        <w:tc>
          <w:tcPr>
            <w:tcW w:w="3780" w:type="dxa"/>
            <w:vAlign w:val="bottom"/>
          </w:tcPr>
          <w:p w14:paraId="39726033" w14:textId="7A84E7D8" w:rsidR="00E05C7A" w:rsidRPr="00A2760A" w:rsidRDefault="00971526" w:rsidP="00931647">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r w:rsidR="00773D67" w:rsidRPr="00A2760A" w14:paraId="257E2971" w14:textId="77777777" w:rsidTr="00931647">
        <w:tc>
          <w:tcPr>
            <w:tcW w:w="2635" w:type="dxa"/>
            <w:vAlign w:val="bottom"/>
          </w:tcPr>
          <w:p w14:paraId="0839EA83" w14:textId="7408898C" w:rsidR="00773D67" w:rsidRPr="00FC3888" w:rsidRDefault="00773D6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Johnson, Anthony</w:t>
            </w:r>
          </w:p>
        </w:tc>
        <w:tc>
          <w:tcPr>
            <w:tcW w:w="3600" w:type="dxa"/>
            <w:vAlign w:val="bottom"/>
          </w:tcPr>
          <w:p w14:paraId="30E6521F" w14:textId="0691B43A" w:rsidR="00773D67" w:rsidRPr="00FC3888" w:rsidRDefault="00773D6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CenterPoint Energy</w:t>
            </w:r>
          </w:p>
        </w:tc>
        <w:tc>
          <w:tcPr>
            <w:tcW w:w="3780" w:type="dxa"/>
            <w:vAlign w:val="bottom"/>
          </w:tcPr>
          <w:p w14:paraId="0EE94163" w14:textId="77777777" w:rsidR="00773D67" w:rsidRPr="00A2760A"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A2760A" w14:paraId="208A70AC" w14:textId="77777777" w:rsidTr="00931647">
        <w:tc>
          <w:tcPr>
            <w:tcW w:w="2635" w:type="dxa"/>
            <w:vAlign w:val="bottom"/>
          </w:tcPr>
          <w:p w14:paraId="239CD1A1" w14:textId="7A113AF7" w:rsidR="008F1C84" w:rsidRPr="00FC3888" w:rsidRDefault="008F1C8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Kee, David</w:t>
            </w:r>
          </w:p>
        </w:tc>
        <w:tc>
          <w:tcPr>
            <w:tcW w:w="3600" w:type="dxa"/>
            <w:vAlign w:val="bottom"/>
          </w:tcPr>
          <w:p w14:paraId="5222E561" w14:textId="021016B0" w:rsidR="008F1C84" w:rsidRPr="00FC3888" w:rsidRDefault="008F1C8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CPS Energy</w:t>
            </w:r>
          </w:p>
        </w:tc>
        <w:tc>
          <w:tcPr>
            <w:tcW w:w="3780" w:type="dxa"/>
            <w:vAlign w:val="bottom"/>
          </w:tcPr>
          <w:p w14:paraId="1FC6968D" w14:textId="77777777" w:rsidR="008F1C84" w:rsidRPr="00A2760A"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A2760A" w14:paraId="664F9045" w14:textId="77777777" w:rsidTr="00931647">
        <w:tc>
          <w:tcPr>
            <w:tcW w:w="2635" w:type="dxa"/>
            <w:vAlign w:val="bottom"/>
          </w:tcPr>
          <w:p w14:paraId="621DD171" w14:textId="155E87E0" w:rsidR="00573554" w:rsidRPr="00340A0E" w:rsidRDefault="00573554"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 xml:space="preserve">Lange, </w:t>
            </w:r>
            <w:proofErr w:type="spellStart"/>
            <w:r w:rsidRPr="00340A0E">
              <w:rPr>
                <w:rFonts w:ascii="Times New Roman" w:eastAsia="Times New Roman" w:hAnsi="Times New Roman" w:cs="Times New Roman"/>
              </w:rPr>
              <w:t>Clif</w:t>
            </w:r>
            <w:proofErr w:type="spellEnd"/>
          </w:p>
        </w:tc>
        <w:tc>
          <w:tcPr>
            <w:tcW w:w="3600" w:type="dxa"/>
            <w:vAlign w:val="bottom"/>
          </w:tcPr>
          <w:p w14:paraId="2CF8C148" w14:textId="668F69EC" w:rsidR="00573554" w:rsidRPr="00340A0E" w:rsidRDefault="00573554"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South Texas Electric Cooperative</w:t>
            </w:r>
          </w:p>
        </w:tc>
        <w:tc>
          <w:tcPr>
            <w:tcW w:w="3780" w:type="dxa"/>
            <w:vAlign w:val="bottom"/>
          </w:tcPr>
          <w:p w14:paraId="5E1BA9D7" w14:textId="77777777" w:rsidR="00573554" w:rsidRPr="00A2760A"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A2760A" w14:paraId="2AF88D0A" w14:textId="77777777" w:rsidTr="00931647">
        <w:tc>
          <w:tcPr>
            <w:tcW w:w="2635" w:type="dxa"/>
            <w:vAlign w:val="bottom"/>
          </w:tcPr>
          <w:p w14:paraId="7EEDFFDA" w14:textId="7DFC5DF5" w:rsidR="009A0F9D" w:rsidRPr="00FC3888" w:rsidRDefault="009A0F9D"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Lindberg, Ken</w:t>
            </w:r>
          </w:p>
        </w:tc>
        <w:tc>
          <w:tcPr>
            <w:tcW w:w="3600" w:type="dxa"/>
            <w:vAlign w:val="bottom"/>
          </w:tcPr>
          <w:p w14:paraId="0B7D4CFA" w14:textId="3D584EC7" w:rsidR="009A0F9D" w:rsidRPr="00FC3888" w:rsidRDefault="00E10761"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A2760A" w:rsidRDefault="009A0F9D" w:rsidP="00931647">
            <w:pPr>
              <w:spacing w:after="0" w:line="240" w:lineRule="auto"/>
              <w:ind w:left="-90"/>
              <w:jc w:val="both"/>
              <w:rPr>
                <w:rFonts w:ascii="Times New Roman" w:eastAsia="Times New Roman" w:hAnsi="Times New Roman" w:cs="Times New Roman"/>
                <w:highlight w:val="lightGray"/>
              </w:rPr>
            </w:pPr>
          </w:p>
        </w:tc>
      </w:tr>
      <w:tr w:rsidR="005C3315" w:rsidRPr="00A2760A" w14:paraId="64E96B2E" w14:textId="77777777" w:rsidTr="00931647">
        <w:tc>
          <w:tcPr>
            <w:tcW w:w="2635" w:type="dxa"/>
            <w:vAlign w:val="bottom"/>
          </w:tcPr>
          <w:p w14:paraId="5B9DBAA0" w14:textId="69C1A950" w:rsidR="005C3315" w:rsidRPr="00340A0E" w:rsidRDefault="005C3315"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Maduzia, Franklin</w:t>
            </w:r>
          </w:p>
        </w:tc>
        <w:tc>
          <w:tcPr>
            <w:tcW w:w="3600" w:type="dxa"/>
            <w:vAlign w:val="bottom"/>
          </w:tcPr>
          <w:p w14:paraId="4D0D62F7" w14:textId="45894797" w:rsidR="005C3315" w:rsidRPr="00340A0E" w:rsidRDefault="005C3315"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Dow Chemical</w:t>
            </w:r>
          </w:p>
        </w:tc>
        <w:tc>
          <w:tcPr>
            <w:tcW w:w="3780" w:type="dxa"/>
            <w:vAlign w:val="bottom"/>
          </w:tcPr>
          <w:p w14:paraId="159A8B94" w14:textId="77777777" w:rsidR="005C3315" w:rsidRPr="00A2760A" w:rsidRDefault="005C3315" w:rsidP="00931647">
            <w:pPr>
              <w:spacing w:after="0" w:line="240" w:lineRule="auto"/>
              <w:ind w:left="-90"/>
              <w:jc w:val="both"/>
              <w:rPr>
                <w:rFonts w:ascii="Times New Roman" w:eastAsia="Times New Roman" w:hAnsi="Times New Roman" w:cs="Times New Roman"/>
                <w:highlight w:val="lightGray"/>
              </w:rPr>
            </w:pPr>
          </w:p>
        </w:tc>
      </w:tr>
      <w:tr w:rsidR="00822437" w:rsidRPr="00A2760A" w14:paraId="7CC94E8C" w14:textId="77777777" w:rsidTr="00931647">
        <w:tc>
          <w:tcPr>
            <w:tcW w:w="2635" w:type="dxa"/>
            <w:vAlign w:val="bottom"/>
          </w:tcPr>
          <w:p w14:paraId="3E351107" w14:textId="51D74A78" w:rsidR="00822437" w:rsidRPr="00FC3888" w:rsidRDefault="0082243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Mauldin, Jamie</w:t>
            </w:r>
          </w:p>
        </w:tc>
        <w:tc>
          <w:tcPr>
            <w:tcW w:w="3600" w:type="dxa"/>
            <w:vAlign w:val="bottom"/>
          </w:tcPr>
          <w:p w14:paraId="14DB0CB7" w14:textId="4B50AFF1" w:rsidR="00822437" w:rsidRPr="00FC3888" w:rsidRDefault="0082243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City of Eastland</w:t>
            </w:r>
          </w:p>
        </w:tc>
        <w:tc>
          <w:tcPr>
            <w:tcW w:w="3780" w:type="dxa"/>
            <w:vAlign w:val="bottom"/>
          </w:tcPr>
          <w:p w14:paraId="328393C9" w14:textId="77777777" w:rsidR="00822437" w:rsidRPr="00A2760A"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A2760A" w14:paraId="294534AE" w14:textId="77777777" w:rsidTr="00931647">
        <w:tc>
          <w:tcPr>
            <w:tcW w:w="2635" w:type="dxa"/>
            <w:vAlign w:val="bottom"/>
          </w:tcPr>
          <w:p w14:paraId="41A911A6" w14:textId="054F489F" w:rsidR="00573554" w:rsidRPr="00FC3888" w:rsidRDefault="0057355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Morris, Sandy</w:t>
            </w:r>
          </w:p>
        </w:tc>
        <w:tc>
          <w:tcPr>
            <w:tcW w:w="3600" w:type="dxa"/>
            <w:vAlign w:val="bottom"/>
          </w:tcPr>
          <w:p w14:paraId="0E16EABE" w14:textId="4DA1A9C4" w:rsidR="00573554" w:rsidRPr="00FC3888" w:rsidRDefault="00573554"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Direct Energy</w:t>
            </w:r>
          </w:p>
        </w:tc>
        <w:tc>
          <w:tcPr>
            <w:tcW w:w="3780" w:type="dxa"/>
            <w:vAlign w:val="bottom"/>
          </w:tcPr>
          <w:p w14:paraId="203841E8" w14:textId="14492718" w:rsidR="00573554" w:rsidRPr="00A2760A" w:rsidRDefault="00573554" w:rsidP="00931647">
            <w:pPr>
              <w:spacing w:after="0" w:line="240" w:lineRule="auto"/>
              <w:ind w:left="-90"/>
              <w:jc w:val="both"/>
              <w:rPr>
                <w:rFonts w:ascii="Times New Roman" w:eastAsia="Times New Roman" w:hAnsi="Times New Roman" w:cs="Times New Roman"/>
                <w:highlight w:val="lightGray"/>
              </w:rPr>
            </w:pPr>
          </w:p>
        </w:tc>
      </w:tr>
      <w:tr w:rsidR="000B3792" w:rsidRPr="00A2760A" w14:paraId="0A6B8C30" w14:textId="77777777" w:rsidTr="00931647">
        <w:tc>
          <w:tcPr>
            <w:tcW w:w="2635" w:type="dxa"/>
            <w:vAlign w:val="bottom"/>
          </w:tcPr>
          <w:p w14:paraId="6A577274" w14:textId="5AEDCFE6" w:rsidR="000B3792" w:rsidRPr="00723D3A" w:rsidRDefault="000B3792"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Paez, Richard</w:t>
            </w:r>
          </w:p>
        </w:tc>
        <w:tc>
          <w:tcPr>
            <w:tcW w:w="3600" w:type="dxa"/>
            <w:vAlign w:val="bottom"/>
          </w:tcPr>
          <w:p w14:paraId="37CEAB4D" w14:textId="704D88D0" w:rsidR="000B3792" w:rsidRPr="00723D3A" w:rsidRDefault="000B3792"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Infinite Energy</w:t>
            </w:r>
          </w:p>
        </w:tc>
        <w:tc>
          <w:tcPr>
            <w:tcW w:w="3780" w:type="dxa"/>
            <w:vAlign w:val="bottom"/>
          </w:tcPr>
          <w:p w14:paraId="680578CC" w14:textId="18B9C686" w:rsidR="000B3792" w:rsidRPr="00723D3A" w:rsidRDefault="000B3792"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Alt. Rep. for Ste</w:t>
            </w:r>
            <w:r w:rsidR="00FC3888">
              <w:rPr>
                <w:rFonts w:ascii="Times New Roman" w:eastAsia="Times New Roman" w:hAnsi="Times New Roman" w:cs="Times New Roman"/>
              </w:rPr>
              <w:t xml:space="preserve">ve </w:t>
            </w:r>
            <w:r w:rsidRPr="00723D3A">
              <w:rPr>
                <w:rFonts w:ascii="Times New Roman" w:eastAsia="Times New Roman" w:hAnsi="Times New Roman" w:cs="Times New Roman"/>
              </w:rPr>
              <w:t>Madden</w:t>
            </w:r>
          </w:p>
          <w:p w14:paraId="0E8E76AD" w14:textId="34F81568" w:rsidR="000B3792" w:rsidRPr="00723D3A" w:rsidRDefault="000B3792"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Via Teleconference</w:t>
            </w:r>
          </w:p>
        </w:tc>
      </w:tr>
      <w:tr w:rsidR="00723D3A" w:rsidRPr="00A2760A" w14:paraId="7F31DDE8" w14:textId="77777777" w:rsidTr="00931647">
        <w:tc>
          <w:tcPr>
            <w:tcW w:w="2635" w:type="dxa"/>
            <w:vAlign w:val="bottom"/>
          </w:tcPr>
          <w:p w14:paraId="0C8A7391" w14:textId="371B0CE3" w:rsidR="00723D3A" w:rsidRPr="00723D3A" w:rsidRDefault="00723D3A"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Robertson, Jennifer</w:t>
            </w:r>
          </w:p>
        </w:tc>
        <w:tc>
          <w:tcPr>
            <w:tcW w:w="3600" w:type="dxa"/>
            <w:vAlign w:val="bottom"/>
          </w:tcPr>
          <w:p w14:paraId="368046B0" w14:textId="23CA20D5" w:rsidR="00723D3A" w:rsidRPr="00723D3A" w:rsidRDefault="00723D3A"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LCRA</w:t>
            </w:r>
          </w:p>
        </w:tc>
        <w:tc>
          <w:tcPr>
            <w:tcW w:w="3780" w:type="dxa"/>
            <w:vAlign w:val="bottom"/>
          </w:tcPr>
          <w:p w14:paraId="72248C93" w14:textId="1C5A3FFB" w:rsidR="00723D3A" w:rsidRPr="00723D3A" w:rsidRDefault="00723D3A" w:rsidP="007F7FC5">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Alt. Rep. for John Dumas</w:t>
            </w:r>
          </w:p>
        </w:tc>
      </w:tr>
      <w:tr w:rsidR="00D6307D" w:rsidRPr="00A2760A" w14:paraId="234ADCE0" w14:textId="77777777" w:rsidTr="00931647">
        <w:tc>
          <w:tcPr>
            <w:tcW w:w="2635" w:type="dxa"/>
            <w:vAlign w:val="bottom"/>
          </w:tcPr>
          <w:p w14:paraId="43D860AF" w14:textId="0A08392C" w:rsidR="00D6307D" w:rsidRPr="00FC3888" w:rsidRDefault="00D6307D"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Schwarz, Brad</w:t>
            </w:r>
          </w:p>
        </w:tc>
        <w:tc>
          <w:tcPr>
            <w:tcW w:w="3600" w:type="dxa"/>
            <w:vAlign w:val="bottom"/>
          </w:tcPr>
          <w:p w14:paraId="5F01E061" w14:textId="7885FE82" w:rsidR="00D6307D" w:rsidRPr="00FC3888" w:rsidRDefault="00D6307D" w:rsidP="00931647">
            <w:pPr>
              <w:spacing w:after="0" w:line="240" w:lineRule="auto"/>
              <w:ind w:left="-90"/>
              <w:jc w:val="both"/>
              <w:rPr>
                <w:rFonts w:ascii="Times New Roman" w:eastAsia="Times New Roman" w:hAnsi="Times New Roman" w:cs="Times New Roman"/>
              </w:rPr>
            </w:pPr>
            <w:proofErr w:type="spellStart"/>
            <w:r w:rsidRPr="00FC3888">
              <w:rPr>
                <w:rFonts w:ascii="Times New Roman" w:eastAsia="Times New Roman" w:hAnsi="Times New Roman" w:cs="Times New Roman"/>
              </w:rPr>
              <w:t>Sharyland</w:t>
            </w:r>
            <w:proofErr w:type="spellEnd"/>
            <w:r w:rsidRPr="00FC3888">
              <w:rPr>
                <w:rFonts w:ascii="Times New Roman" w:eastAsia="Times New Roman" w:hAnsi="Times New Roman" w:cs="Times New Roman"/>
              </w:rPr>
              <w:t xml:space="preserve"> Utilities</w:t>
            </w:r>
          </w:p>
        </w:tc>
        <w:tc>
          <w:tcPr>
            <w:tcW w:w="3780" w:type="dxa"/>
            <w:vAlign w:val="bottom"/>
          </w:tcPr>
          <w:p w14:paraId="6609DC07" w14:textId="77777777" w:rsidR="00D6307D" w:rsidRPr="00A2760A" w:rsidRDefault="00D6307D" w:rsidP="00931647">
            <w:pPr>
              <w:spacing w:after="0" w:line="240" w:lineRule="auto"/>
              <w:ind w:left="-90"/>
              <w:jc w:val="both"/>
              <w:rPr>
                <w:rFonts w:ascii="Times New Roman" w:eastAsia="Times New Roman" w:hAnsi="Times New Roman" w:cs="Times New Roman"/>
                <w:highlight w:val="lightGray"/>
              </w:rPr>
            </w:pPr>
          </w:p>
        </w:tc>
      </w:tr>
      <w:tr w:rsidR="00F77327" w:rsidRPr="00A2760A" w14:paraId="4949FB22" w14:textId="77777777" w:rsidTr="00931647">
        <w:tc>
          <w:tcPr>
            <w:tcW w:w="2635" w:type="dxa"/>
            <w:vAlign w:val="bottom"/>
          </w:tcPr>
          <w:p w14:paraId="65B5E8BB" w14:textId="363431AD" w:rsidR="00F77327" w:rsidRPr="00FC3888" w:rsidRDefault="00F7732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Shaw, Marka</w:t>
            </w:r>
          </w:p>
        </w:tc>
        <w:tc>
          <w:tcPr>
            <w:tcW w:w="3600" w:type="dxa"/>
            <w:vAlign w:val="bottom"/>
          </w:tcPr>
          <w:p w14:paraId="0EAE2D65" w14:textId="1C18162B" w:rsidR="00F77327" w:rsidRPr="00FC3888" w:rsidRDefault="00F77327"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Exelon</w:t>
            </w:r>
          </w:p>
        </w:tc>
        <w:tc>
          <w:tcPr>
            <w:tcW w:w="3780" w:type="dxa"/>
            <w:vAlign w:val="bottom"/>
          </w:tcPr>
          <w:p w14:paraId="4B103EE7" w14:textId="77777777" w:rsidR="00F77327" w:rsidRPr="00A2760A" w:rsidRDefault="00F77327" w:rsidP="00931647">
            <w:pPr>
              <w:spacing w:after="0" w:line="240" w:lineRule="auto"/>
              <w:ind w:left="-90"/>
              <w:jc w:val="both"/>
              <w:rPr>
                <w:rFonts w:ascii="Times New Roman" w:eastAsia="Times New Roman" w:hAnsi="Times New Roman" w:cs="Times New Roman"/>
                <w:highlight w:val="lightGray"/>
              </w:rPr>
            </w:pPr>
          </w:p>
        </w:tc>
      </w:tr>
      <w:tr w:rsidR="00773D67" w:rsidRPr="00A2760A" w14:paraId="4A7CB32E" w14:textId="77777777" w:rsidTr="00931647">
        <w:tc>
          <w:tcPr>
            <w:tcW w:w="2635" w:type="dxa"/>
            <w:vAlign w:val="bottom"/>
          </w:tcPr>
          <w:p w14:paraId="302D6453" w14:textId="2CF2C3E7" w:rsidR="00773D67" w:rsidRPr="00340A0E" w:rsidRDefault="00773D67"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Smith, Mark</w:t>
            </w:r>
          </w:p>
        </w:tc>
        <w:tc>
          <w:tcPr>
            <w:tcW w:w="3600" w:type="dxa"/>
            <w:vAlign w:val="bottom"/>
          </w:tcPr>
          <w:p w14:paraId="586E814B" w14:textId="1E53AF91" w:rsidR="00773D67" w:rsidRPr="00340A0E" w:rsidRDefault="00773D67"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Nucor</w:t>
            </w:r>
          </w:p>
        </w:tc>
        <w:tc>
          <w:tcPr>
            <w:tcW w:w="3780" w:type="dxa"/>
            <w:vAlign w:val="bottom"/>
          </w:tcPr>
          <w:p w14:paraId="2262FC7B" w14:textId="16128446" w:rsidR="00773D67" w:rsidRPr="00A2760A" w:rsidRDefault="00340A0E" w:rsidP="0093164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153128" w:rsidRPr="00A2760A" w14:paraId="3E660F44" w14:textId="77777777" w:rsidTr="00931647">
        <w:tc>
          <w:tcPr>
            <w:tcW w:w="2635" w:type="dxa"/>
            <w:vAlign w:val="bottom"/>
          </w:tcPr>
          <w:p w14:paraId="36BFE673" w14:textId="6C6478AB" w:rsidR="00153128" w:rsidRPr="00340A0E" w:rsidRDefault="00153128"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Such, Chris</w:t>
            </w:r>
          </w:p>
        </w:tc>
        <w:tc>
          <w:tcPr>
            <w:tcW w:w="3600" w:type="dxa"/>
            <w:vAlign w:val="bottom"/>
          </w:tcPr>
          <w:p w14:paraId="7AF89BE5" w14:textId="1D6BCA02" w:rsidR="00153128" w:rsidRPr="00340A0E" w:rsidRDefault="00153128"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E.ON</w:t>
            </w:r>
          </w:p>
        </w:tc>
        <w:tc>
          <w:tcPr>
            <w:tcW w:w="3780" w:type="dxa"/>
            <w:vAlign w:val="bottom"/>
          </w:tcPr>
          <w:p w14:paraId="2E81A364" w14:textId="77777777" w:rsidR="00153128" w:rsidRPr="00A2760A" w:rsidRDefault="00153128" w:rsidP="00931647">
            <w:pPr>
              <w:spacing w:after="0" w:line="240" w:lineRule="auto"/>
              <w:ind w:left="-90"/>
              <w:jc w:val="both"/>
              <w:rPr>
                <w:rFonts w:ascii="Times New Roman" w:eastAsia="Times New Roman" w:hAnsi="Times New Roman" w:cs="Times New Roman"/>
                <w:highlight w:val="lightGray"/>
              </w:rPr>
            </w:pPr>
          </w:p>
        </w:tc>
      </w:tr>
      <w:tr w:rsidR="00951F46" w:rsidRPr="00A2760A" w14:paraId="194FD7F7" w14:textId="77777777" w:rsidTr="00931647">
        <w:tc>
          <w:tcPr>
            <w:tcW w:w="2635" w:type="dxa"/>
            <w:vAlign w:val="bottom"/>
          </w:tcPr>
          <w:p w14:paraId="61F1C25E" w14:textId="271CCEB0" w:rsidR="00951F46" w:rsidRPr="00FC3888" w:rsidRDefault="00951F46"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Surendran, Resmi</w:t>
            </w:r>
          </w:p>
        </w:tc>
        <w:tc>
          <w:tcPr>
            <w:tcW w:w="3600" w:type="dxa"/>
            <w:vAlign w:val="bottom"/>
          </w:tcPr>
          <w:p w14:paraId="12BA7348" w14:textId="1731F302" w:rsidR="00951F46" w:rsidRPr="00FC3888" w:rsidRDefault="00951F46" w:rsidP="00931647">
            <w:pPr>
              <w:spacing w:after="0" w:line="240" w:lineRule="auto"/>
              <w:ind w:left="-90"/>
              <w:jc w:val="both"/>
              <w:rPr>
                <w:rFonts w:ascii="Times New Roman" w:eastAsia="Times New Roman" w:hAnsi="Times New Roman" w:cs="Times New Roman"/>
              </w:rPr>
            </w:pPr>
            <w:r w:rsidRPr="00FC3888">
              <w:rPr>
                <w:rFonts w:ascii="Times New Roman" w:eastAsia="Times New Roman" w:hAnsi="Times New Roman" w:cs="Times New Roman"/>
              </w:rPr>
              <w:t>Shell Energy</w:t>
            </w:r>
          </w:p>
        </w:tc>
        <w:tc>
          <w:tcPr>
            <w:tcW w:w="3780" w:type="dxa"/>
            <w:vAlign w:val="bottom"/>
          </w:tcPr>
          <w:p w14:paraId="15E5508C" w14:textId="33800AED" w:rsidR="00951F46" w:rsidRPr="00A2760A" w:rsidRDefault="00951F46" w:rsidP="00931647">
            <w:pPr>
              <w:spacing w:after="0" w:line="240" w:lineRule="auto"/>
              <w:ind w:left="-90"/>
              <w:jc w:val="both"/>
              <w:rPr>
                <w:rFonts w:ascii="Times New Roman" w:eastAsia="Times New Roman" w:hAnsi="Times New Roman" w:cs="Times New Roman"/>
                <w:highlight w:val="lightGray"/>
              </w:rPr>
            </w:pPr>
          </w:p>
        </w:tc>
      </w:tr>
      <w:tr w:rsidR="00D870A9" w:rsidRPr="00A2760A" w14:paraId="06FF5CB1" w14:textId="77777777" w:rsidTr="00931647">
        <w:tc>
          <w:tcPr>
            <w:tcW w:w="2635" w:type="dxa"/>
            <w:vAlign w:val="bottom"/>
          </w:tcPr>
          <w:p w14:paraId="07B148DE" w14:textId="0D939EBD" w:rsidR="00D870A9" w:rsidRPr="00723D3A" w:rsidRDefault="00D870A9"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Velasquez, Ivan</w:t>
            </w:r>
          </w:p>
        </w:tc>
        <w:tc>
          <w:tcPr>
            <w:tcW w:w="3600" w:type="dxa"/>
            <w:vAlign w:val="bottom"/>
          </w:tcPr>
          <w:p w14:paraId="37452106" w14:textId="733D611E" w:rsidR="00D870A9" w:rsidRPr="00723D3A" w:rsidRDefault="00D870A9"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Oncor</w:t>
            </w:r>
          </w:p>
        </w:tc>
        <w:tc>
          <w:tcPr>
            <w:tcW w:w="3780" w:type="dxa"/>
            <w:vAlign w:val="bottom"/>
          </w:tcPr>
          <w:p w14:paraId="7210BBBE" w14:textId="14C3BF67" w:rsidR="00D870A9" w:rsidRPr="00723D3A" w:rsidRDefault="00D870A9"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Alt. Rep. for Taylor Woodruff</w:t>
            </w:r>
          </w:p>
        </w:tc>
      </w:tr>
      <w:tr w:rsidR="00723D3A" w:rsidRPr="00A2760A" w14:paraId="1D35FA8A" w14:textId="77777777" w:rsidTr="00931647">
        <w:trPr>
          <w:trHeight w:val="80"/>
        </w:trPr>
        <w:tc>
          <w:tcPr>
            <w:tcW w:w="2635" w:type="dxa"/>
            <w:vAlign w:val="bottom"/>
          </w:tcPr>
          <w:p w14:paraId="35346D31" w14:textId="3AD93EEC" w:rsidR="00723D3A" w:rsidRPr="00723D3A" w:rsidRDefault="00723D3A"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Whittle, Brandon</w:t>
            </w:r>
          </w:p>
        </w:tc>
        <w:tc>
          <w:tcPr>
            <w:tcW w:w="3600" w:type="dxa"/>
            <w:vAlign w:val="bottom"/>
          </w:tcPr>
          <w:p w14:paraId="374DB835" w14:textId="3B4FC5D1" w:rsidR="00723D3A" w:rsidRPr="00723D3A" w:rsidRDefault="00723D3A"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 xml:space="preserve">Calpine </w:t>
            </w:r>
          </w:p>
        </w:tc>
        <w:tc>
          <w:tcPr>
            <w:tcW w:w="3780" w:type="dxa"/>
            <w:vAlign w:val="bottom"/>
          </w:tcPr>
          <w:p w14:paraId="3BA0A711" w14:textId="7E64B3D8" w:rsidR="00723D3A" w:rsidRPr="00723D3A" w:rsidRDefault="00723D3A" w:rsidP="00931647">
            <w:pPr>
              <w:spacing w:after="0" w:line="240" w:lineRule="auto"/>
              <w:ind w:left="-90"/>
              <w:jc w:val="both"/>
              <w:rPr>
                <w:rFonts w:ascii="Times New Roman" w:eastAsia="Times New Roman" w:hAnsi="Times New Roman" w:cs="Times New Roman"/>
              </w:rPr>
            </w:pPr>
            <w:r w:rsidRPr="00723D3A">
              <w:rPr>
                <w:rFonts w:ascii="Times New Roman" w:eastAsia="Times New Roman" w:hAnsi="Times New Roman" w:cs="Times New Roman"/>
              </w:rPr>
              <w:t>Alt. Rep. for Clint Sandidge</w:t>
            </w:r>
          </w:p>
        </w:tc>
      </w:tr>
      <w:tr w:rsidR="00953B6F" w:rsidRPr="00A2760A" w14:paraId="7B9DAFEF" w14:textId="77777777" w:rsidTr="00931647">
        <w:trPr>
          <w:trHeight w:val="80"/>
        </w:trPr>
        <w:tc>
          <w:tcPr>
            <w:tcW w:w="2635" w:type="dxa"/>
            <w:vAlign w:val="bottom"/>
          </w:tcPr>
          <w:p w14:paraId="1C658DF9" w14:textId="77777777" w:rsidR="00953B6F" w:rsidRPr="00340A0E" w:rsidRDefault="00953B6F"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Wilson, Joe Dan</w:t>
            </w:r>
          </w:p>
        </w:tc>
        <w:tc>
          <w:tcPr>
            <w:tcW w:w="3600" w:type="dxa"/>
            <w:vAlign w:val="bottom"/>
          </w:tcPr>
          <w:p w14:paraId="7F0444DF" w14:textId="77777777" w:rsidR="00953B6F" w:rsidRPr="00340A0E" w:rsidRDefault="00953B6F" w:rsidP="00931647">
            <w:pPr>
              <w:spacing w:after="0" w:line="240" w:lineRule="auto"/>
              <w:ind w:left="-90"/>
              <w:jc w:val="both"/>
              <w:rPr>
                <w:rFonts w:ascii="Times New Roman" w:eastAsia="Times New Roman" w:hAnsi="Times New Roman" w:cs="Times New Roman"/>
              </w:rPr>
            </w:pPr>
            <w:r w:rsidRPr="00340A0E">
              <w:rPr>
                <w:rFonts w:ascii="Times New Roman" w:eastAsia="Times New Roman" w:hAnsi="Times New Roman" w:cs="Times New Roman"/>
              </w:rPr>
              <w:t>Golden Spread Electric Cooperative</w:t>
            </w:r>
          </w:p>
        </w:tc>
        <w:tc>
          <w:tcPr>
            <w:tcW w:w="3780" w:type="dxa"/>
            <w:vAlign w:val="bottom"/>
          </w:tcPr>
          <w:p w14:paraId="61D320C9" w14:textId="77777777" w:rsidR="00953B6F" w:rsidRPr="00A2760A" w:rsidRDefault="00953B6F" w:rsidP="00931647">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bl>
    <w:p w14:paraId="5C6B914D" w14:textId="77777777" w:rsidR="00951F46" w:rsidRPr="00A2760A" w:rsidRDefault="00951F46" w:rsidP="00951F46">
      <w:pPr>
        <w:spacing w:after="0" w:line="240" w:lineRule="auto"/>
        <w:jc w:val="both"/>
        <w:rPr>
          <w:rFonts w:ascii="Times New Roman" w:eastAsia="Times New Roman" w:hAnsi="Times New Roman" w:cs="Times New Roman"/>
          <w:i/>
          <w:highlight w:val="lightGray"/>
        </w:rPr>
      </w:pPr>
    </w:p>
    <w:p w14:paraId="79CF2ECD" w14:textId="3B84198D" w:rsidR="00AB6FEB" w:rsidRPr="00093D0D" w:rsidRDefault="00AB6FEB" w:rsidP="00AB6FEB">
      <w:pPr>
        <w:spacing w:after="0" w:line="240" w:lineRule="auto"/>
        <w:jc w:val="both"/>
        <w:rPr>
          <w:rFonts w:ascii="Times New Roman" w:eastAsia="Times New Roman" w:hAnsi="Times New Roman" w:cs="Times New Roman"/>
        </w:rPr>
      </w:pPr>
      <w:r w:rsidRPr="00093D0D">
        <w:rPr>
          <w:rFonts w:ascii="Times New Roman" w:eastAsia="Times New Roman" w:hAnsi="Times New Roman" w:cs="Times New Roman"/>
        </w:rPr>
        <w:t xml:space="preserve">The following </w:t>
      </w:r>
      <w:r w:rsidR="007F7FC5" w:rsidRPr="00093D0D">
        <w:rPr>
          <w:rFonts w:ascii="Times New Roman" w:hAnsi="Times New Roman"/>
        </w:rPr>
        <w:t>proxies were assigned:</w:t>
      </w:r>
    </w:p>
    <w:p w14:paraId="0F879221" w14:textId="6E531FB5" w:rsidR="00D6307D" w:rsidRPr="00093D0D" w:rsidRDefault="00723D3A" w:rsidP="007F7FC5">
      <w:pPr>
        <w:numPr>
          <w:ilvl w:val="0"/>
          <w:numId w:val="1"/>
        </w:numPr>
        <w:spacing w:after="0" w:line="240" w:lineRule="auto"/>
        <w:jc w:val="both"/>
        <w:rPr>
          <w:rFonts w:ascii="Times New Roman" w:eastAsia="Times New Roman" w:hAnsi="Times New Roman" w:cs="Times New Roman"/>
          <w:i/>
        </w:rPr>
      </w:pPr>
      <w:r w:rsidRPr="00093D0D">
        <w:rPr>
          <w:rFonts w:ascii="Times New Roman" w:eastAsia="Times New Roman" w:hAnsi="Times New Roman" w:cs="Times New Roman"/>
        </w:rPr>
        <w:t>Sandy Morris to Bill Barnes at</w:t>
      </w:r>
      <w:r w:rsidR="00093D0D" w:rsidRPr="00093D0D">
        <w:rPr>
          <w:rFonts w:ascii="Times New Roman" w:eastAsia="Times New Roman" w:hAnsi="Times New Roman" w:cs="Times New Roman"/>
        </w:rPr>
        <w:t xml:space="preserve"> 11:15 a.m. </w:t>
      </w:r>
      <w:r w:rsidRPr="00093D0D">
        <w:rPr>
          <w:rFonts w:ascii="Times New Roman" w:eastAsia="Times New Roman" w:hAnsi="Times New Roman" w:cs="Times New Roman"/>
        </w:rPr>
        <w:t xml:space="preserve"> </w:t>
      </w:r>
      <w:r w:rsidR="00D870A9" w:rsidRPr="00093D0D">
        <w:rPr>
          <w:rFonts w:ascii="Times New Roman" w:eastAsia="Times New Roman" w:hAnsi="Times New Roman" w:cs="Times New Roman"/>
        </w:rPr>
        <w:t xml:space="preserve"> </w:t>
      </w:r>
      <w:r w:rsidR="00D6307D" w:rsidRPr="00093D0D">
        <w:rPr>
          <w:rFonts w:ascii="Times New Roman" w:eastAsia="Times New Roman" w:hAnsi="Times New Roman" w:cs="Times New Roman"/>
        </w:rPr>
        <w:t xml:space="preserve"> </w:t>
      </w:r>
    </w:p>
    <w:p w14:paraId="24BA29AA" w14:textId="77777777" w:rsidR="00003985" w:rsidRPr="00723D3A" w:rsidRDefault="00003985" w:rsidP="00003985">
      <w:pPr>
        <w:spacing w:after="0" w:line="240" w:lineRule="auto"/>
        <w:ind w:left="720"/>
        <w:jc w:val="both"/>
        <w:rPr>
          <w:rFonts w:ascii="Times New Roman" w:eastAsia="Times New Roman" w:hAnsi="Times New Roman" w:cs="Times New Roman"/>
          <w:i/>
        </w:rPr>
      </w:pPr>
    </w:p>
    <w:p w14:paraId="083B04BB" w14:textId="77777777" w:rsidR="0058708E" w:rsidRPr="000D14AC" w:rsidRDefault="0058708E">
      <w:pPr>
        <w:spacing w:after="0" w:line="240" w:lineRule="auto"/>
        <w:jc w:val="both"/>
        <w:rPr>
          <w:rFonts w:ascii="Times New Roman" w:eastAsia="Times New Roman" w:hAnsi="Times New Roman" w:cs="Times New Roman"/>
          <w:i/>
        </w:rPr>
      </w:pPr>
      <w:r w:rsidRPr="000D14AC">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A866C2" w:rsidRPr="000D14AC" w14:paraId="5AE37823" w14:textId="77777777" w:rsidTr="00C455B7">
        <w:trPr>
          <w:trHeight w:val="80"/>
        </w:trPr>
        <w:tc>
          <w:tcPr>
            <w:tcW w:w="2628" w:type="dxa"/>
            <w:vAlign w:val="bottom"/>
          </w:tcPr>
          <w:p w14:paraId="4775E0BD" w14:textId="6384C8AE" w:rsidR="00A866C2" w:rsidRPr="000D14AC" w:rsidRDefault="00A866C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Abbott, Kristin</w:t>
            </w:r>
          </w:p>
        </w:tc>
        <w:tc>
          <w:tcPr>
            <w:tcW w:w="3672" w:type="dxa"/>
            <w:vAlign w:val="bottom"/>
          </w:tcPr>
          <w:p w14:paraId="103B8BFA" w14:textId="78139F9D" w:rsidR="00A866C2" w:rsidRPr="000D14AC" w:rsidRDefault="00A866C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5775BD13" w14:textId="23DF3329" w:rsidR="00A866C2" w:rsidRPr="000D14AC" w:rsidRDefault="00A866C2">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C455B7" w:rsidRPr="000D14AC" w14:paraId="6A4D45FA" w14:textId="77777777" w:rsidTr="00C455B7">
        <w:trPr>
          <w:trHeight w:val="80"/>
        </w:trPr>
        <w:tc>
          <w:tcPr>
            <w:tcW w:w="2628" w:type="dxa"/>
            <w:vAlign w:val="bottom"/>
          </w:tcPr>
          <w:p w14:paraId="3E7B68C9" w14:textId="31828361" w:rsidR="00C455B7" w:rsidRPr="000D14AC" w:rsidRDefault="00C455B7" w:rsidP="00486326">
            <w:pPr>
              <w:spacing w:after="0" w:line="240" w:lineRule="auto"/>
              <w:ind w:left="-90"/>
              <w:jc w:val="both"/>
              <w:rPr>
                <w:rFonts w:ascii="Times New Roman" w:eastAsia="Times New Roman" w:hAnsi="Times New Roman" w:cs="Times New Roman"/>
              </w:rPr>
            </w:pPr>
            <w:proofErr w:type="spellStart"/>
            <w:r w:rsidRPr="000D14AC">
              <w:rPr>
                <w:rFonts w:ascii="Times New Roman" w:eastAsia="Times New Roman" w:hAnsi="Times New Roman" w:cs="Times New Roman"/>
              </w:rPr>
              <w:t>Ainspan</w:t>
            </w:r>
            <w:proofErr w:type="spellEnd"/>
            <w:r w:rsidRPr="000D14AC">
              <w:rPr>
                <w:rFonts w:ascii="Times New Roman" w:eastAsia="Times New Roman" w:hAnsi="Times New Roman" w:cs="Times New Roman"/>
              </w:rPr>
              <w:t>, Malcolm</w:t>
            </w:r>
          </w:p>
        </w:tc>
        <w:tc>
          <w:tcPr>
            <w:tcW w:w="3672" w:type="dxa"/>
            <w:vAlign w:val="bottom"/>
          </w:tcPr>
          <w:p w14:paraId="1F6FC31C" w14:textId="76F6E7DE"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NRG</w:t>
            </w:r>
          </w:p>
        </w:tc>
        <w:tc>
          <w:tcPr>
            <w:tcW w:w="3168" w:type="dxa"/>
            <w:vAlign w:val="bottom"/>
          </w:tcPr>
          <w:p w14:paraId="1D9CC5B7" w14:textId="096E7CAB"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Via Teleconference</w:t>
            </w:r>
          </w:p>
        </w:tc>
      </w:tr>
      <w:tr w:rsidR="00C455B7" w:rsidRPr="00A2760A" w14:paraId="077506CE" w14:textId="77777777" w:rsidTr="00C455B7">
        <w:trPr>
          <w:trHeight w:val="80"/>
        </w:trPr>
        <w:tc>
          <w:tcPr>
            <w:tcW w:w="2628" w:type="dxa"/>
            <w:vAlign w:val="bottom"/>
          </w:tcPr>
          <w:p w14:paraId="62CF93F6" w14:textId="2F92C51C" w:rsidR="00C455B7" w:rsidRPr="007B47AE" w:rsidRDefault="00C455B7" w:rsidP="00486326">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Anderson, Kevin</w:t>
            </w:r>
          </w:p>
        </w:tc>
        <w:tc>
          <w:tcPr>
            <w:tcW w:w="3672" w:type="dxa"/>
            <w:vAlign w:val="bottom"/>
          </w:tcPr>
          <w:p w14:paraId="506C22B4" w14:textId="7F4D8A23" w:rsidR="00C455B7" w:rsidRPr="007B47AE" w:rsidRDefault="00C455B7">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Customized Energy Solutions</w:t>
            </w:r>
          </w:p>
        </w:tc>
        <w:tc>
          <w:tcPr>
            <w:tcW w:w="3168" w:type="dxa"/>
            <w:vAlign w:val="bottom"/>
          </w:tcPr>
          <w:p w14:paraId="5F7C212A"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C455B7" w:rsidRPr="00A2760A" w14:paraId="63BE8E82" w14:textId="77777777" w:rsidTr="00C455B7">
        <w:trPr>
          <w:trHeight w:val="80"/>
        </w:trPr>
        <w:tc>
          <w:tcPr>
            <w:tcW w:w="2628" w:type="dxa"/>
            <w:vAlign w:val="bottom"/>
          </w:tcPr>
          <w:p w14:paraId="6F3C16C3" w14:textId="721F0AF7" w:rsidR="00C455B7" w:rsidRPr="000D14AC" w:rsidRDefault="00C455B7"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Ashley, Kristy</w:t>
            </w:r>
          </w:p>
        </w:tc>
        <w:tc>
          <w:tcPr>
            <w:tcW w:w="3672" w:type="dxa"/>
            <w:vAlign w:val="bottom"/>
          </w:tcPr>
          <w:p w14:paraId="6F422A74" w14:textId="37D43731"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Customized Energy Solutions</w:t>
            </w:r>
          </w:p>
        </w:tc>
        <w:tc>
          <w:tcPr>
            <w:tcW w:w="3168" w:type="dxa"/>
            <w:vAlign w:val="bottom"/>
          </w:tcPr>
          <w:p w14:paraId="58638878"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7F1D82" w:rsidRPr="00A2760A" w14:paraId="7A2E888C" w14:textId="77777777" w:rsidTr="00C455B7">
        <w:trPr>
          <w:trHeight w:val="80"/>
        </w:trPr>
        <w:tc>
          <w:tcPr>
            <w:tcW w:w="2628" w:type="dxa"/>
            <w:vAlign w:val="bottom"/>
          </w:tcPr>
          <w:p w14:paraId="6D307D6C" w14:textId="66395D4A" w:rsidR="007F1D82" w:rsidRPr="007F1D82" w:rsidRDefault="007F1D82" w:rsidP="00FE7387">
            <w:pPr>
              <w:spacing w:after="0" w:line="240" w:lineRule="auto"/>
              <w:ind w:left="-90"/>
              <w:jc w:val="both"/>
              <w:rPr>
                <w:rFonts w:ascii="Times New Roman" w:eastAsia="Times New Roman" w:hAnsi="Times New Roman" w:cs="Times New Roman"/>
              </w:rPr>
            </w:pPr>
            <w:proofErr w:type="spellStart"/>
            <w:r w:rsidRPr="007F1D82">
              <w:rPr>
                <w:rFonts w:ascii="Times New Roman" w:eastAsia="Times New Roman" w:hAnsi="Times New Roman" w:cs="Times New Roman"/>
              </w:rPr>
              <w:t>Bonbick</w:t>
            </w:r>
            <w:proofErr w:type="spellEnd"/>
            <w:r w:rsidRPr="007F1D82">
              <w:rPr>
                <w:rFonts w:ascii="Times New Roman" w:eastAsia="Times New Roman" w:hAnsi="Times New Roman" w:cs="Times New Roman"/>
              </w:rPr>
              <w:t>, Sarah</w:t>
            </w:r>
          </w:p>
        </w:tc>
        <w:tc>
          <w:tcPr>
            <w:tcW w:w="3672" w:type="dxa"/>
            <w:vAlign w:val="bottom"/>
          </w:tcPr>
          <w:p w14:paraId="784899DB" w14:textId="41BCD898" w:rsidR="007F1D82" w:rsidRPr="007F1D82" w:rsidRDefault="007F1D82" w:rsidP="00767D29">
            <w:pPr>
              <w:spacing w:after="0" w:line="240" w:lineRule="auto"/>
              <w:ind w:left="-90"/>
              <w:jc w:val="both"/>
              <w:rPr>
                <w:rFonts w:ascii="Times New Roman" w:eastAsia="Times New Roman" w:hAnsi="Times New Roman" w:cs="Times New Roman"/>
              </w:rPr>
            </w:pPr>
            <w:r w:rsidRPr="007F1D82">
              <w:rPr>
                <w:rFonts w:ascii="Times New Roman" w:eastAsia="Times New Roman" w:hAnsi="Times New Roman" w:cs="Times New Roman"/>
              </w:rPr>
              <w:t>LCRA</w:t>
            </w:r>
          </w:p>
        </w:tc>
        <w:tc>
          <w:tcPr>
            <w:tcW w:w="3168" w:type="dxa"/>
            <w:vAlign w:val="bottom"/>
          </w:tcPr>
          <w:p w14:paraId="1443700E" w14:textId="77777777" w:rsidR="007F1D82" w:rsidRPr="00A2760A" w:rsidRDefault="007F1D82">
            <w:pPr>
              <w:spacing w:after="0" w:line="240" w:lineRule="auto"/>
              <w:ind w:left="-90"/>
              <w:jc w:val="both"/>
              <w:rPr>
                <w:rFonts w:ascii="Times New Roman" w:eastAsia="Times New Roman" w:hAnsi="Times New Roman" w:cs="Times New Roman"/>
                <w:highlight w:val="lightGray"/>
              </w:rPr>
            </w:pPr>
          </w:p>
        </w:tc>
      </w:tr>
      <w:tr w:rsidR="005F1BE6" w:rsidRPr="00A2760A" w14:paraId="1132930B" w14:textId="77777777" w:rsidTr="00C455B7">
        <w:trPr>
          <w:trHeight w:val="80"/>
        </w:trPr>
        <w:tc>
          <w:tcPr>
            <w:tcW w:w="2628" w:type="dxa"/>
            <w:vAlign w:val="bottom"/>
          </w:tcPr>
          <w:p w14:paraId="4738C646" w14:textId="5C3FD30D" w:rsidR="005F1BE6" w:rsidRPr="005F1BE6" w:rsidRDefault="005F1BE6" w:rsidP="00FE7387">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Bruce, Mark</w:t>
            </w:r>
          </w:p>
        </w:tc>
        <w:tc>
          <w:tcPr>
            <w:tcW w:w="3672" w:type="dxa"/>
            <w:vAlign w:val="bottom"/>
          </w:tcPr>
          <w:p w14:paraId="681B52FA" w14:textId="1790938F" w:rsidR="005F1BE6" w:rsidRPr="005F1BE6" w:rsidRDefault="005F1BE6" w:rsidP="00767D29">
            <w:pPr>
              <w:spacing w:after="0" w:line="240" w:lineRule="auto"/>
              <w:ind w:left="-90"/>
              <w:jc w:val="both"/>
              <w:rPr>
                <w:rFonts w:ascii="Times New Roman" w:eastAsia="Times New Roman" w:hAnsi="Times New Roman" w:cs="Times New Roman"/>
              </w:rPr>
            </w:pPr>
            <w:proofErr w:type="spellStart"/>
            <w:r w:rsidRPr="005F1BE6">
              <w:rPr>
                <w:rFonts w:ascii="Times New Roman" w:eastAsia="Times New Roman" w:hAnsi="Times New Roman" w:cs="Times New Roman"/>
              </w:rPr>
              <w:t>Cratylus</w:t>
            </w:r>
            <w:proofErr w:type="spellEnd"/>
            <w:r w:rsidRPr="005F1BE6">
              <w:rPr>
                <w:rFonts w:ascii="Times New Roman" w:eastAsia="Times New Roman" w:hAnsi="Times New Roman" w:cs="Times New Roman"/>
              </w:rPr>
              <w:t xml:space="preserve"> Advisors</w:t>
            </w:r>
          </w:p>
        </w:tc>
        <w:tc>
          <w:tcPr>
            <w:tcW w:w="3168" w:type="dxa"/>
            <w:vAlign w:val="bottom"/>
          </w:tcPr>
          <w:p w14:paraId="7B4B4211" w14:textId="207995C4"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C455B7" w:rsidRPr="00A2760A" w14:paraId="67D8FF71" w14:textId="77777777" w:rsidTr="00C455B7">
        <w:trPr>
          <w:trHeight w:val="80"/>
        </w:trPr>
        <w:tc>
          <w:tcPr>
            <w:tcW w:w="2628" w:type="dxa"/>
            <w:vAlign w:val="bottom"/>
          </w:tcPr>
          <w:p w14:paraId="1F288887" w14:textId="0ACC70FD" w:rsidR="00C455B7" w:rsidRPr="00A866C2" w:rsidRDefault="00C455B7" w:rsidP="00FE738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Bryant, Mark</w:t>
            </w:r>
          </w:p>
        </w:tc>
        <w:tc>
          <w:tcPr>
            <w:tcW w:w="3672" w:type="dxa"/>
            <w:vAlign w:val="bottom"/>
          </w:tcPr>
          <w:p w14:paraId="710A60A2" w14:textId="601752B4" w:rsidR="00C455B7" w:rsidRPr="00A866C2" w:rsidRDefault="00C455B7" w:rsidP="00767D29">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PUCT</w:t>
            </w:r>
          </w:p>
        </w:tc>
        <w:tc>
          <w:tcPr>
            <w:tcW w:w="3168" w:type="dxa"/>
            <w:vAlign w:val="bottom"/>
          </w:tcPr>
          <w:p w14:paraId="362A0C88" w14:textId="79CCB774"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5F1BE6" w:rsidRPr="00A2760A" w14:paraId="2FF4A388" w14:textId="77777777" w:rsidTr="00C455B7">
        <w:trPr>
          <w:trHeight w:val="80"/>
        </w:trPr>
        <w:tc>
          <w:tcPr>
            <w:tcW w:w="2628" w:type="dxa"/>
            <w:vAlign w:val="bottom"/>
          </w:tcPr>
          <w:p w14:paraId="01AF5339" w14:textId="57326F8C" w:rsidR="005F1BE6" w:rsidRPr="0019796A" w:rsidRDefault="005F1BE6"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Carden</w:t>
            </w:r>
            <w:proofErr w:type="spellEnd"/>
            <w:r>
              <w:rPr>
                <w:rFonts w:ascii="Times New Roman" w:eastAsia="Times New Roman" w:hAnsi="Times New Roman" w:cs="Times New Roman"/>
              </w:rPr>
              <w:t>, Kevin</w:t>
            </w:r>
          </w:p>
        </w:tc>
        <w:tc>
          <w:tcPr>
            <w:tcW w:w="3672" w:type="dxa"/>
            <w:vAlign w:val="bottom"/>
          </w:tcPr>
          <w:p w14:paraId="3E1868C8" w14:textId="7D3CA3D8" w:rsidR="005F1BE6" w:rsidRPr="0019796A" w:rsidRDefault="005F1BE6" w:rsidP="00767D29">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Astrape</w:t>
            </w:r>
            <w:proofErr w:type="spellEnd"/>
            <w:r>
              <w:rPr>
                <w:rFonts w:ascii="Times New Roman" w:eastAsia="Times New Roman" w:hAnsi="Times New Roman" w:cs="Times New Roman"/>
              </w:rPr>
              <w:t xml:space="preserve"> Consulting</w:t>
            </w:r>
          </w:p>
        </w:tc>
        <w:tc>
          <w:tcPr>
            <w:tcW w:w="3168" w:type="dxa"/>
            <w:vAlign w:val="bottom"/>
          </w:tcPr>
          <w:p w14:paraId="4978878A" w14:textId="1A9C6789"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r>
              <w:rPr>
                <w:rFonts w:ascii="Times New Roman" w:eastAsia="Times New Roman" w:hAnsi="Times New Roman" w:cs="Times New Roman"/>
              </w:rPr>
              <w:t xml:space="preserve"> </w:t>
            </w:r>
          </w:p>
        </w:tc>
      </w:tr>
      <w:tr w:rsidR="00A866C2" w:rsidRPr="00A2760A" w14:paraId="29588835" w14:textId="77777777" w:rsidTr="00C455B7">
        <w:trPr>
          <w:trHeight w:val="80"/>
        </w:trPr>
        <w:tc>
          <w:tcPr>
            <w:tcW w:w="2628" w:type="dxa"/>
            <w:vAlign w:val="bottom"/>
          </w:tcPr>
          <w:p w14:paraId="48A1F163" w14:textId="446E2635" w:rsidR="00A866C2" w:rsidRDefault="00A866C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Carroll, Rebecca</w:t>
            </w:r>
          </w:p>
        </w:tc>
        <w:tc>
          <w:tcPr>
            <w:tcW w:w="3672" w:type="dxa"/>
            <w:vAlign w:val="bottom"/>
          </w:tcPr>
          <w:p w14:paraId="07B634DD" w14:textId="6BAC3D85" w:rsidR="00A866C2" w:rsidRDefault="00A866C2"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The Brattle Group</w:t>
            </w:r>
          </w:p>
        </w:tc>
        <w:tc>
          <w:tcPr>
            <w:tcW w:w="3168" w:type="dxa"/>
            <w:vAlign w:val="bottom"/>
          </w:tcPr>
          <w:p w14:paraId="7416CA37" w14:textId="4E1A4524" w:rsidR="00A866C2" w:rsidRPr="005F1BE6" w:rsidRDefault="00A866C2">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C455B7" w:rsidRPr="00A2760A" w14:paraId="302741F6" w14:textId="0DA21592" w:rsidTr="00C455B7">
        <w:trPr>
          <w:trHeight w:val="80"/>
        </w:trPr>
        <w:tc>
          <w:tcPr>
            <w:tcW w:w="2628" w:type="dxa"/>
            <w:vAlign w:val="bottom"/>
          </w:tcPr>
          <w:p w14:paraId="18BF4374" w14:textId="6D1A4F09"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Cochran, Seth</w:t>
            </w:r>
          </w:p>
        </w:tc>
        <w:tc>
          <w:tcPr>
            <w:tcW w:w="3672" w:type="dxa"/>
            <w:vAlign w:val="bottom"/>
          </w:tcPr>
          <w:p w14:paraId="7C8B742E" w14:textId="2556EFDA" w:rsidR="00C455B7" w:rsidRPr="0019796A" w:rsidRDefault="00C455B7" w:rsidP="00767D29">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DC Energy</w:t>
            </w:r>
          </w:p>
        </w:tc>
        <w:tc>
          <w:tcPr>
            <w:tcW w:w="3168" w:type="dxa"/>
            <w:vAlign w:val="bottom"/>
          </w:tcPr>
          <w:p w14:paraId="0CF50E03"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5F1BE6" w:rsidRPr="00A2760A" w14:paraId="68091507" w14:textId="77777777" w:rsidTr="00C455B7">
        <w:trPr>
          <w:trHeight w:val="80"/>
        </w:trPr>
        <w:tc>
          <w:tcPr>
            <w:tcW w:w="2628" w:type="dxa"/>
            <w:vAlign w:val="bottom"/>
          </w:tcPr>
          <w:p w14:paraId="21692A3D" w14:textId="3F7893F8" w:rsidR="005F1BE6" w:rsidRPr="000D14AC" w:rsidRDefault="005F1BE6" w:rsidP="00486326">
            <w:pPr>
              <w:spacing w:after="0" w:line="240" w:lineRule="auto"/>
              <w:ind w:left="-90"/>
              <w:jc w:val="both"/>
              <w:rPr>
                <w:rFonts w:ascii="Times New Roman" w:eastAsia="Times New Roman" w:hAnsi="Times New Roman" w:cs="Times New Roman"/>
              </w:rPr>
            </w:pPr>
            <w:proofErr w:type="spellStart"/>
            <w:r w:rsidRPr="000D14AC">
              <w:rPr>
                <w:rFonts w:ascii="Times New Roman" w:eastAsia="Times New Roman" w:hAnsi="Times New Roman" w:cs="Times New Roman"/>
              </w:rPr>
              <w:t>Cripe</w:t>
            </w:r>
            <w:proofErr w:type="spellEnd"/>
            <w:r w:rsidRPr="000D14AC">
              <w:rPr>
                <w:rFonts w:ascii="Times New Roman" w:eastAsia="Times New Roman" w:hAnsi="Times New Roman" w:cs="Times New Roman"/>
              </w:rPr>
              <w:t>, Ramsey</w:t>
            </w:r>
          </w:p>
        </w:tc>
        <w:tc>
          <w:tcPr>
            <w:tcW w:w="3672" w:type="dxa"/>
            <w:vAlign w:val="bottom"/>
          </w:tcPr>
          <w:p w14:paraId="5A863D27" w14:textId="728E20C1" w:rsidR="005F1BE6" w:rsidRPr="000D14AC" w:rsidRDefault="005F1BE6" w:rsidP="00767D29">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Schneider Engineering</w:t>
            </w:r>
          </w:p>
        </w:tc>
        <w:tc>
          <w:tcPr>
            <w:tcW w:w="3168" w:type="dxa"/>
            <w:vAlign w:val="bottom"/>
          </w:tcPr>
          <w:p w14:paraId="6AE4D695" w14:textId="36B88AA5"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C455B7" w:rsidRPr="00A2760A" w14:paraId="1C7698F5" w14:textId="77777777" w:rsidTr="00C455B7">
        <w:trPr>
          <w:trHeight w:val="80"/>
        </w:trPr>
        <w:tc>
          <w:tcPr>
            <w:tcW w:w="2628" w:type="dxa"/>
            <w:vAlign w:val="bottom"/>
          </w:tcPr>
          <w:p w14:paraId="4EDFD11F" w14:textId="0CD6B85D" w:rsidR="00C455B7" w:rsidRPr="00A866C2" w:rsidRDefault="00C455B7" w:rsidP="0081380D">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lastRenderedPageBreak/>
              <w:t>Detelich, David</w:t>
            </w:r>
          </w:p>
        </w:tc>
        <w:tc>
          <w:tcPr>
            <w:tcW w:w="3672" w:type="dxa"/>
            <w:vAlign w:val="bottom"/>
          </w:tcPr>
          <w:p w14:paraId="7B6660A2" w14:textId="246B7498"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CPS Energy</w:t>
            </w:r>
          </w:p>
        </w:tc>
        <w:tc>
          <w:tcPr>
            <w:tcW w:w="3168" w:type="dxa"/>
            <w:vAlign w:val="bottom"/>
          </w:tcPr>
          <w:p w14:paraId="219626E8" w14:textId="4964B685"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C455B7" w:rsidRPr="00A2760A" w14:paraId="1D8EE6AE" w14:textId="77777777" w:rsidTr="00C455B7">
        <w:trPr>
          <w:trHeight w:val="80"/>
        </w:trPr>
        <w:tc>
          <w:tcPr>
            <w:tcW w:w="2628" w:type="dxa"/>
            <w:vAlign w:val="bottom"/>
          </w:tcPr>
          <w:p w14:paraId="1D8A5736" w14:textId="0E346579"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Elliott, Christopher</w:t>
            </w:r>
          </w:p>
        </w:tc>
        <w:tc>
          <w:tcPr>
            <w:tcW w:w="3672" w:type="dxa"/>
            <w:vAlign w:val="bottom"/>
          </w:tcPr>
          <w:p w14:paraId="5F407693" w14:textId="2E6C3B84" w:rsidR="00C455B7" w:rsidRPr="00A866C2" w:rsidRDefault="00C455B7" w:rsidP="002D7588">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Bank Of America Merrill Lynch</w:t>
            </w:r>
          </w:p>
        </w:tc>
        <w:tc>
          <w:tcPr>
            <w:tcW w:w="3168" w:type="dxa"/>
            <w:vAlign w:val="bottom"/>
          </w:tcPr>
          <w:p w14:paraId="4711DBF0" w14:textId="0B2598A5"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7B47AE" w:rsidRPr="00A2760A" w14:paraId="70A53A27" w14:textId="77777777" w:rsidTr="00C455B7">
        <w:trPr>
          <w:trHeight w:val="80"/>
        </w:trPr>
        <w:tc>
          <w:tcPr>
            <w:tcW w:w="2628" w:type="dxa"/>
            <w:vAlign w:val="bottom"/>
          </w:tcPr>
          <w:p w14:paraId="52801C5B" w14:textId="0DB4E0B5" w:rsidR="007B47AE" w:rsidRPr="00A2760A" w:rsidRDefault="007B47AE" w:rsidP="00486326">
            <w:pPr>
              <w:spacing w:after="0" w:line="240" w:lineRule="auto"/>
              <w:ind w:left="-90"/>
              <w:jc w:val="both"/>
              <w:rPr>
                <w:rFonts w:ascii="Times New Roman" w:eastAsia="Times New Roman" w:hAnsi="Times New Roman" w:cs="Times New Roman"/>
                <w:highlight w:val="lightGray"/>
              </w:rPr>
            </w:pPr>
            <w:proofErr w:type="spellStart"/>
            <w:r w:rsidRPr="007B47AE">
              <w:rPr>
                <w:rFonts w:ascii="Times New Roman" w:eastAsia="Times New Roman" w:hAnsi="Times New Roman" w:cs="Times New Roman"/>
              </w:rPr>
              <w:t>Fossum</w:t>
            </w:r>
            <w:proofErr w:type="spellEnd"/>
            <w:r w:rsidRPr="007B47AE">
              <w:rPr>
                <w:rFonts w:ascii="Times New Roman" w:eastAsia="Times New Roman" w:hAnsi="Times New Roman" w:cs="Times New Roman"/>
              </w:rPr>
              <w:t>, Drew</w:t>
            </w:r>
          </w:p>
        </w:tc>
        <w:tc>
          <w:tcPr>
            <w:tcW w:w="3672" w:type="dxa"/>
            <w:vAlign w:val="bottom"/>
          </w:tcPr>
          <w:p w14:paraId="17CCA50B" w14:textId="6F1D4104" w:rsidR="007B47AE" w:rsidRPr="00A2760A" w:rsidRDefault="007B47AE" w:rsidP="002D7588">
            <w:pPr>
              <w:spacing w:after="0" w:line="240" w:lineRule="auto"/>
              <w:ind w:left="-90"/>
              <w:jc w:val="both"/>
              <w:rPr>
                <w:rFonts w:ascii="Times New Roman" w:eastAsia="Times New Roman" w:hAnsi="Times New Roman" w:cs="Times New Roman"/>
                <w:highlight w:val="lightGray"/>
              </w:rPr>
            </w:pPr>
            <w:r w:rsidRPr="00FC3888">
              <w:rPr>
                <w:rFonts w:ascii="Times New Roman" w:eastAsia="Times New Roman" w:hAnsi="Times New Roman" w:cs="Times New Roman"/>
              </w:rPr>
              <w:t>Tenaska Power Services</w:t>
            </w:r>
          </w:p>
        </w:tc>
        <w:tc>
          <w:tcPr>
            <w:tcW w:w="3168" w:type="dxa"/>
            <w:vAlign w:val="bottom"/>
          </w:tcPr>
          <w:p w14:paraId="20E447DA" w14:textId="77777777" w:rsidR="007B47AE" w:rsidRPr="00A2760A" w:rsidRDefault="007B47AE">
            <w:pPr>
              <w:spacing w:after="0" w:line="240" w:lineRule="auto"/>
              <w:ind w:left="-90"/>
              <w:jc w:val="both"/>
              <w:rPr>
                <w:rFonts w:ascii="Times New Roman" w:eastAsia="Times New Roman" w:hAnsi="Times New Roman" w:cs="Times New Roman"/>
                <w:highlight w:val="lightGray"/>
              </w:rPr>
            </w:pPr>
          </w:p>
        </w:tc>
      </w:tr>
      <w:tr w:rsidR="00C455B7" w:rsidRPr="00A2760A" w14:paraId="59729F5A" w14:textId="77777777" w:rsidTr="00C455B7">
        <w:trPr>
          <w:trHeight w:val="80"/>
        </w:trPr>
        <w:tc>
          <w:tcPr>
            <w:tcW w:w="2628" w:type="dxa"/>
            <w:vAlign w:val="bottom"/>
          </w:tcPr>
          <w:p w14:paraId="0B60BD84" w14:textId="1D582261" w:rsidR="00C455B7" w:rsidRPr="005F1BE6" w:rsidRDefault="00C455B7"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Gregg, Michele</w:t>
            </w:r>
          </w:p>
        </w:tc>
        <w:tc>
          <w:tcPr>
            <w:tcW w:w="3672" w:type="dxa"/>
            <w:vAlign w:val="bottom"/>
          </w:tcPr>
          <w:p w14:paraId="19532F5F" w14:textId="425C6D7C" w:rsidR="00C455B7" w:rsidRPr="005F1BE6" w:rsidRDefault="00C455B7" w:rsidP="002D7588">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TCPA</w:t>
            </w:r>
          </w:p>
        </w:tc>
        <w:tc>
          <w:tcPr>
            <w:tcW w:w="3168" w:type="dxa"/>
            <w:vAlign w:val="bottom"/>
          </w:tcPr>
          <w:p w14:paraId="274D0EC1" w14:textId="2E03C87E" w:rsidR="00C455B7"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A866C2" w:rsidRPr="00A2760A" w14:paraId="42E2CB66" w14:textId="77777777" w:rsidTr="00C455B7">
        <w:trPr>
          <w:trHeight w:val="80"/>
        </w:trPr>
        <w:tc>
          <w:tcPr>
            <w:tcW w:w="2628" w:type="dxa"/>
            <w:vAlign w:val="bottom"/>
          </w:tcPr>
          <w:p w14:paraId="6867A80C" w14:textId="11A1DFCD" w:rsidR="00A866C2" w:rsidRPr="005F1BE6" w:rsidRDefault="00A866C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Griffiths, Meghan</w:t>
            </w:r>
          </w:p>
        </w:tc>
        <w:tc>
          <w:tcPr>
            <w:tcW w:w="3672" w:type="dxa"/>
            <w:vAlign w:val="bottom"/>
          </w:tcPr>
          <w:p w14:paraId="6BA6D3A9" w14:textId="0A13637D" w:rsidR="00A866C2" w:rsidRPr="005F1BE6" w:rsidRDefault="00A866C2" w:rsidP="002D75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Jason Walker</w:t>
            </w:r>
          </w:p>
        </w:tc>
        <w:tc>
          <w:tcPr>
            <w:tcW w:w="3168" w:type="dxa"/>
            <w:vAlign w:val="bottom"/>
          </w:tcPr>
          <w:p w14:paraId="7A12EB88" w14:textId="14E94F53" w:rsidR="00A866C2" w:rsidRPr="005F1BE6" w:rsidRDefault="00A866C2">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C455B7" w:rsidRPr="00A2760A" w14:paraId="3ED23D7D" w14:textId="7ADB1C2A" w:rsidTr="00C455B7">
        <w:trPr>
          <w:trHeight w:val="80"/>
        </w:trPr>
        <w:tc>
          <w:tcPr>
            <w:tcW w:w="2628" w:type="dxa"/>
            <w:vAlign w:val="bottom"/>
          </w:tcPr>
          <w:p w14:paraId="095170DB" w14:textId="228DC8BE"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Haley, Ian</w:t>
            </w:r>
          </w:p>
        </w:tc>
        <w:tc>
          <w:tcPr>
            <w:tcW w:w="3672" w:type="dxa"/>
            <w:vAlign w:val="bottom"/>
          </w:tcPr>
          <w:p w14:paraId="14633975" w14:textId="6B9A866D" w:rsidR="00C455B7" w:rsidRPr="0019796A" w:rsidRDefault="00C455B7" w:rsidP="002D7588">
            <w:pPr>
              <w:spacing w:after="0" w:line="240" w:lineRule="auto"/>
              <w:ind w:left="-90"/>
              <w:jc w:val="both"/>
              <w:rPr>
                <w:rFonts w:ascii="Times New Roman" w:eastAsia="Times New Roman" w:hAnsi="Times New Roman" w:cs="Times New Roman"/>
              </w:rPr>
            </w:pPr>
            <w:proofErr w:type="spellStart"/>
            <w:r w:rsidRPr="0019796A">
              <w:rPr>
                <w:rFonts w:ascii="Times New Roman" w:eastAsia="Times New Roman" w:hAnsi="Times New Roman" w:cs="Times New Roman"/>
              </w:rPr>
              <w:t>Luminant</w:t>
            </w:r>
            <w:proofErr w:type="spellEnd"/>
            <w:r w:rsidRPr="0019796A">
              <w:rPr>
                <w:rFonts w:ascii="Times New Roman" w:eastAsia="Times New Roman" w:hAnsi="Times New Roman" w:cs="Times New Roman"/>
              </w:rPr>
              <w:t xml:space="preserve"> Generation</w:t>
            </w:r>
          </w:p>
        </w:tc>
        <w:tc>
          <w:tcPr>
            <w:tcW w:w="3168" w:type="dxa"/>
            <w:vAlign w:val="bottom"/>
          </w:tcPr>
          <w:p w14:paraId="3DA00450" w14:textId="7604A1DB" w:rsidR="00C455B7" w:rsidRPr="00A2760A" w:rsidRDefault="00C455B7">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r w:rsidR="0019796A" w:rsidRPr="00A2760A" w14:paraId="7423BF25" w14:textId="77777777" w:rsidTr="00C455B7">
        <w:trPr>
          <w:trHeight w:val="80"/>
        </w:trPr>
        <w:tc>
          <w:tcPr>
            <w:tcW w:w="2628" w:type="dxa"/>
            <w:vAlign w:val="bottom"/>
          </w:tcPr>
          <w:p w14:paraId="458B2758" w14:textId="1A68EB6D" w:rsidR="0019796A" w:rsidRPr="0019796A" w:rsidRDefault="0019796A"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Hall, Tim</w:t>
            </w:r>
          </w:p>
        </w:tc>
        <w:tc>
          <w:tcPr>
            <w:tcW w:w="3672" w:type="dxa"/>
            <w:vAlign w:val="bottom"/>
          </w:tcPr>
          <w:p w14:paraId="06712ED1" w14:textId="34D8541B" w:rsidR="0019796A" w:rsidRPr="0019796A" w:rsidRDefault="0019796A" w:rsidP="002D75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Southern Power Co.</w:t>
            </w:r>
          </w:p>
        </w:tc>
        <w:tc>
          <w:tcPr>
            <w:tcW w:w="3168" w:type="dxa"/>
            <w:vAlign w:val="bottom"/>
          </w:tcPr>
          <w:p w14:paraId="3F1DC538" w14:textId="77777777" w:rsidR="0019796A" w:rsidRPr="00A2760A" w:rsidRDefault="0019796A">
            <w:pPr>
              <w:spacing w:after="0" w:line="240" w:lineRule="auto"/>
              <w:ind w:left="-90"/>
              <w:jc w:val="both"/>
              <w:rPr>
                <w:rFonts w:ascii="Times New Roman" w:eastAsia="Times New Roman" w:hAnsi="Times New Roman" w:cs="Times New Roman"/>
                <w:highlight w:val="lightGray"/>
              </w:rPr>
            </w:pPr>
          </w:p>
        </w:tc>
      </w:tr>
      <w:tr w:rsidR="00C455B7" w:rsidRPr="00A2760A" w14:paraId="6D5C0FDB" w14:textId="77777777" w:rsidTr="00C455B7">
        <w:trPr>
          <w:trHeight w:val="117"/>
        </w:trPr>
        <w:tc>
          <w:tcPr>
            <w:tcW w:w="2628" w:type="dxa"/>
            <w:vAlign w:val="bottom"/>
          </w:tcPr>
          <w:p w14:paraId="042ACED4" w14:textId="4AF69831"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Helton, Bob</w:t>
            </w:r>
          </w:p>
        </w:tc>
        <w:tc>
          <w:tcPr>
            <w:tcW w:w="3672" w:type="dxa"/>
            <w:vAlign w:val="bottom"/>
          </w:tcPr>
          <w:p w14:paraId="794D4712" w14:textId="4B0FFB1C" w:rsidR="00C455B7" w:rsidRPr="0019796A" w:rsidRDefault="00842D18"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ENGIE</w:t>
            </w:r>
          </w:p>
        </w:tc>
        <w:tc>
          <w:tcPr>
            <w:tcW w:w="3168" w:type="dxa"/>
            <w:vAlign w:val="bottom"/>
          </w:tcPr>
          <w:p w14:paraId="24AC7640"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19796A" w:rsidRPr="00A2760A" w14:paraId="160C30EC" w14:textId="77777777" w:rsidTr="00C455B7">
        <w:trPr>
          <w:trHeight w:val="117"/>
        </w:trPr>
        <w:tc>
          <w:tcPr>
            <w:tcW w:w="2628" w:type="dxa"/>
            <w:vAlign w:val="bottom"/>
          </w:tcPr>
          <w:p w14:paraId="2F74408C" w14:textId="4A337CBF" w:rsidR="0019796A" w:rsidRPr="0019796A" w:rsidRDefault="0019796A" w:rsidP="00832F4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Hen</w:t>
            </w:r>
            <w:r w:rsidR="00832F49">
              <w:rPr>
                <w:rFonts w:ascii="Times New Roman" w:eastAsia="Times New Roman" w:hAnsi="Times New Roman" w:cs="Times New Roman"/>
              </w:rPr>
              <w:t>s</w:t>
            </w:r>
            <w:r>
              <w:rPr>
                <w:rFonts w:ascii="Times New Roman" w:eastAsia="Times New Roman" w:hAnsi="Times New Roman" w:cs="Times New Roman"/>
              </w:rPr>
              <w:t>on, Martha</w:t>
            </w:r>
          </w:p>
        </w:tc>
        <w:tc>
          <w:tcPr>
            <w:tcW w:w="3672" w:type="dxa"/>
            <w:vAlign w:val="bottom"/>
          </w:tcPr>
          <w:p w14:paraId="19DD1719" w14:textId="3D2125A5" w:rsidR="0019796A" w:rsidRPr="0019796A" w:rsidRDefault="0019796A"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Oncor</w:t>
            </w:r>
          </w:p>
        </w:tc>
        <w:tc>
          <w:tcPr>
            <w:tcW w:w="3168" w:type="dxa"/>
            <w:vAlign w:val="bottom"/>
          </w:tcPr>
          <w:p w14:paraId="51CBE48F" w14:textId="77777777" w:rsidR="0019796A" w:rsidRPr="00A2760A" w:rsidRDefault="0019796A">
            <w:pPr>
              <w:spacing w:after="0" w:line="240" w:lineRule="auto"/>
              <w:ind w:left="-90"/>
              <w:jc w:val="both"/>
              <w:rPr>
                <w:rFonts w:ascii="Times New Roman" w:eastAsia="Times New Roman" w:hAnsi="Times New Roman" w:cs="Times New Roman"/>
                <w:highlight w:val="lightGray"/>
              </w:rPr>
            </w:pPr>
          </w:p>
        </w:tc>
      </w:tr>
      <w:tr w:rsidR="00C455B7" w:rsidRPr="00A2760A" w14:paraId="1350029E" w14:textId="77777777" w:rsidTr="00C455B7">
        <w:trPr>
          <w:trHeight w:val="99"/>
        </w:trPr>
        <w:tc>
          <w:tcPr>
            <w:tcW w:w="2628" w:type="dxa"/>
            <w:vAlign w:val="bottom"/>
          </w:tcPr>
          <w:p w14:paraId="4A3C239A" w14:textId="7F8111E1" w:rsidR="00C455B7" w:rsidRPr="00A866C2" w:rsidRDefault="00C455B7" w:rsidP="00486326">
            <w:pPr>
              <w:spacing w:after="0" w:line="240" w:lineRule="auto"/>
              <w:ind w:left="-90"/>
              <w:jc w:val="both"/>
              <w:rPr>
                <w:rFonts w:ascii="Times New Roman" w:eastAsia="Times New Roman" w:hAnsi="Times New Roman" w:cs="Times New Roman"/>
              </w:rPr>
            </w:pPr>
            <w:proofErr w:type="spellStart"/>
            <w:r w:rsidRPr="00A866C2">
              <w:rPr>
                <w:rFonts w:ascii="Times New Roman" w:eastAsia="Times New Roman" w:hAnsi="Times New Roman" w:cs="Times New Roman"/>
              </w:rPr>
              <w:t>Hourihan</w:t>
            </w:r>
            <w:proofErr w:type="spellEnd"/>
            <w:r w:rsidRPr="00A866C2">
              <w:rPr>
                <w:rFonts w:ascii="Times New Roman" w:eastAsia="Times New Roman" w:hAnsi="Times New Roman" w:cs="Times New Roman"/>
              </w:rPr>
              <w:t>, Mike</w:t>
            </w:r>
          </w:p>
        </w:tc>
        <w:tc>
          <w:tcPr>
            <w:tcW w:w="3672" w:type="dxa"/>
            <w:vAlign w:val="bottom"/>
          </w:tcPr>
          <w:p w14:paraId="002EA803" w14:textId="1597E492" w:rsidR="00C455B7" w:rsidRPr="00A866C2" w:rsidRDefault="00C455B7" w:rsidP="001F5D08">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CP Power Energy</w:t>
            </w:r>
          </w:p>
        </w:tc>
        <w:tc>
          <w:tcPr>
            <w:tcW w:w="3168" w:type="dxa"/>
            <w:vAlign w:val="bottom"/>
          </w:tcPr>
          <w:p w14:paraId="18F01F22" w14:textId="7F286404"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Via Teleconference</w:t>
            </w:r>
          </w:p>
        </w:tc>
      </w:tr>
      <w:tr w:rsidR="00A866C2" w:rsidRPr="00A2760A" w14:paraId="6B10EE3B" w14:textId="77777777" w:rsidTr="00C455B7">
        <w:trPr>
          <w:trHeight w:val="99"/>
        </w:trPr>
        <w:tc>
          <w:tcPr>
            <w:tcW w:w="2628" w:type="dxa"/>
            <w:vAlign w:val="bottom"/>
          </w:tcPr>
          <w:p w14:paraId="7B5B6C74" w14:textId="03904014" w:rsidR="00A866C2" w:rsidRPr="00A866C2" w:rsidRDefault="00A866C2" w:rsidP="00486326">
            <w:pPr>
              <w:spacing w:after="0" w:line="240" w:lineRule="auto"/>
              <w:ind w:left="-90"/>
              <w:jc w:val="both"/>
              <w:rPr>
                <w:rFonts w:ascii="Times New Roman" w:eastAsia="Times New Roman" w:hAnsi="Times New Roman" w:cs="Times New Roman"/>
              </w:rPr>
            </w:pPr>
            <w:proofErr w:type="spellStart"/>
            <w:r w:rsidRPr="00A866C2">
              <w:rPr>
                <w:rFonts w:ascii="Times New Roman" w:eastAsia="Times New Roman" w:hAnsi="Times New Roman" w:cs="Times New Roman"/>
              </w:rPr>
              <w:t>Hudis</w:t>
            </w:r>
            <w:proofErr w:type="spellEnd"/>
            <w:r w:rsidRPr="00A866C2">
              <w:rPr>
                <w:rFonts w:ascii="Times New Roman" w:eastAsia="Times New Roman" w:hAnsi="Times New Roman" w:cs="Times New Roman"/>
              </w:rPr>
              <w:t xml:space="preserve">, </w:t>
            </w:r>
            <w:proofErr w:type="spellStart"/>
            <w:r w:rsidRPr="00A866C2">
              <w:rPr>
                <w:rFonts w:ascii="Times New Roman" w:eastAsia="Times New Roman" w:hAnsi="Times New Roman" w:cs="Times New Roman"/>
              </w:rPr>
              <w:t>Gabrilla</w:t>
            </w:r>
            <w:proofErr w:type="spellEnd"/>
          </w:p>
        </w:tc>
        <w:tc>
          <w:tcPr>
            <w:tcW w:w="3672" w:type="dxa"/>
            <w:vAlign w:val="bottom"/>
          </w:tcPr>
          <w:p w14:paraId="7D5C858A" w14:textId="4F4CBA63" w:rsidR="00A866C2" w:rsidRPr="00A866C2" w:rsidRDefault="00A866C2" w:rsidP="001F5D08">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Gabel Associates</w:t>
            </w:r>
          </w:p>
        </w:tc>
        <w:tc>
          <w:tcPr>
            <w:tcW w:w="3168" w:type="dxa"/>
            <w:vAlign w:val="bottom"/>
          </w:tcPr>
          <w:p w14:paraId="617BF272" w14:textId="574BF70B" w:rsidR="00A866C2" w:rsidRPr="00A2760A" w:rsidRDefault="00A866C2">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Via Teleconference</w:t>
            </w:r>
          </w:p>
        </w:tc>
      </w:tr>
      <w:tr w:rsidR="00C455B7" w:rsidRPr="00A2760A" w14:paraId="703E92B9" w14:textId="7EE1AAC3" w:rsidTr="00C455B7">
        <w:trPr>
          <w:trHeight w:val="99"/>
        </w:trPr>
        <w:tc>
          <w:tcPr>
            <w:tcW w:w="2628" w:type="dxa"/>
            <w:vAlign w:val="bottom"/>
          </w:tcPr>
          <w:p w14:paraId="71F04C7E" w14:textId="2B8FC642"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Hughes, Darren</w:t>
            </w:r>
          </w:p>
        </w:tc>
        <w:tc>
          <w:tcPr>
            <w:tcW w:w="3672" w:type="dxa"/>
            <w:vAlign w:val="bottom"/>
          </w:tcPr>
          <w:p w14:paraId="2AB3622E" w14:textId="45B59FFA" w:rsidR="00C455B7" w:rsidRPr="00A866C2" w:rsidRDefault="00C455B7" w:rsidP="001F5D08">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LCRA</w:t>
            </w:r>
          </w:p>
        </w:tc>
        <w:tc>
          <w:tcPr>
            <w:tcW w:w="3168" w:type="dxa"/>
            <w:vAlign w:val="bottom"/>
          </w:tcPr>
          <w:p w14:paraId="3ECA4179" w14:textId="63C71707"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A866C2" w:rsidRPr="00A2760A" w14:paraId="2198944F" w14:textId="77777777" w:rsidTr="00C455B7">
        <w:trPr>
          <w:trHeight w:val="80"/>
        </w:trPr>
        <w:tc>
          <w:tcPr>
            <w:tcW w:w="2628" w:type="dxa"/>
            <w:vAlign w:val="bottom"/>
          </w:tcPr>
          <w:p w14:paraId="07AFE21B" w14:textId="757E5750" w:rsidR="00A866C2" w:rsidRPr="007B47AE" w:rsidRDefault="00A866C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Johnson, David</w:t>
            </w:r>
          </w:p>
        </w:tc>
        <w:tc>
          <w:tcPr>
            <w:tcW w:w="3672" w:type="dxa"/>
            <w:vAlign w:val="bottom"/>
          </w:tcPr>
          <w:p w14:paraId="0181E2CE" w14:textId="0AE8963F" w:rsidR="00A866C2" w:rsidRPr="007B47AE" w:rsidRDefault="00A866C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IVG</w:t>
            </w:r>
          </w:p>
        </w:tc>
        <w:tc>
          <w:tcPr>
            <w:tcW w:w="3168" w:type="dxa"/>
            <w:vAlign w:val="bottom"/>
          </w:tcPr>
          <w:p w14:paraId="6EE6A6C4" w14:textId="17D89DDF" w:rsidR="00A866C2" w:rsidRPr="00A2760A" w:rsidRDefault="00A866C2">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7B47AE" w:rsidRPr="00A2760A" w14:paraId="0EB565EA" w14:textId="77777777" w:rsidTr="00C455B7">
        <w:trPr>
          <w:trHeight w:val="80"/>
        </w:trPr>
        <w:tc>
          <w:tcPr>
            <w:tcW w:w="2628" w:type="dxa"/>
            <w:vAlign w:val="bottom"/>
          </w:tcPr>
          <w:p w14:paraId="43CF7E8B" w14:textId="0E4AF736" w:rsidR="007B47AE" w:rsidRPr="007B47AE" w:rsidRDefault="007B47AE" w:rsidP="00486326">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Jonas, Todd</w:t>
            </w:r>
          </w:p>
        </w:tc>
        <w:tc>
          <w:tcPr>
            <w:tcW w:w="3672" w:type="dxa"/>
            <w:vAlign w:val="bottom"/>
          </w:tcPr>
          <w:p w14:paraId="0A366DD2" w14:textId="64AEB1CE" w:rsidR="007B47AE" w:rsidRPr="007B47AE" w:rsidRDefault="007B47AE">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Tenaska Power Services</w:t>
            </w:r>
          </w:p>
        </w:tc>
        <w:tc>
          <w:tcPr>
            <w:tcW w:w="3168" w:type="dxa"/>
            <w:vAlign w:val="bottom"/>
          </w:tcPr>
          <w:p w14:paraId="651FC42A" w14:textId="77777777" w:rsidR="007B47AE" w:rsidRPr="00A2760A" w:rsidRDefault="007B47AE">
            <w:pPr>
              <w:spacing w:after="0" w:line="240" w:lineRule="auto"/>
              <w:ind w:left="-90"/>
              <w:jc w:val="both"/>
              <w:rPr>
                <w:rFonts w:ascii="Times New Roman" w:eastAsia="Times New Roman" w:hAnsi="Times New Roman" w:cs="Times New Roman"/>
                <w:highlight w:val="lightGray"/>
              </w:rPr>
            </w:pPr>
          </w:p>
        </w:tc>
      </w:tr>
      <w:tr w:rsidR="00C455B7" w:rsidRPr="00A2760A" w14:paraId="14B67DBC" w14:textId="77777777" w:rsidTr="00C455B7">
        <w:trPr>
          <w:trHeight w:val="80"/>
        </w:trPr>
        <w:tc>
          <w:tcPr>
            <w:tcW w:w="2628" w:type="dxa"/>
            <w:vAlign w:val="bottom"/>
          </w:tcPr>
          <w:p w14:paraId="41BFC6E1" w14:textId="380244BA"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Jones, Randy</w:t>
            </w:r>
          </w:p>
        </w:tc>
        <w:tc>
          <w:tcPr>
            <w:tcW w:w="3672" w:type="dxa"/>
            <w:vAlign w:val="bottom"/>
          </w:tcPr>
          <w:p w14:paraId="753D8D10" w14:textId="10E63716"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Mountaineer</w:t>
            </w:r>
          </w:p>
        </w:tc>
        <w:tc>
          <w:tcPr>
            <w:tcW w:w="3168" w:type="dxa"/>
            <w:vAlign w:val="bottom"/>
          </w:tcPr>
          <w:p w14:paraId="55598B28" w14:textId="6639883D"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0D14AC" w:rsidRPr="00A2760A" w14:paraId="63E94905" w14:textId="77777777" w:rsidTr="00C455B7">
        <w:trPr>
          <w:trHeight w:val="80"/>
        </w:trPr>
        <w:tc>
          <w:tcPr>
            <w:tcW w:w="2628" w:type="dxa"/>
            <w:vAlign w:val="bottom"/>
          </w:tcPr>
          <w:p w14:paraId="4E9B90C4" w14:textId="07A33F2E" w:rsidR="000D14AC" w:rsidRPr="000D14AC" w:rsidRDefault="000D14AC"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Juricek, Michael</w:t>
            </w:r>
          </w:p>
        </w:tc>
        <w:tc>
          <w:tcPr>
            <w:tcW w:w="3672" w:type="dxa"/>
            <w:vAlign w:val="bottom"/>
          </w:tcPr>
          <w:p w14:paraId="410D8286" w14:textId="1CBB6C94" w:rsidR="000D14AC" w:rsidRPr="000D14AC" w:rsidRDefault="000D14AC">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Oncor</w:t>
            </w:r>
          </w:p>
        </w:tc>
        <w:tc>
          <w:tcPr>
            <w:tcW w:w="3168" w:type="dxa"/>
            <w:vAlign w:val="bottom"/>
          </w:tcPr>
          <w:p w14:paraId="3E5527EB" w14:textId="5D412B54" w:rsidR="000D14AC" w:rsidRPr="00A2760A" w:rsidRDefault="000D14AC">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C455B7" w:rsidRPr="00A2760A" w14:paraId="01054CC6" w14:textId="3E500FE5" w:rsidTr="00C455B7">
        <w:trPr>
          <w:trHeight w:val="80"/>
        </w:trPr>
        <w:tc>
          <w:tcPr>
            <w:tcW w:w="2628" w:type="dxa"/>
            <w:vAlign w:val="bottom"/>
          </w:tcPr>
          <w:p w14:paraId="326D1F20" w14:textId="435EF9D5"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Kroskey, Tony</w:t>
            </w:r>
          </w:p>
        </w:tc>
        <w:tc>
          <w:tcPr>
            <w:tcW w:w="3672" w:type="dxa"/>
            <w:vAlign w:val="bottom"/>
          </w:tcPr>
          <w:p w14:paraId="1F4FDB21" w14:textId="2DA3392C"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Brazos Electric</w:t>
            </w:r>
          </w:p>
        </w:tc>
        <w:tc>
          <w:tcPr>
            <w:tcW w:w="3168" w:type="dxa"/>
            <w:vAlign w:val="bottom"/>
          </w:tcPr>
          <w:p w14:paraId="559645EC" w14:textId="69D5154A"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A866C2" w:rsidRPr="00A2760A" w14:paraId="7CBE8718" w14:textId="77777777" w:rsidTr="00C455B7">
        <w:trPr>
          <w:trHeight w:val="80"/>
        </w:trPr>
        <w:tc>
          <w:tcPr>
            <w:tcW w:w="2628" w:type="dxa"/>
            <w:vAlign w:val="bottom"/>
          </w:tcPr>
          <w:p w14:paraId="3F605037" w14:textId="3451A858" w:rsidR="00A866C2" w:rsidRPr="00A866C2" w:rsidRDefault="00A866C2"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Kueker, Dan</w:t>
            </w:r>
          </w:p>
        </w:tc>
        <w:tc>
          <w:tcPr>
            <w:tcW w:w="3672" w:type="dxa"/>
            <w:vAlign w:val="bottom"/>
          </w:tcPr>
          <w:p w14:paraId="6CF22FE9" w14:textId="3BB3FEED" w:rsidR="00A866C2" w:rsidRPr="00A866C2" w:rsidRDefault="00A866C2">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Brazos Electric</w:t>
            </w:r>
          </w:p>
        </w:tc>
        <w:tc>
          <w:tcPr>
            <w:tcW w:w="3168" w:type="dxa"/>
            <w:vAlign w:val="bottom"/>
          </w:tcPr>
          <w:p w14:paraId="2224E6FF" w14:textId="0347A477" w:rsidR="00A866C2" w:rsidRPr="00A2760A" w:rsidRDefault="00A866C2">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Via Teleconference</w:t>
            </w:r>
          </w:p>
        </w:tc>
      </w:tr>
      <w:tr w:rsidR="00C455B7" w:rsidRPr="00A2760A" w14:paraId="3EE206BA" w14:textId="77777777" w:rsidTr="00C455B7">
        <w:trPr>
          <w:trHeight w:val="80"/>
        </w:trPr>
        <w:tc>
          <w:tcPr>
            <w:tcW w:w="2628" w:type="dxa"/>
            <w:vAlign w:val="bottom"/>
          </w:tcPr>
          <w:p w14:paraId="21B5319B" w14:textId="0028D0EF" w:rsidR="00C455B7" w:rsidRPr="000D14AC" w:rsidRDefault="00C455B7"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Lookadoo, Heddie</w:t>
            </w:r>
          </w:p>
        </w:tc>
        <w:tc>
          <w:tcPr>
            <w:tcW w:w="3672" w:type="dxa"/>
            <w:vAlign w:val="bottom"/>
          </w:tcPr>
          <w:p w14:paraId="3F3CC593" w14:textId="38E41F9D"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NRG</w:t>
            </w:r>
          </w:p>
        </w:tc>
        <w:tc>
          <w:tcPr>
            <w:tcW w:w="3168" w:type="dxa"/>
            <w:vAlign w:val="bottom"/>
          </w:tcPr>
          <w:p w14:paraId="19747012" w14:textId="229DAC1F"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Via Teleconference</w:t>
            </w:r>
          </w:p>
        </w:tc>
      </w:tr>
      <w:tr w:rsidR="007B47AE" w:rsidRPr="00A2760A" w14:paraId="3120F017" w14:textId="77777777" w:rsidTr="00C455B7">
        <w:trPr>
          <w:trHeight w:val="80"/>
        </w:trPr>
        <w:tc>
          <w:tcPr>
            <w:tcW w:w="2628" w:type="dxa"/>
            <w:vAlign w:val="bottom"/>
          </w:tcPr>
          <w:p w14:paraId="78036493" w14:textId="57A7656A" w:rsidR="007B47AE" w:rsidRPr="00A2760A" w:rsidRDefault="007B47AE" w:rsidP="00486326">
            <w:pPr>
              <w:spacing w:after="0" w:line="240" w:lineRule="auto"/>
              <w:ind w:left="-90"/>
              <w:jc w:val="both"/>
              <w:rPr>
                <w:rFonts w:ascii="Times New Roman" w:eastAsia="Times New Roman" w:hAnsi="Times New Roman" w:cs="Times New Roman"/>
                <w:highlight w:val="lightGray"/>
              </w:rPr>
            </w:pPr>
            <w:r w:rsidRPr="007B47AE">
              <w:rPr>
                <w:rFonts w:ascii="Times New Roman" w:eastAsia="Times New Roman" w:hAnsi="Times New Roman" w:cs="Times New Roman"/>
              </w:rPr>
              <w:t xml:space="preserve">Marengo, </w:t>
            </w:r>
            <w:proofErr w:type="spellStart"/>
            <w:r w:rsidRPr="007B47AE">
              <w:rPr>
                <w:rFonts w:ascii="Times New Roman" w:eastAsia="Times New Roman" w:hAnsi="Times New Roman" w:cs="Times New Roman"/>
              </w:rPr>
              <w:t>Delette</w:t>
            </w:r>
            <w:proofErr w:type="spellEnd"/>
          </w:p>
        </w:tc>
        <w:tc>
          <w:tcPr>
            <w:tcW w:w="3672" w:type="dxa"/>
            <w:vAlign w:val="bottom"/>
          </w:tcPr>
          <w:p w14:paraId="3536432E" w14:textId="4BEA8327" w:rsidR="007B47AE" w:rsidRPr="00A2760A" w:rsidRDefault="007B47AE">
            <w:pPr>
              <w:spacing w:after="0" w:line="240" w:lineRule="auto"/>
              <w:ind w:left="-90"/>
              <w:jc w:val="both"/>
              <w:rPr>
                <w:rFonts w:ascii="Times New Roman" w:eastAsia="Times New Roman" w:hAnsi="Times New Roman" w:cs="Times New Roman"/>
                <w:highlight w:val="lightGray"/>
              </w:rPr>
            </w:pPr>
            <w:r w:rsidRPr="00FC3888">
              <w:rPr>
                <w:rFonts w:ascii="Times New Roman" w:eastAsia="Times New Roman" w:hAnsi="Times New Roman" w:cs="Times New Roman"/>
              </w:rPr>
              <w:t>Tenaska Power Services</w:t>
            </w:r>
          </w:p>
        </w:tc>
        <w:tc>
          <w:tcPr>
            <w:tcW w:w="3168" w:type="dxa"/>
            <w:vAlign w:val="bottom"/>
          </w:tcPr>
          <w:p w14:paraId="7DBC0536" w14:textId="77777777" w:rsidR="007B47AE" w:rsidRPr="00A2760A" w:rsidRDefault="007B47AE">
            <w:pPr>
              <w:spacing w:after="0" w:line="240" w:lineRule="auto"/>
              <w:ind w:left="-90"/>
              <w:jc w:val="both"/>
              <w:rPr>
                <w:rFonts w:ascii="Times New Roman" w:eastAsia="Times New Roman" w:hAnsi="Times New Roman" w:cs="Times New Roman"/>
                <w:highlight w:val="lightGray"/>
              </w:rPr>
            </w:pPr>
          </w:p>
        </w:tc>
      </w:tr>
      <w:tr w:rsidR="000D14AC" w:rsidRPr="00A2760A" w14:paraId="53D34213" w14:textId="77777777" w:rsidTr="00C455B7">
        <w:trPr>
          <w:trHeight w:val="80"/>
        </w:trPr>
        <w:tc>
          <w:tcPr>
            <w:tcW w:w="2628" w:type="dxa"/>
            <w:vAlign w:val="bottom"/>
          </w:tcPr>
          <w:p w14:paraId="74233F1C" w14:textId="6A9AA266" w:rsidR="000D14AC" w:rsidRPr="000D14AC" w:rsidRDefault="000D14AC" w:rsidP="00486326">
            <w:pPr>
              <w:spacing w:after="0" w:line="240" w:lineRule="auto"/>
              <w:ind w:left="-90"/>
              <w:jc w:val="both"/>
              <w:rPr>
                <w:rFonts w:ascii="Times New Roman" w:eastAsia="Times New Roman" w:hAnsi="Times New Roman" w:cs="Times New Roman"/>
              </w:rPr>
            </w:pPr>
            <w:proofErr w:type="spellStart"/>
            <w:r w:rsidRPr="000D14AC">
              <w:rPr>
                <w:rFonts w:ascii="Times New Roman" w:eastAsia="Times New Roman" w:hAnsi="Times New Roman" w:cs="Times New Roman"/>
              </w:rPr>
              <w:t>Nease</w:t>
            </w:r>
            <w:proofErr w:type="spellEnd"/>
            <w:r w:rsidRPr="000D14AC">
              <w:rPr>
                <w:rFonts w:ascii="Times New Roman" w:eastAsia="Times New Roman" w:hAnsi="Times New Roman" w:cs="Times New Roman"/>
              </w:rPr>
              <w:t>, Nelson</w:t>
            </w:r>
          </w:p>
        </w:tc>
        <w:tc>
          <w:tcPr>
            <w:tcW w:w="3672" w:type="dxa"/>
            <w:vAlign w:val="bottom"/>
          </w:tcPr>
          <w:p w14:paraId="07390DF6" w14:textId="609B5F24" w:rsidR="000D14AC" w:rsidRPr="000D14AC" w:rsidRDefault="000D14AC">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 xml:space="preserve">Nelson H. </w:t>
            </w:r>
            <w:proofErr w:type="spellStart"/>
            <w:r w:rsidRPr="000D14AC">
              <w:rPr>
                <w:rFonts w:ascii="Times New Roman" w:eastAsia="Times New Roman" w:hAnsi="Times New Roman" w:cs="Times New Roman"/>
              </w:rPr>
              <w:t>Nease</w:t>
            </w:r>
            <w:proofErr w:type="spellEnd"/>
            <w:r w:rsidRPr="000D14AC">
              <w:rPr>
                <w:rFonts w:ascii="Times New Roman" w:eastAsia="Times New Roman" w:hAnsi="Times New Roman" w:cs="Times New Roman"/>
              </w:rPr>
              <w:t>, PC</w:t>
            </w:r>
          </w:p>
        </w:tc>
        <w:tc>
          <w:tcPr>
            <w:tcW w:w="3168" w:type="dxa"/>
            <w:vAlign w:val="bottom"/>
          </w:tcPr>
          <w:p w14:paraId="32D9425A" w14:textId="04E316FB" w:rsidR="000D14AC" w:rsidRPr="00A2760A" w:rsidRDefault="000D14AC">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Via Teleconference</w:t>
            </w:r>
          </w:p>
        </w:tc>
      </w:tr>
      <w:tr w:rsidR="00A866C2" w:rsidRPr="00A2760A" w14:paraId="2B44822B" w14:textId="77777777" w:rsidTr="00C455B7">
        <w:trPr>
          <w:trHeight w:val="80"/>
        </w:trPr>
        <w:tc>
          <w:tcPr>
            <w:tcW w:w="2628" w:type="dxa"/>
            <w:vAlign w:val="bottom"/>
          </w:tcPr>
          <w:p w14:paraId="65F4AD5A" w14:textId="7E427FB0" w:rsidR="00A866C2" w:rsidRPr="000D14AC" w:rsidRDefault="00A866C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Newell, Sam</w:t>
            </w:r>
          </w:p>
        </w:tc>
        <w:tc>
          <w:tcPr>
            <w:tcW w:w="3672" w:type="dxa"/>
            <w:vAlign w:val="bottom"/>
          </w:tcPr>
          <w:p w14:paraId="76AB4C9A" w14:textId="58297B7F" w:rsidR="00A866C2" w:rsidRPr="000D14AC" w:rsidRDefault="00A866C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The Brattle Group</w:t>
            </w:r>
          </w:p>
        </w:tc>
        <w:tc>
          <w:tcPr>
            <w:tcW w:w="3168" w:type="dxa"/>
            <w:vAlign w:val="bottom"/>
          </w:tcPr>
          <w:p w14:paraId="24A6BA44" w14:textId="4A739B04" w:rsidR="00A866C2" w:rsidRPr="000D14AC" w:rsidRDefault="00A866C2">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C455B7" w:rsidRPr="00A2760A" w14:paraId="232A997B" w14:textId="489D44FE" w:rsidTr="00C455B7">
        <w:trPr>
          <w:trHeight w:val="80"/>
        </w:trPr>
        <w:tc>
          <w:tcPr>
            <w:tcW w:w="2628" w:type="dxa"/>
            <w:vAlign w:val="bottom"/>
          </w:tcPr>
          <w:p w14:paraId="74F37F72" w14:textId="344EBF1A" w:rsidR="00C455B7" w:rsidRPr="007F1D82" w:rsidRDefault="00C455B7" w:rsidP="00486326">
            <w:pPr>
              <w:spacing w:after="0" w:line="240" w:lineRule="auto"/>
              <w:ind w:left="-90"/>
              <w:jc w:val="both"/>
              <w:rPr>
                <w:rFonts w:ascii="Times New Roman" w:eastAsia="Times New Roman" w:hAnsi="Times New Roman" w:cs="Times New Roman"/>
              </w:rPr>
            </w:pPr>
            <w:r w:rsidRPr="007F1D82">
              <w:rPr>
                <w:rFonts w:ascii="Times New Roman" w:eastAsia="Times New Roman" w:hAnsi="Times New Roman" w:cs="Times New Roman"/>
              </w:rPr>
              <w:t>Powell, Christian</w:t>
            </w:r>
          </w:p>
        </w:tc>
        <w:tc>
          <w:tcPr>
            <w:tcW w:w="3672" w:type="dxa"/>
            <w:vAlign w:val="bottom"/>
          </w:tcPr>
          <w:p w14:paraId="3C6D2656" w14:textId="6510012B" w:rsidR="00C455B7" w:rsidRPr="007F1D82" w:rsidRDefault="00C455B7">
            <w:pPr>
              <w:spacing w:after="0" w:line="240" w:lineRule="auto"/>
              <w:ind w:left="-90"/>
              <w:jc w:val="both"/>
              <w:rPr>
                <w:rFonts w:ascii="Times New Roman" w:eastAsia="Times New Roman" w:hAnsi="Times New Roman" w:cs="Times New Roman"/>
              </w:rPr>
            </w:pPr>
            <w:proofErr w:type="spellStart"/>
            <w:r w:rsidRPr="007F1D82">
              <w:rPr>
                <w:rFonts w:ascii="Times New Roman" w:hAnsi="Times New Roman" w:cs="Times New Roman"/>
              </w:rPr>
              <w:t>Pedernales</w:t>
            </w:r>
            <w:proofErr w:type="spellEnd"/>
            <w:r w:rsidRPr="007F1D82">
              <w:rPr>
                <w:rFonts w:ascii="Times New Roman" w:hAnsi="Times New Roman" w:cs="Times New Roman"/>
              </w:rPr>
              <w:t xml:space="preserve"> Electric Cooperative</w:t>
            </w:r>
          </w:p>
        </w:tc>
        <w:tc>
          <w:tcPr>
            <w:tcW w:w="3168" w:type="dxa"/>
            <w:vAlign w:val="bottom"/>
          </w:tcPr>
          <w:p w14:paraId="426476B3"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C455B7" w:rsidRPr="00A2760A" w14:paraId="222435E4" w14:textId="683F3615" w:rsidTr="00C455B7">
        <w:trPr>
          <w:trHeight w:val="80"/>
        </w:trPr>
        <w:tc>
          <w:tcPr>
            <w:tcW w:w="2628" w:type="dxa"/>
            <w:vAlign w:val="bottom"/>
          </w:tcPr>
          <w:p w14:paraId="3F0E4AF8" w14:textId="62343149"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 xml:space="preserve">Reedy, Steve </w:t>
            </w:r>
          </w:p>
        </w:tc>
        <w:tc>
          <w:tcPr>
            <w:tcW w:w="3672" w:type="dxa"/>
            <w:vAlign w:val="bottom"/>
          </w:tcPr>
          <w:p w14:paraId="225EEBDB" w14:textId="52CAAC8E"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Potomac Economics</w:t>
            </w:r>
          </w:p>
        </w:tc>
        <w:tc>
          <w:tcPr>
            <w:tcW w:w="3168" w:type="dxa"/>
            <w:vAlign w:val="bottom"/>
          </w:tcPr>
          <w:p w14:paraId="2E8AE948" w14:textId="32DCB39A" w:rsidR="00C455B7" w:rsidRPr="00A866C2" w:rsidRDefault="00C455B7" w:rsidP="00DB353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A866C2" w:rsidRPr="00A2760A" w14:paraId="18844391" w14:textId="77777777" w:rsidTr="00C455B7">
        <w:trPr>
          <w:trHeight w:val="80"/>
        </w:trPr>
        <w:tc>
          <w:tcPr>
            <w:tcW w:w="2628" w:type="dxa"/>
            <w:vAlign w:val="bottom"/>
          </w:tcPr>
          <w:p w14:paraId="34E6EB1B" w14:textId="2520DBEF" w:rsidR="00A866C2" w:rsidRPr="00A866C2" w:rsidRDefault="00A866C2"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Reid, Walter</w:t>
            </w:r>
          </w:p>
        </w:tc>
        <w:tc>
          <w:tcPr>
            <w:tcW w:w="3672" w:type="dxa"/>
            <w:vAlign w:val="bottom"/>
          </w:tcPr>
          <w:p w14:paraId="19D63C2F" w14:textId="78A21386" w:rsidR="00A866C2" w:rsidRPr="00A866C2" w:rsidRDefault="00A866C2">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Wind Coalition</w:t>
            </w:r>
          </w:p>
        </w:tc>
        <w:tc>
          <w:tcPr>
            <w:tcW w:w="3168" w:type="dxa"/>
            <w:vAlign w:val="bottom"/>
          </w:tcPr>
          <w:p w14:paraId="4ACF9497" w14:textId="7CD3E241" w:rsidR="00A866C2" w:rsidRPr="00A2760A" w:rsidRDefault="00A866C2">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C455B7" w:rsidRPr="00A2760A" w14:paraId="5376FC84" w14:textId="3F6E6CF4" w:rsidTr="00C455B7">
        <w:trPr>
          <w:trHeight w:val="80"/>
        </w:trPr>
        <w:tc>
          <w:tcPr>
            <w:tcW w:w="2628" w:type="dxa"/>
            <w:vAlign w:val="bottom"/>
          </w:tcPr>
          <w:p w14:paraId="3BC7A801" w14:textId="16C22960"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Robinson, Rhonda</w:t>
            </w:r>
          </w:p>
        </w:tc>
        <w:tc>
          <w:tcPr>
            <w:tcW w:w="3672" w:type="dxa"/>
            <w:vAlign w:val="bottom"/>
          </w:tcPr>
          <w:p w14:paraId="75850FEB" w14:textId="31B9FE0D"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Calpine</w:t>
            </w:r>
          </w:p>
        </w:tc>
        <w:tc>
          <w:tcPr>
            <w:tcW w:w="3168" w:type="dxa"/>
            <w:vAlign w:val="bottom"/>
          </w:tcPr>
          <w:p w14:paraId="0CC0973F" w14:textId="4753F8B6"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C455B7" w:rsidRPr="00A2760A" w14:paraId="7484F810" w14:textId="77777777" w:rsidTr="00C455B7">
        <w:trPr>
          <w:trHeight w:val="80"/>
        </w:trPr>
        <w:tc>
          <w:tcPr>
            <w:tcW w:w="2628" w:type="dxa"/>
            <w:vAlign w:val="bottom"/>
          </w:tcPr>
          <w:p w14:paraId="37A00E2A" w14:textId="66E3C13C"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Sams, Bryan</w:t>
            </w:r>
          </w:p>
        </w:tc>
        <w:tc>
          <w:tcPr>
            <w:tcW w:w="3672" w:type="dxa"/>
            <w:vAlign w:val="bottom"/>
          </w:tcPr>
          <w:p w14:paraId="124C3FE5" w14:textId="4A790771" w:rsidR="00C455B7" w:rsidRPr="0019796A" w:rsidRDefault="00C455B7">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NRG</w:t>
            </w:r>
          </w:p>
        </w:tc>
        <w:tc>
          <w:tcPr>
            <w:tcW w:w="3168" w:type="dxa"/>
            <w:vAlign w:val="bottom"/>
          </w:tcPr>
          <w:p w14:paraId="123BF77B" w14:textId="1AD5628B" w:rsidR="00C455B7" w:rsidRPr="00A2760A" w:rsidRDefault="0019796A">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7B47AE" w:rsidRPr="00A2760A" w14:paraId="3985F300" w14:textId="77777777" w:rsidTr="00C455B7">
        <w:trPr>
          <w:trHeight w:val="80"/>
        </w:trPr>
        <w:tc>
          <w:tcPr>
            <w:tcW w:w="2628" w:type="dxa"/>
            <w:vAlign w:val="bottom"/>
          </w:tcPr>
          <w:p w14:paraId="0E86F5E0" w14:textId="62C82B41" w:rsidR="007B47AE" w:rsidRPr="0019796A" w:rsidRDefault="007B47A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Shumate, Walt</w:t>
            </w:r>
          </w:p>
        </w:tc>
        <w:tc>
          <w:tcPr>
            <w:tcW w:w="3672" w:type="dxa"/>
            <w:vAlign w:val="bottom"/>
          </w:tcPr>
          <w:p w14:paraId="6A933AE9" w14:textId="343037CD" w:rsidR="007B47AE" w:rsidRPr="0019796A" w:rsidRDefault="007B47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Shumate &amp; Associates</w:t>
            </w:r>
          </w:p>
        </w:tc>
        <w:tc>
          <w:tcPr>
            <w:tcW w:w="3168" w:type="dxa"/>
            <w:vAlign w:val="bottom"/>
          </w:tcPr>
          <w:p w14:paraId="2D47E0C0" w14:textId="77777777" w:rsidR="007B47AE" w:rsidRPr="00A2760A" w:rsidRDefault="007B47AE">
            <w:pPr>
              <w:spacing w:after="0" w:line="240" w:lineRule="auto"/>
              <w:ind w:left="-90"/>
              <w:jc w:val="both"/>
              <w:rPr>
                <w:rFonts w:ascii="Times New Roman" w:eastAsia="Times New Roman" w:hAnsi="Times New Roman" w:cs="Times New Roman"/>
                <w:highlight w:val="lightGray"/>
              </w:rPr>
            </w:pPr>
          </w:p>
        </w:tc>
      </w:tr>
      <w:tr w:rsidR="00C455B7" w:rsidRPr="00A2760A" w14:paraId="796C4CE5" w14:textId="3E06AEA1" w:rsidTr="00C455B7">
        <w:trPr>
          <w:trHeight w:val="80"/>
        </w:trPr>
        <w:tc>
          <w:tcPr>
            <w:tcW w:w="2628" w:type="dxa"/>
            <w:vAlign w:val="bottom"/>
          </w:tcPr>
          <w:p w14:paraId="055E1F16" w14:textId="2D50CF5C"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Siddiqi, Shams</w:t>
            </w:r>
          </w:p>
        </w:tc>
        <w:tc>
          <w:tcPr>
            <w:tcW w:w="3672" w:type="dxa"/>
            <w:vAlign w:val="bottom"/>
          </w:tcPr>
          <w:p w14:paraId="06DB51AF" w14:textId="7D9EA2A5" w:rsidR="00C455B7" w:rsidRPr="0019796A" w:rsidRDefault="00C455B7">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Crescent Power</w:t>
            </w:r>
          </w:p>
        </w:tc>
        <w:tc>
          <w:tcPr>
            <w:tcW w:w="3168" w:type="dxa"/>
            <w:vAlign w:val="bottom"/>
          </w:tcPr>
          <w:p w14:paraId="26D94D04" w14:textId="6F0FCA68" w:rsidR="00C455B7" w:rsidRPr="00A2760A" w:rsidRDefault="00C455B7">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r w:rsidR="00C455B7" w:rsidRPr="00A2760A" w14:paraId="085B3584" w14:textId="77777777" w:rsidTr="00C455B7">
        <w:trPr>
          <w:trHeight w:val="80"/>
        </w:trPr>
        <w:tc>
          <w:tcPr>
            <w:tcW w:w="2628" w:type="dxa"/>
            <w:vAlign w:val="bottom"/>
          </w:tcPr>
          <w:p w14:paraId="4F1A277C" w14:textId="4EE13088" w:rsidR="00C455B7" w:rsidRPr="007B47AE" w:rsidRDefault="00C455B7" w:rsidP="00486326">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Sithuraj, Murali</w:t>
            </w:r>
          </w:p>
        </w:tc>
        <w:tc>
          <w:tcPr>
            <w:tcW w:w="3672" w:type="dxa"/>
            <w:vAlign w:val="bottom"/>
          </w:tcPr>
          <w:p w14:paraId="3969B1B7" w14:textId="300FA793" w:rsidR="00C455B7" w:rsidRPr="007B47AE" w:rsidRDefault="00C455B7">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Austin Energy</w:t>
            </w:r>
          </w:p>
        </w:tc>
        <w:tc>
          <w:tcPr>
            <w:tcW w:w="3168" w:type="dxa"/>
            <w:vAlign w:val="bottom"/>
          </w:tcPr>
          <w:p w14:paraId="26D38203" w14:textId="77777777"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C455B7" w:rsidRPr="00A2760A" w14:paraId="4BA03A86" w14:textId="6A6400A6" w:rsidTr="00C455B7">
        <w:trPr>
          <w:trHeight w:val="80"/>
        </w:trPr>
        <w:tc>
          <w:tcPr>
            <w:tcW w:w="2628" w:type="dxa"/>
            <w:vAlign w:val="bottom"/>
          </w:tcPr>
          <w:p w14:paraId="36FB323F" w14:textId="1B805947" w:rsidR="00C455B7" w:rsidRPr="007B47AE" w:rsidRDefault="00C455B7" w:rsidP="00486326">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Smith, Caitlin</w:t>
            </w:r>
          </w:p>
        </w:tc>
        <w:tc>
          <w:tcPr>
            <w:tcW w:w="3672" w:type="dxa"/>
            <w:vAlign w:val="bottom"/>
          </w:tcPr>
          <w:p w14:paraId="5DC35AF3" w14:textId="4FFFF1CB" w:rsidR="00C455B7" w:rsidRPr="007B47AE" w:rsidRDefault="00C455B7" w:rsidP="003220D2">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Invenergy</w:t>
            </w:r>
          </w:p>
        </w:tc>
        <w:tc>
          <w:tcPr>
            <w:tcW w:w="3168" w:type="dxa"/>
            <w:vAlign w:val="bottom"/>
          </w:tcPr>
          <w:p w14:paraId="2A8501BB" w14:textId="5CD737E3"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C455B7" w:rsidRPr="00A2760A" w14:paraId="5D4FC07D" w14:textId="706AD224" w:rsidTr="00C455B7">
        <w:trPr>
          <w:trHeight w:val="80"/>
        </w:trPr>
        <w:tc>
          <w:tcPr>
            <w:tcW w:w="2628" w:type="dxa"/>
            <w:vAlign w:val="bottom"/>
          </w:tcPr>
          <w:p w14:paraId="4ECB4EAF" w14:textId="57986489" w:rsidR="00C455B7" w:rsidRPr="007B47AE" w:rsidRDefault="00C455B7" w:rsidP="00486326">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Stanfield, Leonard</w:t>
            </w:r>
          </w:p>
        </w:tc>
        <w:tc>
          <w:tcPr>
            <w:tcW w:w="3672" w:type="dxa"/>
            <w:vAlign w:val="bottom"/>
          </w:tcPr>
          <w:p w14:paraId="68966717" w14:textId="0C55AF8B" w:rsidR="00C455B7" w:rsidRPr="007B47AE" w:rsidRDefault="00C455B7">
            <w:pPr>
              <w:spacing w:after="0" w:line="240" w:lineRule="auto"/>
              <w:ind w:left="-90"/>
              <w:jc w:val="both"/>
              <w:rPr>
                <w:rFonts w:ascii="Times New Roman" w:eastAsia="Times New Roman" w:hAnsi="Times New Roman" w:cs="Times New Roman"/>
              </w:rPr>
            </w:pPr>
            <w:r w:rsidRPr="007B47AE">
              <w:rPr>
                <w:rFonts w:ascii="Times New Roman" w:eastAsia="Times New Roman" w:hAnsi="Times New Roman" w:cs="Times New Roman"/>
              </w:rPr>
              <w:t>Invenergy</w:t>
            </w:r>
          </w:p>
        </w:tc>
        <w:tc>
          <w:tcPr>
            <w:tcW w:w="3168" w:type="dxa"/>
            <w:vAlign w:val="bottom"/>
          </w:tcPr>
          <w:p w14:paraId="6CFDBD30" w14:textId="7B03D389" w:rsidR="00C455B7" w:rsidRPr="00A2760A" w:rsidRDefault="00C455B7">
            <w:pPr>
              <w:spacing w:after="0" w:line="240" w:lineRule="auto"/>
              <w:ind w:left="-90"/>
              <w:jc w:val="both"/>
              <w:rPr>
                <w:rFonts w:ascii="Times New Roman" w:eastAsia="Times New Roman" w:hAnsi="Times New Roman" w:cs="Times New Roman"/>
                <w:highlight w:val="lightGray"/>
              </w:rPr>
            </w:pPr>
          </w:p>
        </w:tc>
      </w:tr>
      <w:tr w:rsidR="00C455B7" w:rsidRPr="00A2760A" w14:paraId="024D8840" w14:textId="77777777" w:rsidTr="00C455B7">
        <w:trPr>
          <w:trHeight w:val="80"/>
        </w:trPr>
        <w:tc>
          <w:tcPr>
            <w:tcW w:w="2628" w:type="dxa"/>
            <w:vAlign w:val="bottom"/>
          </w:tcPr>
          <w:p w14:paraId="382A51F5" w14:textId="7370BC17" w:rsidR="00C455B7" w:rsidRPr="005F1BE6" w:rsidRDefault="00C455B7"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True, Roy</w:t>
            </w:r>
          </w:p>
        </w:tc>
        <w:tc>
          <w:tcPr>
            <w:tcW w:w="3672" w:type="dxa"/>
            <w:vAlign w:val="bottom"/>
          </w:tcPr>
          <w:p w14:paraId="4A96E8F0" w14:textId="46ECAB14" w:rsidR="00C455B7" w:rsidRPr="005F1BE6" w:rsidRDefault="00C455B7" w:rsidP="001F5D08">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ACES Power</w:t>
            </w:r>
          </w:p>
        </w:tc>
        <w:tc>
          <w:tcPr>
            <w:tcW w:w="3168" w:type="dxa"/>
            <w:vAlign w:val="bottom"/>
          </w:tcPr>
          <w:p w14:paraId="1A731D3A" w14:textId="006BFE41" w:rsidR="00C455B7" w:rsidRPr="005F1BE6" w:rsidRDefault="00C455B7">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C455B7" w:rsidRPr="00A2760A" w14:paraId="1CC4B44E" w14:textId="09A76A32" w:rsidTr="00C455B7">
        <w:trPr>
          <w:trHeight w:val="80"/>
        </w:trPr>
        <w:tc>
          <w:tcPr>
            <w:tcW w:w="2628" w:type="dxa"/>
            <w:vAlign w:val="bottom"/>
          </w:tcPr>
          <w:p w14:paraId="26B43C55" w14:textId="4145E017" w:rsidR="00C455B7" w:rsidRPr="000D14AC" w:rsidRDefault="00C455B7"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Turner, Lucas</w:t>
            </w:r>
          </w:p>
        </w:tc>
        <w:tc>
          <w:tcPr>
            <w:tcW w:w="3672" w:type="dxa"/>
            <w:vAlign w:val="bottom"/>
          </w:tcPr>
          <w:p w14:paraId="6B7B5F6B" w14:textId="4A7F5E41" w:rsidR="00C455B7" w:rsidRPr="000D14AC" w:rsidRDefault="00C455B7" w:rsidP="001F5D08">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South Texas Electric Cooperative</w:t>
            </w:r>
          </w:p>
        </w:tc>
        <w:tc>
          <w:tcPr>
            <w:tcW w:w="3168" w:type="dxa"/>
            <w:vAlign w:val="bottom"/>
          </w:tcPr>
          <w:p w14:paraId="77088434" w14:textId="60459E90" w:rsidR="00C455B7" w:rsidRPr="000D14AC" w:rsidRDefault="00C455B7">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Via Teleconference</w:t>
            </w:r>
          </w:p>
        </w:tc>
      </w:tr>
      <w:tr w:rsidR="00C455B7" w:rsidRPr="00A2760A" w14:paraId="32CEA0BB" w14:textId="497FB660" w:rsidTr="00C455B7">
        <w:trPr>
          <w:trHeight w:val="80"/>
        </w:trPr>
        <w:tc>
          <w:tcPr>
            <w:tcW w:w="2628" w:type="dxa"/>
            <w:vAlign w:val="bottom"/>
          </w:tcPr>
          <w:p w14:paraId="5DD4BA30" w14:textId="7A7B2808" w:rsidR="00C455B7" w:rsidRPr="005F1BE6" w:rsidRDefault="00C455B7"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 xml:space="preserve">Van </w:t>
            </w:r>
            <w:proofErr w:type="spellStart"/>
            <w:r w:rsidRPr="005F1BE6">
              <w:rPr>
                <w:rFonts w:ascii="Times New Roman" w:eastAsia="Times New Roman" w:hAnsi="Times New Roman" w:cs="Times New Roman"/>
              </w:rPr>
              <w:t>Booven</w:t>
            </w:r>
            <w:proofErr w:type="spellEnd"/>
            <w:r w:rsidRPr="005F1BE6">
              <w:rPr>
                <w:rFonts w:ascii="Times New Roman" w:eastAsia="Times New Roman" w:hAnsi="Times New Roman" w:cs="Times New Roman"/>
              </w:rPr>
              <w:t>, Ashley</w:t>
            </w:r>
          </w:p>
        </w:tc>
        <w:tc>
          <w:tcPr>
            <w:tcW w:w="3672" w:type="dxa"/>
            <w:vAlign w:val="bottom"/>
          </w:tcPr>
          <w:p w14:paraId="44F7BE18" w14:textId="6B72DDCC" w:rsidR="00C455B7" w:rsidRPr="005F1BE6" w:rsidRDefault="00C455B7" w:rsidP="001F5D08">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New Braunfels Utilities</w:t>
            </w:r>
          </w:p>
        </w:tc>
        <w:tc>
          <w:tcPr>
            <w:tcW w:w="3168" w:type="dxa"/>
            <w:vAlign w:val="bottom"/>
          </w:tcPr>
          <w:p w14:paraId="6F4485D1" w14:textId="30B3DC4A" w:rsidR="00C455B7" w:rsidRPr="005F1BE6" w:rsidRDefault="00C455B7">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7F1D82" w:rsidRPr="00A2760A" w14:paraId="4675CCE6" w14:textId="77777777" w:rsidTr="00C455B7">
        <w:trPr>
          <w:trHeight w:val="80"/>
        </w:trPr>
        <w:tc>
          <w:tcPr>
            <w:tcW w:w="2628" w:type="dxa"/>
            <w:vAlign w:val="bottom"/>
          </w:tcPr>
          <w:p w14:paraId="509BF9C2" w14:textId="01FAEFE2" w:rsidR="007F1D82" w:rsidRPr="007F1D82" w:rsidRDefault="007F1D82" w:rsidP="00486326">
            <w:pPr>
              <w:spacing w:after="0" w:line="240" w:lineRule="auto"/>
              <w:ind w:left="-90"/>
              <w:jc w:val="both"/>
              <w:rPr>
                <w:rFonts w:ascii="Times New Roman" w:eastAsia="Times New Roman" w:hAnsi="Times New Roman" w:cs="Times New Roman"/>
              </w:rPr>
            </w:pPr>
            <w:proofErr w:type="spellStart"/>
            <w:r w:rsidRPr="007F1D82">
              <w:rPr>
                <w:rFonts w:ascii="Times New Roman" w:eastAsia="Times New Roman" w:hAnsi="Times New Roman" w:cs="Times New Roman"/>
              </w:rPr>
              <w:t>Wallin</w:t>
            </w:r>
            <w:proofErr w:type="spellEnd"/>
            <w:r w:rsidRPr="007F1D82">
              <w:rPr>
                <w:rFonts w:ascii="Times New Roman" w:eastAsia="Times New Roman" w:hAnsi="Times New Roman" w:cs="Times New Roman"/>
              </w:rPr>
              <w:t>, Shane</w:t>
            </w:r>
          </w:p>
        </w:tc>
        <w:tc>
          <w:tcPr>
            <w:tcW w:w="3672" w:type="dxa"/>
            <w:vAlign w:val="bottom"/>
          </w:tcPr>
          <w:p w14:paraId="0AC96EBB" w14:textId="12D15140" w:rsidR="007F1D82" w:rsidRPr="007F1D82" w:rsidRDefault="007F1D82">
            <w:pPr>
              <w:spacing w:after="0" w:line="240" w:lineRule="auto"/>
              <w:ind w:left="-90"/>
              <w:jc w:val="both"/>
              <w:rPr>
                <w:rFonts w:ascii="Times New Roman" w:eastAsia="Times New Roman" w:hAnsi="Times New Roman" w:cs="Times New Roman"/>
              </w:rPr>
            </w:pPr>
            <w:r w:rsidRPr="007F1D82">
              <w:rPr>
                <w:rFonts w:ascii="Times New Roman" w:eastAsia="Times New Roman" w:hAnsi="Times New Roman" w:cs="Times New Roman"/>
              </w:rPr>
              <w:t>DME</w:t>
            </w:r>
          </w:p>
        </w:tc>
        <w:tc>
          <w:tcPr>
            <w:tcW w:w="3168" w:type="dxa"/>
            <w:vAlign w:val="bottom"/>
          </w:tcPr>
          <w:p w14:paraId="6CA9BAF2" w14:textId="77777777" w:rsidR="007F1D82" w:rsidRPr="00A2760A" w:rsidRDefault="007F1D82">
            <w:pPr>
              <w:spacing w:after="0" w:line="240" w:lineRule="auto"/>
              <w:ind w:left="-90"/>
              <w:jc w:val="both"/>
              <w:rPr>
                <w:rFonts w:ascii="Times New Roman" w:eastAsia="Times New Roman" w:hAnsi="Times New Roman" w:cs="Times New Roman"/>
                <w:highlight w:val="lightGray"/>
              </w:rPr>
            </w:pPr>
          </w:p>
        </w:tc>
      </w:tr>
      <w:tr w:rsidR="000D14AC" w:rsidRPr="00A2760A" w14:paraId="53F17570" w14:textId="77777777" w:rsidTr="00C455B7">
        <w:trPr>
          <w:trHeight w:val="80"/>
        </w:trPr>
        <w:tc>
          <w:tcPr>
            <w:tcW w:w="2628" w:type="dxa"/>
            <w:vAlign w:val="bottom"/>
          </w:tcPr>
          <w:p w14:paraId="282428C4" w14:textId="71331D9B" w:rsidR="000D14AC" w:rsidRPr="007F1D82" w:rsidRDefault="000D14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Watson, Mark</w:t>
            </w:r>
          </w:p>
        </w:tc>
        <w:tc>
          <w:tcPr>
            <w:tcW w:w="3672" w:type="dxa"/>
            <w:vAlign w:val="bottom"/>
          </w:tcPr>
          <w:p w14:paraId="0E3CAB2B" w14:textId="77777777" w:rsidR="000D14AC" w:rsidRPr="007F1D82" w:rsidRDefault="000D14AC">
            <w:pPr>
              <w:spacing w:after="0" w:line="240" w:lineRule="auto"/>
              <w:ind w:left="-90"/>
              <w:jc w:val="both"/>
              <w:rPr>
                <w:rFonts w:ascii="Times New Roman" w:eastAsia="Times New Roman" w:hAnsi="Times New Roman" w:cs="Times New Roman"/>
              </w:rPr>
            </w:pPr>
          </w:p>
        </w:tc>
        <w:tc>
          <w:tcPr>
            <w:tcW w:w="3168" w:type="dxa"/>
            <w:vAlign w:val="bottom"/>
          </w:tcPr>
          <w:p w14:paraId="487F3A6E" w14:textId="77777777" w:rsidR="000D14AC" w:rsidRPr="00A2760A" w:rsidRDefault="000D14AC">
            <w:pPr>
              <w:spacing w:after="0" w:line="240" w:lineRule="auto"/>
              <w:ind w:left="-90"/>
              <w:jc w:val="both"/>
              <w:rPr>
                <w:rFonts w:ascii="Times New Roman" w:eastAsia="Times New Roman" w:hAnsi="Times New Roman" w:cs="Times New Roman"/>
                <w:highlight w:val="lightGray"/>
              </w:rPr>
            </w:pPr>
          </w:p>
        </w:tc>
      </w:tr>
      <w:tr w:rsidR="00C455B7" w:rsidRPr="00A2760A" w14:paraId="37BC518D" w14:textId="4CB5C3C5" w:rsidTr="00C455B7">
        <w:trPr>
          <w:trHeight w:val="80"/>
        </w:trPr>
        <w:tc>
          <w:tcPr>
            <w:tcW w:w="2628" w:type="dxa"/>
            <w:vAlign w:val="bottom"/>
          </w:tcPr>
          <w:p w14:paraId="72AB8023" w14:textId="77777777" w:rsidR="00C455B7" w:rsidRPr="0019796A" w:rsidRDefault="00C455B7" w:rsidP="00486326">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Wittmeyer, Bob</w:t>
            </w:r>
          </w:p>
        </w:tc>
        <w:tc>
          <w:tcPr>
            <w:tcW w:w="3672" w:type="dxa"/>
            <w:vAlign w:val="bottom"/>
          </w:tcPr>
          <w:p w14:paraId="385FBDF2" w14:textId="77777777" w:rsidR="00C455B7" w:rsidRPr="0019796A" w:rsidRDefault="00C455B7">
            <w:pPr>
              <w:spacing w:after="0" w:line="240" w:lineRule="auto"/>
              <w:ind w:left="-90"/>
              <w:jc w:val="both"/>
              <w:rPr>
                <w:rFonts w:ascii="Times New Roman" w:eastAsia="Times New Roman" w:hAnsi="Times New Roman" w:cs="Times New Roman"/>
              </w:rPr>
            </w:pPr>
            <w:r w:rsidRPr="0019796A">
              <w:rPr>
                <w:rFonts w:ascii="Times New Roman" w:eastAsia="Times New Roman" w:hAnsi="Times New Roman" w:cs="Times New Roman"/>
              </w:rPr>
              <w:t>DME</w:t>
            </w:r>
          </w:p>
        </w:tc>
        <w:tc>
          <w:tcPr>
            <w:tcW w:w="3168" w:type="dxa"/>
            <w:vAlign w:val="bottom"/>
          </w:tcPr>
          <w:p w14:paraId="4C06B0E0" w14:textId="29AFDABC" w:rsidR="00C455B7" w:rsidRPr="00A2760A" w:rsidRDefault="0019796A">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5F1BE6" w:rsidRPr="00A2760A" w14:paraId="0AFB9CD0" w14:textId="77777777" w:rsidTr="00C455B7">
        <w:trPr>
          <w:trHeight w:val="80"/>
        </w:trPr>
        <w:tc>
          <w:tcPr>
            <w:tcW w:w="2628" w:type="dxa"/>
            <w:vAlign w:val="bottom"/>
          </w:tcPr>
          <w:p w14:paraId="44032FD8" w14:textId="71BB9B26" w:rsidR="005F1BE6" w:rsidRPr="005F1BE6" w:rsidRDefault="005F1BE6"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Ye, Lei</w:t>
            </w:r>
          </w:p>
        </w:tc>
        <w:tc>
          <w:tcPr>
            <w:tcW w:w="3672" w:type="dxa"/>
            <w:vAlign w:val="bottom"/>
          </w:tcPr>
          <w:p w14:paraId="494F50DA" w14:textId="453BEB7E" w:rsidR="005F1BE6" w:rsidRPr="005F1BE6" w:rsidRDefault="005F1BE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Austin Energy</w:t>
            </w:r>
          </w:p>
        </w:tc>
        <w:tc>
          <w:tcPr>
            <w:tcW w:w="3168" w:type="dxa"/>
            <w:vAlign w:val="bottom"/>
          </w:tcPr>
          <w:p w14:paraId="02DD9DCE" w14:textId="26C624A8"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C455B7" w:rsidRPr="00A2760A" w14:paraId="155F565C" w14:textId="77777777" w:rsidTr="00C455B7">
        <w:trPr>
          <w:trHeight w:val="80"/>
        </w:trPr>
        <w:tc>
          <w:tcPr>
            <w:tcW w:w="2628" w:type="dxa"/>
            <w:vAlign w:val="bottom"/>
          </w:tcPr>
          <w:p w14:paraId="1E8E1185" w14:textId="0580D4E7" w:rsidR="00C455B7" w:rsidRPr="00A866C2" w:rsidRDefault="00C455B7"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Younger, Joseph</w:t>
            </w:r>
          </w:p>
        </w:tc>
        <w:tc>
          <w:tcPr>
            <w:tcW w:w="3672" w:type="dxa"/>
            <w:vAlign w:val="bottom"/>
          </w:tcPr>
          <w:p w14:paraId="4B42E9B1" w14:textId="45635B83"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Texas Reliability Entity</w:t>
            </w:r>
          </w:p>
        </w:tc>
        <w:tc>
          <w:tcPr>
            <w:tcW w:w="3168" w:type="dxa"/>
            <w:vAlign w:val="bottom"/>
          </w:tcPr>
          <w:p w14:paraId="610C04FD" w14:textId="0E6BE098" w:rsidR="00C455B7" w:rsidRPr="00A866C2" w:rsidRDefault="00C455B7">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bl>
    <w:p w14:paraId="3D1A7D34" w14:textId="77777777" w:rsidR="00D4147C" w:rsidRPr="00A2760A"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340A0E" w:rsidRDefault="0058708E" w:rsidP="00486326">
      <w:pPr>
        <w:spacing w:after="0" w:line="240" w:lineRule="auto"/>
        <w:jc w:val="both"/>
        <w:rPr>
          <w:rFonts w:ascii="Times New Roman" w:eastAsia="Times New Roman" w:hAnsi="Times New Roman" w:cs="Times New Roman"/>
          <w:i/>
        </w:rPr>
      </w:pPr>
      <w:r w:rsidRPr="00340A0E">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A2760A" w14:paraId="0DFCB3B9" w14:textId="77777777" w:rsidTr="00810B6E">
        <w:trPr>
          <w:trHeight w:val="20"/>
        </w:trPr>
        <w:tc>
          <w:tcPr>
            <w:tcW w:w="2718" w:type="dxa"/>
            <w:vAlign w:val="bottom"/>
          </w:tcPr>
          <w:p w14:paraId="5E392653" w14:textId="32877302" w:rsidR="003C7DE3" w:rsidRPr="005F1BE6" w:rsidRDefault="003C7DE3"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Albracht, Brittney</w:t>
            </w:r>
          </w:p>
        </w:tc>
        <w:tc>
          <w:tcPr>
            <w:tcW w:w="3582" w:type="dxa"/>
            <w:vAlign w:val="bottom"/>
          </w:tcPr>
          <w:p w14:paraId="51802986" w14:textId="77777777" w:rsidR="003C7DE3" w:rsidRPr="005F1BE6"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5F1BE6" w:rsidRDefault="003C7DE3">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B91D91" w:rsidRPr="00A2760A" w14:paraId="1653A08F" w14:textId="77777777" w:rsidTr="00810B6E">
        <w:trPr>
          <w:trHeight w:val="20"/>
        </w:trPr>
        <w:tc>
          <w:tcPr>
            <w:tcW w:w="2718" w:type="dxa"/>
            <w:vAlign w:val="bottom"/>
          </w:tcPr>
          <w:p w14:paraId="56415414" w14:textId="21434CD1" w:rsidR="00B91D91" w:rsidRPr="000D14AC" w:rsidRDefault="00B91D91"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Anderson, Connor</w:t>
            </w:r>
          </w:p>
        </w:tc>
        <w:tc>
          <w:tcPr>
            <w:tcW w:w="3582" w:type="dxa"/>
            <w:vAlign w:val="bottom"/>
          </w:tcPr>
          <w:p w14:paraId="23435A09" w14:textId="77777777" w:rsidR="00B91D91" w:rsidRPr="000D14AC" w:rsidRDefault="00B91D91">
            <w:pPr>
              <w:spacing w:after="0" w:line="240" w:lineRule="auto"/>
              <w:ind w:left="-90"/>
              <w:jc w:val="both"/>
              <w:rPr>
                <w:rFonts w:ascii="Times New Roman" w:eastAsia="Times New Roman" w:hAnsi="Times New Roman" w:cs="Times New Roman"/>
              </w:rPr>
            </w:pPr>
          </w:p>
        </w:tc>
        <w:tc>
          <w:tcPr>
            <w:tcW w:w="3168" w:type="dxa"/>
            <w:vAlign w:val="bottom"/>
          </w:tcPr>
          <w:p w14:paraId="69E1CBC8" w14:textId="12BFD458" w:rsidR="00B91D91" w:rsidRPr="000D14AC" w:rsidRDefault="00D04D9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 </w:t>
            </w:r>
          </w:p>
        </w:tc>
      </w:tr>
      <w:tr w:rsidR="00192761" w:rsidRPr="00A2760A" w14:paraId="37890974" w14:textId="77777777" w:rsidTr="00810B6E">
        <w:trPr>
          <w:trHeight w:val="20"/>
        </w:trPr>
        <w:tc>
          <w:tcPr>
            <w:tcW w:w="2718" w:type="dxa"/>
            <w:vAlign w:val="bottom"/>
          </w:tcPr>
          <w:p w14:paraId="54E91983" w14:textId="1F3C772B" w:rsidR="00192761" w:rsidRPr="00340A0E" w:rsidRDefault="0019276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Bigbee, Nathan</w:t>
            </w:r>
          </w:p>
        </w:tc>
        <w:tc>
          <w:tcPr>
            <w:tcW w:w="3582" w:type="dxa"/>
            <w:vAlign w:val="bottom"/>
          </w:tcPr>
          <w:p w14:paraId="0D84950A" w14:textId="77777777" w:rsidR="00192761" w:rsidRPr="00A2760A" w:rsidRDefault="0019276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25665B8" w14:textId="77777777" w:rsidR="00192761" w:rsidRPr="00A2760A" w:rsidRDefault="00192761">
            <w:pPr>
              <w:spacing w:after="0" w:line="240" w:lineRule="auto"/>
              <w:ind w:left="-90"/>
              <w:jc w:val="both"/>
              <w:rPr>
                <w:rFonts w:ascii="Times New Roman" w:eastAsia="Times New Roman" w:hAnsi="Times New Roman" w:cs="Times New Roman"/>
                <w:highlight w:val="lightGray"/>
              </w:rPr>
            </w:pPr>
          </w:p>
        </w:tc>
      </w:tr>
      <w:tr w:rsidR="00153128" w:rsidRPr="00A2760A" w14:paraId="69DC23EF" w14:textId="77777777" w:rsidTr="00810B6E">
        <w:trPr>
          <w:trHeight w:val="20"/>
        </w:trPr>
        <w:tc>
          <w:tcPr>
            <w:tcW w:w="2718" w:type="dxa"/>
            <w:vAlign w:val="bottom"/>
          </w:tcPr>
          <w:p w14:paraId="5E9B69B4" w14:textId="6399FA06" w:rsidR="00153128" w:rsidRPr="00A2760A" w:rsidRDefault="00153128"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Bivens, Carrie</w:t>
            </w:r>
          </w:p>
        </w:tc>
        <w:tc>
          <w:tcPr>
            <w:tcW w:w="3582" w:type="dxa"/>
            <w:vAlign w:val="bottom"/>
          </w:tcPr>
          <w:p w14:paraId="0B32FB28" w14:textId="77777777" w:rsidR="00153128" w:rsidRPr="00A2760A"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9DC10" w14:textId="20B08C62" w:rsidR="00153128" w:rsidRPr="00A2760A" w:rsidRDefault="00153128">
            <w:pPr>
              <w:spacing w:after="0" w:line="240" w:lineRule="auto"/>
              <w:ind w:left="-90"/>
              <w:jc w:val="both"/>
              <w:rPr>
                <w:rFonts w:ascii="Times New Roman" w:eastAsia="Times New Roman" w:hAnsi="Times New Roman" w:cs="Times New Roman"/>
                <w:highlight w:val="lightGray"/>
              </w:rPr>
            </w:pPr>
          </w:p>
        </w:tc>
      </w:tr>
      <w:tr w:rsidR="00340A0E" w:rsidRPr="00A2760A" w14:paraId="33DF48F9" w14:textId="77777777" w:rsidTr="00810B6E">
        <w:trPr>
          <w:trHeight w:val="20"/>
        </w:trPr>
        <w:tc>
          <w:tcPr>
            <w:tcW w:w="2718" w:type="dxa"/>
            <w:vAlign w:val="bottom"/>
          </w:tcPr>
          <w:p w14:paraId="1EF6B76E" w14:textId="17FF420A" w:rsidR="00340A0E" w:rsidRPr="00A2760A" w:rsidRDefault="00340A0E"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Blevins, Bill</w:t>
            </w:r>
          </w:p>
        </w:tc>
        <w:tc>
          <w:tcPr>
            <w:tcW w:w="3582" w:type="dxa"/>
            <w:vAlign w:val="bottom"/>
          </w:tcPr>
          <w:p w14:paraId="79E7B12D" w14:textId="77777777" w:rsidR="00340A0E" w:rsidRPr="00A2760A" w:rsidRDefault="00340A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88510B8" w14:textId="77777777" w:rsidR="00340A0E" w:rsidRPr="00A2760A" w:rsidRDefault="00340A0E">
            <w:pPr>
              <w:spacing w:after="0" w:line="240" w:lineRule="auto"/>
              <w:ind w:left="-90"/>
              <w:jc w:val="both"/>
              <w:rPr>
                <w:rFonts w:ascii="Times New Roman" w:eastAsia="Times New Roman" w:hAnsi="Times New Roman" w:cs="Times New Roman"/>
                <w:highlight w:val="lightGray"/>
              </w:rPr>
            </w:pPr>
          </w:p>
        </w:tc>
      </w:tr>
      <w:tr w:rsidR="00153128" w:rsidRPr="00A2760A" w14:paraId="050558E0" w14:textId="77777777" w:rsidTr="00810B6E">
        <w:trPr>
          <w:trHeight w:val="20"/>
        </w:trPr>
        <w:tc>
          <w:tcPr>
            <w:tcW w:w="2718" w:type="dxa"/>
            <w:vAlign w:val="bottom"/>
          </w:tcPr>
          <w:p w14:paraId="572D1538" w14:textId="037611EA" w:rsidR="00153128" w:rsidRPr="00A2760A" w:rsidRDefault="00153128"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Butterfield, Lindsay</w:t>
            </w:r>
          </w:p>
        </w:tc>
        <w:tc>
          <w:tcPr>
            <w:tcW w:w="3582" w:type="dxa"/>
            <w:vAlign w:val="bottom"/>
          </w:tcPr>
          <w:p w14:paraId="7793DE6E" w14:textId="77777777" w:rsidR="00153128" w:rsidRPr="00A2760A"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EC92109" w14:textId="77777777" w:rsidR="00153128" w:rsidRPr="00A2760A" w:rsidRDefault="00153128">
            <w:pPr>
              <w:spacing w:after="0" w:line="240" w:lineRule="auto"/>
              <w:ind w:left="-90"/>
              <w:jc w:val="both"/>
              <w:rPr>
                <w:rFonts w:ascii="Times New Roman" w:eastAsia="Times New Roman" w:hAnsi="Times New Roman" w:cs="Times New Roman"/>
                <w:highlight w:val="lightGray"/>
              </w:rPr>
            </w:pPr>
          </w:p>
        </w:tc>
      </w:tr>
      <w:tr w:rsidR="00C455B7" w:rsidRPr="00A2760A" w14:paraId="00A0455B" w14:textId="77777777" w:rsidTr="00810B6E">
        <w:trPr>
          <w:trHeight w:val="225"/>
        </w:trPr>
        <w:tc>
          <w:tcPr>
            <w:tcW w:w="2718" w:type="dxa"/>
            <w:vAlign w:val="bottom"/>
          </w:tcPr>
          <w:p w14:paraId="233CE380" w14:textId="1F9166DD" w:rsidR="00C455B7" w:rsidRPr="005F1BE6" w:rsidRDefault="00C455B7" w:rsidP="00486326">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Chen, Jian</w:t>
            </w:r>
          </w:p>
        </w:tc>
        <w:tc>
          <w:tcPr>
            <w:tcW w:w="3582" w:type="dxa"/>
            <w:vAlign w:val="bottom"/>
          </w:tcPr>
          <w:p w14:paraId="71F05EA0" w14:textId="77777777" w:rsidR="00C455B7" w:rsidRPr="005F1BE6" w:rsidRDefault="00C455B7">
            <w:pPr>
              <w:spacing w:after="0" w:line="240" w:lineRule="auto"/>
              <w:ind w:left="-90"/>
              <w:jc w:val="both"/>
              <w:rPr>
                <w:rFonts w:ascii="Times New Roman" w:eastAsia="Times New Roman" w:hAnsi="Times New Roman" w:cs="Times New Roman"/>
              </w:rPr>
            </w:pPr>
          </w:p>
        </w:tc>
        <w:tc>
          <w:tcPr>
            <w:tcW w:w="3168" w:type="dxa"/>
            <w:vAlign w:val="bottom"/>
          </w:tcPr>
          <w:p w14:paraId="2D6B18B9" w14:textId="2823E59C" w:rsidR="00C455B7" w:rsidRPr="005F1BE6" w:rsidRDefault="00C455B7">
            <w:pPr>
              <w:spacing w:after="0" w:line="240" w:lineRule="auto"/>
              <w:ind w:left="-90"/>
              <w:jc w:val="both"/>
              <w:rPr>
                <w:rFonts w:ascii="Times New Roman" w:eastAsia="Times New Roman" w:hAnsi="Times New Roman" w:cs="Times New Roman"/>
              </w:rPr>
            </w:pPr>
            <w:r w:rsidRPr="005F1BE6">
              <w:rPr>
                <w:rFonts w:ascii="Times New Roman" w:eastAsia="Times New Roman" w:hAnsi="Times New Roman" w:cs="Times New Roman"/>
              </w:rPr>
              <w:t>Via Teleconference</w:t>
            </w:r>
          </w:p>
        </w:tc>
      </w:tr>
      <w:tr w:rsidR="00C06130" w:rsidRPr="00A2760A" w14:paraId="57D8122F" w14:textId="77777777" w:rsidTr="00810B6E">
        <w:trPr>
          <w:trHeight w:val="225"/>
        </w:trPr>
        <w:tc>
          <w:tcPr>
            <w:tcW w:w="2718" w:type="dxa"/>
            <w:vAlign w:val="bottom"/>
          </w:tcPr>
          <w:p w14:paraId="08E89F93" w14:textId="173E7DE7" w:rsidR="00C06130" w:rsidRPr="00A2760A" w:rsidRDefault="00C06130"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Clifton, Suzy</w:t>
            </w:r>
          </w:p>
        </w:tc>
        <w:tc>
          <w:tcPr>
            <w:tcW w:w="3582" w:type="dxa"/>
            <w:vAlign w:val="bottom"/>
          </w:tcPr>
          <w:p w14:paraId="5F3E73D6" w14:textId="77777777" w:rsidR="00C06130" w:rsidRPr="00A2760A"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A2760A" w:rsidRDefault="00C06130">
            <w:pPr>
              <w:spacing w:after="0" w:line="240" w:lineRule="auto"/>
              <w:ind w:left="-90"/>
              <w:jc w:val="both"/>
              <w:rPr>
                <w:rFonts w:ascii="Times New Roman" w:eastAsia="Times New Roman" w:hAnsi="Times New Roman" w:cs="Times New Roman"/>
                <w:highlight w:val="lightGray"/>
              </w:rPr>
            </w:pPr>
          </w:p>
        </w:tc>
      </w:tr>
      <w:tr w:rsidR="00EE748C" w:rsidRPr="00A2760A" w14:paraId="2A3C064B" w14:textId="77777777" w:rsidTr="00810B6E">
        <w:trPr>
          <w:trHeight w:val="225"/>
        </w:trPr>
        <w:tc>
          <w:tcPr>
            <w:tcW w:w="2718" w:type="dxa"/>
            <w:vAlign w:val="bottom"/>
          </w:tcPr>
          <w:p w14:paraId="51893A94" w14:textId="7622F8B1" w:rsidR="00EE748C" w:rsidRPr="00A2760A" w:rsidRDefault="00EE748C"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lastRenderedPageBreak/>
              <w:t>Gonzalez, Ino</w:t>
            </w:r>
          </w:p>
        </w:tc>
        <w:tc>
          <w:tcPr>
            <w:tcW w:w="3582" w:type="dxa"/>
            <w:vAlign w:val="bottom"/>
          </w:tcPr>
          <w:p w14:paraId="1899170F" w14:textId="77777777" w:rsidR="00EE748C" w:rsidRPr="00A2760A"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A2760A" w:rsidRDefault="00302108">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r w:rsidR="000D14AC" w:rsidRPr="00A2760A" w14:paraId="12A01458" w14:textId="77777777" w:rsidTr="00810B6E">
        <w:trPr>
          <w:trHeight w:val="20"/>
        </w:trPr>
        <w:tc>
          <w:tcPr>
            <w:tcW w:w="2718" w:type="dxa"/>
            <w:vAlign w:val="bottom"/>
          </w:tcPr>
          <w:p w14:paraId="51F25EBE" w14:textId="22393981" w:rsidR="000D14AC" w:rsidRPr="00A2760A" w:rsidRDefault="000D14AC" w:rsidP="00486326">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Holt, Blake</w:t>
            </w:r>
          </w:p>
        </w:tc>
        <w:tc>
          <w:tcPr>
            <w:tcW w:w="3582" w:type="dxa"/>
            <w:vAlign w:val="bottom"/>
          </w:tcPr>
          <w:p w14:paraId="5A298E24" w14:textId="77777777" w:rsidR="000D14AC" w:rsidRPr="00A2760A" w:rsidRDefault="000D14A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73EE33B" w14:textId="085FD2EC" w:rsidR="000D14AC" w:rsidRPr="00A2760A" w:rsidRDefault="000D14AC">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Via Teleconference</w:t>
            </w:r>
          </w:p>
        </w:tc>
      </w:tr>
      <w:tr w:rsidR="005F1BE6" w:rsidRPr="00A2760A" w14:paraId="372EB76A" w14:textId="77777777" w:rsidTr="00810B6E">
        <w:trPr>
          <w:trHeight w:val="20"/>
        </w:trPr>
        <w:tc>
          <w:tcPr>
            <w:tcW w:w="2718" w:type="dxa"/>
            <w:vAlign w:val="bottom"/>
          </w:tcPr>
          <w:p w14:paraId="2EFCA472" w14:textId="163F1E53" w:rsidR="005F1BE6" w:rsidRPr="00A2760A" w:rsidRDefault="005F1BE6" w:rsidP="0048632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Hughes, Lindsey</w:t>
            </w:r>
          </w:p>
        </w:tc>
        <w:tc>
          <w:tcPr>
            <w:tcW w:w="3582" w:type="dxa"/>
            <w:vAlign w:val="bottom"/>
          </w:tcPr>
          <w:p w14:paraId="2D3D698E" w14:textId="77777777" w:rsidR="005F1BE6" w:rsidRPr="00A2760A" w:rsidRDefault="005F1BE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80732A5" w14:textId="21DC8F46"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153128" w:rsidRPr="00A2760A" w14:paraId="65A96283" w14:textId="77777777" w:rsidTr="00810B6E">
        <w:trPr>
          <w:trHeight w:val="20"/>
        </w:trPr>
        <w:tc>
          <w:tcPr>
            <w:tcW w:w="2718" w:type="dxa"/>
            <w:vAlign w:val="bottom"/>
          </w:tcPr>
          <w:p w14:paraId="7F9EF71D" w14:textId="2E35350D" w:rsidR="00153128" w:rsidRPr="00A2760A" w:rsidRDefault="00153128"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Jones, Dan</w:t>
            </w:r>
          </w:p>
        </w:tc>
        <w:tc>
          <w:tcPr>
            <w:tcW w:w="3582" w:type="dxa"/>
            <w:vAlign w:val="bottom"/>
          </w:tcPr>
          <w:p w14:paraId="107B158A" w14:textId="77777777" w:rsidR="00153128" w:rsidRPr="00A2760A"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F6084D" w14:textId="77777777" w:rsidR="00153128" w:rsidRPr="00A2760A" w:rsidRDefault="00153128">
            <w:pPr>
              <w:spacing w:after="0" w:line="240" w:lineRule="auto"/>
              <w:ind w:left="-90"/>
              <w:jc w:val="both"/>
              <w:rPr>
                <w:rFonts w:ascii="Times New Roman" w:eastAsia="Times New Roman" w:hAnsi="Times New Roman" w:cs="Times New Roman"/>
                <w:highlight w:val="lightGray"/>
              </w:rPr>
            </w:pPr>
          </w:p>
        </w:tc>
      </w:tr>
      <w:tr w:rsidR="005F1BE6" w:rsidRPr="00A2760A" w14:paraId="1CE5FD33" w14:textId="77777777" w:rsidTr="00810B6E">
        <w:trPr>
          <w:trHeight w:val="20"/>
        </w:trPr>
        <w:tc>
          <w:tcPr>
            <w:tcW w:w="2718" w:type="dxa"/>
            <w:vAlign w:val="bottom"/>
          </w:tcPr>
          <w:p w14:paraId="3265C165" w14:textId="3E2F504A" w:rsidR="005F1BE6" w:rsidRPr="00A2760A" w:rsidRDefault="005F1BE6" w:rsidP="00AC3517">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Kane, Erika</w:t>
            </w:r>
          </w:p>
        </w:tc>
        <w:tc>
          <w:tcPr>
            <w:tcW w:w="3582" w:type="dxa"/>
            <w:vAlign w:val="bottom"/>
          </w:tcPr>
          <w:p w14:paraId="04B90F92" w14:textId="77777777" w:rsidR="005F1BE6" w:rsidRPr="00A2760A" w:rsidRDefault="005F1BE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A96F947" w14:textId="3827FAA7" w:rsidR="005F1BE6" w:rsidRPr="00A2760A" w:rsidRDefault="005F1BE6">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r w:rsidR="009F33C9" w:rsidRPr="00A2760A" w14:paraId="128060D0" w14:textId="77777777" w:rsidTr="00810B6E">
        <w:trPr>
          <w:trHeight w:val="20"/>
        </w:trPr>
        <w:tc>
          <w:tcPr>
            <w:tcW w:w="2718" w:type="dxa"/>
            <w:vAlign w:val="bottom"/>
          </w:tcPr>
          <w:p w14:paraId="69DCDF30" w14:textId="620EC3FB" w:rsidR="009F33C9" w:rsidRPr="00A2760A" w:rsidRDefault="009F33C9" w:rsidP="00AC3517">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Maggio, Dave</w:t>
            </w:r>
          </w:p>
        </w:tc>
        <w:tc>
          <w:tcPr>
            <w:tcW w:w="3582" w:type="dxa"/>
            <w:vAlign w:val="bottom"/>
          </w:tcPr>
          <w:p w14:paraId="596B1192" w14:textId="77777777" w:rsidR="009F33C9" w:rsidRPr="00A2760A" w:rsidRDefault="009F33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8E05C5" w14:textId="77777777" w:rsidR="009F33C9" w:rsidRPr="00A2760A" w:rsidRDefault="009F33C9">
            <w:pPr>
              <w:spacing w:after="0" w:line="240" w:lineRule="auto"/>
              <w:ind w:left="-90"/>
              <w:jc w:val="both"/>
              <w:rPr>
                <w:rFonts w:ascii="Times New Roman" w:eastAsia="Times New Roman" w:hAnsi="Times New Roman" w:cs="Times New Roman"/>
                <w:highlight w:val="lightGray"/>
              </w:rPr>
            </w:pPr>
          </w:p>
        </w:tc>
      </w:tr>
      <w:tr w:rsidR="00B03E5C" w:rsidRPr="00A2760A" w14:paraId="445EC141" w14:textId="77777777" w:rsidTr="00F44B04">
        <w:trPr>
          <w:trHeight w:val="20"/>
        </w:trPr>
        <w:tc>
          <w:tcPr>
            <w:tcW w:w="2718" w:type="dxa"/>
          </w:tcPr>
          <w:p w14:paraId="427C10DD" w14:textId="15E1A651" w:rsidR="00B03E5C" w:rsidRPr="00897D4D" w:rsidRDefault="00B03E5C" w:rsidP="00B03E5C">
            <w:pPr>
              <w:spacing w:after="0" w:line="240" w:lineRule="auto"/>
              <w:ind w:left="-90"/>
              <w:jc w:val="both"/>
              <w:rPr>
                <w:rFonts w:ascii="Times New Roman" w:eastAsia="Times New Roman" w:hAnsi="Times New Roman" w:cs="Times New Roman"/>
              </w:rPr>
            </w:pPr>
            <w:r w:rsidRPr="00B03E5C">
              <w:rPr>
                <w:rFonts w:ascii="Times New Roman" w:eastAsia="Times New Roman" w:hAnsi="Times New Roman" w:cs="Times New Roman"/>
              </w:rPr>
              <w:t>Mereness, Matt</w:t>
            </w:r>
          </w:p>
        </w:tc>
        <w:tc>
          <w:tcPr>
            <w:tcW w:w="3582" w:type="dxa"/>
          </w:tcPr>
          <w:p w14:paraId="2C9FB6D1" w14:textId="0848598E" w:rsidR="00B03E5C" w:rsidRPr="00A2760A" w:rsidRDefault="00B03E5C" w:rsidP="00B03E5C">
            <w:pPr>
              <w:spacing w:after="0" w:line="240" w:lineRule="auto"/>
              <w:ind w:left="-90"/>
              <w:jc w:val="both"/>
              <w:rPr>
                <w:rFonts w:ascii="Times New Roman" w:eastAsia="Times New Roman" w:hAnsi="Times New Roman" w:cs="Times New Roman"/>
                <w:highlight w:val="lightGray"/>
              </w:rPr>
            </w:pPr>
            <w:r>
              <w:t xml:space="preserve"> </w:t>
            </w:r>
          </w:p>
        </w:tc>
        <w:tc>
          <w:tcPr>
            <w:tcW w:w="3168" w:type="dxa"/>
          </w:tcPr>
          <w:p w14:paraId="0635432D" w14:textId="5220F383" w:rsidR="00B03E5C" w:rsidRPr="00A2760A" w:rsidRDefault="00B03E5C" w:rsidP="00B03E5C">
            <w:pPr>
              <w:spacing w:after="0" w:line="240" w:lineRule="auto"/>
              <w:ind w:left="-90"/>
              <w:jc w:val="both"/>
              <w:rPr>
                <w:rFonts w:ascii="Times New Roman" w:eastAsia="Times New Roman" w:hAnsi="Times New Roman" w:cs="Times New Roman"/>
                <w:highlight w:val="lightGray"/>
              </w:rPr>
            </w:pPr>
            <w:r>
              <w:t xml:space="preserve"> </w:t>
            </w:r>
          </w:p>
        </w:tc>
      </w:tr>
      <w:tr w:rsidR="002311D0" w:rsidRPr="00A2760A" w14:paraId="3BAEBCE3" w14:textId="77777777" w:rsidTr="00810B6E">
        <w:trPr>
          <w:trHeight w:val="20"/>
        </w:trPr>
        <w:tc>
          <w:tcPr>
            <w:tcW w:w="2718" w:type="dxa"/>
            <w:vAlign w:val="bottom"/>
          </w:tcPr>
          <w:p w14:paraId="6A32AB21" w14:textId="3991219D" w:rsidR="002311D0" w:rsidRPr="00A2760A" w:rsidRDefault="002311D0" w:rsidP="00D4147C">
            <w:pPr>
              <w:spacing w:after="0" w:line="240" w:lineRule="auto"/>
              <w:ind w:left="-90"/>
              <w:jc w:val="both"/>
              <w:rPr>
                <w:rFonts w:ascii="Times New Roman" w:eastAsia="Times New Roman" w:hAnsi="Times New Roman" w:cs="Times New Roman"/>
                <w:highlight w:val="lightGray"/>
              </w:rPr>
            </w:pPr>
            <w:r w:rsidRPr="00897D4D">
              <w:rPr>
                <w:rFonts w:ascii="Times New Roman" w:eastAsia="Times New Roman" w:hAnsi="Times New Roman" w:cs="Times New Roman"/>
              </w:rPr>
              <w:t>Mickey, Joel</w:t>
            </w:r>
          </w:p>
        </w:tc>
        <w:tc>
          <w:tcPr>
            <w:tcW w:w="3582" w:type="dxa"/>
            <w:vAlign w:val="bottom"/>
          </w:tcPr>
          <w:p w14:paraId="34DC026E" w14:textId="77777777" w:rsidR="002311D0" w:rsidRPr="00A2760A"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A2760A" w:rsidRDefault="002311D0">
            <w:pPr>
              <w:spacing w:after="0" w:line="240" w:lineRule="auto"/>
              <w:ind w:left="-90"/>
              <w:jc w:val="both"/>
              <w:rPr>
                <w:rFonts w:ascii="Times New Roman" w:eastAsia="Times New Roman" w:hAnsi="Times New Roman" w:cs="Times New Roman"/>
                <w:highlight w:val="lightGray"/>
              </w:rPr>
            </w:pPr>
          </w:p>
        </w:tc>
      </w:tr>
      <w:tr w:rsidR="0058708E" w:rsidRPr="00A2760A" w14:paraId="6E2F6261" w14:textId="77777777" w:rsidTr="00810B6E">
        <w:trPr>
          <w:trHeight w:val="20"/>
        </w:trPr>
        <w:tc>
          <w:tcPr>
            <w:tcW w:w="2718" w:type="dxa"/>
            <w:vAlign w:val="bottom"/>
          </w:tcPr>
          <w:p w14:paraId="409B80F6" w14:textId="77777777" w:rsidR="0058708E" w:rsidRPr="00A2760A" w:rsidRDefault="0058708E"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Phillips, Cory</w:t>
            </w:r>
            <w:bookmarkStart w:id="0" w:name="_GoBack"/>
            <w:bookmarkEnd w:id="0"/>
          </w:p>
        </w:tc>
        <w:tc>
          <w:tcPr>
            <w:tcW w:w="3582" w:type="dxa"/>
            <w:vAlign w:val="bottom"/>
          </w:tcPr>
          <w:p w14:paraId="28AF40E0" w14:textId="77777777" w:rsidR="0058708E" w:rsidRPr="00A2760A"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A2760A" w:rsidRDefault="00553891">
            <w:pPr>
              <w:spacing w:after="0" w:line="240" w:lineRule="auto"/>
              <w:ind w:left="-90"/>
              <w:jc w:val="both"/>
              <w:rPr>
                <w:rFonts w:ascii="Times New Roman" w:eastAsia="Times New Roman" w:hAnsi="Times New Roman" w:cs="Times New Roman"/>
                <w:highlight w:val="lightGray"/>
              </w:rPr>
            </w:pPr>
            <w:r w:rsidRPr="00A2760A">
              <w:rPr>
                <w:rFonts w:ascii="Times New Roman" w:eastAsia="Times New Roman" w:hAnsi="Times New Roman" w:cs="Times New Roman"/>
                <w:highlight w:val="lightGray"/>
              </w:rPr>
              <w:t xml:space="preserve"> </w:t>
            </w:r>
          </w:p>
        </w:tc>
      </w:tr>
      <w:tr w:rsidR="00E34E05" w:rsidRPr="00A2760A" w14:paraId="4B73987E" w14:textId="77777777" w:rsidTr="00810B6E">
        <w:trPr>
          <w:trHeight w:val="20"/>
        </w:trPr>
        <w:tc>
          <w:tcPr>
            <w:tcW w:w="2718" w:type="dxa"/>
            <w:vAlign w:val="bottom"/>
          </w:tcPr>
          <w:p w14:paraId="57A1E6FE" w14:textId="2CADFF4E" w:rsidR="00E34E05" w:rsidRPr="000D14AC" w:rsidRDefault="00E34E05" w:rsidP="00486326">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Roberts, Randy</w:t>
            </w:r>
          </w:p>
        </w:tc>
        <w:tc>
          <w:tcPr>
            <w:tcW w:w="3582" w:type="dxa"/>
            <w:vAlign w:val="bottom"/>
          </w:tcPr>
          <w:p w14:paraId="792790FC" w14:textId="77777777" w:rsidR="00E34E05" w:rsidRPr="000D14AC" w:rsidRDefault="00E34E05">
            <w:pPr>
              <w:spacing w:after="0" w:line="240" w:lineRule="auto"/>
              <w:ind w:left="-90"/>
              <w:jc w:val="both"/>
              <w:rPr>
                <w:rFonts w:ascii="Times New Roman" w:eastAsia="Times New Roman" w:hAnsi="Times New Roman" w:cs="Times New Roman"/>
              </w:rPr>
            </w:pPr>
          </w:p>
        </w:tc>
        <w:tc>
          <w:tcPr>
            <w:tcW w:w="3168" w:type="dxa"/>
            <w:vAlign w:val="bottom"/>
          </w:tcPr>
          <w:p w14:paraId="7DF21744" w14:textId="2A280B89" w:rsidR="00E34E05" w:rsidRPr="000D14AC" w:rsidRDefault="00E34E05">
            <w:pPr>
              <w:spacing w:after="0" w:line="240" w:lineRule="auto"/>
              <w:ind w:left="-90"/>
              <w:jc w:val="both"/>
              <w:rPr>
                <w:rFonts w:ascii="Times New Roman" w:eastAsia="Times New Roman" w:hAnsi="Times New Roman" w:cs="Times New Roman"/>
              </w:rPr>
            </w:pPr>
            <w:r w:rsidRPr="000D14AC">
              <w:rPr>
                <w:rFonts w:ascii="Times New Roman" w:eastAsia="Times New Roman" w:hAnsi="Times New Roman" w:cs="Times New Roman"/>
              </w:rPr>
              <w:t>Via Teleconference</w:t>
            </w:r>
          </w:p>
        </w:tc>
      </w:tr>
      <w:tr w:rsidR="007B7D69" w:rsidRPr="00A2760A" w14:paraId="18985F32" w14:textId="77777777" w:rsidTr="00810B6E">
        <w:trPr>
          <w:trHeight w:val="20"/>
        </w:trPr>
        <w:tc>
          <w:tcPr>
            <w:tcW w:w="2718" w:type="dxa"/>
            <w:vAlign w:val="bottom"/>
          </w:tcPr>
          <w:p w14:paraId="171C9C10" w14:textId="2888C1AE" w:rsidR="007B7D69" w:rsidRPr="00A2760A" w:rsidRDefault="007B7D69" w:rsidP="00486326">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Ruane, Mark</w:t>
            </w:r>
          </w:p>
        </w:tc>
        <w:tc>
          <w:tcPr>
            <w:tcW w:w="3582" w:type="dxa"/>
            <w:vAlign w:val="bottom"/>
          </w:tcPr>
          <w:p w14:paraId="3F9BE13D" w14:textId="77777777" w:rsidR="007B7D69" w:rsidRPr="00A2760A"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A2760A" w:rsidRDefault="007B7D69">
            <w:pPr>
              <w:spacing w:after="0" w:line="240" w:lineRule="auto"/>
              <w:ind w:left="-90"/>
              <w:jc w:val="both"/>
              <w:rPr>
                <w:rFonts w:ascii="Times New Roman" w:eastAsia="Times New Roman" w:hAnsi="Times New Roman" w:cs="Times New Roman"/>
                <w:highlight w:val="lightGray"/>
              </w:rPr>
            </w:pPr>
          </w:p>
        </w:tc>
      </w:tr>
      <w:tr w:rsidR="003A08BA" w:rsidRPr="00A2760A" w14:paraId="72657CFB" w14:textId="77777777" w:rsidTr="00810B6E">
        <w:trPr>
          <w:trHeight w:val="20"/>
        </w:trPr>
        <w:tc>
          <w:tcPr>
            <w:tcW w:w="2718" w:type="dxa"/>
            <w:vAlign w:val="bottom"/>
          </w:tcPr>
          <w:p w14:paraId="332215A7" w14:textId="3A7894B5" w:rsidR="003A08BA" w:rsidRPr="00A2760A" w:rsidRDefault="003A08BA" w:rsidP="00414F20">
            <w:pPr>
              <w:spacing w:after="0" w:line="240" w:lineRule="auto"/>
              <w:ind w:left="-90"/>
              <w:jc w:val="both"/>
              <w:rPr>
                <w:rFonts w:ascii="Times New Roman" w:eastAsia="Times New Roman" w:hAnsi="Times New Roman" w:cs="Times New Roman"/>
                <w:highlight w:val="lightGray"/>
              </w:rPr>
            </w:pPr>
            <w:r w:rsidRPr="00340A0E">
              <w:rPr>
                <w:rFonts w:ascii="Times New Roman" w:eastAsia="Times New Roman" w:hAnsi="Times New Roman" w:cs="Times New Roman"/>
              </w:rPr>
              <w:t>Shaw, Pam</w:t>
            </w:r>
          </w:p>
        </w:tc>
        <w:tc>
          <w:tcPr>
            <w:tcW w:w="3582" w:type="dxa"/>
            <w:vAlign w:val="bottom"/>
          </w:tcPr>
          <w:p w14:paraId="3DA57059" w14:textId="77777777" w:rsidR="003A08BA" w:rsidRPr="00A2760A"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D3E784" w14:textId="7EE40B1C" w:rsidR="003A08BA" w:rsidRPr="00A2760A" w:rsidRDefault="003A08BA">
            <w:pPr>
              <w:spacing w:after="0" w:line="240" w:lineRule="auto"/>
              <w:ind w:left="-90"/>
              <w:jc w:val="both"/>
              <w:rPr>
                <w:rFonts w:ascii="Times New Roman" w:eastAsia="Times New Roman" w:hAnsi="Times New Roman" w:cs="Times New Roman"/>
                <w:highlight w:val="lightGray"/>
              </w:rPr>
            </w:pPr>
          </w:p>
        </w:tc>
      </w:tr>
      <w:tr w:rsidR="00DC03B6" w:rsidRPr="00A2760A" w14:paraId="234065AC" w14:textId="77777777" w:rsidTr="00810B6E">
        <w:trPr>
          <w:trHeight w:val="20"/>
        </w:trPr>
        <w:tc>
          <w:tcPr>
            <w:tcW w:w="2718" w:type="dxa"/>
            <w:vAlign w:val="bottom"/>
          </w:tcPr>
          <w:p w14:paraId="788AB70E" w14:textId="78892A95" w:rsidR="00DC03B6" w:rsidRPr="00A866C2" w:rsidRDefault="00DC03B6" w:rsidP="00486326">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Smith, Nathan</w:t>
            </w:r>
          </w:p>
        </w:tc>
        <w:tc>
          <w:tcPr>
            <w:tcW w:w="3582" w:type="dxa"/>
            <w:vAlign w:val="bottom"/>
          </w:tcPr>
          <w:p w14:paraId="7C9D8E4A" w14:textId="77777777" w:rsidR="00DC03B6" w:rsidRPr="00A866C2"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4368B6FA" w14:textId="241B0A07" w:rsidR="00DC03B6" w:rsidRPr="00A866C2" w:rsidRDefault="0019466C">
            <w:pPr>
              <w:spacing w:after="0" w:line="240" w:lineRule="auto"/>
              <w:ind w:left="-90"/>
              <w:jc w:val="both"/>
              <w:rPr>
                <w:rFonts w:ascii="Times New Roman" w:eastAsia="Times New Roman" w:hAnsi="Times New Roman" w:cs="Times New Roman"/>
              </w:rPr>
            </w:pPr>
            <w:r w:rsidRPr="00A866C2">
              <w:rPr>
                <w:rFonts w:ascii="Times New Roman" w:eastAsia="Times New Roman" w:hAnsi="Times New Roman" w:cs="Times New Roman"/>
              </w:rPr>
              <w:t>Via Teleconference</w:t>
            </w:r>
          </w:p>
        </w:tc>
      </w:tr>
      <w:tr w:rsidR="002277D8" w:rsidRPr="00A2760A" w14:paraId="561E651F" w14:textId="77777777" w:rsidTr="00810B6E">
        <w:trPr>
          <w:trHeight w:val="20"/>
        </w:trPr>
        <w:tc>
          <w:tcPr>
            <w:tcW w:w="2718" w:type="dxa"/>
            <w:vAlign w:val="bottom"/>
          </w:tcPr>
          <w:p w14:paraId="559C3D0D" w14:textId="671A435B" w:rsidR="002277D8" w:rsidRPr="00A2760A" w:rsidRDefault="002277D8" w:rsidP="00486326">
            <w:pPr>
              <w:spacing w:after="0" w:line="240" w:lineRule="auto"/>
              <w:ind w:left="-90"/>
              <w:jc w:val="both"/>
              <w:rPr>
                <w:rFonts w:ascii="Times New Roman" w:eastAsia="Times New Roman" w:hAnsi="Times New Roman" w:cs="Times New Roman"/>
                <w:highlight w:val="lightGray"/>
              </w:rPr>
            </w:pPr>
            <w:r w:rsidRPr="000D14AC">
              <w:rPr>
                <w:rFonts w:ascii="Times New Roman" w:eastAsia="Times New Roman" w:hAnsi="Times New Roman" w:cs="Times New Roman"/>
              </w:rPr>
              <w:t>Warnken, Pete</w:t>
            </w:r>
          </w:p>
        </w:tc>
        <w:tc>
          <w:tcPr>
            <w:tcW w:w="3582" w:type="dxa"/>
            <w:vAlign w:val="bottom"/>
          </w:tcPr>
          <w:p w14:paraId="65DEF410" w14:textId="77777777" w:rsidR="002277D8" w:rsidRPr="00A2760A" w:rsidRDefault="002277D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45E992" w14:textId="47EFA8CB" w:rsidR="002277D8" w:rsidRPr="00A2760A" w:rsidRDefault="000D14AC">
            <w:pPr>
              <w:spacing w:after="0" w:line="240" w:lineRule="auto"/>
              <w:ind w:left="-90"/>
              <w:jc w:val="both"/>
              <w:rPr>
                <w:rFonts w:ascii="Times New Roman" w:eastAsia="Times New Roman" w:hAnsi="Times New Roman" w:cs="Times New Roman"/>
                <w:highlight w:val="lightGray"/>
              </w:rPr>
            </w:pPr>
            <w:r w:rsidRPr="005F1BE6">
              <w:rPr>
                <w:rFonts w:ascii="Times New Roman" w:eastAsia="Times New Roman" w:hAnsi="Times New Roman" w:cs="Times New Roman"/>
              </w:rPr>
              <w:t>Via Teleconference</w:t>
            </w:r>
          </w:p>
        </w:tc>
      </w:tr>
    </w:tbl>
    <w:p w14:paraId="3F1A0424" w14:textId="77777777" w:rsidR="00953B6F" w:rsidRPr="00A2760A" w:rsidRDefault="00953B6F" w:rsidP="00953B6F">
      <w:pPr>
        <w:pStyle w:val="NoSpacing"/>
        <w:jc w:val="both"/>
        <w:rPr>
          <w:rFonts w:ascii="Times New Roman" w:hAnsi="Times New Roman" w:cs="Times New Roman"/>
          <w:b/>
          <w:i/>
          <w:highlight w:val="lightGray"/>
        </w:rPr>
      </w:pPr>
    </w:p>
    <w:p w14:paraId="271AE08F" w14:textId="77777777" w:rsidR="00560CD1" w:rsidRPr="00A2760A" w:rsidRDefault="00560CD1" w:rsidP="00EB51A0">
      <w:pPr>
        <w:pStyle w:val="NoSpacing"/>
        <w:jc w:val="both"/>
        <w:rPr>
          <w:rFonts w:ascii="Times New Roman" w:hAnsi="Times New Roman" w:cs="Times New Roman"/>
          <w:b/>
          <w:i/>
          <w:highlight w:val="lightGray"/>
        </w:rPr>
      </w:pPr>
    </w:p>
    <w:p w14:paraId="641D9E3C" w14:textId="77777777" w:rsidR="00EB6CF3" w:rsidRPr="00723D3A" w:rsidRDefault="00EB6CF3" w:rsidP="00EB51A0">
      <w:pPr>
        <w:pStyle w:val="NoSpacing"/>
        <w:jc w:val="both"/>
        <w:rPr>
          <w:rFonts w:ascii="Times New Roman" w:hAnsi="Times New Roman" w:cs="Times New Roman"/>
          <w:b/>
          <w:i/>
        </w:rPr>
      </w:pPr>
      <w:r w:rsidRPr="00723D3A">
        <w:rPr>
          <w:rFonts w:ascii="Times New Roman" w:hAnsi="Times New Roman" w:cs="Times New Roman"/>
          <w:b/>
          <w:i/>
        </w:rPr>
        <w:t>Unless otherwise indicated, all Market Segments were present for a vote.</w:t>
      </w:r>
    </w:p>
    <w:p w14:paraId="765665EA" w14:textId="77777777" w:rsidR="00FA1EEE" w:rsidRPr="00723D3A" w:rsidRDefault="00FA1EEE" w:rsidP="00EB51A0">
      <w:pPr>
        <w:pStyle w:val="NoSpacing"/>
        <w:jc w:val="both"/>
        <w:rPr>
          <w:rFonts w:ascii="Times New Roman" w:hAnsi="Times New Roman" w:cs="Times New Roman"/>
        </w:rPr>
      </w:pPr>
    </w:p>
    <w:p w14:paraId="559A30B0" w14:textId="77777777" w:rsidR="00560CD1" w:rsidRPr="00723D3A" w:rsidRDefault="00560CD1" w:rsidP="00EB51A0">
      <w:pPr>
        <w:pStyle w:val="NoSpacing"/>
        <w:jc w:val="both"/>
        <w:rPr>
          <w:rFonts w:ascii="Times New Roman" w:hAnsi="Times New Roman" w:cs="Times New Roman"/>
        </w:rPr>
      </w:pPr>
    </w:p>
    <w:p w14:paraId="6BF3DA39" w14:textId="77777777" w:rsidR="00EB6CF3" w:rsidRPr="00723D3A" w:rsidRDefault="00EB6CF3" w:rsidP="00EB51A0">
      <w:pPr>
        <w:pStyle w:val="NoSpacing"/>
        <w:jc w:val="both"/>
        <w:rPr>
          <w:rFonts w:ascii="Times New Roman" w:hAnsi="Times New Roman" w:cs="Times New Roman"/>
          <w:u w:val="single"/>
        </w:rPr>
      </w:pPr>
      <w:r w:rsidRPr="00723D3A">
        <w:rPr>
          <w:rFonts w:ascii="Times New Roman" w:hAnsi="Times New Roman" w:cs="Times New Roman"/>
          <w:u w:val="single"/>
        </w:rPr>
        <w:t>Antitrust Admonition</w:t>
      </w:r>
    </w:p>
    <w:p w14:paraId="0507BBB7" w14:textId="1D4DE01B" w:rsidR="00EB6CF3" w:rsidRPr="00723D3A" w:rsidRDefault="005B580C" w:rsidP="00EB51A0">
      <w:pPr>
        <w:pStyle w:val="NoSpacing"/>
        <w:jc w:val="both"/>
        <w:rPr>
          <w:rFonts w:ascii="Times New Roman" w:hAnsi="Times New Roman" w:cs="Times New Roman"/>
        </w:rPr>
      </w:pPr>
      <w:r w:rsidRPr="00723D3A">
        <w:rPr>
          <w:rFonts w:ascii="Times New Roman" w:hAnsi="Times New Roman" w:cs="Times New Roman"/>
        </w:rPr>
        <w:t>David Kee</w:t>
      </w:r>
      <w:r w:rsidR="00A756B3" w:rsidRPr="00723D3A">
        <w:rPr>
          <w:rFonts w:ascii="Times New Roman" w:hAnsi="Times New Roman" w:cs="Times New Roman"/>
        </w:rPr>
        <w:t xml:space="preserve"> </w:t>
      </w:r>
      <w:r w:rsidR="00EB6CF3" w:rsidRPr="00723D3A">
        <w:rPr>
          <w:rFonts w:ascii="Times New Roman" w:hAnsi="Times New Roman" w:cs="Times New Roman"/>
        </w:rPr>
        <w:t xml:space="preserve">directed attention to the Antitrust Admonition, which was displayed. </w:t>
      </w:r>
    </w:p>
    <w:p w14:paraId="14B90A77" w14:textId="77777777" w:rsidR="004C2A2C" w:rsidRPr="00723D3A" w:rsidRDefault="004C2A2C" w:rsidP="00EB51A0">
      <w:pPr>
        <w:pStyle w:val="NoSpacing"/>
        <w:jc w:val="both"/>
        <w:rPr>
          <w:rFonts w:ascii="Times New Roman" w:hAnsi="Times New Roman" w:cs="Times New Roman"/>
          <w:u w:val="single"/>
        </w:rPr>
      </w:pPr>
    </w:p>
    <w:p w14:paraId="7CAA20FA" w14:textId="77777777" w:rsidR="00B979D0" w:rsidRPr="00723D3A" w:rsidRDefault="00B979D0" w:rsidP="00EB51A0">
      <w:pPr>
        <w:pStyle w:val="NoSpacing"/>
        <w:jc w:val="both"/>
        <w:rPr>
          <w:rFonts w:ascii="Times New Roman" w:hAnsi="Times New Roman" w:cs="Times New Roman"/>
          <w:u w:val="single"/>
        </w:rPr>
      </w:pPr>
    </w:p>
    <w:p w14:paraId="54765ACC" w14:textId="5A745A1F" w:rsidR="00EB6CF3" w:rsidRPr="00723D3A" w:rsidRDefault="00F11910" w:rsidP="00EB51A0">
      <w:pPr>
        <w:pStyle w:val="NoSpacing"/>
        <w:jc w:val="both"/>
        <w:rPr>
          <w:rFonts w:ascii="Times New Roman" w:hAnsi="Times New Roman" w:cs="Times New Roman"/>
          <w:u w:val="single"/>
        </w:rPr>
      </w:pPr>
      <w:r w:rsidRPr="00723D3A">
        <w:rPr>
          <w:rFonts w:ascii="Times New Roman" w:hAnsi="Times New Roman" w:cs="Times New Roman"/>
          <w:u w:val="single"/>
        </w:rPr>
        <w:t>A</w:t>
      </w:r>
      <w:r w:rsidR="00EB6CF3" w:rsidRPr="00723D3A">
        <w:rPr>
          <w:rFonts w:ascii="Times New Roman" w:hAnsi="Times New Roman" w:cs="Times New Roman"/>
          <w:u w:val="single"/>
        </w:rPr>
        <w:t>genda Review</w:t>
      </w:r>
    </w:p>
    <w:p w14:paraId="59C31F47" w14:textId="7D120B42" w:rsidR="004B217E" w:rsidRPr="00723D3A" w:rsidRDefault="004E052C" w:rsidP="00AF3C7F">
      <w:pPr>
        <w:pStyle w:val="NoSpacing"/>
        <w:jc w:val="both"/>
        <w:rPr>
          <w:rFonts w:ascii="Times New Roman" w:hAnsi="Times New Roman" w:cs="Times New Roman"/>
        </w:rPr>
      </w:pPr>
      <w:r w:rsidRPr="00723D3A">
        <w:rPr>
          <w:rFonts w:ascii="Times New Roman" w:hAnsi="Times New Roman" w:cs="Times New Roman"/>
        </w:rPr>
        <w:t>Mr. Kee reviewed items scheduled for a vote and noted changes to the order for which items would be taken up.</w:t>
      </w:r>
    </w:p>
    <w:p w14:paraId="4A56F053" w14:textId="77777777" w:rsidR="00AA3851" w:rsidRPr="00723D3A" w:rsidRDefault="00AA3851" w:rsidP="00AF3C7F">
      <w:pPr>
        <w:pStyle w:val="NoSpacing"/>
        <w:jc w:val="both"/>
        <w:rPr>
          <w:rFonts w:ascii="Times New Roman" w:hAnsi="Times New Roman" w:cs="Times New Roman"/>
        </w:rPr>
      </w:pPr>
    </w:p>
    <w:p w14:paraId="3A12A1FC" w14:textId="77777777" w:rsidR="00FA1EEE" w:rsidRPr="00A2760A" w:rsidRDefault="00FA1EEE" w:rsidP="00AF3C7F">
      <w:pPr>
        <w:pStyle w:val="NoSpacing"/>
        <w:jc w:val="both"/>
        <w:rPr>
          <w:rFonts w:ascii="Times New Roman" w:hAnsi="Times New Roman" w:cs="Times New Roman"/>
          <w:highlight w:val="lightGray"/>
        </w:rPr>
      </w:pPr>
    </w:p>
    <w:p w14:paraId="4FE77780" w14:textId="77777777" w:rsidR="00FA1EEE" w:rsidRPr="000F73D5" w:rsidRDefault="00FA1EEE" w:rsidP="00FA1EEE">
      <w:pPr>
        <w:pStyle w:val="NoSpacing"/>
        <w:jc w:val="both"/>
        <w:rPr>
          <w:rFonts w:ascii="Times New Roman" w:hAnsi="Times New Roman"/>
          <w:u w:val="single"/>
        </w:rPr>
      </w:pPr>
      <w:r w:rsidRPr="000F73D5">
        <w:rPr>
          <w:rFonts w:ascii="Times New Roman" w:hAnsi="Times New Roman" w:cs="Times New Roman"/>
          <w:u w:val="single"/>
        </w:rPr>
        <w:t xml:space="preserve">Approval of WMS Meeting Minutes </w:t>
      </w:r>
      <w:r w:rsidRPr="000F73D5">
        <w:rPr>
          <w:rFonts w:ascii="Times New Roman" w:hAnsi="Times New Roman"/>
          <w:u w:val="single"/>
        </w:rPr>
        <w:t>(see Key Documents)</w:t>
      </w:r>
      <w:r w:rsidRPr="000F73D5">
        <w:rPr>
          <w:rStyle w:val="FootnoteReference"/>
          <w:rFonts w:ascii="Times New Roman" w:hAnsi="Times New Roman"/>
          <w:u w:val="single"/>
        </w:rPr>
        <w:footnoteReference w:id="1"/>
      </w:r>
    </w:p>
    <w:p w14:paraId="488F7B1E" w14:textId="37EEA3F8" w:rsidR="00EB6CF3" w:rsidRPr="000F73D5" w:rsidRDefault="000F73D5" w:rsidP="00EB51A0">
      <w:pPr>
        <w:pStyle w:val="NoSpacing"/>
        <w:jc w:val="both"/>
        <w:rPr>
          <w:rFonts w:ascii="Times New Roman" w:hAnsi="Times New Roman" w:cs="Times New Roman"/>
          <w:i/>
        </w:rPr>
      </w:pPr>
      <w:r>
        <w:rPr>
          <w:rFonts w:ascii="Times New Roman" w:hAnsi="Times New Roman" w:cs="Times New Roman"/>
          <w:i/>
        </w:rPr>
        <w:t>October 10, 2018</w:t>
      </w:r>
    </w:p>
    <w:p w14:paraId="735EA63F" w14:textId="17938EA7" w:rsidR="00FA1EEE" w:rsidRPr="000F73D5" w:rsidRDefault="000F73D5" w:rsidP="00FA1EEE">
      <w:pPr>
        <w:pStyle w:val="NoSpacing"/>
        <w:jc w:val="both"/>
        <w:rPr>
          <w:rFonts w:ascii="Times New Roman" w:hAnsi="Times New Roman" w:cs="Times New Roman"/>
          <w:b/>
        </w:rPr>
      </w:pPr>
      <w:r>
        <w:rPr>
          <w:rFonts w:ascii="Times New Roman" w:hAnsi="Times New Roman" w:cs="Times New Roman"/>
          <w:b/>
        </w:rPr>
        <w:t xml:space="preserve">Diana Coleman </w:t>
      </w:r>
      <w:r w:rsidR="00200C63" w:rsidRPr="000F73D5">
        <w:rPr>
          <w:rFonts w:ascii="Times New Roman" w:hAnsi="Times New Roman" w:cs="Times New Roman"/>
          <w:b/>
        </w:rPr>
        <w:t>m</w:t>
      </w:r>
      <w:r w:rsidR="00FA1EEE" w:rsidRPr="000F73D5">
        <w:rPr>
          <w:rFonts w:ascii="Times New Roman" w:hAnsi="Times New Roman" w:cs="Times New Roman"/>
          <w:b/>
        </w:rPr>
        <w:t xml:space="preserve">oved to approve the </w:t>
      </w:r>
      <w:r>
        <w:rPr>
          <w:rFonts w:ascii="Times New Roman" w:hAnsi="Times New Roman" w:cs="Times New Roman"/>
          <w:b/>
        </w:rPr>
        <w:t xml:space="preserve">October 10, </w:t>
      </w:r>
      <w:r w:rsidR="00200C63" w:rsidRPr="000F73D5">
        <w:rPr>
          <w:rFonts w:ascii="Times New Roman" w:hAnsi="Times New Roman" w:cs="Times New Roman"/>
          <w:b/>
        </w:rPr>
        <w:t>2018</w:t>
      </w:r>
      <w:r w:rsidR="00E0282B" w:rsidRPr="000F73D5">
        <w:rPr>
          <w:rFonts w:ascii="Times New Roman" w:hAnsi="Times New Roman" w:cs="Times New Roman"/>
          <w:b/>
        </w:rPr>
        <w:t xml:space="preserve"> </w:t>
      </w:r>
      <w:r w:rsidR="00FA1EEE" w:rsidRPr="000F73D5">
        <w:rPr>
          <w:rFonts w:ascii="Times New Roman" w:hAnsi="Times New Roman" w:cs="Times New Roman"/>
          <w:b/>
        </w:rPr>
        <w:t>WM</w:t>
      </w:r>
      <w:r w:rsidR="00E0282B" w:rsidRPr="000F73D5">
        <w:rPr>
          <w:rFonts w:ascii="Times New Roman" w:hAnsi="Times New Roman" w:cs="Times New Roman"/>
          <w:b/>
        </w:rPr>
        <w:t xml:space="preserve">S meeting minutes as submitted.  </w:t>
      </w:r>
      <w:r>
        <w:rPr>
          <w:rFonts w:ascii="Times New Roman" w:hAnsi="Times New Roman" w:cs="Times New Roman"/>
          <w:b/>
        </w:rPr>
        <w:t>Anthony Johnson s</w:t>
      </w:r>
      <w:r w:rsidR="00FA1EEE" w:rsidRPr="000F73D5">
        <w:rPr>
          <w:rFonts w:ascii="Times New Roman" w:hAnsi="Times New Roman" w:cs="Times New Roman"/>
          <w:b/>
        </w:rPr>
        <w:t>econded the motion.  The motion carried unanimously.</w:t>
      </w:r>
    </w:p>
    <w:p w14:paraId="38E4CBE7" w14:textId="77777777" w:rsidR="00E0282B" w:rsidRPr="000F73D5" w:rsidRDefault="00E0282B" w:rsidP="00FA1EEE">
      <w:pPr>
        <w:pStyle w:val="NoSpacing"/>
        <w:jc w:val="both"/>
        <w:rPr>
          <w:rFonts w:ascii="Times New Roman" w:hAnsi="Times New Roman" w:cs="Times New Roman"/>
          <w:b/>
        </w:rPr>
      </w:pPr>
    </w:p>
    <w:p w14:paraId="601BBEEB" w14:textId="77777777" w:rsidR="00560CD1" w:rsidRPr="00A2760A" w:rsidRDefault="00560CD1" w:rsidP="00FA1EEE">
      <w:pPr>
        <w:pStyle w:val="NoSpacing"/>
        <w:jc w:val="both"/>
        <w:rPr>
          <w:rFonts w:ascii="Times New Roman" w:hAnsi="Times New Roman" w:cs="Times New Roman"/>
          <w:b/>
          <w:highlight w:val="lightGray"/>
        </w:rPr>
      </w:pPr>
    </w:p>
    <w:p w14:paraId="4B5B88E3" w14:textId="518AE087" w:rsidR="005D5485" w:rsidRPr="00E90151" w:rsidRDefault="007D014F" w:rsidP="007D014F">
      <w:pPr>
        <w:pStyle w:val="NoSpacing"/>
        <w:rPr>
          <w:rFonts w:ascii="Times New Roman" w:hAnsi="Times New Roman" w:cs="Times New Roman"/>
          <w:u w:val="single"/>
        </w:rPr>
      </w:pPr>
      <w:r w:rsidRPr="00E90151">
        <w:rPr>
          <w:rFonts w:ascii="Times New Roman" w:hAnsi="Times New Roman" w:cs="Times New Roman"/>
          <w:u w:val="single"/>
        </w:rPr>
        <w:t>Technical Advisory Committee (TAC) Update and Assignments</w:t>
      </w:r>
      <w:r w:rsidR="00E0282B" w:rsidRPr="00E90151">
        <w:rPr>
          <w:rFonts w:ascii="Times New Roman" w:hAnsi="Times New Roman" w:cs="Times New Roman"/>
          <w:u w:val="single"/>
        </w:rPr>
        <w:t xml:space="preserve"> </w:t>
      </w:r>
    </w:p>
    <w:p w14:paraId="32348BB0" w14:textId="354C2045" w:rsidR="00E90151" w:rsidRPr="00E90151" w:rsidRDefault="00A448A3" w:rsidP="00E90151">
      <w:pPr>
        <w:pStyle w:val="NoSpacing"/>
        <w:jc w:val="both"/>
        <w:rPr>
          <w:rFonts w:ascii="Times New Roman" w:hAnsi="Times New Roman" w:cs="Times New Roman"/>
        </w:rPr>
      </w:pPr>
      <w:r w:rsidRPr="00E90151">
        <w:rPr>
          <w:rFonts w:ascii="Times New Roman" w:hAnsi="Times New Roman" w:cs="Times New Roman"/>
        </w:rPr>
        <w:t xml:space="preserve">Mr. Kee </w:t>
      </w:r>
      <w:r w:rsidR="00E90151" w:rsidRPr="00E90151">
        <w:rPr>
          <w:rFonts w:ascii="Times New Roman" w:hAnsi="Times New Roman" w:cs="Times New Roman"/>
        </w:rPr>
        <w:t>reminded Market Participants that TAC had not met since the October 10, 2018 WMS meeting.</w:t>
      </w:r>
    </w:p>
    <w:p w14:paraId="3E41C3F0" w14:textId="5BDC6C53" w:rsidR="00E57747" w:rsidRPr="00E90151" w:rsidRDefault="00E57747" w:rsidP="00E90151">
      <w:pPr>
        <w:pStyle w:val="NoSpacing"/>
        <w:jc w:val="both"/>
        <w:rPr>
          <w:rFonts w:ascii="Times New Roman" w:hAnsi="Times New Roman" w:cs="Times New Roman"/>
        </w:rPr>
      </w:pPr>
    </w:p>
    <w:p w14:paraId="4C628114" w14:textId="77777777" w:rsidR="007E682A" w:rsidRPr="00E90151" w:rsidRDefault="007E682A" w:rsidP="00E90151">
      <w:pPr>
        <w:pStyle w:val="NoSpacing"/>
        <w:jc w:val="both"/>
        <w:rPr>
          <w:rFonts w:ascii="Times New Roman" w:hAnsi="Times New Roman" w:cs="Times New Roman"/>
        </w:rPr>
      </w:pPr>
    </w:p>
    <w:p w14:paraId="2C8AC6F3" w14:textId="235776B5" w:rsidR="00BC00C0" w:rsidRPr="00E90151" w:rsidRDefault="00BC00C0" w:rsidP="00CB76AE">
      <w:pPr>
        <w:pStyle w:val="NoSpacing"/>
        <w:rPr>
          <w:rFonts w:ascii="Times New Roman" w:hAnsi="Times New Roman" w:cs="Times New Roman"/>
          <w:u w:val="single"/>
        </w:rPr>
      </w:pPr>
      <w:r w:rsidRPr="00E90151">
        <w:rPr>
          <w:rFonts w:ascii="Times New Roman" w:hAnsi="Times New Roman" w:cs="Times New Roman"/>
          <w:u w:val="single"/>
        </w:rPr>
        <w:t>ER</w:t>
      </w:r>
      <w:r w:rsidR="00135CBB" w:rsidRPr="00E90151">
        <w:rPr>
          <w:rFonts w:ascii="Times New Roman" w:hAnsi="Times New Roman" w:cs="Times New Roman"/>
          <w:u w:val="single"/>
        </w:rPr>
        <w:t>COT Operations and Market Items (see Key Documents)</w:t>
      </w:r>
    </w:p>
    <w:p w14:paraId="4CF96A4B" w14:textId="2F567F58" w:rsidR="00E90151" w:rsidRDefault="00E90151" w:rsidP="003B37C9">
      <w:pPr>
        <w:pStyle w:val="NoSpacing"/>
        <w:jc w:val="both"/>
        <w:rPr>
          <w:rFonts w:ascii="Times New Roman" w:hAnsi="Times New Roman" w:cs="Times New Roman"/>
          <w:i/>
        </w:rPr>
      </w:pPr>
      <w:r w:rsidRPr="00E90151">
        <w:rPr>
          <w:rFonts w:ascii="Times New Roman" w:hAnsi="Times New Roman" w:cs="Times New Roman"/>
          <w:i/>
        </w:rPr>
        <w:t>Market Equilibrium and Economically Optimal Planning Reserve Margin Study</w:t>
      </w:r>
    </w:p>
    <w:p w14:paraId="75EDF260" w14:textId="21B14D9B" w:rsidR="0006303C" w:rsidRDefault="00E972E7" w:rsidP="003B37C9">
      <w:pPr>
        <w:pStyle w:val="NoSpacing"/>
        <w:jc w:val="both"/>
        <w:rPr>
          <w:rFonts w:ascii="Times New Roman" w:hAnsi="Times New Roman" w:cs="Times New Roman"/>
        </w:rPr>
      </w:pPr>
      <w:r>
        <w:rPr>
          <w:rFonts w:ascii="Times New Roman" w:hAnsi="Times New Roman" w:cs="Times New Roman"/>
        </w:rPr>
        <w:t xml:space="preserve">Pete Warnken introduced The Brattle Group and </w:t>
      </w:r>
      <w:proofErr w:type="spellStart"/>
      <w:r>
        <w:rPr>
          <w:rFonts w:ascii="Times New Roman" w:eastAsia="Times New Roman" w:hAnsi="Times New Roman" w:cs="Times New Roman"/>
        </w:rPr>
        <w:t>Astrape</w:t>
      </w:r>
      <w:proofErr w:type="spellEnd"/>
      <w:r>
        <w:rPr>
          <w:rFonts w:ascii="Times New Roman" w:eastAsia="Times New Roman" w:hAnsi="Times New Roman" w:cs="Times New Roman"/>
        </w:rPr>
        <w:t xml:space="preserve"> Consulting Staff to summarize highlights of their studies on the </w:t>
      </w:r>
      <w:r w:rsidRPr="00E972E7">
        <w:rPr>
          <w:rFonts w:ascii="Times New Roman" w:eastAsia="Times New Roman" w:hAnsi="Times New Roman" w:cs="Times New Roman"/>
        </w:rPr>
        <w:t>Market Equilibrium Reserve Margin</w:t>
      </w:r>
      <w:r>
        <w:rPr>
          <w:rFonts w:ascii="Times New Roman" w:eastAsia="Times New Roman" w:hAnsi="Times New Roman" w:cs="Times New Roman"/>
        </w:rPr>
        <w:t xml:space="preserve"> and </w:t>
      </w:r>
      <w:r w:rsidRPr="00E972E7">
        <w:rPr>
          <w:rFonts w:ascii="Times New Roman" w:eastAsia="Times New Roman" w:hAnsi="Times New Roman" w:cs="Times New Roman"/>
        </w:rPr>
        <w:t>Economically Optimal Reserve Margin</w:t>
      </w:r>
      <w:r>
        <w:rPr>
          <w:rFonts w:ascii="Times New Roman" w:eastAsia="Times New Roman" w:hAnsi="Times New Roman" w:cs="Times New Roman"/>
        </w:rPr>
        <w:t xml:space="preserve"> as presented at the October 19, 2018 </w:t>
      </w:r>
      <w:r w:rsidRPr="00E972E7">
        <w:rPr>
          <w:rFonts w:ascii="Times New Roman" w:eastAsia="Times New Roman" w:hAnsi="Times New Roman" w:cs="Times New Roman"/>
        </w:rPr>
        <w:t xml:space="preserve">Supply Analysis Working Group </w:t>
      </w:r>
      <w:r>
        <w:rPr>
          <w:rFonts w:ascii="Times New Roman" w:eastAsia="Times New Roman" w:hAnsi="Times New Roman" w:cs="Times New Roman"/>
        </w:rPr>
        <w:t xml:space="preserve">(SAWG) meeting and reminded Market Participants that comments on the studies need to be submitted by November 26, 2018.  </w:t>
      </w:r>
      <w:r w:rsidR="00CF2238">
        <w:rPr>
          <w:rFonts w:ascii="Times New Roman" w:eastAsia="Times New Roman" w:hAnsi="Times New Roman" w:cs="Times New Roman"/>
        </w:rPr>
        <w:t>Sam Newell reviewed the concept</w:t>
      </w:r>
      <w:r w:rsidR="00724BFD">
        <w:rPr>
          <w:rFonts w:ascii="Times New Roman" w:eastAsia="Times New Roman" w:hAnsi="Times New Roman" w:cs="Times New Roman"/>
        </w:rPr>
        <w:t xml:space="preserve">s in the study and </w:t>
      </w:r>
      <w:r w:rsidR="000060D9" w:rsidRPr="000060D9">
        <w:rPr>
          <w:rFonts w:ascii="Times New Roman" w:eastAsia="Times New Roman" w:hAnsi="Times New Roman" w:cs="Times New Roman"/>
        </w:rPr>
        <w:t>stated that the projected 2022 Market Equilibrium Reserve Margin is 10.25% compared to 11.5% in 2014</w:t>
      </w:r>
      <w:r w:rsidR="000060D9">
        <w:rPr>
          <w:rFonts w:ascii="Times New Roman" w:eastAsia="Times New Roman" w:hAnsi="Times New Roman" w:cs="Times New Roman"/>
        </w:rPr>
        <w:t xml:space="preserve">.  </w:t>
      </w:r>
      <w:r w:rsidR="002A6F7E">
        <w:rPr>
          <w:rFonts w:ascii="Times New Roman" w:eastAsia="Times New Roman" w:hAnsi="Times New Roman" w:cs="Times New Roman"/>
        </w:rPr>
        <w:t xml:space="preserve">Kevin </w:t>
      </w:r>
      <w:proofErr w:type="spellStart"/>
      <w:r w:rsidR="002A6F7E">
        <w:rPr>
          <w:rFonts w:ascii="Times New Roman" w:eastAsia="Times New Roman" w:hAnsi="Times New Roman" w:cs="Times New Roman"/>
        </w:rPr>
        <w:t>Carden</w:t>
      </w:r>
      <w:proofErr w:type="spellEnd"/>
      <w:r w:rsidR="002A6F7E">
        <w:rPr>
          <w:rFonts w:ascii="Times New Roman" w:eastAsia="Times New Roman" w:hAnsi="Times New Roman" w:cs="Times New Roman"/>
        </w:rPr>
        <w:t xml:space="preserve"> </w:t>
      </w:r>
      <w:r w:rsidR="00CF2238">
        <w:rPr>
          <w:rFonts w:ascii="Times New Roman" w:eastAsia="Times New Roman" w:hAnsi="Times New Roman" w:cs="Times New Roman"/>
        </w:rPr>
        <w:t xml:space="preserve">summarized the drivers of </w:t>
      </w:r>
      <w:r w:rsidR="002A6F7E">
        <w:rPr>
          <w:rFonts w:ascii="Times New Roman" w:eastAsia="Times New Roman" w:hAnsi="Times New Roman" w:cs="Times New Roman"/>
        </w:rPr>
        <w:t xml:space="preserve">the </w:t>
      </w:r>
      <w:r w:rsidR="003B7C4A">
        <w:rPr>
          <w:rFonts w:ascii="Times New Roman" w:eastAsia="Times New Roman" w:hAnsi="Times New Roman" w:cs="Times New Roman"/>
        </w:rPr>
        <w:t xml:space="preserve">projected </w:t>
      </w:r>
      <w:r w:rsidR="002A6F7E">
        <w:rPr>
          <w:rFonts w:ascii="Times New Roman" w:eastAsia="Times New Roman" w:hAnsi="Times New Roman" w:cs="Times New Roman"/>
        </w:rPr>
        <w:t>change</w:t>
      </w:r>
      <w:r w:rsidR="000060D9">
        <w:rPr>
          <w:rFonts w:ascii="Times New Roman" w:eastAsia="Times New Roman" w:hAnsi="Times New Roman" w:cs="Times New Roman"/>
        </w:rPr>
        <w:t xml:space="preserve"> and </w:t>
      </w:r>
      <w:r w:rsidR="00724BFD">
        <w:rPr>
          <w:rFonts w:ascii="Times New Roman" w:eastAsia="Times New Roman" w:hAnsi="Times New Roman" w:cs="Times New Roman"/>
        </w:rPr>
        <w:t xml:space="preserve">Rebecca Carroll reviewed the sensitivities to key uncertainties.  </w:t>
      </w:r>
    </w:p>
    <w:p w14:paraId="77614CB9" w14:textId="77777777" w:rsidR="0006303C" w:rsidRPr="0006303C" w:rsidRDefault="0006303C" w:rsidP="003B37C9">
      <w:pPr>
        <w:pStyle w:val="NoSpacing"/>
        <w:jc w:val="both"/>
        <w:rPr>
          <w:rFonts w:ascii="Times New Roman" w:hAnsi="Times New Roman" w:cs="Times New Roman"/>
        </w:rPr>
      </w:pPr>
    </w:p>
    <w:p w14:paraId="52469739" w14:textId="77777777" w:rsidR="0006303C" w:rsidRPr="0006303C" w:rsidRDefault="0006303C" w:rsidP="0006303C">
      <w:pPr>
        <w:pStyle w:val="NoSpacing"/>
        <w:jc w:val="both"/>
        <w:rPr>
          <w:rFonts w:ascii="Times New Roman" w:hAnsi="Times New Roman" w:cs="Times New Roman"/>
          <w:i/>
        </w:rPr>
      </w:pPr>
      <w:r w:rsidRPr="0006303C">
        <w:rPr>
          <w:rFonts w:ascii="Times New Roman" w:hAnsi="Times New Roman" w:cs="Times New Roman"/>
          <w:i/>
        </w:rPr>
        <w:t>Unregistered Distributed Generation (DG) Report 2018 Q3 Update</w:t>
      </w:r>
    </w:p>
    <w:p w14:paraId="447832ED" w14:textId="46F63C44" w:rsidR="0006303C" w:rsidRPr="0006303C" w:rsidRDefault="00801B30" w:rsidP="003B37C9">
      <w:pPr>
        <w:pStyle w:val="NoSpacing"/>
        <w:jc w:val="both"/>
        <w:rPr>
          <w:rFonts w:ascii="Times New Roman" w:hAnsi="Times New Roman" w:cs="Times New Roman"/>
          <w:highlight w:val="lightGray"/>
        </w:rPr>
      </w:pPr>
      <w:r>
        <w:rPr>
          <w:rFonts w:ascii="Times New Roman" w:hAnsi="Times New Roman" w:cs="Times New Roman"/>
        </w:rPr>
        <w:t xml:space="preserve">Connor Anderson </w:t>
      </w:r>
      <w:r w:rsidRPr="00801B30">
        <w:rPr>
          <w:rFonts w:ascii="Times New Roman" w:hAnsi="Times New Roman" w:cs="Times New Roman"/>
        </w:rPr>
        <w:t xml:space="preserve">presented the </w:t>
      </w:r>
      <w:r>
        <w:rPr>
          <w:rFonts w:ascii="Times New Roman" w:hAnsi="Times New Roman" w:cs="Times New Roman"/>
        </w:rPr>
        <w:t>3</w:t>
      </w:r>
      <w:r w:rsidRPr="00801B30">
        <w:rPr>
          <w:rFonts w:ascii="Times New Roman" w:hAnsi="Times New Roman" w:cs="Times New Roman"/>
          <w:vertAlign w:val="superscript"/>
        </w:rPr>
        <w:t>rd</w:t>
      </w:r>
      <w:r>
        <w:rPr>
          <w:rFonts w:ascii="Times New Roman" w:hAnsi="Times New Roman" w:cs="Times New Roman"/>
        </w:rPr>
        <w:t xml:space="preserve"> </w:t>
      </w:r>
      <w:r w:rsidRPr="00801B30">
        <w:rPr>
          <w:rFonts w:ascii="Times New Roman" w:hAnsi="Times New Roman" w:cs="Times New Roman"/>
        </w:rPr>
        <w:t>Quarter 2018 Unregistered DG report and noted the significant increase in solar generation</w:t>
      </w:r>
      <w:r>
        <w:rPr>
          <w:rFonts w:ascii="Times New Roman" w:hAnsi="Times New Roman" w:cs="Times New Roman"/>
        </w:rPr>
        <w:t xml:space="preserve"> from 2016 to 2018.  </w:t>
      </w:r>
      <w:r w:rsidRPr="00801B30">
        <w:rPr>
          <w:rFonts w:ascii="Times New Roman" w:hAnsi="Times New Roman" w:cs="Times New Roman"/>
        </w:rPr>
        <w:t xml:space="preserve">  </w:t>
      </w:r>
    </w:p>
    <w:p w14:paraId="6AC958DB" w14:textId="77777777" w:rsidR="0006303C" w:rsidRPr="0006303C" w:rsidRDefault="0006303C" w:rsidP="003B37C9">
      <w:pPr>
        <w:pStyle w:val="NoSpacing"/>
        <w:jc w:val="both"/>
        <w:rPr>
          <w:rFonts w:ascii="Times New Roman" w:hAnsi="Times New Roman" w:cs="Times New Roman"/>
          <w:highlight w:val="lightGray"/>
        </w:rPr>
      </w:pPr>
    </w:p>
    <w:p w14:paraId="0CC68951" w14:textId="77777777" w:rsidR="00241952" w:rsidRPr="0006303C" w:rsidRDefault="00241952" w:rsidP="00C14F77">
      <w:pPr>
        <w:pStyle w:val="Default"/>
        <w:rPr>
          <w:b/>
          <w:sz w:val="22"/>
          <w:szCs w:val="22"/>
        </w:rPr>
      </w:pPr>
    </w:p>
    <w:p w14:paraId="7DCD2A6E" w14:textId="77777777" w:rsidR="00FB78FB" w:rsidRPr="0006303C" w:rsidRDefault="00FB78FB" w:rsidP="00EB51A0">
      <w:pPr>
        <w:pStyle w:val="NoSpacing"/>
        <w:jc w:val="both"/>
        <w:rPr>
          <w:rFonts w:ascii="Times New Roman" w:hAnsi="Times New Roman" w:cs="Times New Roman"/>
          <w:u w:val="single"/>
        </w:rPr>
      </w:pPr>
      <w:r w:rsidRPr="0006303C">
        <w:rPr>
          <w:rFonts w:ascii="Times New Roman" w:hAnsi="Times New Roman" w:cs="Times New Roman"/>
          <w:u w:val="single"/>
        </w:rPr>
        <w:t xml:space="preserve">New Protocol Revision Subcommittee (PRS) Referrals </w:t>
      </w:r>
      <w:r w:rsidR="00870D4A" w:rsidRPr="0006303C">
        <w:rPr>
          <w:rFonts w:ascii="Times New Roman" w:hAnsi="Times New Roman" w:cs="Times New Roman"/>
          <w:u w:val="single"/>
        </w:rPr>
        <w:t xml:space="preserve"> </w:t>
      </w:r>
    </w:p>
    <w:p w14:paraId="4962A8F1" w14:textId="4CF9E451" w:rsidR="0006303C" w:rsidRDefault="0006303C" w:rsidP="004828C6">
      <w:pPr>
        <w:pStyle w:val="NoSpacing"/>
        <w:jc w:val="both"/>
        <w:rPr>
          <w:rFonts w:ascii="Times New Roman" w:hAnsi="Times New Roman" w:cs="Times New Roman"/>
          <w:i/>
          <w:highlight w:val="lightGray"/>
        </w:rPr>
      </w:pPr>
      <w:r w:rsidRPr="00755F5D">
        <w:rPr>
          <w:rFonts w:ascii="Times New Roman" w:hAnsi="Times New Roman" w:cs="Times New Roman"/>
          <w:i/>
        </w:rPr>
        <w:t>Nodal Protocol Revision Request (NPRR) 901, Switchable</w:t>
      </w:r>
      <w:r w:rsidRPr="0006303C">
        <w:rPr>
          <w:rFonts w:ascii="Times New Roman" w:hAnsi="Times New Roman" w:cs="Times New Roman"/>
          <w:i/>
        </w:rPr>
        <w:t xml:space="preserve"> Generation Resource Status Code</w:t>
      </w:r>
    </w:p>
    <w:p w14:paraId="03630A2A" w14:textId="10014FBA" w:rsidR="00CF36C6" w:rsidRPr="005C4971" w:rsidRDefault="00BB4F72" w:rsidP="005C4971">
      <w:pPr>
        <w:pStyle w:val="Default"/>
        <w:rPr>
          <w:sz w:val="22"/>
          <w:szCs w:val="22"/>
        </w:rPr>
      </w:pPr>
      <w:r w:rsidRPr="005C4971">
        <w:rPr>
          <w:sz w:val="22"/>
          <w:szCs w:val="22"/>
        </w:rPr>
        <w:t xml:space="preserve">Bill Blevins </w:t>
      </w:r>
      <w:r w:rsidR="00455223" w:rsidRPr="005C4971">
        <w:rPr>
          <w:sz w:val="22"/>
          <w:szCs w:val="22"/>
        </w:rPr>
        <w:t xml:space="preserve">stated that creating a new Resource Status code for Switchable Generation Resources (SWGRs) </w:t>
      </w:r>
      <w:r w:rsidR="00EE5939" w:rsidRPr="005C4971">
        <w:rPr>
          <w:sz w:val="22"/>
          <w:szCs w:val="22"/>
        </w:rPr>
        <w:t xml:space="preserve">operating in another region </w:t>
      </w:r>
      <w:r w:rsidR="009E08F0">
        <w:rPr>
          <w:sz w:val="22"/>
          <w:szCs w:val="22"/>
        </w:rPr>
        <w:t xml:space="preserve">provides </w:t>
      </w:r>
      <w:r w:rsidR="00455223" w:rsidRPr="005C4971">
        <w:rPr>
          <w:sz w:val="22"/>
          <w:szCs w:val="22"/>
        </w:rPr>
        <w:t>greater transparency for operations and reporting</w:t>
      </w:r>
      <w:r w:rsidR="00EE5939" w:rsidRPr="005C4971">
        <w:rPr>
          <w:sz w:val="22"/>
          <w:szCs w:val="22"/>
        </w:rPr>
        <w:t xml:space="preserve"> </w:t>
      </w:r>
      <w:r w:rsidR="00455223" w:rsidRPr="005C4971">
        <w:rPr>
          <w:sz w:val="22"/>
          <w:szCs w:val="22"/>
        </w:rPr>
        <w:t xml:space="preserve">and reviewed the timeline to implement </w:t>
      </w:r>
      <w:r w:rsidR="00CF36C6" w:rsidRPr="005C4971">
        <w:rPr>
          <w:sz w:val="22"/>
          <w:szCs w:val="22"/>
        </w:rPr>
        <w:t>NPRR901</w:t>
      </w:r>
      <w:r w:rsidR="00455223" w:rsidRPr="005C4971">
        <w:rPr>
          <w:sz w:val="22"/>
          <w:szCs w:val="22"/>
        </w:rPr>
        <w:t xml:space="preserve">.  </w:t>
      </w:r>
      <w:r w:rsidR="00EE5939" w:rsidRPr="005C4971">
        <w:rPr>
          <w:sz w:val="22"/>
          <w:szCs w:val="22"/>
        </w:rPr>
        <w:t xml:space="preserve">Dan Jones summarized discussions at the Qualified Scheduling Entity (QSE) Managers Working Group (QMWG) meetings </w:t>
      </w:r>
      <w:r w:rsidR="00C14EB4" w:rsidRPr="005C4971">
        <w:rPr>
          <w:sz w:val="22"/>
          <w:szCs w:val="22"/>
        </w:rPr>
        <w:t>regarding compensation and S</w:t>
      </w:r>
      <w:r w:rsidR="00EE5939" w:rsidRPr="005C4971">
        <w:rPr>
          <w:sz w:val="22"/>
          <w:szCs w:val="22"/>
        </w:rPr>
        <w:t>ettlement issues</w:t>
      </w:r>
      <w:r w:rsidR="00805F2F">
        <w:rPr>
          <w:sz w:val="22"/>
          <w:szCs w:val="22"/>
        </w:rPr>
        <w:t xml:space="preserve">.  </w:t>
      </w:r>
      <w:r w:rsidR="00C14EB4" w:rsidRPr="005C4971">
        <w:rPr>
          <w:sz w:val="22"/>
          <w:szCs w:val="22"/>
        </w:rPr>
        <w:t xml:space="preserve">Resmi Surendran summarized the 10/11/18 Shell Energy comments and expressed concern for </w:t>
      </w:r>
      <w:r w:rsidR="00805F2F" w:rsidRPr="00805F2F">
        <w:rPr>
          <w:sz w:val="22"/>
          <w:szCs w:val="22"/>
        </w:rPr>
        <w:t>advancing NPRR901 without addressing recovery of the reasonable costs of switchable grid generators</w:t>
      </w:r>
      <w:r w:rsidR="00805F2F">
        <w:rPr>
          <w:sz w:val="22"/>
          <w:szCs w:val="22"/>
        </w:rPr>
        <w:t xml:space="preserve">.  </w:t>
      </w:r>
      <w:r w:rsidR="00C14EB4" w:rsidRPr="005C4971">
        <w:rPr>
          <w:sz w:val="22"/>
          <w:szCs w:val="22"/>
        </w:rPr>
        <w:t xml:space="preserve">Todd Jonas summarized the 10/11/18 Tenaska comments and </w:t>
      </w:r>
      <w:r w:rsidR="00977C84" w:rsidRPr="005C4971">
        <w:rPr>
          <w:sz w:val="22"/>
          <w:szCs w:val="22"/>
        </w:rPr>
        <w:t xml:space="preserve">expressed concern for the unintended consequences of NPRR901.  Market Participants and ERCOT Staff debated the </w:t>
      </w:r>
      <w:r w:rsidR="002B147C">
        <w:rPr>
          <w:sz w:val="22"/>
          <w:szCs w:val="22"/>
        </w:rPr>
        <w:t xml:space="preserve">Settlement </w:t>
      </w:r>
      <w:r w:rsidR="00977C84" w:rsidRPr="005C4971">
        <w:rPr>
          <w:sz w:val="22"/>
          <w:szCs w:val="22"/>
        </w:rPr>
        <w:t xml:space="preserve">issues and </w:t>
      </w:r>
      <w:r w:rsidR="005C4971" w:rsidRPr="005C4971">
        <w:rPr>
          <w:sz w:val="22"/>
          <w:szCs w:val="22"/>
        </w:rPr>
        <w:t xml:space="preserve">potential </w:t>
      </w:r>
      <w:r w:rsidR="00977C84" w:rsidRPr="005C4971">
        <w:rPr>
          <w:sz w:val="22"/>
          <w:szCs w:val="22"/>
        </w:rPr>
        <w:t xml:space="preserve">clarifications.  Market Participants offered clarifications </w:t>
      </w:r>
      <w:r w:rsidR="005C4971" w:rsidRPr="005C4971">
        <w:rPr>
          <w:sz w:val="22"/>
          <w:szCs w:val="22"/>
        </w:rPr>
        <w:t xml:space="preserve">to include a status change of “unavailable for RUC or verbal dispatch.”  </w:t>
      </w:r>
      <w:r w:rsidR="00977C84" w:rsidRPr="005C4971">
        <w:rPr>
          <w:sz w:val="22"/>
          <w:szCs w:val="22"/>
        </w:rPr>
        <w:t xml:space="preserve">  </w:t>
      </w:r>
    </w:p>
    <w:p w14:paraId="00A2F591" w14:textId="77777777" w:rsidR="00CF36C6" w:rsidRPr="005C4971" w:rsidRDefault="00CF36C6" w:rsidP="005C4971">
      <w:pPr>
        <w:pStyle w:val="Default"/>
        <w:rPr>
          <w:sz w:val="22"/>
          <w:szCs w:val="22"/>
        </w:rPr>
      </w:pPr>
    </w:p>
    <w:p w14:paraId="3263431B" w14:textId="0664D0E3" w:rsidR="005C4971" w:rsidRDefault="005C4971" w:rsidP="004828C6">
      <w:pPr>
        <w:pStyle w:val="NoSpacing"/>
        <w:jc w:val="both"/>
        <w:rPr>
          <w:rFonts w:ascii="Times New Roman" w:hAnsi="Times New Roman" w:cs="Times New Roman"/>
        </w:rPr>
      </w:pPr>
      <w:r w:rsidRPr="005C4971">
        <w:rPr>
          <w:rFonts w:ascii="Times New Roman" w:hAnsi="Times New Roman" w:cs="Times New Roman"/>
          <w:b/>
        </w:rPr>
        <w:t xml:space="preserve">Ms. Surendran moved to endorse NPRR901 as amended by the 10/11/18 Tenaska comments and as revised by WMS.  </w:t>
      </w:r>
      <w:r>
        <w:rPr>
          <w:rFonts w:ascii="Times New Roman" w:hAnsi="Times New Roman" w:cs="Times New Roman"/>
          <w:b/>
        </w:rPr>
        <w:t xml:space="preserve">Clayton Greer </w:t>
      </w:r>
      <w:r w:rsidRPr="005C4971">
        <w:rPr>
          <w:rFonts w:ascii="Times New Roman" w:hAnsi="Times New Roman" w:cs="Times New Roman"/>
          <w:b/>
        </w:rPr>
        <w:t xml:space="preserve">seconded the motion.  </w:t>
      </w:r>
      <w:r w:rsidR="007B15B5">
        <w:rPr>
          <w:rFonts w:ascii="Times New Roman" w:hAnsi="Times New Roman" w:cs="Times New Roman"/>
          <w:b/>
        </w:rPr>
        <w:t xml:space="preserve"> </w:t>
      </w:r>
      <w:r w:rsidR="007B15B5">
        <w:rPr>
          <w:rFonts w:ascii="Times New Roman" w:hAnsi="Times New Roman" w:cs="Times New Roman"/>
        </w:rPr>
        <w:t xml:space="preserve">Market Participants further debated the issues. </w:t>
      </w:r>
    </w:p>
    <w:p w14:paraId="39F4FB98" w14:textId="77777777" w:rsidR="007B15B5" w:rsidRDefault="007B15B5" w:rsidP="004828C6">
      <w:pPr>
        <w:pStyle w:val="NoSpacing"/>
        <w:jc w:val="both"/>
        <w:rPr>
          <w:rFonts w:ascii="Times New Roman" w:hAnsi="Times New Roman" w:cs="Times New Roman"/>
        </w:rPr>
      </w:pPr>
    </w:p>
    <w:p w14:paraId="64AE3FB2" w14:textId="1F8B289A" w:rsidR="007B15B5" w:rsidRPr="00ED1957" w:rsidRDefault="007B15B5" w:rsidP="004828C6">
      <w:pPr>
        <w:pStyle w:val="NoSpacing"/>
        <w:jc w:val="both"/>
        <w:rPr>
          <w:rFonts w:ascii="Times New Roman" w:hAnsi="Times New Roman" w:cs="Times New Roman"/>
          <w:i/>
        </w:rPr>
      </w:pPr>
      <w:r w:rsidRPr="00D56006">
        <w:rPr>
          <w:rFonts w:ascii="Times New Roman" w:hAnsi="Times New Roman" w:cs="Times New Roman"/>
          <w:b/>
        </w:rPr>
        <w:t xml:space="preserve">Joe Dan Wilson moved to table NPRR901.  Ken Lindberg seconded the motion.   The motion failed via roll call vote, with </w:t>
      </w:r>
      <w:r w:rsidR="00D56006" w:rsidRPr="00D56006">
        <w:rPr>
          <w:rFonts w:ascii="Times New Roman" w:hAnsi="Times New Roman" w:cs="Times New Roman"/>
          <w:b/>
        </w:rPr>
        <w:t>12</w:t>
      </w:r>
      <w:r w:rsidRPr="00D56006">
        <w:rPr>
          <w:rFonts w:ascii="Times New Roman" w:hAnsi="Times New Roman" w:cs="Times New Roman"/>
          <w:b/>
        </w:rPr>
        <w:t xml:space="preserve"> objections from the Consumer (4) (City of Eastland, OPUC, Dow Chemical, Nucor),  Independent Power Marketer (IPM) (3) (Citigroup Energy, Morgan Stanley, Shell Energy),  Independent Retail Electric Provider (IREP) (Reliant), </w:t>
      </w:r>
      <w:r w:rsidR="00D56006" w:rsidRPr="00D56006">
        <w:rPr>
          <w:rFonts w:ascii="Times New Roman" w:hAnsi="Times New Roman" w:cs="Times New Roman"/>
          <w:b/>
        </w:rPr>
        <w:t xml:space="preserve">and </w:t>
      </w:r>
      <w:r w:rsidRPr="00D56006">
        <w:rPr>
          <w:rFonts w:ascii="Times New Roman" w:hAnsi="Times New Roman" w:cs="Times New Roman"/>
          <w:b/>
        </w:rPr>
        <w:t>Investor Owned Utilit</w:t>
      </w:r>
      <w:r w:rsidR="0078090B">
        <w:rPr>
          <w:rFonts w:ascii="Times New Roman" w:hAnsi="Times New Roman" w:cs="Times New Roman"/>
          <w:b/>
        </w:rPr>
        <w:t>y</w:t>
      </w:r>
      <w:r w:rsidRPr="00D56006">
        <w:rPr>
          <w:rFonts w:ascii="Times New Roman" w:hAnsi="Times New Roman" w:cs="Times New Roman"/>
          <w:b/>
        </w:rPr>
        <w:t xml:space="preserve"> (IOU) (4) (Oncor, AEPSC, CenterPoint, </w:t>
      </w:r>
      <w:proofErr w:type="spellStart"/>
      <w:r w:rsidRPr="00D56006">
        <w:rPr>
          <w:rFonts w:ascii="Times New Roman" w:hAnsi="Times New Roman" w:cs="Times New Roman"/>
          <w:b/>
        </w:rPr>
        <w:t>Sharyland</w:t>
      </w:r>
      <w:proofErr w:type="spellEnd"/>
      <w:r w:rsidRPr="00D56006">
        <w:rPr>
          <w:rFonts w:ascii="Times New Roman" w:hAnsi="Times New Roman" w:cs="Times New Roman"/>
          <w:b/>
        </w:rPr>
        <w:t>)</w:t>
      </w:r>
      <w:r w:rsidR="00D56006" w:rsidRPr="00D56006">
        <w:rPr>
          <w:rFonts w:ascii="Times New Roman" w:hAnsi="Times New Roman" w:cs="Times New Roman"/>
          <w:b/>
        </w:rPr>
        <w:t xml:space="preserve"> Market Segments</w:t>
      </w:r>
      <w:r w:rsidRPr="00D56006">
        <w:rPr>
          <w:rFonts w:ascii="Times New Roman" w:hAnsi="Times New Roman" w:cs="Times New Roman"/>
          <w:b/>
        </w:rPr>
        <w:t xml:space="preserve">, and </w:t>
      </w:r>
      <w:r w:rsidR="00D56006" w:rsidRPr="00D56006">
        <w:rPr>
          <w:rFonts w:ascii="Times New Roman" w:hAnsi="Times New Roman" w:cs="Times New Roman"/>
          <w:b/>
        </w:rPr>
        <w:t xml:space="preserve">four </w:t>
      </w:r>
      <w:r w:rsidRPr="00D56006">
        <w:rPr>
          <w:rFonts w:ascii="Times New Roman" w:hAnsi="Times New Roman" w:cs="Times New Roman"/>
          <w:b/>
        </w:rPr>
        <w:t>abstention</w:t>
      </w:r>
      <w:r w:rsidR="00D56006" w:rsidRPr="00D56006">
        <w:rPr>
          <w:rFonts w:ascii="Times New Roman" w:hAnsi="Times New Roman" w:cs="Times New Roman"/>
          <w:b/>
        </w:rPr>
        <w:t>s</w:t>
      </w:r>
      <w:r w:rsidRPr="00D56006">
        <w:rPr>
          <w:rFonts w:ascii="Times New Roman" w:hAnsi="Times New Roman" w:cs="Times New Roman"/>
          <w:b/>
        </w:rPr>
        <w:t xml:space="preserve"> from the </w:t>
      </w:r>
      <w:r w:rsidR="00D56006" w:rsidRPr="00D56006">
        <w:rPr>
          <w:rFonts w:ascii="Times New Roman" w:hAnsi="Times New Roman" w:cs="Times New Roman"/>
          <w:b/>
        </w:rPr>
        <w:t xml:space="preserve">Independent Generator (E.ON), IPM (Tenaska), and IREP (2) (Direct Energy, Infinite Energy) </w:t>
      </w:r>
      <w:r w:rsidRPr="00D56006">
        <w:rPr>
          <w:rFonts w:ascii="Times New Roman" w:hAnsi="Times New Roman" w:cs="Times New Roman"/>
          <w:b/>
        </w:rPr>
        <w:t>Market Segment</w:t>
      </w:r>
      <w:r w:rsidR="00D56006" w:rsidRPr="00D56006">
        <w:rPr>
          <w:rFonts w:ascii="Times New Roman" w:hAnsi="Times New Roman" w:cs="Times New Roman"/>
          <w:b/>
        </w:rPr>
        <w:t>s</w:t>
      </w:r>
      <w:r w:rsidRPr="00D56006">
        <w:rPr>
          <w:rFonts w:ascii="Times New Roman" w:hAnsi="Times New Roman" w:cs="Times New Roman"/>
          <w:b/>
        </w:rPr>
        <w:t xml:space="preserve">.  </w:t>
      </w:r>
      <w:r w:rsidRPr="00ED1957">
        <w:rPr>
          <w:rFonts w:ascii="Times New Roman" w:hAnsi="Times New Roman" w:cs="Times New Roman"/>
          <w:i/>
        </w:rPr>
        <w:t>(Please see ballot posted with Key Documents.)</w:t>
      </w:r>
    </w:p>
    <w:p w14:paraId="5AC3E8A9" w14:textId="77777777" w:rsidR="005C4971" w:rsidRPr="007B15B5" w:rsidRDefault="005C4971" w:rsidP="005C4971">
      <w:pPr>
        <w:pStyle w:val="NoSpacing"/>
        <w:jc w:val="both"/>
        <w:rPr>
          <w:rFonts w:ascii="Times New Roman" w:hAnsi="Times New Roman" w:cs="Times New Roman"/>
          <w:b/>
          <w:highlight w:val="yellow"/>
        </w:rPr>
      </w:pPr>
    </w:p>
    <w:p w14:paraId="5C69FFF9" w14:textId="40589BE1" w:rsidR="005C4971" w:rsidRDefault="008144DD" w:rsidP="005C4971">
      <w:pPr>
        <w:pStyle w:val="NoSpacing"/>
        <w:jc w:val="both"/>
        <w:rPr>
          <w:rFonts w:ascii="Times New Roman" w:hAnsi="Times New Roman" w:cs="Times New Roman"/>
        </w:rPr>
      </w:pPr>
      <w:r w:rsidRPr="008144DD">
        <w:rPr>
          <w:rFonts w:ascii="Times New Roman" w:hAnsi="Times New Roman" w:cs="Times New Roman"/>
        </w:rPr>
        <w:t xml:space="preserve">Nathan Bigbee reminded Market Participants of the reliability issues and the intent to codify the process for emergency situations. </w:t>
      </w:r>
      <w:r w:rsidR="00550DB7" w:rsidRPr="00550DB7">
        <w:rPr>
          <w:rFonts w:ascii="Times New Roman" w:hAnsi="Times New Roman" w:cs="Times New Roman"/>
        </w:rPr>
        <w:t>Market Partic</w:t>
      </w:r>
      <w:r w:rsidR="00F0703C">
        <w:rPr>
          <w:rFonts w:ascii="Times New Roman" w:hAnsi="Times New Roman" w:cs="Times New Roman"/>
        </w:rPr>
        <w:t>i</w:t>
      </w:r>
      <w:r w:rsidR="00550DB7" w:rsidRPr="00550DB7">
        <w:rPr>
          <w:rFonts w:ascii="Times New Roman" w:hAnsi="Times New Roman" w:cs="Times New Roman"/>
        </w:rPr>
        <w:t xml:space="preserve">pants </w:t>
      </w:r>
      <w:r w:rsidR="009E08F0">
        <w:rPr>
          <w:rFonts w:ascii="Times New Roman" w:hAnsi="Times New Roman" w:cs="Times New Roman"/>
        </w:rPr>
        <w:t xml:space="preserve">offered </w:t>
      </w:r>
      <w:r w:rsidR="00550DB7">
        <w:rPr>
          <w:rFonts w:ascii="Times New Roman" w:hAnsi="Times New Roman" w:cs="Times New Roman"/>
        </w:rPr>
        <w:t xml:space="preserve">additional </w:t>
      </w:r>
      <w:r w:rsidR="00550DB7" w:rsidRPr="00550DB7">
        <w:rPr>
          <w:rFonts w:ascii="Times New Roman" w:hAnsi="Times New Roman" w:cs="Times New Roman"/>
        </w:rPr>
        <w:t xml:space="preserve">clarifications </w:t>
      </w:r>
      <w:r>
        <w:rPr>
          <w:rFonts w:ascii="Times New Roman" w:hAnsi="Times New Roman" w:cs="Times New Roman"/>
        </w:rPr>
        <w:t xml:space="preserve">to specify </w:t>
      </w:r>
      <w:r w:rsidR="00550DB7" w:rsidRPr="00550DB7">
        <w:rPr>
          <w:rFonts w:ascii="Times New Roman" w:hAnsi="Times New Roman" w:cs="Times New Roman"/>
        </w:rPr>
        <w:t xml:space="preserve">for emergency conditions verses </w:t>
      </w:r>
      <w:r w:rsidR="009E08F0">
        <w:rPr>
          <w:rFonts w:ascii="Times New Roman" w:hAnsi="Times New Roman" w:cs="Times New Roman"/>
        </w:rPr>
        <w:t>status code for “</w:t>
      </w:r>
      <w:r w:rsidR="00550DB7" w:rsidRPr="005C4971">
        <w:rPr>
          <w:rFonts w:ascii="Times New Roman" w:hAnsi="Times New Roman" w:cs="Times New Roman"/>
        </w:rPr>
        <w:t>unavailable for RUC or verbal dispatch</w:t>
      </w:r>
      <w:r w:rsidR="009E08F0">
        <w:rPr>
          <w:rFonts w:ascii="Times New Roman" w:hAnsi="Times New Roman" w:cs="Times New Roman"/>
        </w:rPr>
        <w:t xml:space="preserve">” </w:t>
      </w:r>
      <w:r w:rsidR="00550DB7">
        <w:rPr>
          <w:rFonts w:ascii="Times New Roman" w:hAnsi="Times New Roman" w:cs="Times New Roman"/>
        </w:rPr>
        <w:t xml:space="preserve">and reviewed the Revision Request approval process and timeline.  </w:t>
      </w:r>
    </w:p>
    <w:p w14:paraId="30414D88" w14:textId="77777777" w:rsidR="00550DB7" w:rsidRDefault="00550DB7" w:rsidP="005C4971">
      <w:pPr>
        <w:pStyle w:val="NoSpacing"/>
        <w:jc w:val="both"/>
        <w:rPr>
          <w:rFonts w:ascii="Times New Roman" w:hAnsi="Times New Roman" w:cs="Times New Roman"/>
        </w:rPr>
      </w:pPr>
    </w:p>
    <w:p w14:paraId="54482974" w14:textId="2C9B4B63" w:rsidR="00550DB7" w:rsidRPr="002B147C" w:rsidRDefault="00550DB7" w:rsidP="005C4971">
      <w:pPr>
        <w:pStyle w:val="NoSpacing"/>
        <w:jc w:val="both"/>
        <w:rPr>
          <w:rFonts w:ascii="Times New Roman" w:hAnsi="Times New Roman" w:cs="Times New Roman"/>
        </w:rPr>
      </w:pPr>
      <w:r w:rsidRPr="00550DB7">
        <w:rPr>
          <w:rFonts w:ascii="Times New Roman" w:hAnsi="Times New Roman" w:cs="Times New Roman"/>
          <w:b/>
        </w:rPr>
        <w:t xml:space="preserve">Mr. Wilson moved to amend the main motion to endorse NPRR901 as amended by the 10/11/18 Tenaska comments and as revised by WMS.   </w:t>
      </w:r>
      <w:proofErr w:type="spellStart"/>
      <w:r w:rsidRPr="00550DB7">
        <w:rPr>
          <w:rFonts w:ascii="Times New Roman" w:hAnsi="Times New Roman" w:cs="Times New Roman"/>
          <w:b/>
        </w:rPr>
        <w:t>Clif</w:t>
      </w:r>
      <w:proofErr w:type="spellEnd"/>
      <w:r w:rsidRPr="00550DB7">
        <w:rPr>
          <w:rFonts w:ascii="Times New Roman" w:hAnsi="Times New Roman" w:cs="Times New Roman"/>
          <w:b/>
        </w:rPr>
        <w:t xml:space="preserve"> Lange seconded the motion.   </w:t>
      </w:r>
      <w:r w:rsidR="002B147C">
        <w:rPr>
          <w:rFonts w:ascii="Times New Roman" w:hAnsi="Times New Roman" w:cs="Times New Roman"/>
        </w:rPr>
        <w:t xml:space="preserve">Market Participants further debated the issues.  </w:t>
      </w:r>
    </w:p>
    <w:p w14:paraId="7C00E46A" w14:textId="77777777" w:rsidR="00550DB7" w:rsidRDefault="00550DB7" w:rsidP="005C4971">
      <w:pPr>
        <w:pStyle w:val="NoSpacing"/>
        <w:jc w:val="both"/>
        <w:rPr>
          <w:rFonts w:ascii="Times New Roman" w:hAnsi="Times New Roman" w:cs="Times New Roman"/>
          <w:b/>
        </w:rPr>
      </w:pPr>
    </w:p>
    <w:p w14:paraId="65E447C7" w14:textId="2B046F20" w:rsidR="002B147C" w:rsidRPr="00ED1957" w:rsidRDefault="002B147C" w:rsidP="002B147C">
      <w:pPr>
        <w:pStyle w:val="NoSpacing"/>
        <w:jc w:val="both"/>
        <w:rPr>
          <w:rFonts w:ascii="Times New Roman" w:hAnsi="Times New Roman" w:cs="Times New Roman"/>
          <w:i/>
        </w:rPr>
      </w:pPr>
      <w:r>
        <w:rPr>
          <w:rFonts w:ascii="Times New Roman" w:hAnsi="Times New Roman" w:cs="Times New Roman"/>
          <w:b/>
        </w:rPr>
        <w:t xml:space="preserve">Mr. Wilson </w:t>
      </w:r>
      <w:r w:rsidR="00550DB7">
        <w:rPr>
          <w:rFonts w:ascii="Times New Roman" w:hAnsi="Times New Roman" w:cs="Times New Roman"/>
          <w:b/>
        </w:rPr>
        <w:t xml:space="preserve">moved to table NPRR901.  </w:t>
      </w:r>
      <w:r>
        <w:rPr>
          <w:rFonts w:ascii="Times New Roman" w:hAnsi="Times New Roman" w:cs="Times New Roman"/>
          <w:b/>
        </w:rPr>
        <w:t xml:space="preserve">Marka Shaw </w:t>
      </w:r>
      <w:r w:rsidR="00550DB7" w:rsidRPr="00D56006">
        <w:rPr>
          <w:rFonts w:ascii="Times New Roman" w:hAnsi="Times New Roman" w:cs="Times New Roman"/>
          <w:b/>
        </w:rPr>
        <w:t xml:space="preserve">seconded the motion.   </w:t>
      </w:r>
      <w:r w:rsidRPr="00D56006">
        <w:rPr>
          <w:rFonts w:ascii="Times New Roman" w:hAnsi="Times New Roman" w:cs="Times New Roman"/>
          <w:b/>
        </w:rPr>
        <w:t xml:space="preserve">The motion failed via roll call vote, </w:t>
      </w:r>
      <w:r w:rsidRPr="002B147C">
        <w:rPr>
          <w:rFonts w:ascii="Times New Roman" w:hAnsi="Times New Roman" w:cs="Times New Roman"/>
          <w:b/>
        </w:rPr>
        <w:t>with 13 objections</w:t>
      </w:r>
      <w:r w:rsidRPr="00D56006">
        <w:rPr>
          <w:rFonts w:ascii="Times New Roman" w:hAnsi="Times New Roman" w:cs="Times New Roman"/>
          <w:b/>
        </w:rPr>
        <w:t xml:space="preserve"> from the Consumer (4) (City of Eastland, OPUC, Dow Chemical, Nucor), IPM (3) (Citigroup Energy, Morgan Stanley, Shell Energy), </w:t>
      </w:r>
      <w:r>
        <w:rPr>
          <w:rFonts w:ascii="Times New Roman" w:hAnsi="Times New Roman" w:cs="Times New Roman"/>
          <w:b/>
        </w:rPr>
        <w:t xml:space="preserve">IREP (2) </w:t>
      </w:r>
      <w:r w:rsidRPr="00D56006">
        <w:rPr>
          <w:rFonts w:ascii="Times New Roman" w:hAnsi="Times New Roman" w:cs="Times New Roman"/>
          <w:b/>
        </w:rPr>
        <w:t>(Reliant</w:t>
      </w:r>
      <w:r>
        <w:rPr>
          <w:rFonts w:ascii="Times New Roman" w:hAnsi="Times New Roman" w:cs="Times New Roman"/>
          <w:b/>
        </w:rPr>
        <w:t xml:space="preserve">, </w:t>
      </w:r>
      <w:proofErr w:type="spellStart"/>
      <w:r>
        <w:rPr>
          <w:rFonts w:ascii="Times New Roman" w:hAnsi="Times New Roman" w:cs="Times New Roman"/>
          <w:b/>
        </w:rPr>
        <w:t>Electranet</w:t>
      </w:r>
      <w:proofErr w:type="spellEnd"/>
      <w:r w:rsidRPr="00D56006">
        <w:rPr>
          <w:rFonts w:ascii="Times New Roman" w:hAnsi="Times New Roman" w:cs="Times New Roman"/>
          <w:b/>
        </w:rPr>
        <w:t xml:space="preserve">), and IOU (4) (Oncor, AEPSC, CenterPoint, </w:t>
      </w:r>
      <w:proofErr w:type="spellStart"/>
      <w:r w:rsidRPr="00D56006">
        <w:rPr>
          <w:rFonts w:ascii="Times New Roman" w:hAnsi="Times New Roman" w:cs="Times New Roman"/>
          <w:b/>
        </w:rPr>
        <w:t>Sharyland</w:t>
      </w:r>
      <w:proofErr w:type="spellEnd"/>
      <w:r w:rsidRPr="00D56006">
        <w:rPr>
          <w:rFonts w:ascii="Times New Roman" w:hAnsi="Times New Roman" w:cs="Times New Roman"/>
          <w:b/>
        </w:rPr>
        <w:t xml:space="preserve">) Market Segments, and </w:t>
      </w:r>
      <w:r>
        <w:rPr>
          <w:rFonts w:ascii="Times New Roman" w:hAnsi="Times New Roman" w:cs="Times New Roman"/>
          <w:b/>
        </w:rPr>
        <w:t xml:space="preserve">three </w:t>
      </w:r>
      <w:r w:rsidRPr="00D56006">
        <w:rPr>
          <w:rFonts w:ascii="Times New Roman" w:hAnsi="Times New Roman" w:cs="Times New Roman"/>
          <w:b/>
        </w:rPr>
        <w:t xml:space="preserve">abstentions from the IPM (Tenaska), and IREP (2) (Direct Energy, Infinite Energy) Market Segments.  </w:t>
      </w:r>
      <w:r w:rsidRPr="00ED1957">
        <w:rPr>
          <w:rFonts w:ascii="Times New Roman" w:hAnsi="Times New Roman" w:cs="Times New Roman"/>
          <w:i/>
        </w:rPr>
        <w:t>(Please see ballot posted with Key Documents.)</w:t>
      </w:r>
    </w:p>
    <w:p w14:paraId="01A28F57" w14:textId="77777777" w:rsidR="002B147C" w:rsidRPr="007B15B5" w:rsidRDefault="002B147C" w:rsidP="002B147C">
      <w:pPr>
        <w:pStyle w:val="NoSpacing"/>
        <w:jc w:val="both"/>
        <w:rPr>
          <w:rFonts w:ascii="Times New Roman" w:hAnsi="Times New Roman" w:cs="Times New Roman"/>
          <w:b/>
          <w:highlight w:val="yellow"/>
        </w:rPr>
      </w:pPr>
    </w:p>
    <w:p w14:paraId="2B971A2A" w14:textId="38A15378" w:rsidR="00F0703C" w:rsidRDefault="002B147C" w:rsidP="005C4971">
      <w:pPr>
        <w:pStyle w:val="NoSpacing"/>
        <w:jc w:val="both"/>
        <w:rPr>
          <w:rFonts w:ascii="Times New Roman" w:hAnsi="Times New Roman" w:cs="Times New Roman"/>
        </w:rPr>
      </w:pPr>
      <w:r>
        <w:rPr>
          <w:rFonts w:ascii="Times New Roman" w:hAnsi="Times New Roman" w:cs="Times New Roman"/>
        </w:rPr>
        <w:t xml:space="preserve">In response to Market Participant questions, </w:t>
      </w:r>
      <w:r w:rsidR="008144DD">
        <w:rPr>
          <w:rFonts w:ascii="Times New Roman" w:hAnsi="Times New Roman" w:cs="Times New Roman"/>
        </w:rPr>
        <w:t xml:space="preserve">Mr. </w:t>
      </w:r>
      <w:r>
        <w:rPr>
          <w:rFonts w:ascii="Times New Roman" w:hAnsi="Times New Roman" w:cs="Times New Roman"/>
        </w:rPr>
        <w:t xml:space="preserve">Bigbee stated there are five </w:t>
      </w:r>
      <w:r w:rsidRPr="002B147C">
        <w:rPr>
          <w:rFonts w:ascii="Times New Roman" w:hAnsi="Times New Roman" w:cs="Times New Roman"/>
        </w:rPr>
        <w:t>SWGRs</w:t>
      </w:r>
      <w:r w:rsidR="00F0703C">
        <w:rPr>
          <w:rFonts w:ascii="Times New Roman" w:hAnsi="Times New Roman" w:cs="Times New Roman"/>
        </w:rPr>
        <w:t xml:space="preserve"> in the ERCOT Region.  Market Participants discussed alternative solutions including manual verses automated processes and </w:t>
      </w:r>
      <w:r w:rsidR="00025A10">
        <w:rPr>
          <w:rFonts w:ascii="Times New Roman" w:hAnsi="Times New Roman" w:cs="Times New Roman"/>
        </w:rPr>
        <w:t xml:space="preserve">reviewed the timeline for </w:t>
      </w:r>
      <w:r w:rsidR="0037345F">
        <w:rPr>
          <w:rFonts w:ascii="Times New Roman" w:hAnsi="Times New Roman" w:cs="Times New Roman"/>
        </w:rPr>
        <w:t>urgency</w:t>
      </w:r>
      <w:r w:rsidR="00F0703C">
        <w:rPr>
          <w:rFonts w:ascii="Times New Roman" w:hAnsi="Times New Roman" w:cs="Times New Roman"/>
        </w:rPr>
        <w:t>.  Mr. Kee requested QMWG review the following SWGR</w:t>
      </w:r>
      <w:r w:rsidR="00896FB8">
        <w:rPr>
          <w:rFonts w:ascii="Times New Roman" w:hAnsi="Times New Roman" w:cs="Times New Roman"/>
        </w:rPr>
        <w:t>s</w:t>
      </w:r>
      <w:r w:rsidR="00F0703C">
        <w:rPr>
          <w:rFonts w:ascii="Times New Roman" w:hAnsi="Times New Roman" w:cs="Times New Roman"/>
        </w:rPr>
        <w:t xml:space="preserve"> issues:</w:t>
      </w:r>
    </w:p>
    <w:p w14:paraId="447C379D" w14:textId="11FCA13B"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transparency for operators</w:t>
      </w:r>
      <w:r w:rsidR="00025A10">
        <w:rPr>
          <w:rFonts w:ascii="Times New Roman" w:hAnsi="Times New Roman" w:cs="Times New Roman"/>
        </w:rPr>
        <w:t xml:space="preserve"> of SWGR</w:t>
      </w:r>
      <w:r w:rsidR="00B642A9">
        <w:rPr>
          <w:rFonts w:ascii="Times New Roman" w:hAnsi="Times New Roman" w:cs="Times New Roman"/>
        </w:rPr>
        <w:t>s</w:t>
      </w:r>
      <w:r w:rsidR="00025A10">
        <w:rPr>
          <w:rFonts w:ascii="Times New Roman" w:hAnsi="Times New Roman" w:cs="Times New Roman"/>
        </w:rPr>
        <w:t xml:space="preserve"> status </w:t>
      </w:r>
    </w:p>
    <w:p w14:paraId="5C4B3563" w14:textId="69222F2B"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lastRenderedPageBreak/>
        <w:t>process of switching Resources</w:t>
      </w:r>
    </w:p>
    <w:p w14:paraId="071F2A98" w14:textId="2D78453B"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compensation</w:t>
      </w:r>
    </w:p>
    <w:p w14:paraId="29CEF3C7" w14:textId="221F7A4E"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allocation of compensation</w:t>
      </w:r>
    </w:p>
    <w:p w14:paraId="16831D1E" w14:textId="211AEBDF"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transparency of time frame, duration and switching procedures</w:t>
      </w:r>
    </w:p>
    <w:p w14:paraId="38041C47" w14:textId="0A2EC576"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 xml:space="preserve">impact on Real-Time Market </w:t>
      </w:r>
    </w:p>
    <w:p w14:paraId="7B6D1920" w14:textId="76892347"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mitigation on pricing in other market</w:t>
      </w:r>
    </w:p>
    <w:p w14:paraId="2EB24479" w14:textId="632B329F"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waiver of obligation in other market</w:t>
      </w:r>
    </w:p>
    <w:p w14:paraId="37C8EF7C" w14:textId="7C2370A2" w:rsidR="00F0703C" w:rsidRDefault="00F0703C" w:rsidP="00F0703C">
      <w:pPr>
        <w:pStyle w:val="NoSpacing"/>
        <w:numPr>
          <w:ilvl w:val="0"/>
          <w:numId w:val="1"/>
        </w:numPr>
        <w:jc w:val="both"/>
        <w:rPr>
          <w:rFonts w:ascii="Times New Roman" w:hAnsi="Times New Roman" w:cs="Times New Roman"/>
        </w:rPr>
      </w:pPr>
      <w:r>
        <w:rPr>
          <w:rFonts w:ascii="Times New Roman" w:hAnsi="Times New Roman" w:cs="Times New Roman"/>
        </w:rPr>
        <w:t>consideration of Resources already obligated</w:t>
      </w:r>
    </w:p>
    <w:p w14:paraId="76765614" w14:textId="77777777" w:rsidR="00F0703C" w:rsidRDefault="00F0703C" w:rsidP="005C4971">
      <w:pPr>
        <w:pStyle w:val="NoSpacing"/>
        <w:jc w:val="both"/>
        <w:rPr>
          <w:rFonts w:ascii="Times New Roman" w:hAnsi="Times New Roman" w:cs="Times New Roman"/>
        </w:rPr>
      </w:pPr>
    </w:p>
    <w:p w14:paraId="4947AD58" w14:textId="77A05BE9" w:rsidR="00550DB7" w:rsidRPr="002B147C" w:rsidRDefault="00025A10" w:rsidP="005C4971">
      <w:pPr>
        <w:pStyle w:val="NoSpacing"/>
        <w:jc w:val="both"/>
        <w:rPr>
          <w:rFonts w:ascii="Times New Roman" w:hAnsi="Times New Roman" w:cs="Times New Roman"/>
        </w:rPr>
      </w:pPr>
      <w:r>
        <w:rPr>
          <w:rFonts w:ascii="Times New Roman" w:hAnsi="Times New Roman" w:cs="Times New Roman"/>
        </w:rPr>
        <w:t xml:space="preserve">WMS took no action on NPRR901.  </w:t>
      </w:r>
      <w:r w:rsidR="00F0703C">
        <w:rPr>
          <w:rFonts w:ascii="Times New Roman" w:hAnsi="Times New Roman" w:cs="Times New Roman"/>
        </w:rPr>
        <w:t xml:space="preserve">  </w:t>
      </w:r>
      <w:r w:rsidR="00D30E93">
        <w:rPr>
          <w:rFonts w:ascii="Times New Roman" w:hAnsi="Times New Roman" w:cs="Times New Roman"/>
        </w:rPr>
        <w:t xml:space="preserve"> </w:t>
      </w:r>
      <w:r w:rsidR="002B147C" w:rsidRPr="002B147C">
        <w:rPr>
          <w:rFonts w:ascii="Times New Roman" w:hAnsi="Times New Roman" w:cs="Times New Roman"/>
        </w:rPr>
        <w:t xml:space="preserve"> </w:t>
      </w:r>
    </w:p>
    <w:p w14:paraId="133BEA4C" w14:textId="77777777" w:rsidR="00455223" w:rsidRDefault="00455223" w:rsidP="008A52AF">
      <w:pPr>
        <w:pStyle w:val="NoSpacing"/>
        <w:jc w:val="both"/>
        <w:rPr>
          <w:rFonts w:ascii="Times New Roman" w:hAnsi="Times New Roman" w:cs="Times New Roman"/>
          <w:i/>
          <w:highlight w:val="lightGray"/>
        </w:rPr>
      </w:pPr>
    </w:p>
    <w:p w14:paraId="11C6805F" w14:textId="77777777" w:rsidR="00577076" w:rsidRPr="00577076" w:rsidRDefault="00577076" w:rsidP="00577076">
      <w:pPr>
        <w:pStyle w:val="NoSpacing"/>
        <w:jc w:val="both"/>
        <w:rPr>
          <w:rFonts w:ascii="Times New Roman" w:hAnsi="Times New Roman" w:cs="Times New Roman"/>
          <w:i/>
        </w:rPr>
      </w:pPr>
      <w:r w:rsidRPr="00577076">
        <w:rPr>
          <w:rFonts w:ascii="Times New Roman" w:hAnsi="Times New Roman" w:cs="Times New Roman"/>
          <w:i/>
        </w:rPr>
        <w:t>NPRR903, Day-Ahead Market Timing Deviations</w:t>
      </w:r>
    </w:p>
    <w:p w14:paraId="05933639" w14:textId="7AE1D06F" w:rsidR="00BC799D" w:rsidRPr="00BC799D" w:rsidRDefault="00BC799D" w:rsidP="00BC799D">
      <w:pPr>
        <w:pStyle w:val="Default"/>
        <w:rPr>
          <w:sz w:val="22"/>
          <w:szCs w:val="22"/>
        </w:rPr>
      </w:pPr>
      <w:r w:rsidRPr="00BC799D">
        <w:rPr>
          <w:sz w:val="22"/>
          <w:szCs w:val="22"/>
        </w:rPr>
        <w:t xml:space="preserve">Market Participants discussed the merits of NPRR903 and requested additional review of the issues by QMWG.  </w:t>
      </w:r>
    </w:p>
    <w:p w14:paraId="7B93DE81" w14:textId="77777777" w:rsidR="00BC799D" w:rsidRPr="00BC799D" w:rsidRDefault="00BC799D" w:rsidP="00BC799D">
      <w:pPr>
        <w:pStyle w:val="Default"/>
        <w:rPr>
          <w:sz w:val="22"/>
          <w:szCs w:val="22"/>
        </w:rPr>
      </w:pPr>
    </w:p>
    <w:p w14:paraId="72CBE4BC" w14:textId="08168C29" w:rsidR="00BC799D" w:rsidRPr="00BC799D" w:rsidRDefault="00B642A9" w:rsidP="00BC799D">
      <w:pPr>
        <w:pStyle w:val="NoSpacing"/>
        <w:jc w:val="both"/>
        <w:rPr>
          <w:rFonts w:ascii="Times New Roman" w:hAnsi="Times New Roman" w:cs="Times New Roman"/>
          <w:b/>
        </w:rPr>
      </w:pPr>
      <w:r>
        <w:rPr>
          <w:rFonts w:ascii="Times New Roman" w:hAnsi="Times New Roman" w:cs="Times New Roman"/>
          <w:b/>
        </w:rPr>
        <w:t xml:space="preserve">Mr. </w:t>
      </w:r>
      <w:r w:rsidR="00BC799D" w:rsidRPr="00BC799D">
        <w:rPr>
          <w:rFonts w:ascii="Times New Roman" w:hAnsi="Times New Roman" w:cs="Times New Roman"/>
          <w:b/>
        </w:rPr>
        <w:t>Greer moved to request PRS continue to table NPRR903 to allow further review by QMWG.  Bill Barnes seconded the motion.  The motion carried unanimously.</w:t>
      </w:r>
    </w:p>
    <w:p w14:paraId="61D7A468" w14:textId="77777777" w:rsidR="00577076" w:rsidRDefault="00577076" w:rsidP="004828C6">
      <w:pPr>
        <w:pStyle w:val="NoSpacing"/>
        <w:jc w:val="both"/>
        <w:rPr>
          <w:rFonts w:ascii="Times New Roman" w:hAnsi="Times New Roman" w:cs="Times New Roman"/>
          <w:i/>
          <w:highlight w:val="lightGray"/>
        </w:rPr>
      </w:pPr>
    </w:p>
    <w:p w14:paraId="3C5D3414" w14:textId="77777777" w:rsidR="00434D75" w:rsidRPr="00A2760A" w:rsidRDefault="00434D75" w:rsidP="00434D75">
      <w:pPr>
        <w:pStyle w:val="NoSpacing"/>
        <w:jc w:val="both"/>
        <w:rPr>
          <w:rFonts w:ascii="Times New Roman" w:hAnsi="Times New Roman" w:cs="Times New Roman"/>
          <w:highlight w:val="lightGray"/>
        </w:rPr>
      </w:pPr>
    </w:p>
    <w:p w14:paraId="7C9C9D09" w14:textId="1FB25136" w:rsidR="00577076" w:rsidRPr="0031531E" w:rsidRDefault="00577076" w:rsidP="000A33DF">
      <w:pPr>
        <w:pStyle w:val="NoSpacing"/>
        <w:jc w:val="both"/>
        <w:rPr>
          <w:rFonts w:ascii="Times New Roman" w:hAnsi="Times New Roman" w:cs="Times New Roman"/>
          <w:u w:val="single"/>
        </w:rPr>
      </w:pPr>
      <w:r w:rsidRPr="0031531E">
        <w:rPr>
          <w:rFonts w:ascii="Times New Roman" w:hAnsi="Times New Roman" w:cs="Times New Roman"/>
          <w:u w:val="single"/>
        </w:rPr>
        <w:t>QMWG</w:t>
      </w:r>
      <w:r w:rsidR="0031531E" w:rsidRPr="0031531E">
        <w:rPr>
          <w:rFonts w:ascii="Times New Roman" w:hAnsi="Times New Roman" w:cs="Times New Roman"/>
          <w:u w:val="single"/>
        </w:rPr>
        <w:t xml:space="preserve"> (see Key Documents)</w:t>
      </w:r>
    </w:p>
    <w:p w14:paraId="74286286" w14:textId="68769826" w:rsidR="000A33DF" w:rsidRPr="00A2760A" w:rsidRDefault="00A84F26" w:rsidP="000A33DF">
      <w:pPr>
        <w:pStyle w:val="NoSpacing"/>
        <w:jc w:val="both"/>
        <w:rPr>
          <w:rFonts w:ascii="Times New Roman" w:hAnsi="Times New Roman" w:cs="Times New Roman"/>
          <w:highlight w:val="lightGray"/>
        </w:rPr>
      </w:pPr>
      <w:r>
        <w:rPr>
          <w:rFonts w:ascii="Times New Roman" w:hAnsi="Times New Roman" w:cs="Times New Roman"/>
        </w:rPr>
        <w:t xml:space="preserve">Eric </w:t>
      </w:r>
      <w:r w:rsidR="000A33DF" w:rsidRPr="0031531E">
        <w:rPr>
          <w:rFonts w:ascii="Times New Roman" w:hAnsi="Times New Roman" w:cs="Times New Roman"/>
        </w:rPr>
        <w:t xml:space="preserve">Goff summarized recent QMWG activities, including review of Revision Requests </w:t>
      </w:r>
      <w:r w:rsidR="0031531E">
        <w:rPr>
          <w:rFonts w:ascii="Times New Roman" w:hAnsi="Times New Roman" w:cs="Times New Roman"/>
        </w:rPr>
        <w:t xml:space="preserve">and issues </w:t>
      </w:r>
      <w:r w:rsidR="000A33DF" w:rsidRPr="0031531E">
        <w:rPr>
          <w:rFonts w:ascii="Times New Roman" w:hAnsi="Times New Roman" w:cs="Times New Roman"/>
        </w:rPr>
        <w:t>assigned to QMWG</w:t>
      </w:r>
      <w:r w:rsidR="00A35752">
        <w:rPr>
          <w:rFonts w:ascii="Times New Roman" w:hAnsi="Times New Roman" w:cs="Times New Roman"/>
        </w:rPr>
        <w:t xml:space="preserve">.  </w:t>
      </w:r>
      <w:r w:rsidR="0031531E">
        <w:rPr>
          <w:rFonts w:ascii="Times New Roman" w:hAnsi="Times New Roman" w:cs="Times New Roman"/>
        </w:rPr>
        <w:t xml:space="preserve"> </w:t>
      </w:r>
    </w:p>
    <w:p w14:paraId="3C7D471F" w14:textId="77777777" w:rsidR="002C1900" w:rsidRDefault="002C1900" w:rsidP="00845E9B">
      <w:pPr>
        <w:pStyle w:val="NoSpacing"/>
        <w:jc w:val="both"/>
        <w:rPr>
          <w:rFonts w:ascii="Times New Roman" w:hAnsi="Times New Roman" w:cs="Times New Roman"/>
          <w:highlight w:val="lightGray"/>
        </w:rPr>
      </w:pPr>
    </w:p>
    <w:p w14:paraId="3D4F791A" w14:textId="4B8DF076" w:rsidR="00577076" w:rsidRDefault="00577076" w:rsidP="00577076">
      <w:pPr>
        <w:pStyle w:val="NoSpacing"/>
        <w:jc w:val="both"/>
        <w:rPr>
          <w:rFonts w:ascii="Times New Roman" w:hAnsi="Times New Roman" w:cs="Times New Roman"/>
          <w:i/>
        </w:rPr>
      </w:pPr>
      <w:r w:rsidRPr="007B47AE">
        <w:rPr>
          <w:rFonts w:ascii="Times New Roman" w:hAnsi="Times New Roman" w:cs="Times New Roman"/>
          <w:i/>
        </w:rPr>
        <w:t xml:space="preserve">Wholesale Market Working Group (WMWG) Name Change Recommendation </w:t>
      </w:r>
    </w:p>
    <w:p w14:paraId="2CE5A453" w14:textId="43552480" w:rsidR="00577076" w:rsidRDefault="00577076" w:rsidP="00577076">
      <w:pPr>
        <w:pStyle w:val="NoSpacing"/>
        <w:jc w:val="both"/>
        <w:rPr>
          <w:rFonts w:ascii="Times New Roman" w:hAnsi="Times New Roman" w:cs="Times New Roman"/>
          <w:i/>
        </w:rPr>
      </w:pPr>
      <w:r w:rsidRPr="007B47AE">
        <w:rPr>
          <w:rFonts w:ascii="Times New Roman" w:hAnsi="Times New Roman" w:cs="Times New Roman"/>
          <w:i/>
        </w:rPr>
        <w:t xml:space="preserve">WMWG Scope </w:t>
      </w:r>
    </w:p>
    <w:p w14:paraId="7952E5E1" w14:textId="2228218A" w:rsidR="00A35752" w:rsidRDefault="00A35752" w:rsidP="00FB196C">
      <w:pPr>
        <w:pStyle w:val="NoSpacing"/>
        <w:jc w:val="both"/>
        <w:rPr>
          <w:rFonts w:ascii="Times New Roman" w:hAnsi="Times New Roman" w:cs="Times New Roman"/>
        </w:rPr>
      </w:pPr>
      <w:r>
        <w:rPr>
          <w:rFonts w:ascii="Times New Roman" w:hAnsi="Times New Roman" w:cs="Times New Roman"/>
        </w:rPr>
        <w:t xml:space="preserve">Mr. Goff reported WMWG would supplant the QMWG and reviewed the WMWG scope.  </w:t>
      </w:r>
    </w:p>
    <w:p w14:paraId="3955047D" w14:textId="77777777" w:rsidR="00A35752" w:rsidRDefault="00A35752" w:rsidP="00FB196C">
      <w:pPr>
        <w:pStyle w:val="NoSpacing"/>
        <w:jc w:val="both"/>
        <w:rPr>
          <w:rFonts w:ascii="Times New Roman" w:hAnsi="Times New Roman" w:cs="Times New Roman"/>
        </w:rPr>
      </w:pPr>
    </w:p>
    <w:p w14:paraId="6A1F6562" w14:textId="4953B6D7" w:rsidR="00A35752" w:rsidRDefault="00A35752" w:rsidP="00A35752">
      <w:pPr>
        <w:pStyle w:val="NormalWeb"/>
        <w:spacing w:before="0" w:beforeAutospacing="0" w:after="0" w:afterAutospacing="0"/>
        <w:jc w:val="both"/>
        <w:rPr>
          <w:b/>
          <w:color w:val="000000"/>
          <w:sz w:val="22"/>
          <w:szCs w:val="22"/>
        </w:rPr>
      </w:pPr>
      <w:r>
        <w:rPr>
          <w:b/>
          <w:color w:val="000000"/>
          <w:sz w:val="22"/>
          <w:szCs w:val="22"/>
        </w:rPr>
        <w:t>Mark Smith moved to establish the WMWG effective January 2, 2019 and to approve the scope as submitted.  Mr. Goff seconded the motion.  The motion carried unanimously.</w:t>
      </w:r>
    </w:p>
    <w:p w14:paraId="4F809FA6" w14:textId="77777777" w:rsidR="007B47AE" w:rsidRPr="007B47AE" w:rsidRDefault="007B47AE" w:rsidP="00577076">
      <w:pPr>
        <w:pStyle w:val="NoSpacing"/>
        <w:jc w:val="both"/>
        <w:rPr>
          <w:rFonts w:ascii="Times New Roman" w:hAnsi="Times New Roman" w:cs="Times New Roman"/>
          <w:i/>
        </w:rPr>
      </w:pPr>
    </w:p>
    <w:p w14:paraId="00DDE1BE" w14:textId="1479956C" w:rsidR="00577076" w:rsidRDefault="00577076" w:rsidP="00577076">
      <w:pPr>
        <w:pStyle w:val="NoSpacing"/>
        <w:jc w:val="both"/>
        <w:rPr>
          <w:rFonts w:ascii="Times New Roman" w:hAnsi="Times New Roman" w:cs="Times New Roman"/>
          <w:i/>
        </w:rPr>
      </w:pPr>
      <w:r w:rsidRPr="007B47AE">
        <w:rPr>
          <w:rFonts w:ascii="Times New Roman" w:hAnsi="Times New Roman" w:cs="Times New Roman"/>
          <w:i/>
        </w:rPr>
        <w:t xml:space="preserve">WMWG Leadership </w:t>
      </w:r>
    </w:p>
    <w:p w14:paraId="7EB63B5E" w14:textId="2FADA5A1" w:rsidR="007B47AE" w:rsidRPr="00577076" w:rsidRDefault="007B47AE" w:rsidP="00577076">
      <w:pPr>
        <w:pStyle w:val="NoSpacing"/>
        <w:jc w:val="both"/>
        <w:rPr>
          <w:rFonts w:ascii="Times New Roman" w:hAnsi="Times New Roman" w:cs="Times New Roman"/>
        </w:rPr>
      </w:pPr>
      <w:r>
        <w:rPr>
          <w:rFonts w:ascii="Times New Roman" w:hAnsi="Times New Roman" w:cs="Times New Roman"/>
        </w:rPr>
        <w:t xml:space="preserve">This item was deferred to the February 6, 2019 WMS meeting. </w:t>
      </w:r>
    </w:p>
    <w:p w14:paraId="04C9744B" w14:textId="20DE67C7" w:rsidR="00577076" w:rsidRPr="00A2760A" w:rsidRDefault="00FB196C" w:rsidP="00577076">
      <w:pPr>
        <w:pStyle w:val="NoSpacing"/>
        <w:jc w:val="both"/>
        <w:rPr>
          <w:rFonts w:ascii="Times New Roman" w:hAnsi="Times New Roman" w:cs="Times New Roman"/>
          <w:highlight w:val="lightGray"/>
        </w:rPr>
      </w:pPr>
      <w:r w:rsidRPr="00577076">
        <w:rPr>
          <w:rFonts w:ascii="Times New Roman" w:hAnsi="Times New Roman" w:cs="Times New Roman"/>
        </w:rPr>
        <w:t xml:space="preserve"> </w:t>
      </w:r>
    </w:p>
    <w:p w14:paraId="505FCED5" w14:textId="77777777" w:rsidR="000A33DF" w:rsidRPr="00A2760A" w:rsidRDefault="000A33DF" w:rsidP="00845E9B">
      <w:pPr>
        <w:pStyle w:val="NoSpacing"/>
        <w:jc w:val="both"/>
        <w:rPr>
          <w:rFonts w:ascii="Times New Roman" w:hAnsi="Times New Roman" w:cs="Times New Roman"/>
          <w:highlight w:val="lightGray"/>
        </w:rPr>
      </w:pPr>
    </w:p>
    <w:p w14:paraId="40D1B24E" w14:textId="77777777" w:rsidR="00EF51BD" w:rsidRPr="00577076" w:rsidRDefault="00EF51BD" w:rsidP="00EB51A0">
      <w:pPr>
        <w:pStyle w:val="NoSpacing"/>
        <w:jc w:val="both"/>
        <w:rPr>
          <w:rFonts w:ascii="Times New Roman" w:hAnsi="Times New Roman" w:cs="Times New Roman"/>
          <w:u w:val="single"/>
        </w:rPr>
      </w:pPr>
      <w:r w:rsidRPr="00577076">
        <w:rPr>
          <w:rFonts w:ascii="Times New Roman" w:hAnsi="Times New Roman" w:cs="Times New Roman"/>
          <w:u w:val="single"/>
        </w:rPr>
        <w:t>Revision Requests Tabled at PRS, Referred to WMS (see Key Documents)</w:t>
      </w:r>
    </w:p>
    <w:p w14:paraId="77C70144" w14:textId="77777777" w:rsidR="00D853E5" w:rsidRPr="006659C4" w:rsidRDefault="00D853E5" w:rsidP="00D853E5">
      <w:pPr>
        <w:pStyle w:val="NoSpacing"/>
        <w:jc w:val="both"/>
        <w:rPr>
          <w:rFonts w:ascii="Times New Roman" w:hAnsi="Times New Roman" w:cs="Times New Roman"/>
          <w:i/>
        </w:rPr>
      </w:pPr>
      <w:r w:rsidRPr="006659C4">
        <w:rPr>
          <w:rFonts w:ascii="Times New Roman" w:hAnsi="Times New Roman" w:cs="Times New Roman"/>
          <w:i/>
        </w:rPr>
        <w:t>NPRR838, Updated O&amp;M Cost for RMR Resources</w:t>
      </w:r>
    </w:p>
    <w:p w14:paraId="0D59C1A0" w14:textId="4765D40B" w:rsidR="000A4312" w:rsidRPr="006659C4" w:rsidRDefault="000A4312" w:rsidP="003D1B17">
      <w:pPr>
        <w:pStyle w:val="NoSpacing"/>
        <w:jc w:val="both"/>
        <w:rPr>
          <w:rFonts w:ascii="Times New Roman" w:hAnsi="Times New Roman" w:cs="Times New Roman"/>
          <w:i/>
        </w:rPr>
      </w:pPr>
      <w:r w:rsidRPr="006659C4">
        <w:rPr>
          <w:rFonts w:ascii="Times New Roman" w:hAnsi="Times New Roman" w:cs="Times New Roman"/>
          <w:i/>
        </w:rPr>
        <w:t>NPRR885, Must-Run Alternative (MRA) Details and Revisions Resulting from PUCT Project No. 46369, Rulemaking Relating to Reliability Must-Run Service</w:t>
      </w:r>
    </w:p>
    <w:p w14:paraId="209A1CA6" w14:textId="5459F85C" w:rsidR="006659C4" w:rsidRDefault="006659C4" w:rsidP="003D1B17">
      <w:pPr>
        <w:pStyle w:val="NoSpacing"/>
        <w:jc w:val="both"/>
        <w:rPr>
          <w:rFonts w:ascii="Times New Roman" w:hAnsi="Times New Roman" w:cs="Times New Roman"/>
          <w:i/>
        </w:rPr>
      </w:pPr>
      <w:r w:rsidRPr="006659C4">
        <w:rPr>
          <w:rFonts w:ascii="Times New Roman" w:hAnsi="Times New Roman" w:cs="Times New Roman"/>
          <w:i/>
        </w:rPr>
        <w:t>NPRR891, Removal of NOIE Capacity Reporting Threshold for the Unregistered Distributed Generation Report (SAWG)</w:t>
      </w:r>
    </w:p>
    <w:p w14:paraId="722C2D73" w14:textId="23D8961B" w:rsidR="00A56BC4" w:rsidRPr="006659C4" w:rsidRDefault="00A56BC4" w:rsidP="003D1B17">
      <w:pPr>
        <w:pStyle w:val="NoSpacing"/>
        <w:jc w:val="both"/>
        <w:rPr>
          <w:rFonts w:ascii="Times New Roman" w:hAnsi="Times New Roman" w:cs="Times New Roman"/>
          <w:i/>
        </w:rPr>
      </w:pPr>
      <w:r w:rsidRPr="00A56BC4">
        <w:rPr>
          <w:rFonts w:ascii="Times New Roman" w:hAnsi="Times New Roman" w:cs="Times New Roman"/>
          <w:i/>
        </w:rPr>
        <w:t>NPRR896, Reliability Must-Run and Must-Run Alternative Evaluation Process</w:t>
      </w:r>
    </w:p>
    <w:p w14:paraId="39A69762" w14:textId="15438F3A" w:rsidR="003D1B17" w:rsidRDefault="00E30DC6" w:rsidP="003D1B17">
      <w:pPr>
        <w:pStyle w:val="NoSpacing"/>
        <w:jc w:val="both"/>
        <w:rPr>
          <w:rFonts w:ascii="Times New Roman" w:hAnsi="Times New Roman" w:cs="Times New Roman"/>
        </w:rPr>
      </w:pPr>
      <w:r w:rsidRPr="006659C4">
        <w:rPr>
          <w:rFonts w:ascii="Times New Roman" w:hAnsi="Times New Roman" w:cs="Times New Roman"/>
        </w:rPr>
        <w:t>W</w:t>
      </w:r>
      <w:r w:rsidR="008F53F8" w:rsidRPr="006659C4">
        <w:rPr>
          <w:rFonts w:ascii="Times New Roman" w:hAnsi="Times New Roman" w:cs="Times New Roman"/>
        </w:rPr>
        <w:t xml:space="preserve">MS took no action on these items.  </w:t>
      </w:r>
    </w:p>
    <w:p w14:paraId="704ACF0A" w14:textId="77777777" w:rsidR="006659C4" w:rsidRDefault="006659C4" w:rsidP="003D1B17">
      <w:pPr>
        <w:pStyle w:val="NoSpacing"/>
        <w:jc w:val="both"/>
        <w:rPr>
          <w:rFonts w:ascii="Times New Roman" w:hAnsi="Times New Roman" w:cs="Times New Roman"/>
        </w:rPr>
      </w:pPr>
    </w:p>
    <w:p w14:paraId="1CFEB91A" w14:textId="77777777" w:rsidR="006659C4" w:rsidRPr="006659C4" w:rsidRDefault="006659C4" w:rsidP="006659C4">
      <w:pPr>
        <w:pStyle w:val="NoSpacing"/>
        <w:jc w:val="both"/>
        <w:rPr>
          <w:rFonts w:ascii="Times New Roman" w:hAnsi="Times New Roman" w:cs="Times New Roman"/>
          <w:i/>
        </w:rPr>
      </w:pPr>
      <w:r w:rsidRPr="00D23572">
        <w:rPr>
          <w:rFonts w:ascii="Times New Roman" w:hAnsi="Times New Roman" w:cs="Times New Roman"/>
          <w:i/>
        </w:rPr>
        <w:t>NPRR850, Market Suspension and Restart</w:t>
      </w:r>
    </w:p>
    <w:p w14:paraId="2895FC59" w14:textId="18EB7800" w:rsidR="006659C4" w:rsidRDefault="00D23572" w:rsidP="003D1B17">
      <w:pPr>
        <w:pStyle w:val="NoSpacing"/>
        <w:jc w:val="both"/>
        <w:rPr>
          <w:rFonts w:ascii="Times New Roman" w:hAnsi="Times New Roman" w:cs="Times New Roman"/>
        </w:rPr>
      </w:pPr>
      <w:r>
        <w:rPr>
          <w:rFonts w:ascii="Times New Roman" w:hAnsi="Times New Roman" w:cs="Times New Roman"/>
        </w:rPr>
        <w:t>Jennifer Robertson summarized the 11/4/18 LCRA comments and noted the change for ERC</w:t>
      </w:r>
      <w:r w:rsidR="009E08F0">
        <w:rPr>
          <w:rFonts w:ascii="Times New Roman" w:hAnsi="Times New Roman" w:cs="Times New Roman"/>
        </w:rPr>
        <w:t>OT oversight in the event of a market r</w:t>
      </w:r>
      <w:r>
        <w:rPr>
          <w:rFonts w:ascii="Times New Roman" w:hAnsi="Times New Roman" w:cs="Times New Roman"/>
        </w:rPr>
        <w:t xml:space="preserve">estart and revised Settlement calculations.  </w:t>
      </w:r>
    </w:p>
    <w:p w14:paraId="323FCA11" w14:textId="77777777" w:rsidR="008A52AF" w:rsidRDefault="008A52AF" w:rsidP="008A52AF">
      <w:pPr>
        <w:pStyle w:val="Default"/>
      </w:pPr>
    </w:p>
    <w:p w14:paraId="690709FD" w14:textId="4E172BBD" w:rsidR="00D23572" w:rsidRPr="00D23572" w:rsidRDefault="00D23572" w:rsidP="00D23572">
      <w:pPr>
        <w:pStyle w:val="NoSpacing"/>
        <w:jc w:val="both"/>
        <w:rPr>
          <w:rFonts w:ascii="Times New Roman" w:hAnsi="Times New Roman" w:cs="Times New Roman"/>
          <w:b/>
        </w:rPr>
      </w:pPr>
      <w:r w:rsidRPr="00D23572">
        <w:rPr>
          <w:rFonts w:ascii="Times New Roman" w:hAnsi="Times New Roman" w:cs="Times New Roman"/>
          <w:b/>
        </w:rPr>
        <w:t>Mr. Barnes moved to endorse NPRR850 as amended by the 11/5/18 LCRA comments.  Mr. Gross seconded the motion.  The motion carried unanimously.</w:t>
      </w:r>
    </w:p>
    <w:p w14:paraId="3712CD2E" w14:textId="77777777" w:rsidR="00577076" w:rsidRDefault="00577076" w:rsidP="00577076">
      <w:pPr>
        <w:pStyle w:val="NoSpacing"/>
        <w:jc w:val="both"/>
        <w:rPr>
          <w:rFonts w:ascii="Times New Roman" w:hAnsi="Times New Roman" w:cs="Times New Roman"/>
          <w:i/>
        </w:rPr>
      </w:pPr>
    </w:p>
    <w:p w14:paraId="72EE1116" w14:textId="77777777" w:rsidR="00577076" w:rsidRPr="00577076" w:rsidRDefault="00577076" w:rsidP="00577076">
      <w:pPr>
        <w:pStyle w:val="NoSpacing"/>
        <w:jc w:val="both"/>
        <w:rPr>
          <w:rFonts w:ascii="Times New Roman" w:hAnsi="Times New Roman" w:cs="Times New Roman"/>
          <w:i/>
        </w:rPr>
      </w:pPr>
      <w:r w:rsidRPr="00A56BC4">
        <w:rPr>
          <w:rFonts w:ascii="Times New Roman" w:hAnsi="Times New Roman" w:cs="Times New Roman"/>
          <w:i/>
        </w:rPr>
        <w:t>NPRR872, Modifying the SASM</w:t>
      </w:r>
      <w:r w:rsidRPr="00577076">
        <w:rPr>
          <w:rFonts w:ascii="Times New Roman" w:hAnsi="Times New Roman" w:cs="Times New Roman"/>
          <w:i/>
        </w:rPr>
        <w:t xml:space="preserve"> Shadow Price Cap</w:t>
      </w:r>
    </w:p>
    <w:p w14:paraId="1C9F9D53" w14:textId="048CFAC5" w:rsidR="00A56BC4" w:rsidRDefault="00A84F26" w:rsidP="00A56BC4">
      <w:pPr>
        <w:pStyle w:val="NoSpacing"/>
        <w:jc w:val="both"/>
        <w:rPr>
          <w:rFonts w:ascii="Times New Roman" w:hAnsi="Times New Roman" w:cs="Times New Roman"/>
        </w:rPr>
      </w:pPr>
      <w:r>
        <w:rPr>
          <w:rFonts w:ascii="Times New Roman" w:hAnsi="Times New Roman" w:cs="Times New Roman"/>
        </w:rPr>
        <w:t xml:space="preserve">Mr. </w:t>
      </w:r>
      <w:r w:rsidR="006D414F" w:rsidRPr="00616A90">
        <w:rPr>
          <w:rFonts w:ascii="Times New Roman" w:hAnsi="Times New Roman" w:cs="Times New Roman"/>
        </w:rPr>
        <w:t xml:space="preserve">Goff provided an update on NPRR872 and requested WMS provide direction for further review of the issues.  </w:t>
      </w:r>
      <w:r w:rsidR="00896FB8">
        <w:rPr>
          <w:rFonts w:ascii="Times New Roman" w:hAnsi="Times New Roman" w:cs="Times New Roman"/>
        </w:rPr>
        <w:t xml:space="preserve">Ms. </w:t>
      </w:r>
      <w:r w:rsidR="006D414F" w:rsidRPr="00616A90">
        <w:rPr>
          <w:rFonts w:ascii="Times New Roman" w:hAnsi="Times New Roman" w:cs="Times New Roman"/>
        </w:rPr>
        <w:t xml:space="preserve">Robertson summarized the 5/9/18 LCRA comments and 5/16/18 ERCOT comments and </w:t>
      </w:r>
      <w:r>
        <w:rPr>
          <w:rFonts w:ascii="Times New Roman" w:hAnsi="Times New Roman" w:cs="Times New Roman"/>
        </w:rPr>
        <w:t xml:space="preserve">requested </w:t>
      </w:r>
      <w:r w:rsidR="006D414F" w:rsidRPr="00616A90">
        <w:rPr>
          <w:rFonts w:ascii="Times New Roman" w:hAnsi="Times New Roman" w:cs="Times New Roman"/>
        </w:rPr>
        <w:t xml:space="preserve">that </w:t>
      </w:r>
      <w:r w:rsidR="0037345F">
        <w:rPr>
          <w:rFonts w:ascii="Times New Roman" w:hAnsi="Times New Roman" w:cs="Times New Roman"/>
        </w:rPr>
        <w:t xml:space="preserve">ERCOT provide </w:t>
      </w:r>
      <w:r w:rsidR="006D414F" w:rsidRPr="00616A90">
        <w:rPr>
          <w:rFonts w:ascii="Times New Roman" w:hAnsi="Times New Roman" w:cs="Times New Roman"/>
        </w:rPr>
        <w:t xml:space="preserve">additional analysis </w:t>
      </w:r>
      <w:r w:rsidR="00616A90" w:rsidRPr="00616A90">
        <w:rPr>
          <w:rFonts w:ascii="Times New Roman" w:hAnsi="Times New Roman" w:cs="Times New Roman"/>
        </w:rPr>
        <w:t>to define the percentages used in the Demand curves and the maximum Shadow Price values</w:t>
      </w:r>
      <w:r w:rsidR="00616A90">
        <w:rPr>
          <w:rFonts w:ascii="Times New Roman" w:hAnsi="Times New Roman" w:cs="Times New Roman"/>
        </w:rPr>
        <w:t xml:space="preserve">.  Some Market Participants expressed concern for the reliability issues related to NPRR872.  Ian Haley summarized the 9/4/18 </w:t>
      </w:r>
      <w:proofErr w:type="spellStart"/>
      <w:r w:rsidR="00616A90">
        <w:rPr>
          <w:rFonts w:ascii="Times New Roman" w:hAnsi="Times New Roman" w:cs="Times New Roman"/>
        </w:rPr>
        <w:t>Luminant</w:t>
      </w:r>
      <w:proofErr w:type="spellEnd"/>
      <w:r w:rsidR="00616A90">
        <w:rPr>
          <w:rFonts w:ascii="Times New Roman" w:hAnsi="Times New Roman" w:cs="Times New Roman"/>
        </w:rPr>
        <w:t xml:space="preserve"> comments and stated that the </w:t>
      </w:r>
      <w:r w:rsidR="00A56BC4">
        <w:rPr>
          <w:rFonts w:ascii="Times New Roman" w:hAnsi="Times New Roman" w:cs="Times New Roman"/>
        </w:rPr>
        <w:t xml:space="preserve">issues </w:t>
      </w:r>
      <w:r w:rsidR="00616A90">
        <w:rPr>
          <w:rFonts w:ascii="Times New Roman" w:hAnsi="Times New Roman" w:cs="Times New Roman"/>
        </w:rPr>
        <w:t>identified</w:t>
      </w:r>
      <w:r>
        <w:rPr>
          <w:rFonts w:ascii="Times New Roman" w:hAnsi="Times New Roman" w:cs="Times New Roman"/>
        </w:rPr>
        <w:t xml:space="preserve"> have not been resolved</w:t>
      </w:r>
      <w:r w:rsidR="00A56BC4">
        <w:rPr>
          <w:rFonts w:ascii="Times New Roman" w:hAnsi="Times New Roman" w:cs="Times New Roman"/>
        </w:rPr>
        <w:t xml:space="preserve"> and requested LCRA provide additional clarifications rather than ERCOT.  </w:t>
      </w:r>
    </w:p>
    <w:p w14:paraId="45CE613B" w14:textId="77777777" w:rsidR="00A56BC4" w:rsidRDefault="00A56BC4" w:rsidP="00A56BC4">
      <w:pPr>
        <w:pStyle w:val="NoSpacing"/>
        <w:jc w:val="both"/>
        <w:rPr>
          <w:rFonts w:ascii="Times New Roman" w:hAnsi="Times New Roman" w:cs="Times New Roman"/>
          <w:b/>
        </w:rPr>
      </w:pPr>
    </w:p>
    <w:p w14:paraId="2565A39D" w14:textId="1C486753" w:rsidR="00A56BC4" w:rsidRPr="00A56BC4" w:rsidRDefault="00A84F26" w:rsidP="00A56BC4">
      <w:pPr>
        <w:pStyle w:val="NoSpacing"/>
        <w:jc w:val="both"/>
        <w:rPr>
          <w:rFonts w:ascii="Times New Roman" w:hAnsi="Times New Roman" w:cs="Times New Roman"/>
          <w:b/>
        </w:rPr>
      </w:pPr>
      <w:r>
        <w:rPr>
          <w:rFonts w:ascii="Times New Roman" w:hAnsi="Times New Roman" w:cs="Times New Roman"/>
          <w:b/>
        </w:rPr>
        <w:t xml:space="preserve">Ms. </w:t>
      </w:r>
      <w:r w:rsidR="00A56BC4" w:rsidRPr="00A56BC4">
        <w:rPr>
          <w:rFonts w:ascii="Times New Roman" w:hAnsi="Times New Roman" w:cs="Times New Roman"/>
          <w:b/>
        </w:rPr>
        <w:t xml:space="preserve">Robertson moved to request ERCOT file comments to NPRR872.  Mr. Wilson seconded the motion.  The motion carried with three objections from the Independent Generator (Calpine), IPM (Shell Energy) and IREP (Reliant) Market Segments.  </w:t>
      </w:r>
    </w:p>
    <w:p w14:paraId="3880A719" w14:textId="77777777" w:rsidR="00A56BC4" w:rsidRDefault="00A56BC4" w:rsidP="00E0282B">
      <w:pPr>
        <w:pStyle w:val="NoSpacing"/>
        <w:jc w:val="both"/>
        <w:rPr>
          <w:rFonts w:ascii="Times New Roman" w:hAnsi="Times New Roman" w:cs="Times New Roman"/>
          <w:i/>
        </w:rPr>
      </w:pPr>
    </w:p>
    <w:p w14:paraId="64ED123B" w14:textId="77777777" w:rsidR="00842D03" w:rsidRPr="00A2760A" w:rsidRDefault="00842D03" w:rsidP="003D1B17">
      <w:pPr>
        <w:pStyle w:val="NoSpacing"/>
        <w:jc w:val="both"/>
        <w:rPr>
          <w:rFonts w:ascii="Times New Roman" w:hAnsi="Times New Roman" w:cs="Times New Roman"/>
          <w:b/>
          <w:highlight w:val="lightGray"/>
        </w:rPr>
      </w:pPr>
    </w:p>
    <w:p w14:paraId="08B78437" w14:textId="77777777" w:rsidR="006659C4" w:rsidRPr="00E90151" w:rsidRDefault="009C7E0F" w:rsidP="006659C4">
      <w:pPr>
        <w:pStyle w:val="NoSpacing"/>
        <w:rPr>
          <w:rFonts w:ascii="Times New Roman" w:hAnsi="Times New Roman" w:cs="Times New Roman"/>
          <w:u w:val="single"/>
        </w:rPr>
      </w:pPr>
      <w:r w:rsidRPr="006659C4">
        <w:rPr>
          <w:rFonts w:ascii="Times New Roman" w:eastAsia="Times New Roman" w:hAnsi="Times New Roman" w:cs="Times New Roman"/>
          <w:u w:val="single"/>
        </w:rPr>
        <w:t>Market Settlement Working Group (MSWG)</w:t>
      </w:r>
      <w:r w:rsidR="006659C4">
        <w:rPr>
          <w:rFonts w:ascii="Times New Roman" w:eastAsia="Times New Roman" w:hAnsi="Times New Roman" w:cs="Times New Roman"/>
          <w:u w:val="single"/>
        </w:rPr>
        <w:t xml:space="preserve"> </w:t>
      </w:r>
      <w:r w:rsidR="006659C4" w:rsidRPr="00E90151">
        <w:rPr>
          <w:rFonts w:ascii="Times New Roman" w:hAnsi="Times New Roman" w:cs="Times New Roman"/>
          <w:u w:val="single"/>
        </w:rPr>
        <w:t>(see Key Documents)</w:t>
      </w:r>
    </w:p>
    <w:p w14:paraId="6235ED19" w14:textId="1BA476E8" w:rsidR="009C7E0F" w:rsidRPr="00C717F7" w:rsidRDefault="00A56BC4" w:rsidP="009C7E0F">
      <w:pPr>
        <w:pStyle w:val="NoSpacing"/>
        <w:jc w:val="both"/>
        <w:rPr>
          <w:rFonts w:ascii="Times New Roman" w:eastAsia="Times New Roman" w:hAnsi="Times New Roman" w:cs="Times New Roman"/>
        </w:rPr>
      </w:pPr>
      <w:r w:rsidRPr="00C717F7">
        <w:rPr>
          <w:rFonts w:ascii="Times New Roman" w:eastAsia="Times New Roman" w:hAnsi="Times New Roman" w:cs="Times New Roman"/>
        </w:rPr>
        <w:t xml:space="preserve">Mr. Kee noted the </w:t>
      </w:r>
      <w:r w:rsidR="00C717F7" w:rsidRPr="00C717F7">
        <w:rPr>
          <w:rFonts w:ascii="Times New Roman" w:eastAsia="Times New Roman" w:hAnsi="Times New Roman" w:cs="Times New Roman"/>
        </w:rPr>
        <w:t xml:space="preserve">MSWG presentation was posted. </w:t>
      </w:r>
    </w:p>
    <w:p w14:paraId="6797CE9D" w14:textId="14C2D0D1" w:rsidR="00D340C8" w:rsidRPr="00A2760A" w:rsidRDefault="00D340C8" w:rsidP="002C3858">
      <w:pPr>
        <w:pStyle w:val="NoSpacing"/>
        <w:jc w:val="both"/>
        <w:rPr>
          <w:rFonts w:ascii="Times New Roman" w:hAnsi="Times New Roman" w:cs="Times New Roman"/>
          <w:highlight w:val="lightGray"/>
        </w:rPr>
      </w:pPr>
    </w:p>
    <w:p w14:paraId="30C260E9" w14:textId="77777777" w:rsidR="00D340C8" w:rsidRPr="006659C4" w:rsidRDefault="00D340C8" w:rsidP="002C3858">
      <w:pPr>
        <w:pStyle w:val="NoSpacing"/>
        <w:jc w:val="both"/>
        <w:rPr>
          <w:rFonts w:ascii="Times New Roman" w:hAnsi="Times New Roman" w:cs="Times New Roman"/>
        </w:rPr>
      </w:pPr>
    </w:p>
    <w:p w14:paraId="292ECE08" w14:textId="45BA2A7C" w:rsidR="006659C4" w:rsidRPr="00E90151" w:rsidRDefault="009C7E0F" w:rsidP="006659C4">
      <w:pPr>
        <w:pStyle w:val="NoSpacing"/>
        <w:rPr>
          <w:rFonts w:ascii="Times New Roman" w:hAnsi="Times New Roman" w:cs="Times New Roman"/>
          <w:u w:val="single"/>
        </w:rPr>
      </w:pPr>
      <w:r w:rsidRPr="006659C4">
        <w:rPr>
          <w:rFonts w:ascii="Times New Roman" w:eastAsia="Times New Roman" w:hAnsi="Times New Roman" w:cs="Times New Roman"/>
          <w:u w:val="single"/>
        </w:rPr>
        <w:t>SAWG</w:t>
      </w:r>
      <w:r w:rsidR="006659C4" w:rsidRPr="006659C4">
        <w:rPr>
          <w:rFonts w:ascii="Times New Roman" w:eastAsia="Times New Roman" w:hAnsi="Times New Roman" w:cs="Times New Roman"/>
          <w:u w:val="single"/>
        </w:rPr>
        <w:t xml:space="preserve"> </w:t>
      </w:r>
      <w:r w:rsidR="006659C4" w:rsidRPr="006659C4">
        <w:rPr>
          <w:rFonts w:ascii="Times New Roman" w:hAnsi="Times New Roman" w:cs="Times New Roman"/>
          <w:u w:val="single"/>
        </w:rPr>
        <w:t>(see Key Documents)</w:t>
      </w:r>
    </w:p>
    <w:p w14:paraId="15972FF0" w14:textId="77777777" w:rsidR="00C717F7" w:rsidRPr="00C717F7" w:rsidRDefault="005A5E28" w:rsidP="005A5E28">
      <w:pPr>
        <w:pStyle w:val="NoSpacing"/>
        <w:jc w:val="both"/>
        <w:rPr>
          <w:rFonts w:ascii="Times New Roman" w:hAnsi="Times New Roman" w:cs="Times New Roman"/>
        </w:rPr>
      </w:pPr>
      <w:r w:rsidRPr="00C717F7">
        <w:rPr>
          <w:rFonts w:ascii="Times New Roman" w:hAnsi="Times New Roman" w:cs="Times New Roman"/>
        </w:rPr>
        <w:t xml:space="preserve">Bryan Sams summarized recent </w:t>
      </w:r>
      <w:r w:rsidR="00D340C8" w:rsidRPr="00C717F7">
        <w:rPr>
          <w:rFonts w:ascii="Times New Roman" w:hAnsi="Times New Roman" w:cs="Times New Roman"/>
        </w:rPr>
        <w:t>SAWG activities</w:t>
      </w:r>
      <w:r w:rsidR="00C717F7" w:rsidRPr="00C717F7">
        <w:rPr>
          <w:rFonts w:ascii="Times New Roman" w:hAnsi="Times New Roman" w:cs="Times New Roman"/>
        </w:rPr>
        <w:t>.</w:t>
      </w:r>
    </w:p>
    <w:p w14:paraId="0DD6B8F1" w14:textId="2B8A9AB9" w:rsidR="00E547A7" w:rsidRPr="00A2760A" w:rsidRDefault="00E547A7" w:rsidP="005A5E28">
      <w:pPr>
        <w:pStyle w:val="NoSpacing"/>
        <w:jc w:val="both"/>
        <w:rPr>
          <w:rFonts w:ascii="Times New Roman" w:hAnsi="Times New Roman" w:cs="Times New Roman"/>
          <w:highlight w:val="lightGray"/>
        </w:rPr>
      </w:pPr>
    </w:p>
    <w:p w14:paraId="24D713E5" w14:textId="77777777" w:rsidR="005A5E28" w:rsidRPr="00A2760A" w:rsidRDefault="005A5E28" w:rsidP="005A5E28">
      <w:pPr>
        <w:pStyle w:val="NoSpacing"/>
        <w:jc w:val="both"/>
        <w:rPr>
          <w:rFonts w:ascii="Times New Roman" w:hAnsi="Times New Roman" w:cs="Times New Roman"/>
          <w:highlight w:val="lightGray"/>
        </w:rPr>
      </w:pPr>
    </w:p>
    <w:p w14:paraId="162A4161" w14:textId="77777777" w:rsidR="006659C4" w:rsidRPr="00E90151" w:rsidRDefault="009C7E0F" w:rsidP="006659C4">
      <w:pPr>
        <w:pStyle w:val="NoSpacing"/>
        <w:rPr>
          <w:rFonts w:ascii="Times New Roman" w:hAnsi="Times New Roman" w:cs="Times New Roman"/>
          <w:u w:val="single"/>
        </w:rPr>
      </w:pPr>
      <w:r w:rsidRPr="006659C4">
        <w:rPr>
          <w:rFonts w:ascii="Times New Roman" w:eastAsia="Times New Roman" w:hAnsi="Times New Roman" w:cs="Times New Roman"/>
          <w:u w:val="single"/>
        </w:rPr>
        <w:t>Congestion Management Working Group (CMWG)</w:t>
      </w:r>
      <w:r w:rsidR="006659C4">
        <w:rPr>
          <w:rFonts w:ascii="Times New Roman" w:eastAsia="Times New Roman" w:hAnsi="Times New Roman" w:cs="Times New Roman"/>
          <w:u w:val="single"/>
        </w:rPr>
        <w:t xml:space="preserve"> </w:t>
      </w:r>
      <w:r w:rsidR="006659C4" w:rsidRPr="00E90151">
        <w:rPr>
          <w:rFonts w:ascii="Times New Roman" w:hAnsi="Times New Roman" w:cs="Times New Roman"/>
          <w:u w:val="single"/>
        </w:rPr>
        <w:t>(see Key Documents)</w:t>
      </w:r>
    </w:p>
    <w:p w14:paraId="76DDCBAA" w14:textId="6A0D5FB1" w:rsidR="002C0D55" w:rsidRPr="002C0D55" w:rsidRDefault="00896FB8" w:rsidP="002C0D55">
      <w:pPr>
        <w:pStyle w:val="NoSpacing"/>
        <w:jc w:val="both"/>
        <w:rPr>
          <w:rFonts w:ascii="Times New Roman" w:hAnsi="Times New Roman" w:cs="Times New Roman"/>
        </w:rPr>
      </w:pPr>
      <w:r>
        <w:rPr>
          <w:rFonts w:ascii="Times New Roman" w:hAnsi="Times New Roman" w:cs="Times New Roman"/>
        </w:rPr>
        <w:t xml:space="preserve">Mr. </w:t>
      </w:r>
      <w:r w:rsidR="002C0D55" w:rsidRPr="002C0D55">
        <w:rPr>
          <w:rFonts w:ascii="Times New Roman" w:hAnsi="Times New Roman" w:cs="Times New Roman"/>
        </w:rPr>
        <w:t xml:space="preserve">Haley summarized </w:t>
      </w:r>
      <w:r w:rsidR="00436B5A" w:rsidRPr="002C0D55">
        <w:rPr>
          <w:rFonts w:ascii="Times New Roman" w:hAnsi="Times New Roman" w:cs="Times New Roman"/>
        </w:rPr>
        <w:t xml:space="preserve">CMWG activities, </w:t>
      </w:r>
      <w:r w:rsidR="002C0D55" w:rsidRPr="002C0D55">
        <w:rPr>
          <w:rFonts w:ascii="Times New Roman" w:hAnsi="Times New Roman" w:cs="Times New Roman"/>
        </w:rPr>
        <w:t>including the High Revenue Neutrality Allocation (RENA)</w:t>
      </w:r>
      <w:r w:rsidR="002C0D55">
        <w:rPr>
          <w:rFonts w:ascii="Times New Roman" w:hAnsi="Times New Roman" w:cs="Times New Roman"/>
        </w:rPr>
        <w:t xml:space="preserve"> </w:t>
      </w:r>
      <w:r w:rsidR="002C0D55" w:rsidRPr="002C0D55">
        <w:rPr>
          <w:rFonts w:ascii="Times New Roman" w:hAnsi="Times New Roman" w:cs="Times New Roman"/>
        </w:rPr>
        <w:t xml:space="preserve">workshop and reviewed the status of items on the CMWG Action Items List.  </w:t>
      </w:r>
    </w:p>
    <w:p w14:paraId="71FA868A" w14:textId="77777777" w:rsidR="001444E8" w:rsidRDefault="001444E8" w:rsidP="002C3858">
      <w:pPr>
        <w:pStyle w:val="NoSpacing"/>
        <w:jc w:val="both"/>
        <w:rPr>
          <w:rFonts w:ascii="Times New Roman" w:hAnsi="Times New Roman" w:cs="Times New Roman"/>
        </w:rPr>
      </w:pPr>
    </w:p>
    <w:p w14:paraId="0A36050E" w14:textId="77777777" w:rsidR="002C0D55" w:rsidRPr="006659C4" w:rsidRDefault="002C0D55" w:rsidP="002C3858">
      <w:pPr>
        <w:pStyle w:val="NoSpacing"/>
        <w:jc w:val="both"/>
        <w:rPr>
          <w:rFonts w:ascii="Times New Roman" w:eastAsia="Times New Roman" w:hAnsi="Times New Roman" w:cs="Times New Roman"/>
          <w:u w:val="single"/>
        </w:rPr>
      </w:pPr>
    </w:p>
    <w:p w14:paraId="17BA4C2C" w14:textId="77777777" w:rsidR="006659C4" w:rsidRPr="00E90151" w:rsidRDefault="009C7E0F" w:rsidP="006659C4">
      <w:pPr>
        <w:pStyle w:val="NoSpacing"/>
        <w:rPr>
          <w:rFonts w:ascii="Times New Roman" w:hAnsi="Times New Roman" w:cs="Times New Roman"/>
          <w:u w:val="single"/>
        </w:rPr>
      </w:pPr>
      <w:r w:rsidRPr="006659C4">
        <w:rPr>
          <w:rFonts w:ascii="Times New Roman" w:eastAsia="Times New Roman" w:hAnsi="Times New Roman" w:cs="Times New Roman"/>
          <w:u w:val="single"/>
        </w:rPr>
        <w:t>Market Credit Working Group (MCWG)</w:t>
      </w:r>
      <w:r w:rsidR="006659C4" w:rsidRPr="006659C4">
        <w:rPr>
          <w:rFonts w:ascii="Times New Roman" w:eastAsia="Times New Roman" w:hAnsi="Times New Roman" w:cs="Times New Roman"/>
          <w:u w:val="single"/>
        </w:rPr>
        <w:t xml:space="preserve"> </w:t>
      </w:r>
      <w:r w:rsidR="006659C4" w:rsidRPr="006659C4">
        <w:rPr>
          <w:rFonts w:ascii="Times New Roman" w:hAnsi="Times New Roman" w:cs="Times New Roman"/>
          <w:u w:val="single"/>
        </w:rPr>
        <w:t>(see Key Documents)</w:t>
      </w:r>
    </w:p>
    <w:p w14:paraId="0F726246" w14:textId="77777777" w:rsidR="00C717F7" w:rsidRPr="00C717F7" w:rsidRDefault="00733797" w:rsidP="002C3858">
      <w:pPr>
        <w:pStyle w:val="NoSpacing"/>
        <w:jc w:val="both"/>
        <w:rPr>
          <w:rFonts w:ascii="Times New Roman" w:hAnsi="Times New Roman" w:cs="Times New Roman"/>
        </w:rPr>
      </w:pPr>
      <w:r w:rsidRPr="00C717F7">
        <w:rPr>
          <w:rFonts w:ascii="Times New Roman" w:hAnsi="Times New Roman" w:cs="Times New Roman"/>
        </w:rPr>
        <w:t xml:space="preserve">Mr. </w:t>
      </w:r>
      <w:r w:rsidR="00E547A7" w:rsidRPr="00C717F7">
        <w:rPr>
          <w:rFonts w:ascii="Times New Roman" w:hAnsi="Times New Roman" w:cs="Times New Roman"/>
        </w:rPr>
        <w:t>Barnes summarized MCWG activities</w:t>
      </w:r>
      <w:r w:rsidR="00C717F7" w:rsidRPr="00C717F7">
        <w:rPr>
          <w:rFonts w:ascii="Times New Roman" w:hAnsi="Times New Roman" w:cs="Times New Roman"/>
        </w:rPr>
        <w:t xml:space="preserve">. </w:t>
      </w:r>
    </w:p>
    <w:p w14:paraId="3B98F7D5" w14:textId="77777777" w:rsidR="001B1340" w:rsidRPr="00A2760A" w:rsidRDefault="001B1340" w:rsidP="00C276E8">
      <w:pPr>
        <w:pStyle w:val="NoSpacing"/>
        <w:jc w:val="both"/>
        <w:rPr>
          <w:rFonts w:ascii="Times New Roman" w:hAnsi="Times New Roman" w:cs="Times New Roman"/>
          <w:highlight w:val="lightGray"/>
          <w:u w:val="single"/>
        </w:rPr>
      </w:pPr>
    </w:p>
    <w:p w14:paraId="38D3E5E9" w14:textId="77777777" w:rsidR="004333FF" w:rsidRPr="00A2760A" w:rsidRDefault="004333FF" w:rsidP="00C276E8">
      <w:pPr>
        <w:pStyle w:val="NoSpacing"/>
        <w:jc w:val="both"/>
        <w:rPr>
          <w:rFonts w:ascii="Times New Roman" w:hAnsi="Times New Roman" w:cs="Times New Roman"/>
          <w:highlight w:val="lightGray"/>
          <w:u w:val="single"/>
        </w:rPr>
      </w:pPr>
    </w:p>
    <w:p w14:paraId="2F1471E8" w14:textId="77777777" w:rsidR="009C7E0F" w:rsidRPr="006659C4" w:rsidRDefault="000902FE" w:rsidP="00C276E8">
      <w:pPr>
        <w:pStyle w:val="NoSpacing"/>
        <w:jc w:val="both"/>
        <w:rPr>
          <w:rFonts w:ascii="Times New Roman" w:hAnsi="Times New Roman" w:cs="Times New Roman"/>
          <w:u w:val="single"/>
        </w:rPr>
      </w:pPr>
      <w:r w:rsidRPr="006659C4">
        <w:rPr>
          <w:rFonts w:ascii="Times New Roman" w:hAnsi="Times New Roman" w:cs="Times New Roman"/>
          <w:u w:val="single"/>
        </w:rPr>
        <w:t>Other Business</w:t>
      </w:r>
      <w:r w:rsidR="00A2029A" w:rsidRPr="006659C4">
        <w:rPr>
          <w:rFonts w:ascii="Times New Roman" w:hAnsi="Times New Roman" w:cs="Times New Roman"/>
          <w:u w:val="single"/>
        </w:rPr>
        <w:t xml:space="preserve"> </w:t>
      </w:r>
      <w:r w:rsidR="00683B95" w:rsidRPr="006659C4">
        <w:rPr>
          <w:rFonts w:ascii="Times New Roman" w:hAnsi="Times New Roman" w:cs="Times New Roman"/>
          <w:u w:val="single"/>
        </w:rPr>
        <w:t xml:space="preserve"> </w:t>
      </w:r>
    </w:p>
    <w:p w14:paraId="7424B5EE" w14:textId="77777777" w:rsidR="009C7E0F" w:rsidRPr="006659C4" w:rsidRDefault="009C7E0F" w:rsidP="009C7E0F">
      <w:pPr>
        <w:pStyle w:val="NoSpacing"/>
        <w:jc w:val="both"/>
        <w:rPr>
          <w:rFonts w:ascii="Times New Roman" w:hAnsi="Times New Roman" w:cs="Times New Roman"/>
          <w:i/>
        </w:rPr>
      </w:pPr>
      <w:r w:rsidRPr="006659C4">
        <w:rPr>
          <w:rFonts w:ascii="Times New Roman" w:hAnsi="Times New Roman" w:cs="Times New Roman"/>
          <w:i/>
        </w:rPr>
        <w:t>2019 Membership/Segment Elections</w:t>
      </w:r>
    </w:p>
    <w:p w14:paraId="7C697010" w14:textId="269234D6" w:rsidR="005A535C" w:rsidRPr="006659C4" w:rsidRDefault="005A535C" w:rsidP="005A535C">
      <w:pPr>
        <w:pStyle w:val="NoSpacing"/>
        <w:jc w:val="both"/>
        <w:rPr>
          <w:rFonts w:ascii="Times New Roman" w:hAnsi="Times New Roman" w:cs="Times New Roman"/>
        </w:rPr>
      </w:pPr>
      <w:r w:rsidRPr="006659C4">
        <w:rPr>
          <w:rFonts w:ascii="Times New Roman" w:hAnsi="Times New Roman" w:cs="Times New Roman"/>
        </w:rPr>
        <w:t xml:space="preserve">ERCOT Staff reminded Market Participants that the membership date of record is Friday, November 9, 2018 and stated that 2019 Segment Representative Elections would begin on Monday, November 12, 2018.   </w:t>
      </w:r>
    </w:p>
    <w:p w14:paraId="2C6816A8" w14:textId="77777777" w:rsidR="00954A50" w:rsidRPr="006659C4" w:rsidRDefault="00954A50" w:rsidP="009C7E0F">
      <w:pPr>
        <w:pStyle w:val="NoSpacing"/>
        <w:jc w:val="both"/>
        <w:rPr>
          <w:rFonts w:ascii="Times New Roman" w:hAnsi="Times New Roman" w:cs="Times New Roman"/>
          <w:i/>
        </w:rPr>
      </w:pPr>
    </w:p>
    <w:p w14:paraId="4BA32095" w14:textId="54EC24AA" w:rsidR="00AF34D0" w:rsidRPr="006659C4" w:rsidRDefault="00AF34D0" w:rsidP="00C276E8">
      <w:pPr>
        <w:pStyle w:val="NoSpacing"/>
        <w:jc w:val="both"/>
        <w:rPr>
          <w:rFonts w:ascii="Times New Roman" w:hAnsi="Times New Roman" w:cs="Times New Roman"/>
          <w:i/>
        </w:rPr>
      </w:pPr>
      <w:r w:rsidRPr="006659C4">
        <w:rPr>
          <w:rFonts w:ascii="Times New Roman" w:hAnsi="Times New Roman" w:cs="Times New Roman"/>
          <w:i/>
        </w:rPr>
        <w:t>Review of Open Action Items</w:t>
      </w:r>
    </w:p>
    <w:p w14:paraId="79BD1DC5" w14:textId="77777777" w:rsidR="00400B17" w:rsidRPr="00400B17" w:rsidRDefault="0036483F" w:rsidP="00CC2138">
      <w:pPr>
        <w:pStyle w:val="NoSpacing"/>
        <w:jc w:val="both"/>
        <w:rPr>
          <w:rFonts w:ascii="Times New Roman" w:hAnsi="Times New Roman" w:cs="Times New Roman"/>
        </w:rPr>
      </w:pPr>
      <w:r w:rsidRPr="00400B17">
        <w:rPr>
          <w:rFonts w:ascii="Times New Roman" w:hAnsi="Times New Roman" w:cs="Times New Roman"/>
        </w:rPr>
        <w:t>M</w:t>
      </w:r>
      <w:r w:rsidR="00400B17" w:rsidRPr="00400B17">
        <w:rPr>
          <w:rFonts w:ascii="Times New Roman" w:hAnsi="Times New Roman" w:cs="Times New Roman"/>
        </w:rPr>
        <w:t xml:space="preserve">arket Participants reviewed the Open Action Items list and removed the following completed assignments:  </w:t>
      </w:r>
    </w:p>
    <w:p w14:paraId="3E9132BE" w14:textId="1E1CE83D" w:rsidR="00F17BFC" w:rsidRPr="00400B17" w:rsidRDefault="00F17BFC" w:rsidP="00D62408">
      <w:pPr>
        <w:pStyle w:val="NoSpacing"/>
        <w:numPr>
          <w:ilvl w:val="0"/>
          <w:numId w:val="1"/>
        </w:numPr>
        <w:jc w:val="both"/>
        <w:rPr>
          <w:rFonts w:ascii="Times New Roman" w:hAnsi="Times New Roman" w:cs="Times New Roman"/>
        </w:rPr>
      </w:pPr>
      <w:r w:rsidRPr="00400B17">
        <w:rPr>
          <w:rFonts w:ascii="Times New Roman" w:hAnsi="Times New Roman" w:cs="Times New Roman"/>
        </w:rPr>
        <w:t xml:space="preserve">Day-Ahead Market </w:t>
      </w:r>
      <w:r w:rsidR="00896FB8">
        <w:rPr>
          <w:rFonts w:ascii="Times New Roman" w:hAnsi="Times New Roman" w:cs="Times New Roman"/>
        </w:rPr>
        <w:t xml:space="preserve">(DAM) </w:t>
      </w:r>
      <w:r w:rsidR="00400B17">
        <w:rPr>
          <w:rFonts w:ascii="Times New Roman" w:hAnsi="Times New Roman" w:cs="Times New Roman"/>
        </w:rPr>
        <w:t xml:space="preserve">Operating Day (OD) </w:t>
      </w:r>
      <w:r w:rsidRPr="00400B17">
        <w:rPr>
          <w:rFonts w:ascii="Times New Roman" w:hAnsi="Times New Roman" w:cs="Times New Roman"/>
        </w:rPr>
        <w:t xml:space="preserve">1/23/18 Event </w:t>
      </w:r>
    </w:p>
    <w:p w14:paraId="67CB9014" w14:textId="56270DAF" w:rsidR="00400B17" w:rsidRDefault="00400B17" w:rsidP="00D62408">
      <w:pPr>
        <w:pStyle w:val="NoSpacing"/>
        <w:numPr>
          <w:ilvl w:val="0"/>
          <w:numId w:val="1"/>
        </w:numPr>
        <w:jc w:val="both"/>
        <w:rPr>
          <w:rFonts w:ascii="Times New Roman" w:hAnsi="Times New Roman" w:cs="Times New Roman"/>
        </w:rPr>
      </w:pPr>
      <w:r>
        <w:rPr>
          <w:rFonts w:ascii="Times New Roman" w:hAnsi="Times New Roman" w:cs="Times New Roman"/>
        </w:rPr>
        <w:t xml:space="preserve">Southern Cross Transmission Assignment Directive #10, </w:t>
      </w:r>
      <w:r w:rsidR="00D62408">
        <w:rPr>
          <w:rFonts w:ascii="Times New Roman" w:hAnsi="Times New Roman" w:cs="Times New Roman"/>
        </w:rPr>
        <w:t>Price Formation under E</w:t>
      </w:r>
      <w:r>
        <w:rPr>
          <w:rFonts w:ascii="Times New Roman" w:hAnsi="Times New Roman" w:cs="Times New Roman"/>
        </w:rPr>
        <w:t>mergency conditions</w:t>
      </w:r>
    </w:p>
    <w:p w14:paraId="06A7AEE2" w14:textId="77777777" w:rsidR="00400B17" w:rsidRDefault="00400B17" w:rsidP="00400B17">
      <w:pPr>
        <w:pStyle w:val="NoSpacing"/>
        <w:jc w:val="both"/>
        <w:rPr>
          <w:rFonts w:ascii="Times New Roman" w:hAnsi="Times New Roman" w:cs="Times New Roman"/>
        </w:rPr>
      </w:pPr>
    </w:p>
    <w:p w14:paraId="40C831DB" w14:textId="78A1E78B" w:rsidR="00327BC6" w:rsidRPr="006659C4" w:rsidRDefault="0068433E" w:rsidP="00EB51A0">
      <w:pPr>
        <w:pStyle w:val="NoSpacing"/>
        <w:jc w:val="both"/>
        <w:rPr>
          <w:rFonts w:ascii="Times New Roman" w:hAnsi="Times New Roman" w:cs="Times New Roman"/>
          <w:i/>
        </w:rPr>
      </w:pPr>
      <w:r w:rsidRPr="006659C4">
        <w:rPr>
          <w:rFonts w:ascii="Times New Roman" w:hAnsi="Times New Roman" w:cs="Times New Roman"/>
          <w:i/>
        </w:rPr>
        <w:t>No Report</w:t>
      </w:r>
    </w:p>
    <w:p w14:paraId="20471D9B" w14:textId="77777777" w:rsidR="00217B55" w:rsidRPr="006659C4" w:rsidRDefault="00217B55" w:rsidP="00217B55">
      <w:pPr>
        <w:pStyle w:val="NoSpacing"/>
        <w:numPr>
          <w:ilvl w:val="0"/>
          <w:numId w:val="8"/>
        </w:numPr>
        <w:jc w:val="both"/>
        <w:rPr>
          <w:rFonts w:ascii="Times New Roman" w:hAnsi="Times New Roman" w:cs="Times New Roman"/>
        </w:rPr>
      </w:pPr>
      <w:r w:rsidRPr="006659C4">
        <w:rPr>
          <w:rFonts w:ascii="Times New Roman" w:hAnsi="Times New Roman" w:cs="Times New Roman"/>
        </w:rPr>
        <w:t>Demand Side Working Group (DSWG)</w:t>
      </w:r>
    </w:p>
    <w:p w14:paraId="6347792E" w14:textId="77777777" w:rsidR="00217B55" w:rsidRPr="006659C4" w:rsidRDefault="00217B55" w:rsidP="00217B55">
      <w:pPr>
        <w:pStyle w:val="NoSpacing"/>
        <w:numPr>
          <w:ilvl w:val="0"/>
          <w:numId w:val="8"/>
        </w:numPr>
        <w:jc w:val="both"/>
        <w:rPr>
          <w:rFonts w:ascii="Times New Roman" w:hAnsi="Times New Roman" w:cs="Times New Roman"/>
        </w:rPr>
      </w:pPr>
      <w:r w:rsidRPr="006659C4">
        <w:rPr>
          <w:rFonts w:ascii="Times New Roman" w:hAnsi="Times New Roman" w:cs="Times New Roman"/>
        </w:rPr>
        <w:t>Metering Working Group (MWG)</w:t>
      </w:r>
    </w:p>
    <w:p w14:paraId="4800CA8E" w14:textId="77777777" w:rsidR="00217B55" w:rsidRPr="006659C4" w:rsidRDefault="00217B55" w:rsidP="00217B55">
      <w:pPr>
        <w:pStyle w:val="NoSpacing"/>
        <w:numPr>
          <w:ilvl w:val="0"/>
          <w:numId w:val="8"/>
        </w:numPr>
        <w:jc w:val="both"/>
        <w:rPr>
          <w:rFonts w:ascii="Times New Roman" w:hAnsi="Times New Roman" w:cs="Times New Roman"/>
        </w:rPr>
      </w:pPr>
      <w:r w:rsidRPr="006659C4">
        <w:rPr>
          <w:rFonts w:ascii="Times New Roman" w:hAnsi="Times New Roman" w:cs="Times New Roman"/>
        </w:rPr>
        <w:t>Resource Cost Working Group (RCWG)</w:t>
      </w:r>
    </w:p>
    <w:p w14:paraId="61677231" w14:textId="77777777" w:rsidR="00217B55" w:rsidRPr="00A2760A" w:rsidRDefault="00217B55" w:rsidP="00217B55">
      <w:pPr>
        <w:pStyle w:val="NoSpacing"/>
        <w:jc w:val="both"/>
        <w:rPr>
          <w:rFonts w:ascii="Times New Roman" w:hAnsi="Times New Roman" w:cs="Times New Roman"/>
          <w:i/>
          <w:highlight w:val="lightGray"/>
        </w:rPr>
      </w:pPr>
    </w:p>
    <w:p w14:paraId="0832F3CF" w14:textId="77777777" w:rsidR="00327BC6" w:rsidRPr="006659C4" w:rsidRDefault="00327BC6" w:rsidP="00C570AE">
      <w:pPr>
        <w:pStyle w:val="NoSpacing"/>
        <w:jc w:val="both"/>
        <w:rPr>
          <w:rFonts w:ascii="Times New Roman" w:hAnsi="Times New Roman" w:cs="Times New Roman"/>
          <w:u w:val="single"/>
        </w:rPr>
      </w:pPr>
    </w:p>
    <w:p w14:paraId="3A4F7CF8" w14:textId="3265D137" w:rsidR="00123454" w:rsidRPr="006659C4" w:rsidRDefault="00123454" w:rsidP="00C570AE">
      <w:pPr>
        <w:pStyle w:val="NoSpacing"/>
        <w:jc w:val="both"/>
        <w:rPr>
          <w:rFonts w:ascii="Times New Roman" w:hAnsi="Times New Roman" w:cs="Times New Roman"/>
        </w:rPr>
      </w:pPr>
      <w:r w:rsidRPr="006659C4">
        <w:rPr>
          <w:rFonts w:ascii="Times New Roman" w:hAnsi="Times New Roman" w:cs="Times New Roman"/>
          <w:u w:val="single"/>
        </w:rPr>
        <w:t>Adjournment</w:t>
      </w:r>
    </w:p>
    <w:p w14:paraId="167A0CCA" w14:textId="5F13C789" w:rsidR="00123454" w:rsidRPr="0009229F" w:rsidRDefault="00B85BF5" w:rsidP="00781E6B">
      <w:pPr>
        <w:pStyle w:val="NoSpacing"/>
        <w:jc w:val="both"/>
        <w:rPr>
          <w:rFonts w:ascii="Times New Roman" w:hAnsi="Times New Roman" w:cs="Times New Roman"/>
        </w:rPr>
      </w:pPr>
      <w:r w:rsidRPr="006659C4">
        <w:rPr>
          <w:rFonts w:ascii="Times New Roman" w:hAnsi="Times New Roman" w:cs="Times New Roman"/>
        </w:rPr>
        <w:lastRenderedPageBreak/>
        <w:t xml:space="preserve">Mr. </w:t>
      </w:r>
      <w:r w:rsidR="00604058" w:rsidRPr="006659C4">
        <w:rPr>
          <w:rFonts w:ascii="Times New Roman" w:hAnsi="Times New Roman" w:cs="Times New Roman"/>
        </w:rPr>
        <w:t>Kee a</w:t>
      </w:r>
      <w:r w:rsidR="00055761" w:rsidRPr="006659C4">
        <w:rPr>
          <w:rFonts w:ascii="Times New Roman" w:hAnsi="Times New Roman" w:cs="Times New Roman"/>
        </w:rPr>
        <w:t xml:space="preserve">djourned the </w:t>
      </w:r>
      <w:r w:rsidR="006659C4" w:rsidRPr="006659C4">
        <w:rPr>
          <w:rFonts w:ascii="Times New Roman" w:hAnsi="Times New Roman" w:cs="Times New Roman"/>
        </w:rPr>
        <w:t xml:space="preserve">November 7, </w:t>
      </w:r>
      <w:r w:rsidR="005060B7" w:rsidRPr="006659C4">
        <w:rPr>
          <w:rFonts w:ascii="Times New Roman" w:hAnsi="Times New Roman" w:cs="Times New Roman"/>
        </w:rPr>
        <w:t xml:space="preserve">2018 </w:t>
      </w:r>
      <w:r w:rsidR="00123454" w:rsidRPr="006659C4">
        <w:rPr>
          <w:rFonts w:ascii="Times New Roman" w:hAnsi="Times New Roman" w:cs="Times New Roman"/>
        </w:rPr>
        <w:t>WMS meeting at</w:t>
      </w:r>
      <w:r w:rsidR="008A4AC1" w:rsidRPr="006659C4">
        <w:rPr>
          <w:rFonts w:ascii="Times New Roman" w:hAnsi="Times New Roman" w:cs="Times New Roman"/>
        </w:rPr>
        <w:t xml:space="preserve"> </w:t>
      </w:r>
      <w:r w:rsidR="007D5719" w:rsidRPr="006659C4">
        <w:rPr>
          <w:rFonts w:ascii="Times New Roman" w:hAnsi="Times New Roman" w:cs="Times New Roman"/>
        </w:rPr>
        <w:t>1</w:t>
      </w:r>
      <w:r w:rsidR="006659C4" w:rsidRPr="006659C4">
        <w:rPr>
          <w:rFonts w:ascii="Times New Roman" w:hAnsi="Times New Roman" w:cs="Times New Roman"/>
        </w:rPr>
        <w:t xml:space="preserve">:00 </w:t>
      </w:r>
      <w:r w:rsidR="0054321C" w:rsidRPr="006659C4">
        <w:rPr>
          <w:rFonts w:ascii="Times New Roman" w:hAnsi="Times New Roman" w:cs="Times New Roman"/>
        </w:rPr>
        <w:t>p</w:t>
      </w:r>
      <w:r w:rsidR="00550364" w:rsidRPr="006659C4">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B1510" w14:textId="77777777" w:rsidR="00C05853" w:rsidRDefault="00C05853" w:rsidP="00C96B32">
      <w:pPr>
        <w:spacing w:after="0" w:line="240" w:lineRule="auto"/>
      </w:pPr>
      <w:r>
        <w:separator/>
      </w:r>
    </w:p>
  </w:endnote>
  <w:endnote w:type="continuationSeparator" w:id="0">
    <w:p w14:paraId="09C2EA86" w14:textId="77777777" w:rsidR="00C05853" w:rsidRDefault="00C05853"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4FE73697" w:rsidR="00CF36C6" w:rsidRPr="009B6C0B" w:rsidRDefault="00CF36C6"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November 7, 2018 </w:t>
    </w:r>
    <w:r w:rsidRPr="009B6C0B">
      <w:rPr>
        <w:rFonts w:ascii="Times New Roman" w:hAnsi="Times New Roman"/>
        <w:b/>
        <w:sz w:val="16"/>
        <w:szCs w:val="16"/>
      </w:rPr>
      <w:t>WMS Meeting /ERCOT Public</w:t>
    </w:r>
  </w:p>
  <w:p w14:paraId="3A853408" w14:textId="77777777" w:rsidR="00CF36C6" w:rsidRPr="009B6C0B" w:rsidRDefault="00CF36C6"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B03E5C">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B03E5C">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CF36C6" w:rsidRDefault="00CF36C6" w:rsidP="00A9222E">
    <w:pPr>
      <w:pStyle w:val="Footer"/>
    </w:pPr>
  </w:p>
  <w:p w14:paraId="1A7BA745" w14:textId="77777777" w:rsidR="00CF36C6" w:rsidRDefault="00CF3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F1273" w14:textId="77777777" w:rsidR="00C05853" w:rsidRDefault="00C05853" w:rsidP="00C96B32">
      <w:pPr>
        <w:spacing w:after="0" w:line="240" w:lineRule="auto"/>
      </w:pPr>
      <w:r>
        <w:separator/>
      </w:r>
    </w:p>
  </w:footnote>
  <w:footnote w:type="continuationSeparator" w:id="0">
    <w:p w14:paraId="1613509D" w14:textId="77777777" w:rsidR="00C05853" w:rsidRDefault="00C05853" w:rsidP="00C96B32">
      <w:pPr>
        <w:spacing w:after="0" w:line="240" w:lineRule="auto"/>
      </w:pPr>
      <w:r>
        <w:continuationSeparator/>
      </w:r>
    </w:p>
  </w:footnote>
  <w:footnote w:id="1">
    <w:p w14:paraId="21501D96" w14:textId="6E0A3019" w:rsidR="00CF36C6" w:rsidRDefault="00CF36C6" w:rsidP="00FA1EEE">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r w:rsidRPr="00A2760A">
        <w:rPr>
          <w:rStyle w:val="Hyperlink"/>
          <w:rFonts w:ascii="Times New Roman" w:hAnsi="Times New Roman"/>
        </w:rPr>
        <w:t>http://www.ercot.com/calendar/2018/11/7/138558-WMS</w:t>
      </w:r>
    </w:p>
    <w:p w14:paraId="5EF6B88B" w14:textId="77777777" w:rsidR="00CF36C6" w:rsidRPr="00A612A7" w:rsidRDefault="00CF36C6" w:rsidP="00FA1EEE">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4"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0"/>
  </w:num>
  <w:num w:numId="4">
    <w:abstractNumId w:val="1"/>
  </w:num>
  <w:num w:numId="5">
    <w:abstractNumId w:val="8"/>
  </w:num>
  <w:num w:numId="6">
    <w:abstractNumId w:val="2"/>
  </w:num>
  <w:num w:numId="7">
    <w:abstractNumId w:val="4"/>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12"/>
  </w:num>
  <w:num w:numId="13">
    <w:abstractNumId w:val="11"/>
  </w:num>
  <w:num w:numId="1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4EB"/>
    <w:rsid w:val="00003600"/>
    <w:rsid w:val="00003985"/>
    <w:rsid w:val="00005403"/>
    <w:rsid w:val="000060D9"/>
    <w:rsid w:val="00006364"/>
    <w:rsid w:val="00006444"/>
    <w:rsid w:val="0000686F"/>
    <w:rsid w:val="00007120"/>
    <w:rsid w:val="0000761C"/>
    <w:rsid w:val="00007E67"/>
    <w:rsid w:val="00010772"/>
    <w:rsid w:val="00011915"/>
    <w:rsid w:val="00011B4A"/>
    <w:rsid w:val="00011D85"/>
    <w:rsid w:val="000131A8"/>
    <w:rsid w:val="0001353E"/>
    <w:rsid w:val="000135E8"/>
    <w:rsid w:val="00013B51"/>
    <w:rsid w:val="0001434E"/>
    <w:rsid w:val="000144F2"/>
    <w:rsid w:val="000149E1"/>
    <w:rsid w:val="0001544B"/>
    <w:rsid w:val="00015664"/>
    <w:rsid w:val="00015944"/>
    <w:rsid w:val="000173F9"/>
    <w:rsid w:val="00021041"/>
    <w:rsid w:val="0002209A"/>
    <w:rsid w:val="00023FF6"/>
    <w:rsid w:val="00024253"/>
    <w:rsid w:val="000251AB"/>
    <w:rsid w:val="00025402"/>
    <w:rsid w:val="00025875"/>
    <w:rsid w:val="0002598E"/>
    <w:rsid w:val="00025A10"/>
    <w:rsid w:val="00026179"/>
    <w:rsid w:val="0002689F"/>
    <w:rsid w:val="00027021"/>
    <w:rsid w:val="0002782F"/>
    <w:rsid w:val="00027B25"/>
    <w:rsid w:val="00030067"/>
    <w:rsid w:val="0003068E"/>
    <w:rsid w:val="00031201"/>
    <w:rsid w:val="00031E7F"/>
    <w:rsid w:val="000329A9"/>
    <w:rsid w:val="0003365A"/>
    <w:rsid w:val="00033787"/>
    <w:rsid w:val="000339AB"/>
    <w:rsid w:val="0003466B"/>
    <w:rsid w:val="00035AD5"/>
    <w:rsid w:val="00036A7D"/>
    <w:rsid w:val="00036EE7"/>
    <w:rsid w:val="000372FE"/>
    <w:rsid w:val="000409F2"/>
    <w:rsid w:val="00041EAA"/>
    <w:rsid w:val="00042180"/>
    <w:rsid w:val="00042EFA"/>
    <w:rsid w:val="00042F62"/>
    <w:rsid w:val="00043587"/>
    <w:rsid w:val="0004388C"/>
    <w:rsid w:val="00044EF1"/>
    <w:rsid w:val="000451E6"/>
    <w:rsid w:val="00046878"/>
    <w:rsid w:val="00046AFF"/>
    <w:rsid w:val="000474AF"/>
    <w:rsid w:val="00047858"/>
    <w:rsid w:val="000478A5"/>
    <w:rsid w:val="0005014F"/>
    <w:rsid w:val="00050A9C"/>
    <w:rsid w:val="00051A7F"/>
    <w:rsid w:val="000520F8"/>
    <w:rsid w:val="0005319D"/>
    <w:rsid w:val="000537DC"/>
    <w:rsid w:val="00053A0A"/>
    <w:rsid w:val="000548F2"/>
    <w:rsid w:val="00055761"/>
    <w:rsid w:val="000562F5"/>
    <w:rsid w:val="00056901"/>
    <w:rsid w:val="00056C2A"/>
    <w:rsid w:val="00057225"/>
    <w:rsid w:val="00057E89"/>
    <w:rsid w:val="0006303C"/>
    <w:rsid w:val="00064241"/>
    <w:rsid w:val="0006466E"/>
    <w:rsid w:val="0006475E"/>
    <w:rsid w:val="00064862"/>
    <w:rsid w:val="000675EC"/>
    <w:rsid w:val="000705B4"/>
    <w:rsid w:val="000708D8"/>
    <w:rsid w:val="00070E3F"/>
    <w:rsid w:val="00071572"/>
    <w:rsid w:val="00071F13"/>
    <w:rsid w:val="00071F23"/>
    <w:rsid w:val="00073943"/>
    <w:rsid w:val="00073CFD"/>
    <w:rsid w:val="00074104"/>
    <w:rsid w:val="00074D3A"/>
    <w:rsid w:val="00074D8C"/>
    <w:rsid w:val="00075359"/>
    <w:rsid w:val="00075BD5"/>
    <w:rsid w:val="00076AD2"/>
    <w:rsid w:val="00080215"/>
    <w:rsid w:val="0008297F"/>
    <w:rsid w:val="00082EEB"/>
    <w:rsid w:val="0008391A"/>
    <w:rsid w:val="000851E6"/>
    <w:rsid w:val="000852D5"/>
    <w:rsid w:val="00085801"/>
    <w:rsid w:val="00085D94"/>
    <w:rsid w:val="000865C8"/>
    <w:rsid w:val="00086677"/>
    <w:rsid w:val="00086A97"/>
    <w:rsid w:val="000902FE"/>
    <w:rsid w:val="00090EB3"/>
    <w:rsid w:val="000915DB"/>
    <w:rsid w:val="00091641"/>
    <w:rsid w:val="00092290"/>
    <w:rsid w:val="0009229F"/>
    <w:rsid w:val="000928BD"/>
    <w:rsid w:val="00092912"/>
    <w:rsid w:val="0009296E"/>
    <w:rsid w:val="000937EF"/>
    <w:rsid w:val="00093D0D"/>
    <w:rsid w:val="00093DD8"/>
    <w:rsid w:val="00093EDC"/>
    <w:rsid w:val="00094B0C"/>
    <w:rsid w:val="0009762B"/>
    <w:rsid w:val="000A00ED"/>
    <w:rsid w:val="000A0105"/>
    <w:rsid w:val="000A076B"/>
    <w:rsid w:val="000A09C0"/>
    <w:rsid w:val="000A0DEC"/>
    <w:rsid w:val="000A17B2"/>
    <w:rsid w:val="000A250D"/>
    <w:rsid w:val="000A3230"/>
    <w:rsid w:val="000A33DF"/>
    <w:rsid w:val="000A38DB"/>
    <w:rsid w:val="000A3C78"/>
    <w:rsid w:val="000A426D"/>
    <w:rsid w:val="000A4312"/>
    <w:rsid w:val="000A4546"/>
    <w:rsid w:val="000A5CB1"/>
    <w:rsid w:val="000A6ACD"/>
    <w:rsid w:val="000B0A2E"/>
    <w:rsid w:val="000B1863"/>
    <w:rsid w:val="000B288B"/>
    <w:rsid w:val="000B2987"/>
    <w:rsid w:val="000B366C"/>
    <w:rsid w:val="000B3792"/>
    <w:rsid w:val="000B3ECC"/>
    <w:rsid w:val="000B45F3"/>
    <w:rsid w:val="000B49B1"/>
    <w:rsid w:val="000B6598"/>
    <w:rsid w:val="000B65A7"/>
    <w:rsid w:val="000B686E"/>
    <w:rsid w:val="000B69A7"/>
    <w:rsid w:val="000B6DF4"/>
    <w:rsid w:val="000B7510"/>
    <w:rsid w:val="000B755B"/>
    <w:rsid w:val="000C02D1"/>
    <w:rsid w:val="000C0EED"/>
    <w:rsid w:val="000C185E"/>
    <w:rsid w:val="000C4B6F"/>
    <w:rsid w:val="000C4F30"/>
    <w:rsid w:val="000C50BE"/>
    <w:rsid w:val="000C522E"/>
    <w:rsid w:val="000C6619"/>
    <w:rsid w:val="000C6799"/>
    <w:rsid w:val="000C68D5"/>
    <w:rsid w:val="000C7DEF"/>
    <w:rsid w:val="000D002F"/>
    <w:rsid w:val="000D14AC"/>
    <w:rsid w:val="000D1944"/>
    <w:rsid w:val="000D19E1"/>
    <w:rsid w:val="000D1CB9"/>
    <w:rsid w:val="000D2F7A"/>
    <w:rsid w:val="000D2FD6"/>
    <w:rsid w:val="000D3120"/>
    <w:rsid w:val="000D361A"/>
    <w:rsid w:val="000D3C1B"/>
    <w:rsid w:val="000D4BB2"/>
    <w:rsid w:val="000D4F31"/>
    <w:rsid w:val="000D54FB"/>
    <w:rsid w:val="000D55DC"/>
    <w:rsid w:val="000D6F93"/>
    <w:rsid w:val="000E0119"/>
    <w:rsid w:val="000E01B5"/>
    <w:rsid w:val="000E040B"/>
    <w:rsid w:val="000E0721"/>
    <w:rsid w:val="000E0860"/>
    <w:rsid w:val="000E2A41"/>
    <w:rsid w:val="000E2E6B"/>
    <w:rsid w:val="000E3757"/>
    <w:rsid w:val="000E3D4C"/>
    <w:rsid w:val="000E3D94"/>
    <w:rsid w:val="000E44D3"/>
    <w:rsid w:val="000E4974"/>
    <w:rsid w:val="000E4991"/>
    <w:rsid w:val="000E5BDE"/>
    <w:rsid w:val="000E6708"/>
    <w:rsid w:val="000E7517"/>
    <w:rsid w:val="000E76DC"/>
    <w:rsid w:val="000F0EE7"/>
    <w:rsid w:val="000F1821"/>
    <w:rsid w:val="000F2622"/>
    <w:rsid w:val="000F2C29"/>
    <w:rsid w:val="000F2DBF"/>
    <w:rsid w:val="000F3B84"/>
    <w:rsid w:val="000F44A3"/>
    <w:rsid w:val="000F4507"/>
    <w:rsid w:val="000F4AC7"/>
    <w:rsid w:val="000F5A89"/>
    <w:rsid w:val="000F6F6B"/>
    <w:rsid w:val="000F73D5"/>
    <w:rsid w:val="0010027D"/>
    <w:rsid w:val="001005CE"/>
    <w:rsid w:val="00101276"/>
    <w:rsid w:val="00101365"/>
    <w:rsid w:val="00102649"/>
    <w:rsid w:val="00102D41"/>
    <w:rsid w:val="00103205"/>
    <w:rsid w:val="001032BC"/>
    <w:rsid w:val="001036A6"/>
    <w:rsid w:val="00103A5B"/>
    <w:rsid w:val="0010402B"/>
    <w:rsid w:val="00104671"/>
    <w:rsid w:val="00105145"/>
    <w:rsid w:val="00106063"/>
    <w:rsid w:val="00106885"/>
    <w:rsid w:val="00106CBF"/>
    <w:rsid w:val="00107197"/>
    <w:rsid w:val="00107C55"/>
    <w:rsid w:val="00107E1E"/>
    <w:rsid w:val="0011024D"/>
    <w:rsid w:val="001103F2"/>
    <w:rsid w:val="001116DC"/>
    <w:rsid w:val="001119B5"/>
    <w:rsid w:val="00112107"/>
    <w:rsid w:val="001126D0"/>
    <w:rsid w:val="00112B35"/>
    <w:rsid w:val="00112B41"/>
    <w:rsid w:val="00112D86"/>
    <w:rsid w:val="0011321A"/>
    <w:rsid w:val="001132E6"/>
    <w:rsid w:val="00113399"/>
    <w:rsid w:val="0011344C"/>
    <w:rsid w:val="00113F49"/>
    <w:rsid w:val="001158D6"/>
    <w:rsid w:val="001169A0"/>
    <w:rsid w:val="00117179"/>
    <w:rsid w:val="001179D9"/>
    <w:rsid w:val="00121D23"/>
    <w:rsid w:val="00122485"/>
    <w:rsid w:val="001229CB"/>
    <w:rsid w:val="00122A1F"/>
    <w:rsid w:val="00123454"/>
    <w:rsid w:val="0012409C"/>
    <w:rsid w:val="0012716B"/>
    <w:rsid w:val="00127391"/>
    <w:rsid w:val="00131331"/>
    <w:rsid w:val="00131AA0"/>
    <w:rsid w:val="00131AE8"/>
    <w:rsid w:val="00132048"/>
    <w:rsid w:val="001323E8"/>
    <w:rsid w:val="001327C4"/>
    <w:rsid w:val="001349DF"/>
    <w:rsid w:val="00134A31"/>
    <w:rsid w:val="00135CBB"/>
    <w:rsid w:val="00135F26"/>
    <w:rsid w:val="001360EF"/>
    <w:rsid w:val="001401EA"/>
    <w:rsid w:val="00140BCB"/>
    <w:rsid w:val="00140DE5"/>
    <w:rsid w:val="001422E0"/>
    <w:rsid w:val="00142564"/>
    <w:rsid w:val="00143540"/>
    <w:rsid w:val="001444E8"/>
    <w:rsid w:val="00146CAC"/>
    <w:rsid w:val="00147D2C"/>
    <w:rsid w:val="001507ED"/>
    <w:rsid w:val="00150A88"/>
    <w:rsid w:val="00150DF6"/>
    <w:rsid w:val="0015153B"/>
    <w:rsid w:val="001516E1"/>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4B6"/>
    <w:rsid w:val="00163C4A"/>
    <w:rsid w:val="001661C8"/>
    <w:rsid w:val="0016653F"/>
    <w:rsid w:val="001667C2"/>
    <w:rsid w:val="001700D2"/>
    <w:rsid w:val="00170A6B"/>
    <w:rsid w:val="00171054"/>
    <w:rsid w:val="00172479"/>
    <w:rsid w:val="0017257F"/>
    <w:rsid w:val="0017452C"/>
    <w:rsid w:val="0017596D"/>
    <w:rsid w:val="001778D0"/>
    <w:rsid w:val="0017790F"/>
    <w:rsid w:val="001802D1"/>
    <w:rsid w:val="00181165"/>
    <w:rsid w:val="001826C6"/>
    <w:rsid w:val="00182DC1"/>
    <w:rsid w:val="00183645"/>
    <w:rsid w:val="00183870"/>
    <w:rsid w:val="00183928"/>
    <w:rsid w:val="001847AE"/>
    <w:rsid w:val="0018598D"/>
    <w:rsid w:val="00186770"/>
    <w:rsid w:val="0018696C"/>
    <w:rsid w:val="001879A7"/>
    <w:rsid w:val="001907AC"/>
    <w:rsid w:val="00192106"/>
    <w:rsid w:val="0019248D"/>
    <w:rsid w:val="00192761"/>
    <w:rsid w:val="00192B9C"/>
    <w:rsid w:val="00192C1C"/>
    <w:rsid w:val="00192F83"/>
    <w:rsid w:val="0019466C"/>
    <w:rsid w:val="00194738"/>
    <w:rsid w:val="00194854"/>
    <w:rsid w:val="00195C49"/>
    <w:rsid w:val="00196A91"/>
    <w:rsid w:val="00197795"/>
    <w:rsid w:val="0019796A"/>
    <w:rsid w:val="001A04AA"/>
    <w:rsid w:val="001A0781"/>
    <w:rsid w:val="001A1594"/>
    <w:rsid w:val="001A1928"/>
    <w:rsid w:val="001A205D"/>
    <w:rsid w:val="001A2D77"/>
    <w:rsid w:val="001A4457"/>
    <w:rsid w:val="001A4606"/>
    <w:rsid w:val="001A51F4"/>
    <w:rsid w:val="001A578E"/>
    <w:rsid w:val="001A5B2C"/>
    <w:rsid w:val="001A6244"/>
    <w:rsid w:val="001B1340"/>
    <w:rsid w:val="001B1B90"/>
    <w:rsid w:val="001B1EB7"/>
    <w:rsid w:val="001B2463"/>
    <w:rsid w:val="001B2BF2"/>
    <w:rsid w:val="001B36C3"/>
    <w:rsid w:val="001B40E6"/>
    <w:rsid w:val="001B46A0"/>
    <w:rsid w:val="001B5BAC"/>
    <w:rsid w:val="001B6705"/>
    <w:rsid w:val="001B6706"/>
    <w:rsid w:val="001B7207"/>
    <w:rsid w:val="001B72DA"/>
    <w:rsid w:val="001B7F2D"/>
    <w:rsid w:val="001C0A1B"/>
    <w:rsid w:val="001C1433"/>
    <w:rsid w:val="001C304F"/>
    <w:rsid w:val="001C3064"/>
    <w:rsid w:val="001C3C1F"/>
    <w:rsid w:val="001C40B5"/>
    <w:rsid w:val="001C46CF"/>
    <w:rsid w:val="001C4976"/>
    <w:rsid w:val="001C4C86"/>
    <w:rsid w:val="001C6D59"/>
    <w:rsid w:val="001C71D4"/>
    <w:rsid w:val="001D0706"/>
    <w:rsid w:val="001D1997"/>
    <w:rsid w:val="001D1F79"/>
    <w:rsid w:val="001D26DD"/>
    <w:rsid w:val="001D35FD"/>
    <w:rsid w:val="001D3AB0"/>
    <w:rsid w:val="001D445E"/>
    <w:rsid w:val="001D5463"/>
    <w:rsid w:val="001D57FC"/>
    <w:rsid w:val="001D5886"/>
    <w:rsid w:val="001D596F"/>
    <w:rsid w:val="001D5A47"/>
    <w:rsid w:val="001D664C"/>
    <w:rsid w:val="001D6D1D"/>
    <w:rsid w:val="001D7764"/>
    <w:rsid w:val="001D7C7E"/>
    <w:rsid w:val="001D7D48"/>
    <w:rsid w:val="001D7E76"/>
    <w:rsid w:val="001E0738"/>
    <w:rsid w:val="001E0879"/>
    <w:rsid w:val="001E1072"/>
    <w:rsid w:val="001E1383"/>
    <w:rsid w:val="001E18D9"/>
    <w:rsid w:val="001E199A"/>
    <w:rsid w:val="001E1F60"/>
    <w:rsid w:val="001E2222"/>
    <w:rsid w:val="001E3FE0"/>
    <w:rsid w:val="001E420B"/>
    <w:rsid w:val="001E497E"/>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3FC"/>
    <w:rsid w:val="001F752D"/>
    <w:rsid w:val="001F7718"/>
    <w:rsid w:val="001F7D21"/>
    <w:rsid w:val="001F7D73"/>
    <w:rsid w:val="001F7F48"/>
    <w:rsid w:val="0020019E"/>
    <w:rsid w:val="002002D7"/>
    <w:rsid w:val="002007C9"/>
    <w:rsid w:val="00200872"/>
    <w:rsid w:val="002009A6"/>
    <w:rsid w:val="00200C63"/>
    <w:rsid w:val="00202645"/>
    <w:rsid w:val="0020280B"/>
    <w:rsid w:val="002028FB"/>
    <w:rsid w:val="0020338C"/>
    <w:rsid w:val="002058B4"/>
    <w:rsid w:val="00205F55"/>
    <w:rsid w:val="002079B8"/>
    <w:rsid w:val="00207BB9"/>
    <w:rsid w:val="00212F86"/>
    <w:rsid w:val="00214DB1"/>
    <w:rsid w:val="002153A9"/>
    <w:rsid w:val="00215C00"/>
    <w:rsid w:val="0021603B"/>
    <w:rsid w:val="00216252"/>
    <w:rsid w:val="0021771C"/>
    <w:rsid w:val="00217B55"/>
    <w:rsid w:val="00220C44"/>
    <w:rsid w:val="00220DCB"/>
    <w:rsid w:val="002210B6"/>
    <w:rsid w:val="0022113F"/>
    <w:rsid w:val="002219BC"/>
    <w:rsid w:val="00221DB3"/>
    <w:rsid w:val="0022234A"/>
    <w:rsid w:val="002228DB"/>
    <w:rsid w:val="002233E7"/>
    <w:rsid w:val="0022362B"/>
    <w:rsid w:val="00224A38"/>
    <w:rsid w:val="00225D84"/>
    <w:rsid w:val="00226469"/>
    <w:rsid w:val="0022661B"/>
    <w:rsid w:val="00227024"/>
    <w:rsid w:val="002277D8"/>
    <w:rsid w:val="0023106C"/>
    <w:rsid w:val="002311D0"/>
    <w:rsid w:val="00231C5A"/>
    <w:rsid w:val="00232290"/>
    <w:rsid w:val="00233273"/>
    <w:rsid w:val="00233743"/>
    <w:rsid w:val="00233AA1"/>
    <w:rsid w:val="00233DF8"/>
    <w:rsid w:val="0023654C"/>
    <w:rsid w:val="0023695D"/>
    <w:rsid w:val="00236AAF"/>
    <w:rsid w:val="00240079"/>
    <w:rsid w:val="00241952"/>
    <w:rsid w:val="002419FA"/>
    <w:rsid w:val="00242086"/>
    <w:rsid w:val="0024234C"/>
    <w:rsid w:val="0024268E"/>
    <w:rsid w:val="00242BB8"/>
    <w:rsid w:val="00243E0F"/>
    <w:rsid w:val="002448E5"/>
    <w:rsid w:val="00244C48"/>
    <w:rsid w:val="00245938"/>
    <w:rsid w:val="002461F5"/>
    <w:rsid w:val="002468CF"/>
    <w:rsid w:val="00246A60"/>
    <w:rsid w:val="00246FE4"/>
    <w:rsid w:val="0024759C"/>
    <w:rsid w:val="00250DCA"/>
    <w:rsid w:val="00252083"/>
    <w:rsid w:val="002520CF"/>
    <w:rsid w:val="00254C11"/>
    <w:rsid w:val="00254EEC"/>
    <w:rsid w:val="00255A82"/>
    <w:rsid w:val="00255DFC"/>
    <w:rsid w:val="00256D1D"/>
    <w:rsid w:val="00260727"/>
    <w:rsid w:val="00261690"/>
    <w:rsid w:val="002617E3"/>
    <w:rsid w:val="00261945"/>
    <w:rsid w:val="00261D4C"/>
    <w:rsid w:val="00261E54"/>
    <w:rsid w:val="00262D2A"/>
    <w:rsid w:val="00263355"/>
    <w:rsid w:val="0026464B"/>
    <w:rsid w:val="00265E6F"/>
    <w:rsid w:val="00267196"/>
    <w:rsid w:val="002675AB"/>
    <w:rsid w:val="00267E5E"/>
    <w:rsid w:val="0027062D"/>
    <w:rsid w:val="0027139B"/>
    <w:rsid w:val="0027151C"/>
    <w:rsid w:val="002716AC"/>
    <w:rsid w:val="00272465"/>
    <w:rsid w:val="00272F0B"/>
    <w:rsid w:val="00273908"/>
    <w:rsid w:val="00274460"/>
    <w:rsid w:val="0027462A"/>
    <w:rsid w:val="00274E12"/>
    <w:rsid w:val="00275328"/>
    <w:rsid w:val="0027565D"/>
    <w:rsid w:val="00275783"/>
    <w:rsid w:val="00275B18"/>
    <w:rsid w:val="002770A5"/>
    <w:rsid w:val="00281E57"/>
    <w:rsid w:val="002835C6"/>
    <w:rsid w:val="0028368B"/>
    <w:rsid w:val="002837FD"/>
    <w:rsid w:val="00284130"/>
    <w:rsid w:val="0028682E"/>
    <w:rsid w:val="002868F9"/>
    <w:rsid w:val="0029033F"/>
    <w:rsid w:val="00291D09"/>
    <w:rsid w:val="00292787"/>
    <w:rsid w:val="00292F8A"/>
    <w:rsid w:val="00293389"/>
    <w:rsid w:val="002948C9"/>
    <w:rsid w:val="00294C9F"/>
    <w:rsid w:val="00295AAC"/>
    <w:rsid w:val="00296626"/>
    <w:rsid w:val="002967DB"/>
    <w:rsid w:val="00296A4D"/>
    <w:rsid w:val="00296E1B"/>
    <w:rsid w:val="002975ED"/>
    <w:rsid w:val="002A0821"/>
    <w:rsid w:val="002A0B6A"/>
    <w:rsid w:val="002A223E"/>
    <w:rsid w:val="002A29B9"/>
    <w:rsid w:val="002A3547"/>
    <w:rsid w:val="002A3AC9"/>
    <w:rsid w:val="002A3DA9"/>
    <w:rsid w:val="002A3EEC"/>
    <w:rsid w:val="002A44A1"/>
    <w:rsid w:val="002A458B"/>
    <w:rsid w:val="002A4A6F"/>
    <w:rsid w:val="002A6317"/>
    <w:rsid w:val="002A69B4"/>
    <w:rsid w:val="002A6E74"/>
    <w:rsid w:val="002A6F7E"/>
    <w:rsid w:val="002A73E9"/>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4178"/>
    <w:rsid w:val="002C4AAB"/>
    <w:rsid w:val="002C532C"/>
    <w:rsid w:val="002C5858"/>
    <w:rsid w:val="002C61B3"/>
    <w:rsid w:val="002C7E22"/>
    <w:rsid w:val="002D0329"/>
    <w:rsid w:val="002D04B8"/>
    <w:rsid w:val="002D050D"/>
    <w:rsid w:val="002D0B95"/>
    <w:rsid w:val="002D10FE"/>
    <w:rsid w:val="002D1C0A"/>
    <w:rsid w:val="002D1F31"/>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CDD"/>
    <w:rsid w:val="002D7DB1"/>
    <w:rsid w:val="002E0350"/>
    <w:rsid w:val="002E1F69"/>
    <w:rsid w:val="002E23F8"/>
    <w:rsid w:val="002E2B9D"/>
    <w:rsid w:val="002E3AA2"/>
    <w:rsid w:val="002E3C50"/>
    <w:rsid w:val="002E3DA5"/>
    <w:rsid w:val="002E43FB"/>
    <w:rsid w:val="002E4D80"/>
    <w:rsid w:val="002E6369"/>
    <w:rsid w:val="002E6A93"/>
    <w:rsid w:val="002E6F90"/>
    <w:rsid w:val="002E7338"/>
    <w:rsid w:val="002E780B"/>
    <w:rsid w:val="002F0505"/>
    <w:rsid w:val="002F0D6C"/>
    <w:rsid w:val="002F2898"/>
    <w:rsid w:val="002F2C9C"/>
    <w:rsid w:val="002F3715"/>
    <w:rsid w:val="002F3982"/>
    <w:rsid w:val="002F3A38"/>
    <w:rsid w:val="002F4869"/>
    <w:rsid w:val="002F5381"/>
    <w:rsid w:val="002F54AA"/>
    <w:rsid w:val="002F577C"/>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E2C"/>
    <w:rsid w:val="00306B95"/>
    <w:rsid w:val="00306FF9"/>
    <w:rsid w:val="00307B4E"/>
    <w:rsid w:val="00311DEE"/>
    <w:rsid w:val="003121CD"/>
    <w:rsid w:val="00313311"/>
    <w:rsid w:val="0031433D"/>
    <w:rsid w:val="003152CF"/>
    <w:rsid w:val="0031531E"/>
    <w:rsid w:val="00316174"/>
    <w:rsid w:val="00316AD1"/>
    <w:rsid w:val="00320533"/>
    <w:rsid w:val="00320707"/>
    <w:rsid w:val="003220D2"/>
    <w:rsid w:val="00322125"/>
    <w:rsid w:val="00322259"/>
    <w:rsid w:val="00322633"/>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F14"/>
    <w:rsid w:val="00332155"/>
    <w:rsid w:val="00332251"/>
    <w:rsid w:val="00332D0F"/>
    <w:rsid w:val="00333084"/>
    <w:rsid w:val="0033318D"/>
    <w:rsid w:val="003342B5"/>
    <w:rsid w:val="003348BA"/>
    <w:rsid w:val="00334EA8"/>
    <w:rsid w:val="003351A9"/>
    <w:rsid w:val="003353D9"/>
    <w:rsid w:val="00335964"/>
    <w:rsid w:val="00335E74"/>
    <w:rsid w:val="00336604"/>
    <w:rsid w:val="00336BEB"/>
    <w:rsid w:val="00337BB5"/>
    <w:rsid w:val="00340420"/>
    <w:rsid w:val="00340A0E"/>
    <w:rsid w:val="0034121D"/>
    <w:rsid w:val="00341837"/>
    <w:rsid w:val="00343300"/>
    <w:rsid w:val="0034410B"/>
    <w:rsid w:val="00345EC1"/>
    <w:rsid w:val="00345FBC"/>
    <w:rsid w:val="0034673A"/>
    <w:rsid w:val="00346E34"/>
    <w:rsid w:val="00347219"/>
    <w:rsid w:val="003500AA"/>
    <w:rsid w:val="00350D36"/>
    <w:rsid w:val="00350DA7"/>
    <w:rsid w:val="00352CD6"/>
    <w:rsid w:val="003530CF"/>
    <w:rsid w:val="003533FC"/>
    <w:rsid w:val="00354080"/>
    <w:rsid w:val="003547A2"/>
    <w:rsid w:val="00354E6C"/>
    <w:rsid w:val="0035664F"/>
    <w:rsid w:val="003571AF"/>
    <w:rsid w:val="00357922"/>
    <w:rsid w:val="00357D4F"/>
    <w:rsid w:val="00360306"/>
    <w:rsid w:val="00360549"/>
    <w:rsid w:val="0036104D"/>
    <w:rsid w:val="003612A5"/>
    <w:rsid w:val="00361523"/>
    <w:rsid w:val="003619B2"/>
    <w:rsid w:val="00362500"/>
    <w:rsid w:val="00362B7E"/>
    <w:rsid w:val="003632CD"/>
    <w:rsid w:val="003634B9"/>
    <w:rsid w:val="00363EF1"/>
    <w:rsid w:val="00363FB6"/>
    <w:rsid w:val="0036483F"/>
    <w:rsid w:val="00365199"/>
    <w:rsid w:val="00365536"/>
    <w:rsid w:val="00365701"/>
    <w:rsid w:val="0036603D"/>
    <w:rsid w:val="00366BE8"/>
    <w:rsid w:val="003671F6"/>
    <w:rsid w:val="00367D31"/>
    <w:rsid w:val="003701F2"/>
    <w:rsid w:val="00370475"/>
    <w:rsid w:val="00370ACD"/>
    <w:rsid w:val="00370CEE"/>
    <w:rsid w:val="003710B6"/>
    <w:rsid w:val="003714CA"/>
    <w:rsid w:val="00372387"/>
    <w:rsid w:val="00372980"/>
    <w:rsid w:val="00373302"/>
    <w:rsid w:val="00373316"/>
    <w:rsid w:val="0037345F"/>
    <w:rsid w:val="003740C6"/>
    <w:rsid w:val="00375E67"/>
    <w:rsid w:val="00377854"/>
    <w:rsid w:val="00377FA3"/>
    <w:rsid w:val="00380F2B"/>
    <w:rsid w:val="003815C3"/>
    <w:rsid w:val="0038182E"/>
    <w:rsid w:val="0038238A"/>
    <w:rsid w:val="00382418"/>
    <w:rsid w:val="00383904"/>
    <w:rsid w:val="00384265"/>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7B8"/>
    <w:rsid w:val="0039490F"/>
    <w:rsid w:val="003965D6"/>
    <w:rsid w:val="003968D4"/>
    <w:rsid w:val="00396CE4"/>
    <w:rsid w:val="00397F1B"/>
    <w:rsid w:val="00397FBE"/>
    <w:rsid w:val="003A08BA"/>
    <w:rsid w:val="003A1390"/>
    <w:rsid w:val="003A1469"/>
    <w:rsid w:val="003A1EA4"/>
    <w:rsid w:val="003A2C9C"/>
    <w:rsid w:val="003A396A"/>
    <w:rsid w:val="003A4328"/>
    <w:rsid w:val="003A4C08"/>
    <w:rsid w:val="003A7E02"/>
    <w:rsid w:val="003B0AF6"/>
    <w:rsid w:val="003B2165"/>
    <w:rsid w:val="003B2C30"/>
    <w:rsid w:val="003B2E8D"/>
    <w:rsid w:val="003B37C9"/>
    <w:rsid w:val="003B417A"/>
    <w:rsid w:val="003B42E7"/>
    <w:rsid w:val="003B534F"/>
    <w:rsid w:val="003B5714"/>
    <w:rsid w:val="003B5796"/>
    <w:rsid w:val="003B59D3"/>
    <w:rsid w:val="003B5B33"/>
    <w:rsid w:val="003B79E7"/>
    <w:rsid w:val="003B7C4A"/>
    <w:rsid w:val="003B7D07"/>
    <w:rsid w:val="003B7EEB"/>
    <w:rsid w:val="003C0AD6"/>
    <w:rsid w:val="003C1033"/>
    <w:rsid w:val="003C1D44"/>
    <w:rsid w:val="003C240E"/>
    <w:rsid w:val="003C2DCC"/>
    <w:rsid w:val="003C385A"/>
    <w:rsid w:val="003C3FA5"/>
    <w:rsid w:val="003C4602"/>
    <w:rsid w:val="003C50D2"/>
    <w:rsid w:val="003C6EEB"/>
    <w:rsid w:val="003C7101"/>
    <w:rsid w:val="003C7BE4"/>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B4F"/>
    <w:rsid w:val="003E1EB4"/>
    <w:rsid w:val="003E1ECF"/>
    <w:rsid w:val="003E2913"/>
    <w:rsid w:val="003E3088"/>
    <w:rsid w:val="003E34C3"/>
    <w:rsid w:val="003E3868"/>
    <w:rsid w:val="003E3ED9"/>
    <w:rsid w:val="003E3FCB"/>
    <w:rsid w:val="003E432F"/>
    <w:rsid w:val="003E51FA"/>
    <w:rsid w:val="003E5399"/>
    <w:rsid w:val="003E58E3"/>
    <w:rsid w:val="003E5A0D"/>
    <w:rsid w:val="003E5B89"/>
    <w:rsid w:val="003E6840"/>
    <w:rsid w:val="003F0905"/>
    <w:rsid w:val="003F0A95"/>
    <w:rsid w:val="003F0C9E"/>
    <w:rsid w:val="003F0F02"/>
    <w:rsid w:val="003F1581"/>
    <w:rsid w:val="003F1B8A"/>
    <w:rsid w:val="003F206C"/>
    <w:rsid w:val="003F3226"/>
    <w:rsid w:val="003F3BDE"/>
    <w:rsid w:val="003F3D02"/>
    <w:rsid w:val="003F5A18"/>
    <w:rsid w:val="003F6928"/>
    <w:rsid w:val="003F6D34"/>
    <w:rsid w:val="00400B17"/>
    <w:rsid w:val="00400D6E"/>
    <w:rsid w:val="004013C2"/>
    <w:rsid w:val="00401AAC"/>
    <w:rsid w:val="00401DC4"/>
    <w:rsid w:val="00401F9A"/>
    <w:rsid w:val="0040344A"/>
    <w:rsid w:val="00403C21"/>
    <w:rsid w:val="00403D67"/>
    <w:rsid w:val="0040423F"/>
    <w:rsid w:val="004048F7"/>
    <w:rsid w:val="00404C9D"/>
    <w:rsid w:val="00405A58"/>
    <w:rsid w:val="0040736B"/>
    <w:rsid w:val="00407401"/>
    <w:rsid w:val="00407733"/>
    <w:rsid w:val="00407A25"/>
    <w:rsid w:val="00407C30"/>
    <w:rsid w:val="00410F42"/>
    <w:rsid w:val="00411550"/>
    <w:rsid w:val="0041205F"/>
    <w:rsid w:val="00414F20"/>
    <w:rsid w:val="004150AF"/>
    <w:rsid w:val="004156D2"/>
    <w:rsid w:val="00415811"/>
    <w:rsid w:val="004158CC"/>
    <w:rsid w:val="00415C06"/>
    <w:rsid w:val="00415CEF"/>
    <w:rsid w:val="00415E5A"/>
    <w:rsid w:val="00416758"/>
    <w:rsid w:val="00416D9A"/>
    <w:rsid w:val="00417AB7"/>
    <w:rsid w:val="00417CC3"/>
    <w:rsid w:val="00420B12"/>
    <w:rsid w:val="00421BD0"/>
    <w:rsid w:val="004224C5"/>
    <w:rsid w:val="004227D4"/>
    <w:rsid w:val="0042329C"/>
    <w:rsid w:val="00423610"/>
    <w:rsid w:val="00423C6C"/>
    <w:rsid w:val="004253CC"/>
    <w:rsid w:val="00425E35"/>
    <w:rsid w:val="00425ECE"/>
    <w:rsid w:val="0042643B"/>
    <w:rsid w:val="00427399"/>
    <w:rsid w:val="0043184B"/>
    <w:rsid w:val="004333FF"/>
    <w:rsid w:val="004338B9"/>
    <w:rsid w:val="004342A3"/>
    <w:rsid w:val="00434851"/>
    <w:rsid w:val="00434D75"/>
    <w:rsid w:val="00435058"/>
    <w:rsid w:val="0043595B"/>
    <w:rsid w:val="0043664C"/>
    <w:rsid w:val="00436B5A"/>
    <w:rsid w:val="00436CB3"/>
    <w:rsid w:val="004371D2"/>
    <w:rsid w:val="00437B21"/>
    <w:rsid w:val="00437E78"/>
    <w:rsid w:val="004403CF"/>
    <w:rsid w:val="00440821"/>
    <w:rsid w:val="00440A4C"/>
    <w:rsid w:val="00441FE7"/>
    <w:rsid w:val="0044201B"/>
    <w:rsid w:val="00442628"/>
    <w:rsid w:val="00442B70"/>
    <w:rsid w:val="004458EB"/>
    <w:rsid w:val="00445E83"/>
    <w:rsid w:val="004473EE"/>
    <w:rsid w:val="00450428"/>
    <w:rsid w:val="00450808"/>
    <w:rsid w:val="00450982"/>
    <w:rsid w:val="00452543"/>
    <w:rsid w:val="00452FC1"/>
    <w:rsid w:val="00454CBC"/>
    <w:rsid w:val="00454E49"/>
    <w:rsid w:val="00455223"/>
    <w:rsid w:val="00455799"/>
    <w:rsid w:val="004559E8"/>
    <w:rsid w:val="00456C02"/>
    <w:rsid w:val="00456C24"/>
    <w:rsid w:val="00456C9B"/>
    <w:rsid w:val="00456CA5"/>
    <w:rsid w:val="004570F8"/>
    <w:rsid w:val="004570FC"/>
    <w:rsid w:val="00460204"/>
    <w:rsid w:val="004606DD"/>
    <w:rsid w:val="00460D7B"/>
    <w:rsid w:val="00461967"/>
    <w:rsid w:val="0046468F"/>
    <w:rsid w:val="00465430"/>
    <w:rsid w:val="004658C0"/>
    <w:rsid w:val="004658C3"/>
    <w:rsid w:val="0047075D"/>
    <w:rsid w:val="004709C1"/>
    <w:rsid w:val="00470AB0"/>
    <w:rsid w:val="00471689"/>
    <w:rsid w:val="00471E95"/>
    <w:rsid w:val="004738E5"/>
    <w:rsid w:val="00475152"/>
    <w:rsid w:val="00475DAB"/>
    <w:rsid w:val="00476833"/>
    <w:rsid w:val="00477885"/>
    <w:rsid w:val="00480276"/>
    <w:rsid w:val="00481968"/>
    <w:rsid w:val="00482755"/>
    <w:rsid w:val="004828C6"/>
    <w:rsid w:val="00484E89"/>
    <w:rsid w:val="00486326"/>
    <w:rsid w:val="00487973"/>
    <w:rsid w:val="00487F91"/>
    <w:rsid w:val="00491BC3"/>
    <w:rsid w:val="00492BB6"/>
    <w:rsid w:val="00493352"/>
    <w:rsid w:val="004937F7"/>
    <w:rsid w:val="004940BA"/>
    <w:rsid w:val="00495013"/>
    <w:rsid w:val="0049572A"/>
    <w:rsid w:val="0049684D"/>
    <w:rsid w:val="00496AA2"/>
    <w:rsid w:val="00497817"/>
    <w:rsid w:val="004A0264"/>
    <w:rsid w:val="004A071B"/>
    <w:rsid w:val="004A0E08"/>
    <w:rsid w:val="004A16E0"/>
    <w:rsid w:val="004A199E"/>
    <w:rsid w:val="004A2B5F"/>
    <w:rsid w:val="004A302D"/>
    <w:rsid w:val="004A3ED4"/>
    <w:rsid w:val="004A63A9"/>
    <w:rsid w:val="004A64BC"/>
    <w:rsid w:val="004A69C6"/>
    <w:rsid w:val="004A7834"/>
    <w:rsid w:val="004B04DE"/>
    <w:rsid w:val="004B0F6C"/>
    <w:rsid w:val="004B1217"/>
    <w:rsid w:val="004B217E"/>
    <w:rsid w:val="004B2E98"/>
    <w:rsid w:val="004B3069"/>
    <w:rsid w:val="004B306A"/>
    <w:rsid w:val="004B573A"/>
    <w:rsid w:val="004B5816"/>
    <w:rsid w:val="004B6548"/>
    <w:rsid w:val="004B67CF"/>
    <w:rsid w:val="004C0400"/>
    <w:rsid w:val="004C05B2"/>
    <w:rsid w:val="004C0EB1"/>
    <w:rsid w:val="004C2083"/>
    <w:rsid w:val="004C237A"/>
    <w:rsid w:val="004C2A2C"/>
    <w:rsid w:val="004C2CD4"/>
    <w:rsid w:val="004C3AA4"/>
    <w:rsid w:val="004C414B"/>
    <w:rsid w:val="004C4558"/>
    <w:rsid w:val="004C4E6E"/>
    <w:rsid w:val="004C56D4"/>
    <w:rsid w:val="004C5B49"/>
    <w:rsid w:val="004C6C6A"/>
    <w:rsid w:val="004C781F"/>
    <w:rsid w:val="004D0DE2"/>
    <w:rsid w:val="004D0E4E"/>
    <w:rsid w:val="004D0F47"/>
    <w:rsid w:val="004D1709"/>
    <w:rsid w:val="004D225E"/>
    <w:rsid w:val="004D29F1"/>
    <w:rsid w:val="004D30C5"/>
    <w:rsid w:val="004D4426"/>
    <w:rsid w:val="004D4FBE"/>
    <w:rsid w:val="004D5086"/>
    <w:rsid w:val="004D5422"/>
    <w:rsid w:val="004D5960"/>
    <w:rsid w:val="004D5CA9"/>
    <w:rsid w:val="004D6C1F"/>
    <w:rsid w:val="004D70D4"/>
    <w:rsid w:val="004D761F"/>
    <w:rsid w:val="004E0492"/>
    <w:rsid w:val="004E052C"/>
    <w:rsid w:val="004E093F"/>
    <w:rsid w:val="004E1D1E"/>
    <w:rsid w:val="004E262F"/>
    <w:rsid w:val="004E29D7"/>
    <w:rsid w:val="004E3F02"/>
    <w:rsid w:val="004E5486"/>
    <w:rsid w:val="004E71DD"/>
    <w:rsid w:val="004F0456"/>
    <w:rsid w:val="004F20E4"/>
    <w:rsid w:val="004F2758"/>
    <w:rsid w:val="004F3BC2"/>
    <w:rsid w:val="004F5611"/>
    <w:rsid w:val="004F5B99"/>
    <w:rsid w:val="004F5EFC"/>
    <w:rsid w:val="004F6BDD"/>
    <w:rsid w:val="004F6CE5"/>
    <w:rsid w:val="004F75E8"/>
    <w:rsid w:val="004F761E"/>
    <w:rsid w:val="004F7DB3"/>
    <w:rsid w:val="005013EF"/>
    <w:rsid w:val="0050334C"/>
    <w:rsid w:val="0050345D"/>
    <w:rsid w:val="0050442B"/>
    <w:rsid w:val="00504F4F"/>
    <w:rsid w:val="0050581B"/>
    <w:rsid w:val="005060B7"/>
    <w:rsid w:val="00506121"/>
    <w:rsid w:val="0050621A"/>
    <w:rsid w:val="00506256"/>
    <w:rsid w:val="00506C02"/>
    <w:rsid w:val="00510178"/>
    <w:rsid w:val="00510662"/>
    <w:rsid w:val="005124F9"/>
    <w:rsid w:val="005132C8"/>
    <w:rsid w:val="0051379B"/>
    <w:rsid w:val="00513DC4"/>
    <w:rsid w:val="00515970"/>
    <w:rsid w:val="00516F26"/>
    <w:rsid w:val="00521495"/>
    <w:rsid w:val="005225C7"/>
    <w:rsid w:val="00522757"/>
    <w:rsid w:val="00522761"/>
    <w:rsid w:val="00524237"/>
    <w:rsid w:val="00524567"/>
    <w:rsid w:val="00524B3A"/>
    <w:rsid w:val="00524F21"/>
    <w:rsid w:val="00526523"/>
    <w:rsid w:val="00527477"/>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400D2"/>
    <w:rsid w:val="00540294"/>
    <w:rsid w:val="005409EA"/>
    <w:rsid w:val="00540DEE"/>
    <w:rsid w:val="00541385"/>
    <w:rsid w:val="00542040"/>
    <w:rsid w:val="00542F36"/>
    <w:rsid w:val="0054310D"/>
    <w:rsid w:val="0054321C"/>
    <w:rsid w:val="0054334B"/>
    <w:rsid w:val="00543641"/>
    <w:rsid w:val="005442DC"/>
    <w:rsid w:val="005448A7"/>
    <w:rsid w:val="00545FFE"/>
    <w:rsid w:val="00546004"/>
    <w:rsid w:val="00546E79"/>
    <w:rsid w:val="00547443"/>
    <w:rsid w:val="00547617"/>
    <w:rsid w:val="00550364"/>
    <w:rsid w:val="00550633"/>
    <w:rsid w:val="00550DB7"/>
    <w:rsid w:val="00551A25"/>
    <w:rsid w:val="005522DA"/>
    <w:rsid w:val="0055281B"/>
    <w:rsid w:val="0055297D"/>
    <w:rsid w:val="005529C6"/>
    <w:rsid w:val="005530CA"/>
    <w:rsid w:val="00553891"/>
    <w:rsid w:val="00553D6C"/>
    <w:rsid w:val="005543B8"/>
    <w:rsid w:val="00554DB6"/>
    <w:rsid w:val="005567C4"/>
    <w:rsid w:val="00556B7F"/>
    <w:rsid w:val="005571A1"/>
    <w:rsid w:val="005572CD"/>
    <w:rsid w:val="00557713"/>
    <w:rsid w:val="00557EE5"/>
    <w:rsid w:val="00560356"/>
    <w:rsid w:val="00560590"/>
    <w:rsid w:val="00560CD1"/>
    <w:rsid w:val="00560CE9"/>
    <w:rsid w:val="00561127"/>
    <w:rsid w:val="0056130C"/>
    <w:rsid w:val="0056177C"/>
    <w:rsid w:val="00562529"/>
    <w:rsid w:val="005642EE"/>
    <w:rsid w:val="00564928"/>
    <w:rsid w:val="00566B94"/>
    <w:rsid w:val="00566B96"/>
    <w:rsid w:val="00566BBA"/>
    <w:rsid w:val="005676AB"/>
    <w:rsid w:val="00567EB9"/>
    <w:rsid w:val="00570B46"/>
    <w:rsid w:val="00570E81"/>
    <w:rsid w:val="00571153"/>
    <w:rsid w:val="00571F12"/>
    <w:rsid w:val="00572678"/>
    <w:rsid w:val="00573554"/>
    <w:rsid w:val="00573A2E"/>
    <w:rsid w:val="005743B7"/>
    <w:rsid w:val="00575079"/>
    <w:rsid w:val="005750F0"/>
    <w:rsid w:val="00575510"/>
    <w:rsid w:val="005762A6"/>
    <w:rsid w:val="0057654E"/>
    <w:rsid w:val="00576B12"/>
    <w:rsid w:val="00577076"/>
    <w:rsid w:val="00577751"/>
    <w:rsid w:val="00577E82"/>
    <w:rsid w:val="00580786"/>
    <w:rsid w:val="00581753"/>
    <w:rsid w:val="00581E2E"/>
    <w:rsid w:val="0058274B"/>
    <w:rsid w:val="00583C9A"/>
    <w:rsid w:val="00584534"/>
    <w:rsid w:val="00584FDD"/>
    <w:rsid w:val="00585A69"/>
    <w:rsid w:val="00585B5F"/>
    <w:rsid w:val="00586028"/>
    <w:rsid w:val="005861D0"/>
    <w:rsid w:val="0058638D"/>
    <w:rsid w:val="005864BB"/>
    <w:rsid w:val="005868ED"/>
    <w:rsid w:val="0058701D"/>
    <w:rsid w:val="0058708E"/>
    <w:rsid w:val="0059013B"/>
    <w:rsid w:val="0059019D"/>
    <w:rsid w:val="005914F6"/>
    <w:rsid w:val="00592CEF"/>
    <w:rsid w:val="00592E72"/>
    <w:rsid w:val="00593A84"/>
    <w:rsid w:val="00593F90"/>
    <w:rsid w:val="00594901"/>
    <w:rsid w:val="005A0212"/>
    <w:rsid w:val="005A032C"/>
    <w:rsid w:val="005A08C7"/>
    <w:rsid w:val="005A186A"/>
    <w:rsid w:val="005A195D"/>
    <w:rsid w:val="005A1AE2"/>
    <w:rsid w:val="005A1B4C"/>
    <w:rsid w:val="005A2460"/>
    <w:rsid w:val="005A2463"/>
    <w:rsid w:val="005A28E7"/>
    <w:rsid w:val="005A28ED"/>
    <w:rsid w:val="005A2D87"/>
    <w:rsid w:val="005A2DC0"/>
    <w:rsid w:val="005A423E"/>
    <w:rsid w:val="005A4640"/>
    <w:rsid w:val="005A535C"/>
    <w:rsid w:val="005A5E28"/>
    <w:rsid w:val="005A6221"/>
    <w:rsid w:val="005A67DB"/>
    <w:rsid w:val="005A6E9A"/>
    <w:rsid w:val="005B26DD"/>
    <w:rsid w:val="005B3EAB"/>
    <w:rsid w:val="005B43CC"/>
    <w:rsid w:val="005B54EA"/>
    <w:rsid w:val="005B580C"/>
    <w:rsid w:val="005B7091"/>
    <w:rsid w:val="005B719E"/>
    <w:rsid w:val="005B75CF"/>
    <w:rsid w:val="005C1193"/>
    <w:rsid w:val="005C1A3A"/>
    <w:rsid w:val="005C214C"/>
    <w:rsid w:val="005C243F"/>
    <w:rsid w:val="005C254E"/>
    <w:rsid w:val="005C2D9F"/>
    <w:rsid w:val="005C3315"/>
    <w:rsid w:val="005C40E1"/>
    <w:rsid w:val="005C4260"/>
    <w:rsid w:val="005C4971"/>
    <w:rsid w:val="005C4B70"/>
    <w:rsid w:val="005C59D7"/>
    <w:rsid w:val="005C5C5F"/>
    <w:rsid w:val="005C5E2F"/>
    <w:rsid w:val="005C63EC"/>
    <w:rsid w:val="005C66C9"/>
    <w:rsid w:val="005C7228"/>
    <w:rsid w:val="005D0B76"/>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F0BD3"/>
    <w:rsid w:val="005F12B3"/>
    <w:rsid w:val="005F1905"/>
    <w:rsid w:val="005F1BE6"/>
    <w:rsid w:val="005F1F07"/>
    <w:rsid w:val="005F56C8"/>
    <w:rsid w:val="005F65DC"/>
    <w:rsid w:val="005F686A"/>
    <w:rsid w:val="005F6B55"/>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78B"/>
    <w:rsid w:val="006112BB"/>
    <w:rsid w:val="006113F7"/>
    <w:rsid w:val="00612375"/>
    <w:rsid w:val="006129CD"/>
    <w:rsid w:val="006142C8"/>
    <w:rsid w:val="0061449F"/>
    <w:rsid w:val="00614535"/>
    <w:rsid w:val="00614B92"/>
    <w:rsid w:val="00614C84"/>
    <w:rsid w:val="00614FF9"/>
    <w:rsid w:val="006155D8"/>
    <w:rsid w:val="00615B6C"/>
    <w:rsid w:val="00615D17"/>
    <w:rsid w:val="0061605C"/>
    <w:rsid w:val="0061638B"/>
    <w:rsid w:val="00616A90"/>
    <w:rsid w:val="00617717"/>
    <w:rsid w:val="006201A3"/>
    <w:rsid w:val="00620CAA"/>
    <w:rsid w:val="00621591"/>
    <w:rsid w:val="00621A34"/>
    <w:rsid w:val="00622493"/>
    <w:rsid w:val="006233A0"/>
    <w:rsid w:val="00624AFE"/>
    <w:rsid w:val="00624E85"/>
    <w:rsid w:val="0062592A"/>
    <w:rsid w:val="00627710"/>
    <w:rsid w:val="00627CFE"/>
    <w:rsid w:val="0063016C"/>
    <w:rsid w:val="006303AD"/>
    <w:rsid w:val="00630B4A"/>
    <w:rsid w:val="00631A34"/>
    <w:rsid w:val="00631C53"/>
    <w:rsid w:val="00631DF8"/>
    <w:rsid w:val="00633523"/>
    <w:rsid w:val="0063430F"/>
    <w:rsid w:val="00634B4B"/>
    <w:rsid w:val="0063612D"/>
    <w:rsid w:val="00640274"/>
    <w:rsid w:val="006404EF"/>
    <w:rsid w:val="00640524"/>
    <w:rsid w:val="006431CE"/>
    <w:rsid w:val="00643E16"/>
    <w:rsid w:val="00643F0D"/>
    <w:rsid w:val="006440D0"/>
    <w:rsid w:val="0064415F"/>
    <w:rsid w:val="006448A0"/>
    <w:rsid w:val="006475AC"/>
    <w:rsid w:val="00647D57"/>
    <w:rsid w:val="0065023B"/>
    <w:rsid w:val="0065069E"/>
    <w:rsid w:val="006508A3"/>
    <w:rsid w:val="006513CC"/>
    <w:rsid w:val="00651422"/>
    <w:rsid w:val="00652BBF"/>
    <w:rsid w:val="00652E7E"/>
    <w:rsid w:val="006534A4"/>
    <w:rsid w:val="006535BA"/>
    <w:rsid w:val="0065425B"/>
    <w:rsid w:val="006557A1"/>
    <w:rsid w:val="00655AA5"/>
    <w:rsid w:val="0065676F"/>
    <w:rsid w:val="006603DC"/>
    <w:rsid w:val="00660727"/>
    <w:rsid w:val="0066080B"/>
    <w:rsid w:val="0066266B"/>
    <w:rsid w:val="00663716"/>
    <w:rsid w:val="006642A5"/>
    <w:rsid w:val="00664909"/>
    <w:rsid w:val="00664D35"/>
    <w:rsid w:val="006655C3"/>
    <w:rsid w:val="006659C4"/>
    <w:rsid w:val="00665A31"/>
    <w:rsid w:val="00665BDE"/>
    <w:rsid w:val="00667C08"/>
    <w:rsid w:val="00671D76"/>
    <w:rsid w:val="00672420"/>
    <w:rsid w:val="00674425"/>
    <w:rsid w:val="0067465E"/>
    <w:rsid w:val="00675557"/>
    <w:rsid w:val="00675E17"/>
    <w:rsid w:val="00676A99"/>
    <w:rsid w:val="00677845"/>
    <w:rsid w:val="00677A63"/>
    <w:rsid w:val="00677E3E"/>
    <w:rsid w:val="00681854"/>
    <w:rsid w:val="0068227F"/>
    <w:rsid w:val="00682898"/>
    <w:rsid w:val="00682F55"/>
    <w:rsid w:val="006839A6"/>
    <w:rsid w:val="00683B42"/>
    <w:rsid w:val="00683B95"/>
    <w:rsid w:val="0068432C"/>
    <w:rsid w:val="0068433E"/>
    <w:rsid w:val="006843E2"/>
    <w:rsid w:val="0068532A"/>
    <w:rsid w:val="0069073A"/>
    <w:rsid w:val="006909CD"/>
    <w:rsid w:val="00691127"/>
    <w:rsid w:val="00691820"/>
    <w:rsid w:val="00691BF2"/>
    <w:rsid w:val="00692320"/>
    <w:rsid w:val="00692483"/>
    <w:rsid w:val="00692637"/>
    <w:rsid w:val="00693DA1"/>
    <w:rsid w:val="0069731D"/>
    <w:rsid w:val="006A039F"/>
    <w:rsid w:val="006A04CF"/>
    <w:rsid w:val="006A0AB3"/>
    <w:rsid w:val="006A1144"/>
    <w:rsid w:val="006A15CD"/>
    <w:rsid w:val="006A1B52"/>
    <w:rsid w:val="006A1FCA"/>
    <w:rsid w:val="006A1FF5"/>
    <w:rsid w:val="006A2A04"/>
    <w:rsid w:val="006A316D"/>
    <w:rsid w:val="006A43B5"/>
    <w:rsid w:val="006A43D5"/>
    <w:rsid w:val="006A4733"/>
    <w:rsid w:val="006A4F4F"/>
    <w:rsid w:val="006A53FE"/>
    <w:rsid w:val="006B03EA"/>
    <w:rsid w:val="006B093F"/>
    <w:rsid w:val="006B1161"/>
    <w:rsid w:val="006B133D"/>
    <w:rsid w:val="006B13F7"/>
    <w:rsid w:val="006B1525"/>
    <w:rsid w:val="006B1C61"/>
    <w:rsid w:val="006B2F63"/>
    <w:rsid w:val="006B35B6"/>
    <w:rsid w:val="006B4DDF"/>
    <w:rsid w:val="006B5A34"/>
    <w:rsid w:val="006B74CC"/>
    <w:rsid w:val="006B777A"/>
    <w:rsid w:val="006B7EFA"/>
    <w:rsid w:val="006C2138"/>
    <w:rsid w:val="006C29D1"/>
    <w:rsid w:val="006C31FF"/>
    <w:rsid w:val="006C32D0"/>
    <w:rsid w:val="006C35A6"/>
    <w:rsid w:val="006C38E1"/>
    <w:rsid w:val="006C43C3"/>
    <w:rsid w:val="006C44C4"/>
    <w:rsid w:val="006C4515"/>
    <w:rsid w:val="006C5314"/>
    <w:rsid w:val="006C558F"/>
    <w:rsid w:val="006C582C"/>
    <w:rsid w:val="006C6B8B"/>
    <w:rsid w:val="006D0ACF"/>
    <w:rsid w:val="006D0C29"/>
    <w:rsid w:val="006D0E13"/>
    <w:rsid w:val="006D19F7"/>
    <w:rsid w:val="006D1D73"/>
    <w:rsid w:val="006D2B6F"/>
    <w:rsid w:val="006D2CFB"/>
    <w:rsid w:val="006D3199"/>
    <w:rsid w:val="006D414F"/>
    <w:rsid w:val="006D48D4"/>
    <w:rsid w:val="006D4AAD"/>
    <w:rsid w:val="006D4B76"/>
    <w:rsid w:val="006D5D0D"/>
    <w:rsid w:val="006D6D4F"/>
    <w:rsid w:val="006D7FEE"/>
    <w:rsid w:val="006E1AEC"/>
    <w:rsid w:val="006E1AF1"/>
    <w:rsid w:val="006E2AFA"/>
    <w:rsid w:val="006E3A58"/>
    <w:rsid w:val="006E47A2"/>
    <w:rsid w:val="006E4A81"/>
    <w:rsid w:val="006E5FB6"/>
    <w:rsid w:val="006E65A4"/>
    <w:rsid w:val="006E66B1"/>
    <w:rsid w:val="006E7F86"/>
    <w:rsid w:val="006F185D"/>
    <w:rsid w:val="006F20B8"/>
    <w:rsid w:val="006F28DB"/>
    <w:rsid w:val="006F329E"/>
    <w:rsid w:val="006F35F4"/>
    <w:rsid w:val="006F52E8"/>
    <w:rsid w:val="006F5D6F"/>
    <w:rsid w:val="006F62F1"/>
    <w:rsid w:val="006F6373"/>
    <w:rsid w:val="006F758B"/>
    <w:rsid w:val="006F7B06"/>
    <w:rsid w:val="00700210"/>
    <w:rsid w:val="00700ABD"/>
    <w:rsid w:val="007029FE"/>
    <w:rsid w:val="00703100"/>
    <w:rsid w:val="0070335E"/>
    <w:rsid w:val="00703C3C"/>
    <w:rsid w:val="00703C48"/>
    <w:rsid w:val="00704DA4"/>
    <w:rsid w:val="00704DEC"/>
    <w:rsid w:val="00705127"/>
    <w:rsid w:val="00706E80"/>
    <w:rsid w:val="00707558"/>
    <w:rsid w:val="00710080"/>
    <w:rsid w:val="007129A5"/>
    <w:rsid w:val="00712EDD"/>
    <w:rsid w:val="007133FE"/>
    <w:rsid w:val="00713F0E"/>
    <w:rsid w:val="00714BA8"/>
    <w:rsid w:val="00715F85"/>
    <w:rsid w:val="00716729"/>
    <w:rsid w:val="00716A41"/>
    <w:rsid w:val="00717688"/>
    <w:rsid w:val="00720DDD"/>
    <w:rsid w:val="00722857"/>
    <w:rsid w:val="00723D3A"/>
    <w:rsid w:val="00723E7C"/>
    <w:rsid w:val="00723EA9"/>
    <w:rsid w:val="0072476F"/>
    <w:rsid w:val="00724BFD"/>
    <w:rsid w:val="0072536C"/>
    <w:rsid w:val="00725420"/>
    <w:rsid w:val="00725431"/>
    <w:rsid w:val="0072581E"/>
    <w:rsid w:val="00726576"/>
    <w:rsid w:val="00726EE5"/>
    <w:rsid w:val="007273C7"/>
    <w:rsid w:val="00727B9B"/>
    <w:rsid w:val="00731369"/>
    <w:rsid w:val="00732BDF"/>
    <w:rsid w:val="00733797"/>
    <w:rsid w:val="00734681"/>
    <w:rsid w:val="007356DD"/>
    <w:rsid w:val="00735E1D"/>
    <w:rsid w:val="00735F0E"/>
    <w:rsid w:val="00735FFE"/>
    <w:rsid w:val="0073690C"/>
    <w:rsid w:val="00736E79"/>
    <w:rsid w:val="007400F1"/>
    <w:rsid w:val="00741657"/>
    <w:rsid w:val="00741887"/>
    <w:rsid w:val="00741C6B"/>
    <w:rsid w:val="007421CB"/>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ADF"/>
    <w:rsid w:val="0075309A"/>
    <w:rsid w:val="00754713"/>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BB4"/>
    <w:rsid w:val="0076793D"/>
    <w:rsid w:val="00767D29"/>
    <w:rsid w:val="007707D8"/>
    <w:rsid w:val="00771436"/>
    <w:rsid w:val="00771CBB"/>
    <w:rsid w:val="00771D14"/>
    <w:rsid w:val="00773D67"/>
    <w:rsid w:val="00773F65"/>
    <w:rsid w:val="00774237"/>
    <w:rsid w:val="0077423B"/>
    <w:rsid w:val="00774941"/>
    <w:rsid w:val="0077580D"/>
    <w:rsid w:val="0077582C"/>
    <w:rsid w:val="00775E08"/>
    <w:rsid w:val="0077685C"/>
    <w:rsid w:val="00777142"/>
    <w:rsid w:val="00777563"/>
    <w:rsid w:val="0077773A"/>
    <w:rsid w:val="007778B2"/>
    <w:rsid w:val="00777B73"/>
    <w:rsid w:val="0078090B"/>
    <w:rsid w:val="00781B4B"/>
    <w:rsid w:val="00781E6B"/>
    <w:rsid w:val="007821CD"/>
    <w:rsid w:val="007824F2"/>
    <w:rsid w:val="007828C6"/>
    <w:rsid w:val="00785496"/>
    <w:rsid w:val="0078575C"/>
    <w:rsid w:val="00785FE4"/>
    <w:rsid w:val="00787BF3"/>
    <w:rsid w:val="007912A9"/>
    <w:rsid w:val="007916E5"/>
    <w:rsid w:val="0079176D"/>
    <w:rsid w:val="007917EE"/>
    <w:rsid w:val="00792552"/>
    <w:rsid w:val="0079343F"/>
    <w:rsid w:val="00793F04"/>
    <w:rsid w:val="00794047"/>
    <w:rsid w:val="007961D9"/>
    <w:rsid w:val="00797811"/>
    <w:rsid w:val="00797ABE"/>
    <w:rsid w:val="007A0117"/>
    <w:rsid w:val="007A0397"/>
    <w:rsid w:val="007A0652"/>
    <w:rsid w:val="007A0732"/>
    <w:rsid w:val="007A1C25"/>
    <w:rsid w:val="007A2394"/>
    <w:rsid w:val="007A3136"/>
    <w:rsid w:val="007A31C4"/>
    <w:rsid w:val="007A4568"/>
    <w:rsid w:val="007A49D5"/>
    <w:rsid w:val="007A49F8"/>
    <w:rsid w:val="007A5223"/>
    <w:rsid w:val="007A5B51"/>
    <w:rsid w:val="007A615C"/>
    <w:rsid w:val="007A6F07"/>
    <w:rsid w:val="007A79E1"/>
    <w:rsid w:val="007A7AB6"/>
    <w:rsid w:val="007A7BA6"/>
    <w:rsid w:val="007A7D9E"/>
    <w:rsid w:val="007A7E0C"/>
    <w:rsid w:val="007B0A64"/>
    <w:rsid w:val="007B0C30"/>
    <w:rsid w:val="007B0D64"/>
    <w:rsid w:val="007B15B5"/>
    <w:rsid w:val="007B1CBE"/>
    <w:rsid w:val="007B1EDB"/>
    <w:rsid w:val="007B242F"/>
    <w:rsid w:val="007B27A5"/>
    <w:rsid w:val="007B2B11"/>
    <w:rsid w:val="007B2E1D"/>
    <w:rsid w:val="007B3054"/>
    <w:rsid w:val="007B31AD"/>
    <w:rsid w:val="007B3F80"/>
    <w:rsid w:val="007B40AA"/>
    <w:rsid w:val="007B429C"/>
    <w:rsid w:val="007B462B"/>
    <w:rsid w:val="007B47AE"/>
    <w:rsid w:val="007B47BA"/>
    <w:rsid w:val="007B57B6"/>
    <w:rsid w:val="007B6006"/>
    <w:rsid w:val="007B6115"/>
    <w:rsid w:val="007B7D69"/>
    <w:rsid w:val="007B7E30"/>
    <w:rsid w:val="007B7EEE"/>
    <w:rsid w:val="007C082B"/>
    <w:rsid w:val="007C0C81"/>
    <w:rsid w:val="007C19DE"/>
    <w:rsid w:val="007C19ED"/>
    <w:rsid w:val="007C1C67"/>
    <w:rsid w:val="007C3672"/>
    <w:rsid w:val="007C4573"/>
    <w:rsid w:val="007C6A9E"/>
    <w:rsid w:val="007C6AD1"/>
    <w:rsid w:val="007C7307"/>
    <w:rsid w:val="007C733D"/>
    <w:rsid w:val="007C74C6"/>
    <w:rsid w:val="007C7834"/>
    <w:rsid w:val="007D014F"/>
    <w:rsid w:val="007D03C0"/>
    <w:rsid w:val="007D0D3F"/>
    <w:rsid w:val="007D215D"/>
    <w:rsid w:val="007D2981"/>
    <w:rsid w:val="007D38F2"/>
    <w:rsid w:val="007D39EA"/>
    <w:rsid w:val="007D565B"/>
    <w:rsid w:val="007D5719"/>
    <w:rsid w:val="007D5F86"/>
    <w:rsid w:val="007D6CD0"/>
    <w:rsid w:val="007D767B"/>
    <w:rsid w:val="007D773B"/>
    <w:rsid w:val="007D77FF"/>
    <w:rsid w:val="007D7E66"/>
    <w:rsid w:val="007E042C"/>
    <w:rsid w:val="007E0C5E"/>
    <w:rsid w:val="007E25E3"/>
    <w:rsid w:val="007E2B8E"/>
    <w:rsid w:val="007E3B8C"/>
    <w:rsid w:val="007E4D11"/>
    <w:rsid w:val="007E4EBD"/>
    <w:rsid w:val="007E5587"/>
    <w:rsid w:val="007E5735"/>
    <w:rsid w:val="007E59A8"/>
    <w:rsid w:val="007E63A1"/>
    <w:rsid w:val="007E682A"/>
    <w:rsid w:val="007E6B5D"/>
    <w:rsid w:val="007E6DC2"/>
    <w:rsid w:val="007E7978"/>
    <w:rsid w:val="007F1772"/>
    <w:rsid w:val="007F1D82"/>
    <w:rsid w:val="007F2920"/>
    <w:rsid w:val="007F2CFF"/>
    <w:rsid w:val="007F36ED"/>
    <w:rsid w:val="007F393F"/>
    <w:rsid w:val="007F4130"/>
    <w:rsid w:val="007F4C24"/>
    <w:rsid w:val="007F51CA"/>
    <w:rsid w:val="007F7FC5"/>
    <w:rsid w:val="008002C1"/>
    <w:rsid w:val="00801B30"/>
    <w:rsid w:val="00802746"/>
    <w:rsid w:val="00803841"/>
    <w:rsid w:val="008038A1"/>
    <w:rsid w:val="008040B9"/>
    <w:rsid w:val="00804148"/>
    <w:rsid w:val="00804B09"/>
    <w:rsid w:val="00804D3C"/>
    <w:rsid w:val="00804D7D"/>
    <w:rsid w:val="00805A49"/>
    <w:rsid w:val="00805F2F"/>
    <w:rsid w:val="00806117"/>
    <w:rsid w:val="008064A2"/>
    <w:rsid w:val="00806FB6"/>
    <w:rsid w:val="00807E94"/>
    <w:rsid w:val="008104C5"/>
    <w:rsid w:val="00810617"/>
    <w:rsid w:val="00810729"/>
    <w:rsid w:val="00810B6E"/>
    <w:rsid w:val="008112D3"/>
    <w:rsid w:val="00811826"/>
    <w:rsid w:val="00812A7A"/>
    <w:rsid w:val="0081380D"/>
    <w:rsid w:val="0081425E"/>
    <w:rsid w:val="008144DD"/>
    <w:rsid w:val="008155FB"/>
    <w:rsid w:val="00815869"/>
    <w:rsid w:val="00815EEA"/>
    <w:rsid w:val="00816412"/>
    <w:rsid w:val="008168BC"/>
    <w:rsid w:val="008169B5"/>
    <w:rsid w:val="00816FB8"/>
    <w:rsid w:val="0081704E"/>
    <w:rsid w:val="0081728F"/>
    <w:rsid w:val="00817B4B"/>
    <w:rsid w:val="00820458"/>
    <w:rsid w:val="00820568"/>
    <w:rsid w:val="00820665"/>
    <w:rsid w:val="00820BF0"/>
    <w:rsid w:val="00820C33"/>
    <w:rsid w:val="008216D7"/>
    <w:rsid w:val="00821E3F"/>
    <w:rsid w:val="0082213F"/>
    <w:rsid w:val="00822437"/>
    <w:rsid w:val="00822B8B"/>
    <w:rsid w:val="00822E8A"/>
    <w:rsid w:val="00825F14"/>
    <w:rsid w:val="008263D9"/>
    <w:rsid w:val="008264F6"/>
    <w:rsid w:val="00826D98"/>
    <w:rsid w:val="00826EDE"/>
    <w:rsid w:val="00827198"/>
    <w:rsid w:val="0082747D"/>
    <w:rsid w:val="00830CF6"/>
    <w:rsid w:val="00832F49"/>
    <w:rsid w:val="008331AF"/>
    <w:rsid w:val="00834FC3"/>
    <w:rsid w:val="00835D87"/>
    <w:rsid w:val="00836434"/>
    <w:rsid w:val="0083643E"/>
    <w:rsid w:val="00836738"/>
    <w:rsid w:val="00836D74"/>
    <w:rsid w:val="00836F3C"/>
    <w:rsid w:val="0083709B"/>
    <w:rsid w:val="008375DC"/>
    <w:rsid w:val="00837FA5"/>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999"/>
    <w:rsid w:val="00847DFE"/>
    <w:rsid w:val="00852D45"/>
    <w:rsid w:val="0085307C"/>
    <w:rsid w:val="008545C6"/>
    <w:rsid w:val="00854C11"/>
    <w:rsid w:val="0085610D"/>
    <w:rsid w:val="008567C6"/>
    <w:rsid w:val="00856DBD"/>
    <w:rsid w:val="00856E9F"/>
    <w:rsid w:val="008571E4"/>
    <w:rsid w:val="00857B73"/>
    <w:rsid w:val="00860432"/>
    <w:rsid w:val="00860884"/>
    <w:rsid w:val="0086200D"/>
    <w:rsid w:val="00862782"/>
    <w:rsid w:val="00862B63"/>
    <w:rsid w:val="00863429"/>
    <w:rsid w:val="008637E0"/>
    <w:rsid w:val="008639A4"/>
    <w:rsid w:val="00863C2A"/>
    <w:rsid w:val="00864442"/>
    <w:rsid w:val="00864710"/>
    <w:rsid w:val="00865884"/>
    <w:rsid w:val="008675C2"/>
    <w:rsid w:val="008676F4"/>
    <w:rsid w:val="00867978"/>
    <w:rsid w:val="00867EC1"/>
    <w:rsid w:val="0087030A"/>
    <w:rsid w:val="00870D4A"/>
    <w:rsid w:val="00871954"/>
    <w:rsid w:val="008724FE"/>
    <w:rsid w:val="008727E2"/>
    <w:rsid w:val="008728E3"/>
    <w:rsid w:val="00872DE7"/>
    <w:rsid w:val="00873050"/>
    <w:rsid w:val="00873152"/>
    <w:rsid w:val="00873E2C"/>
    <w:rsid w:val="00876597"/>
    <w:rsid w:val="00876746"/>
    <w:rsid w:val="00876AA7"/>
    <w:rsid w:val="0087731A"/>
    <w:rsid w:val="00881323"/>
    <w:rsid w:val="0088140D"/>
    <w:rsid w:val="00881630"/>
    <w:rsid w:val="00882155"/>
    <w:rsid w:val="00882182"/>
    <w:rsid w:val="008828D4"/>
    <w:rsid w:val="008830ED"/>
    <w:rsid w:val="00883310"/>
    <w:rsid w:val="008843FE"/>
    <w:rsid w:val="008848D9"/>
    <w:rsid w:val="008863A1"/>
    <w:rsid w:val="008866EC"/>
    <w:rsid w:val="00887530"/>
    <w:rsid w:val="0088772E"/>
    <w:rsid w:val="0088779D"/>
    <w:rsid w:val="00891373"/>
    <w:rsid w:val="00891A8E"/>
    <w:rsid w:val="00891BFF"/>
    <w:rsid w:val="00891E61"/>
    <w:rsid w:val="00891FF0"/>
    <w:rsid w:val="0089311A"/>
    <w:rsid w:val="00893CFE"/>
    <w:rsid w:val="008945D4"/>
    <w:rsid w:val="008954F6"/>
    <w:rsid w:val="0089566D"/>
    <w:rsid w:val="00895903"/>
    <w:rsid w:val="00896FB8"/>
    <w:rsid w:val="00897D4D"/>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972"/>
    <w:rsid w:val="008B1286"/>
    <w:rsid w:val="008B16ED"/>
    <w:rsid w:val="008B1FFF"/>
    <w:rsid w:val="008B2A5C"/>
    <w:rsid w:val="008B2D9A"/>
    <w:rsid w:val="008B59E3"/>
    <w:rsid w:val="008B5CF9"/>
    <w:rsid w:val="008B65B2"/>
    <w:rsid w:val="008B69E9"/>
    <w:rsid w:val="008B7252"/>
    <w:rsid w:val="008B7CBD"/>
    <w:rsid w:val="008C104E"/>
    <w:rsid w:val="008C12E7"/>
    <w:rsid w:val="008C19A5"/>
    <w:rsid w:val="008C2618"/>
    <w:rsid w:val="008C2A1E"/>
    <w:rsid w:val="008C2C41"/>
    <w:rsid w:val="008C3382"/>
    <w:rsid w:val="008C380A"/>
    <w:rsid w:val="008C3985"/>
    <w:rsid w:val="008C3B1E"/>
    <w:rsid w:val="008C44D4"/>
    <w:rsid w:val="008C50A4"/>
    <w:rsid w:val="008C56F6"/>
    <w:rsid w:val="008C5721"/>
    <w:rsid w:val="008C5D6B"/>
    <w:rsid w:val="008C5DE1"/>
    <w:rsid w:val="008C6B7F"/>
    <w:rsid w:val="008D03CB"/>
    <w:rsid w:val="008D05A1"/>
    <w:rsid w:val="008D0B89"/>
    <w:rsid w:val="008D16C7"/>
    <w:rsid w:val="008D1733"/>
    <w:rsid w:val="008D2A3E"/>
    <w:rsid w:val="008D300E"/>
    <w:rsid w:val="008D3025"/>
    <w:rsid w:val="008D3A8A"/>
    <w:rsid w:val="008D3F42"/>
    <w:rsid w:val="008D47A9"/>
    <w:rsid w:val="008D4A0A"/>
    <w:rsid w:val="008D5950"/>
    <w:rsid w:val="008D59E8"/>
    <w:rsid w:val="008D5AB3"/>
    <w:rsid w:val="008D5D3A"/>
    <w:rsid w:val="008D630C"/>
    <w:rsid w:val="008E0031"/>
    <w:rsid w:val="008E01A4"/>
    <w:rsid w:val="008E037C"/>
    <w:rsid w:val="008E10C2"/>
    <w:rsid w:val="008E1BD9"/>
    <w:rsid w:val="008E3AC2"/>
    <w:rsid w:val="008E3DF0"/>
    <w:rsid w:val="008E41CD"/>
    <w:rsid w:val="008E4710"/>
    <w:rsid w:val="008F1433"/>
    <w:rsid w:val="008F1C84"/>
    <w:rsid w:val="008F2947"/>
    <w:rsid w:val="008F3450"/>
    <w:rsid w:val="008F3A2F"/>
    <w:rsid w:val="008F50D9"/>
    <w:rsid w:val="008F52B3"/>
    <w:rsid w:val="008F53F8"/>
    <w:rsid w:val="008F634A"/>
    <w:rsid w:val="008F66EB"/>
    <w:rsid w:val="008F67FB"/>
    <w:rsid w:val="008F74A4"/>
    <w:rsid w:val="008F7D45"/>
    <w:rsid w:val="00900E44"/>
    <w:rsid w:val="009011A5"/>
    <w:rsid w:val="00901C63"/>
    <w:rsid w:val="00904040"/>
    <w:rsid w:val="0090495F"/>
    <w:rsid w:val="009055D7"/>
    <w:rsid w:val="009058E3"/>
    <w:rsid w:val="0090616C"/>
    <w:rsid w:val="0090641A"/>
    <w:rsid w:val="00911B7C"/>
    <w:rsid w:val="0091262D"/>
    <w:rsid w:val="00912669"/>
    <w:rsid w:val="00913A91"/>
    <w:rsid w:val="00913E4F"/>
    <w:rsid w:val="00914D74"/>
    <w:rsid w:val="00916FD6"/>
    <w:rsid w:val="009229BF"/>
    <w:rsid w:val="0092476E"/>
    <w:rsid w:val="00925121"/>
    <w:rsid w:val="00925C11"/>
    <w:rsid w:val="00925EF8"/>
    <w:rsid w:val="00926E41"/>
    <w:rsid w:val="00927662"/>
    <w:rsid w:val="00927D11"/>
    <w:rsid w:val="00927F98"/>
    <w:rsid w:val="0093015B"/>
    <w:rsid w:val="00931442"/>
    <w:rsid w:val="00931647"/>
    <w:rsid w:val="00931C5F"/>
    <w:rsid w:val="00931D91"/>
    <w:rsid w:val="00931F64"/>
    <w:rsid w:val="00932F33"/>
    <w:rsid w:val="0093303C"/>
    <w:rsid w:val="009333DA"/>
    <w:rsid w:val="00933B8D"/>
    <w:rsid w:val="009347B3"/>
    <w:rsid w:val="009348F6"/>
    <w:rsid w:val="0093537F"/>
    <w:rsid w:val="00935E45"/>
    <w:rsid w:val="00936BB6"/>
    <w:rsid w:val="00937A59"/>
    <w:rsid w:val="00937DAF"/>
    <w:rsid w:val="009418AD"/>
    <w:rsid w:val="0094301A"/>
    <w:rsid w:val="00943872"/>
    <w:rsid w:val="00944512"/>
    <w:rsid w:val="009449DF"/>
    <w:rsid w:val="00945B20"/>
    <w:rsid w:val="00945ED0"/>
    <w:rsid w:val="009472D5"/>
    <w:rsid w:val="00947802"/>
    <w:rsid w:val="00950559"/>
    <w:rsid w:val="00951226"/>
    <w:rsid w:val="009517AE"/>
    <w:rsid w:val="00951F46"/>
    <w:rsid w:val="00952CBB"/>
    <w:rsid w:val="00953780"/>
    <w:rsid w:val="00953B6F"/>
    <w:rsid w:val="00954262"/>
    <w:rsid w:val="00954A50"/>
    <w:rsid w:val="009556E9"/>
    <w:rsid w:val="00955BAB"/>
    <w:rsid w:val="00956BB5"/>
    <w:rsid w:val="00960428"/>
    <w:rsid w:val="009608F8"/>
    <w:rsid w:val="0096166F"/>
    <w:rsid w:val="009626A6"/>
    <w:rsid w:val="00963351"/>
    <w:rsid w:val="009655CE"/>
    <w:rsid w:val="0096569A"/>
    <w:rsid w:val="00965C47"/>
    <w:rsid w:val="00965E18"/>
    <w:rsid w:val="00966012"/>
    <w:rsid w:val="00967B52"/>
    <w:rsid w:val="009707FD"/>
    <w:rsid w:val="00970D01"/>
    <w:rsid w:val="00971526"/>
    <w:rsid w:val="009718DE"/>
    <w:rsid w:val="00972084"/>
    <w:rsid w:val="00973F4A"/>
    <w:rsid w:val="00975BB4"/>
    <w:rsid w:val="0097632A"/>
    <w:rsid w:val="0097704B"/>
    <w:rsid w:val="00977921"/>
    <w:rsid w:val="00977B9C"/>
    <w:rsid w:val="00977C84"/>
    <w:rsid w:val="00977D39"/>
    <w:rsid w:val="00977E04"/>
    <w:rsid w:val="00977ECB"/>
    <w:rsid w:val="009819C7"/>
    <w:rsid w:val="00981A4A"/>
    <w:rsid w:val="00981B50"/>
    <w:rsid w:val="00981BDB"/>
    <w:rsid w:val="00981C1F"/>
    <w:rsid w:val="00982BA7"/>
    <w:rsid w:val="00983909"/>
    <w:rsid w:val="00983934"/>
    <w:rsid w:val="0098443B"/>
    <w:rsid w:val="009848F1"/>
    <w:rsid w:val="00984C8C"/>
    <w:rsid w:val="00985D57"/>
    <w:rsid w:val="00986316"/>
    <w:rsid w:val="00986F46"/>
    <w:rsid w:val="00987990"/>
    <w:rsid w:val="009904EE"/>
    <w:rsid w:val="00990DE9"/>
    <w:rsid w:val="00991074"/>
    <w:rsid w:val="00991770"/>
    <w:rsid w:val="00992C87"/>
    <w:rsid w:val="00992F80"/>
    <w:rsid w:val="009931D6"/>
    <w:rsid w:val="009939C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DDB"/>
    <w:rsid w:val="009B0A31"/>
    <w:rsid w:val="009B11DC"/>
    <w:rsid w:val="009B131F"/>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1DE4"/>
    <w:rsid w:val="009C38CA"/>
    <w:rsid w:val="009C3948"/>
    <w:rsid w:val="009C4E9F"/>
    <w:rsid w:val="009C568A"/>
    <w:rsid w:val="009C575B"/>
    <w:rsid w:val="009C5797"/>
    <w:rsid w:val="009C5C43"/>
    <w:rsid w:val="009C61CB"/>
    <w:rsid w:val="009C68B2"/>
    <w:rsid w:val="009C7A74"/>
    <w:rsid w:val="009C7E0F"/>
    <w:rsid w:val="009D2D2B"/>
    <w:rsid w:val="009D311A"/>
    <w:rsid w:val="009D4E24"/>
    <w:rsid w:val="009D50D8"/>
    <w:rsid w:val="009D55CE"/>
    <w:rsid w:val="009D5E84"/>
    <w:rsid w:val="009D5ED8"/>
    <w:rsid w:val="009D63DC"/>
    <w:rsid w:val="009D6572"/>
    <w:rsid w:val="009D6D0D"/>
    <w:rsid w:val="009D7555"/>
    <w:rsid w:val="009D7DE4"/>
    <w:rsid w:val="009D7E05"/>
    <w:rsid w:val="009E0299"/>
    <w:rsid w:val="009E058B"/>
    <w:rsid w:val="009E077A"/>
    <w:rsid w:val="009E08F0"/>
    <w:rsid w:val="009E13B7"/>
    <w:rsid w:val="009E26B8"/>
    <w:rsid w:val="009E354C"/>
    <w:rsid w:val="009E3601"/>
    <w:rsid w:val="009E3BBC"/>
    <w:rsid w:val="009E44ED"/>
    <w:rsid w:val="009E4C35"/>
    <w:rsid w:val="009E5527"/>
    <w:rsid w:val="009E68BE"/>
    <w:rsid w:val="009E721D"/>
    <w:rsid w:val="009E7C82"/>
    <w:rsid w:val="009F1FD3"/>
    <w:rsid w:val="009F33C9"/>
    <w:rsid w:val="009F343B"/>
    <w:rsid w:val="009F3604"/>
    <w:rsid w:val="009F4639"/>
    <w:rsid w:val="009F487C"/>
    <w:rsid w:val="009F4E10"/>
    <w:rsid w:val="009F638C"/>
    <w:rsid w:val="009F68F2"/>
    <w:rsid w:val="009F6B0E"/>
    <w:rsid w:val="009F6E41"/>
    <w:rsid w:val="009F720B"/>
    <w:rsid w:val="00A0007D"/>
    <w:rsid w:val="00A00387"/>
    <w:rsid w:val="00A012CE"/>
    <w:rsid w:val="00A0182A"/>
    <w:rsid w:val="00A020F6"/>
    <w:rsid w:val="00A0272F"/>
    <w:rsid w:val="00A03294"/>
    <w:rsid w:val="00A05249"/>
    <w:rsid w:val="00A057F1"/>
    <w:rsid w:val="00A05EE8"/>
    <w:rsid w:val="00A063EE"/>
    <w:rsid w:val="00A10233"/>
    <w:rsid w:val="00A1182D"/>
    <w:rsid w:val="00A119BA"/>
    <w:rsid w:val="00A11C6E"/>
    <w:rsid w:val="00A12281"/>
    <w:rsid w:val="00A13836"/>
    <w:rsid w:val="00A1419B"/>
    <w:rsid w:val="00A1638C"/>
    <w:rsid w:val="00A1657B"/>
    <w:rsid w:val="00A16BD1"/>
    <w:rsid w:val="00A17D23"/>
    <w:rsid w:val="00A20090"/>
    <w:rsid w:val="00A20261"/>
    <w:rsid w:val="00A2027C"/>
    <w:rsid w:val="00A2029A"/>
    <w:rsid w:val="00A20C64"/>
    <w:rsid w:val="00A210A5"/>
    <w:rsid w:val="00A21629"/>
    <w:rsid w:val="00A23127"/>
    <w:rsid w:val="00A2344E"/>
    <w:rsid w:val="00A235FC"/>
    <w:rsid w:val="00A23EE3"/>
    <w:rsid w:val="00A24500"/>
    <w:rsid w:val="00A24D30"/>
    <w:rsid w:val="00A258E9"/>
    <w:rsid w:val="00A26D16"/>
    <w:rsid w:val="00A2760A"/>
    <w:rsid w:val="00A27710"/>
    <w:rsid w:val="00A27993"/>
    <w:rsid w:val="00A30E7B"/>
    <w:rsid w:val="00A3194C"/>
    <w:rsid w:val="00A3213E"/>
    <w:rsid w:val="00A33A94"/>
    <w:rsid w:val="00A33DD4"/>
    <w:rsid w:val="00A34238"/>
    <w:rsid w:val="00A344E4"/>
    <w:rsid w:val="00A35468"/>
    <w:rsid w:val="00A35752"/>
    <w:rsid w:val="00A35EDF"/>
    <w:rsid w:val="00A361BB"/>
    <w:rsid w:val="00A362F3"/>
    <w:rsid w:val="00A36F69"/>
    <w:rsid w:val="00A40035"/>
    <w:rsid w:val="00A403D3"/>
    <w:rsid w:val="00A407A8"/>
    <w:rsid w:val="00A41D58"/>
    <w:rsid w:val="00A42D67"/>
    <w:rsid w:val="00A433E6"/>
    <w:rsid w:val="00A43F23"/>
    <w:rsid w:val="00A43F5F"/>
    <w:rsid w:val="00A448A3"/>
    <w:rsid w:val="00A46429"/>
    <w:rsid w:val="00A4658D"/>
    <w:rsid w:val="00A4694F"/>
    <w:rsid w:val="00A46951"/>
    <w:rsid w:val="00A46A9C"/>
    <w:rsid w:val="00A46AFC"/>
    <w:rsid w:val="00A476C1"/>
    <w:rsid w:val="00A47836"/>
    <w:rsid w:val="00A47D56"/>
    <w:rsid w:val="00A47DC1"/>
    <w:rsid w:val="00A50816"/>
    <w:rsid w:val="00A50F6E"/>
    <w:rsid w:val="00A515AE"/>
    <w:rsid w:val="00A5184F"/>
    <w:rsid w:val="00A51AC7"/>
    <w:rsid w:val="00A51B7D"/>
    <w:rsid w:val="00A52871"/>
    <w:rsid w:val="00A53C0F"/>
    <w:rsid w:val="00A54479"/>
    <w:rsid w:val="00A54CBD"/>
    <w:rsid w:val="00A54CF1"/>
    <w:rsid w:val="00A54E01"/>
    <w:rsid w:val="00A56161"/>
    <w:rsid w:val="00A56BC4"/>
    <w:rsid w:val="00A571B5"/>
    <w:rsid w:val="00A57B39"/>
    <w:rsid w:val="00A60410"/>
    <w:rsid w:val="00A614DC"/>
    <w:rsid w:val="00A62CE4"/>
    <w:rsid w:val="00A67790"/>
    <w:rsid w:val="00A67D48"/>
    <w:rsid w:val="00A704FE"/>
    <w:rsid w:val="00A70FB4"/>
    <w:rsid w:val="00A715E7"/>
    <w:rsid w:val="00A732D9"/>
    <w:rsid w:val="00A73A63"/>
    <w:rsid w:val="00A74AD5"/>
    <w:rsid w:val="00A74E73"/>
    <w:rsid w:val="00A7502D"/>
    <w:rsid w:val="00A75319"/>
    <w:rsid w:val="00A756B3"/>
    <w:rsid w:val="00A75AB1"/>
    <w:rsid w:val="00A75F2D"/>
    <w:rsid w:val="00A809EB"/>
    <w:rsid w:val="00A815CF"/>
    <w:rsid w:val="00A819CB"/>
    <w:rsid w:val="00A826A0"/>
    <w:rsid w:val="00A82A0F"/>
    <w:rsid w:val="00A82A5F"/>
    <w:rsid w:val="00A833E8"/>
    <w:rsid w:val="00A84026"/>
    <w:rsid w:val="00A8498C"/>
    <w:rsid w:val="00A84F26"/>
    <w:rsid w:val="00A851FD"/>
    <w:rsid w:val="00A86285"/>
    <w:rsid w:val="00A86393"/>
    <w:rsid w:val="00A866C2"/>
    <w:rsid w:val="00A86B76"/>
    <w:rsid w:val="00A86F59"/>
    <w:rsid w:val="00A87F3C"/>
    <w:rsid w:val="00A90B31"/>
    <w:rsid w:val="00A913E7"/>
    <w:rsid w:val="00A91DC6"/>
    <w:rsid w:val="00A9222E"/>
    <w:rsid w:val="00A9257D"/>
    <w:rsid w:val="00A92B18"/>
    <w:rsid w:val="00A93E47"/>
    <w:rsid w:val="00A940EA"/>
    <w:rsid w:val="00A944BE"/>
    <w:rsid w:val="00A94C40"/>
    <w:rsid w:val="00A953F4"/>
    <w:rsid w:val="00A95ECD"/>
    <w:rsid w:val="00A96451"/>
    <w:rsid w:val="00A96D56"/>
    <w:rsid w:val="00A97B3E"/>
    <w:rsid w:val="00AA0761"/>
    <w:rsid w:val="00AA1668"/>
    <w:rsid w:val="00AA1677"/>
    <w:rsid w:val="00AA1794"/>
    <w:rsid w:val="00AA2330"/>
    <w:rsid w:val="00AA27A0"/>
    <w:rsid w:val="00AA2A5D"/>
    <w:rsid w:val="00AA3088"/>
    <w:rsid w:val="00AA3851"/>
    <w:rsid w:val="00AA3A2B"/>
    <w:rsid w:val="00AA4A38"/>
    <w:rsid w:val="00AA5104"/>
    <w:rsid w:val="00AA588A"/>
    <w:rsid w:val="00AA7250"/>
    <w:rsid w:val="00AA7ABD"/>
    <w:rsid w:val="00AB1549"/>
    <w:rsid w:val="00AB1B08"/>
    <w:rsid w:val="00AB299B"/>
    <w:rsid w:val="00AB2C79"/>
    <w:rsid w:val="00AB3BFA"/>
    <w:rsid w:val="00AB4A48"/>
    <w:rsid w:val="00AB4B98"/>
    <w:rsid w:val="00AB5D52"/>
    <w:rsid w:val="00AB6FEB"/>
    <w:rsid w:val="00AC0052"/>
    <w:rsid w:val="00AC06B9"/>
    <w:rsid w:val="00AC0B54"/>
    <w:rsid w:val="00AC1D49"/>
    <w:rsid w:val="00AC1F5F"/>
    <w:rsid w:val="00AC2C2F"/>
    <w:rsid w:val="00AC3517"/>
    <w:rsid w:val="00AC3C5B"/>
    <w:rsid w:val="00AC3EA5"/>
    <w:rsid w:val="00AC4AF2"/>
    <w:rsid w:val="00AC5474"/>
    <w:rsid w:val="00AC55C4"/>
    <w:rsid w:val="00AC5E7F"/>
    <w:rsid w:val="00AC75D3"/>
    <w:rsid w:val="00AD00AD"/>
    <w:rsid w:val="00AD0583"/>
    <w:rsid w:val="00AD15AD"/>
    <w:rsid w:val="00AD1C69"/>
    <w:rsid w:val="00AD1E5A"/>
    <w:rsid w:val="00AD2DCF"/>
    <w:rsid w:val="00AD37C7"/>
    <w:rsid w:val="00AD3965"/>
    <w:rsid w:val="00AD3B1D"/>
    <w:rsid w:val="00AD415C"/>
    <w:rsid w:val="00AD46B0"/>
    <w:rsid w:val="00AD59C2"/>
    <w:rsid w:val="00AD5E22"/>
    <w:rsid w:val="00AD5EF0"/>
    <w:rsid w:val="00AD6B09"/>
    <w:rsid w:val="00AD751F"/>
    <w:rsid w:val="00AE11EE"/>
    <w:rsid w:val="00AE1B8A"/>
    <w:rsid w:val="00AE1CCC"/>
    <w:rsid w:val="00AE215E"/>
    <w:rsid w:val="00AE294F"/>
    <w:rsid w:val="00AE3537"/>
    <w:rsid w:val="00AE55AF"/>
    <w:rsid w:val="00AE5D1C"/>
    <w:rsid w:val="00AE61DD"/>
    <w:rsid w:val="00AE64B8"/>
    <w:rsid w:val="00AE6DBE"/>
    <w:rsid w:val="00AE6F36"/>
    <w:rsid w:val="00AE732C"/>
    <w:rsid w:val="00AE734F"/>
    <w:rsid w:val="00AF06C1"/>
    <w:rsid w:val="00AF0F67"/>
    <w:rsid w:val="00AF14D3"/>
    <w:rsid w:val="00AF1CB9"/>
    <w:rsid w:val="00AF2FF7"/>
    <w:rsid w:val="00AF34D0"/>
    <w:rsid w:val="00AF3C7F"/>
    <w:rsid w:val="00AF485C"/>
    <w:rsid w:val="00AF5980"/>
    <w:rsid w:val="00AF5F41"/>
    <w:rsid w:val="00AF787E"/>
    <w:rsid w:val="00AF78A0"/>
    <w:rsid w:val="00B00E4F"/>
    <w:rsid w:val="00B01BCB"/>
    <w:rsid w:val="00B02A13"/>
    <w:rsid w:val="00B02AFA"/>
    <w:rsid w:val="00B02C67"/>
    <w:rsid w:val="00B03D13"/>
    <w:rsid w:val="00B03E5C"/>
    <w:rsid w:val="00B04013"/>
    <w:rsid w:val="00B045B7"/>
    <w:rsid w:val="00B0469E"/>
    <w:rsid w:val="00B04F7A"/>
    <w:rsid w:val="00B05184"/>
    <w:rsid w:val="00B054D1"/>
    <w:rsid w:val="00B05741"/>
    <w:rsid w:val="00B06A45"/>
    <w:rsid w:val="00B07064"/>
    <w:rsid w:val="00B07516"/>
    <w:rsid w:val="00B07704"/>
    <w:rsid w:val="00B0784E"/>
    <w:rsid w:val="00B109D5"/>
    <w:rsid w:val="00B10B0A"/>
    <w:rsid w:val="00B12244"/>
    <w:rsid w:val="00B13393"/>
    <w:rsid w:val="00B138D2"/>
    <w:rsid w:val="00B13ABE"/>
    <w:rsid w:val="00B13C52"/>
    <w:rsid w:val="00B13DDB"/>
    <w:rsid w:val="00B14383"/>
    <w:rsid w:val="00B14391"/>
    <w:rsid w:val="00B14CC5"/>
    <w:rsid w:val="00B15755"/>
    <w:rsid w:val="00B158DB"/>
    <w:rsid w:val="00B16444"/>
    <w:rsid w:val="00B16F79"/>
    <w:rsid w:val="00B20086"/>
    <w:rsid w:val="00B20B6A"/>
    <w:rsid w:val="00B21B46"/>
    <w:rsid w:val="00B21DEB"/>
    <w:rsid w:val="00B2252B"/>
    <w:rsid w:val="00B22FEB"/>
    <w:rsid w:val="00B238B0"/>
    <w:rsid w:val="00B24982"/>
    <w:rsid w:val="00B2543A"/>
    <w:rsid w:val="00B259F7"/>
    <w:rsid w:val="00B2624C"/>
    <w:rsid w:val="00B26962"/>
    <w:rsid w:val="00B26A85"/>
    <w:rsid w:val="00B30778"/>
    <w:rsid w:val="00B30DEC"/>
    <w:rsid w:val="00B31516"/>
    <w:rsid w:val="00B31F43"/>
    <w:rsid w:val="00B337FB"/>
    <w:rsid w:val="00B338E2"/>
    <w:rsid w:val="00B34D44"/>
    <w:rsid w:val="00B35587"/>
    <w:rsid w:val="00B36F44"/>
    <w:rsid w:val="00B37C53"/>
    <w:rsid w:val="00B40C5C"/>
    <w:rsid w:val="00B40DFF"/>
    <w:rsid w:val="00B41896"/>
    <w:rsid w:val="00B41A8A"/>
    <w:rsid w:val="00B41E65"/>
    <w:rsid w:val="00B422F8"/>
    <w:rsid w:val="00B424C5"/>
    <w:rsid w:val="00B42A48"/>
    <w:rsid w:val="00B4342B"/>
    <w:rsid w:val="00B437D8"/>
    <w:rsid w:val="00B444E9"/>
    <w:rsid w:val="00B45115"/>
    <w:rsid w:val="00B45271"/>
    <w:rsid w:val="00B45792"/>
    <w:rsid w:val="00B45E3A"/>
    <w:rsid w:val="00B461C5"/>
    <w:rsid w:val="00B46BB9"/>
    <w:rsid w:val="00B47AB3"/>
    <w:rsid w:val="00B47DCA"/>
    <w:rsid w:val="00B50204"/>
    <w:rsid w:val="00B509FD"/>
    <w:rsid w:val="00B50C8F"/>
    <w:rsid w:val="00B516C1"/>
    <w:rsid w:val="00B51702"/>
    <w:rsid w:val="00B5175C"/>
    <w:rsid w:val="00B518A5"/>
    <w:rsid w:val="00B52AAB"/>
    <w:rsid w:val="00B52EB4"/>
    <w:rsid w:val="00B5326B"/>
    <w:rsid w:val="00B532AC"/>
    <w:rsid w:val="00B53B5B"/>
    <w:rsid w:val="00B550C2"/>
    <w:rsid w:val="00B555FA"/>
    <w:rsid w:val="00B55BDF"/>
    <w:rsid w:val="00B561B9"/>
    <w:rsid w:val="00B57587"/>
    <w:rsid w:val="00B57D54"/>
    <w:rsid w:val="00B60310"/>
    <w:rsid w:val="00B60770"/>
    <w:rsid w:val="00B60D05"/>
    <w:rsid w:val="00B611D5"/>
    <w:rsid w:val="00B62D38"/>
    <w:rsid w:val="00B63BAE"/>
    <w:rsid w:val="00B63FF2"/>
    <w:rsid w:val="00B642A9"/>
    <w:rsid w:val="00B64908"/>
    <w:rsid w:val="00B64B28"/>
    <w:rsid w:val="00B6556E"/>
    <w:rsid w:val="00B65DFE"/>
    <w:rsid w:val="00B663F5"/>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9BA"/>
    <w:rsid w:val="00B76ACF"/>
    <w:rsid w:val="00B77961"/>
    <w:rsid w:val="00B80110"/>
    <w:rsid w:val="00B80A75"/>
    <w:rsid w:val="00B8132B"/>
    <w:rsid w:val="00B813F8"/>
    <w:rsid w:val="00B8260B"/>
    <w:rsid w:val="00B82E80"/>
    <w:rsid w:val="00B83EC1"/>
    <w:rsid w:val="00B8420E"/>
    <w:rsid w:val="00B84BB3"/>
    <w:rsid w:val="00B854D9"/>
    <w:rsid w:val="00B85BF5"/>
    <w:rsid w:val="00B85C11"/>
    <w:rsid w:val="00B85CD6"/>
    <w:rsid w:val="00B86229"/>
    <w:rsid w:val="00B864BD"/>
    <w:rsid w:val="00B87F00"/>
    <w:rsid w:val="00B907B5"/>
    <w:rsid w:val="00B91222"/>
    <w:rsid w:val="00B91D91"/>
    <w:rsid w:val="00B92110"/>
    <w:rsid w:val="00B93391"/>
    <w:rsid w:val="00B938F1"/>
    <w:rsid w:val="00B94DD9"/>
    <w:rsid w:val="00B97259"/>
    <w:rsid w:val="00B979D0"/>
    <w:rsid w:val="00BA0678"/>
    <w:rsid w:val="00BA0AB3"/>
    <w:rsid w:val="00BA0EC5"/>
    <w:rsid w:val="00BA1D73"/>
    <w:rsid w:val="00BA3957"/>
    <w:rsid w:val="00BA413F"/>
    <w:rsid w:val="00BA4A4A"/>
    <w:rsid w:val="00BA5FC2"/>
    <w:rsid w:val="00BA6189"/>
    <w:rsid w:val="00BA667F"/>
    <w:rsid w:val="00BA742E"/>
    <w:rsid w:val="00BA753C"/>
    <w:rsid w:val="00BA7C56"/>
    <w:rsid w:val="00BB0320"/>
    <w:rsid w:val="00BB1A8D"/>
    <w:rsid w:val="00BB1C42"/>
    <w:rsid w:val="00BB1FCE"/>
    <w:rsid w:val="00BB272C"/>
    <w:rsid w:val="00BB2BE2"/>
    <w:rsid w:val="00BB4455"/>
    <w:rsid w:val="00BB44AF"/>
    <w:rsid w:val="00BB4B50"/>
    <w:rsid w:val="00BB4F72"/>
    <w:rsid w:val="00BB4F8A"/>
    <w:rsid w:val="00BB4FE3"/>
    <w:rsid w:val="00BB6D9F"/>
    <w:rsid w:val="00BB7096"/>
    <w:rsid w:val="00BB70FA"/>
    <w:rsid w:val="00BB71C9"/>
    <w:rsid w:val="00BB7B16"/>
    <w:rsid w:val="00BB7D56"/>
    <w:rsid w:val="00BB7DF4"/>
    <w:rsid w:val="00BB7E81"/>
    <w:rsid w:val="00BC00C0"/>
    <w:rsid w:val="00BC0DF1"/>
    <w:rsid w:val="00BC2950"/>
    <w:rsid w:val="00BC2BF3"/>
    <w:rsid w:val="00BC2E07"/>
    <w:rsid w:val="00BC353F"/>
    <w:rsid w:val="00BC439B"/>
    <w:rsid w:val="00BC5458"/>
    <w:rsid w:val="00BC5A04"/>
    <w:rsid w:val="00BC62E3"/>
    <w:rsid w:val="00BC639A"/>
    <w:rsid w:val="00BC799D"/>
    <w:rsid w:val="00BC79F1"/>
    <w:rsid w:val="00BC7B19"/>
    <w:rsid w:val="00BD0099"/>
    <w:rsid w:val="00BD083C"/>
    <w:rsid w:val="00BD0AC6"/>
    <w:rsid w:val="00BD19A0"/>
    <w:rsid w:val="00BD2801"/>
    <w:rsid w:val="00BD3390"/>
    <w:rsid w:val="00BD38FC"/>
    <w:rsid w:val="00BD41AE"/>
    <w:rsid w:val="00BD44C8"/>
    <w:rsid w:val="00BD4521"/>
    <w:rsid w:val="00BD4779"/>
    <w:rsid w:val="00BD47CF"/>
    <w:rsid w:val="00BD69ED"/>
    <w:rsid w:val="00BD7E15"/>
    <w:rsid w:val="00BE087B"/>
    <w:rsid w:val="00BE0AD5"/>
    <w:rsid w:val="00BE0C80"/>
    <w:rsid w:val="00BE1B77"/>
    <w:rsid w:val="00BE1FE1"/>
    <w:rsid w:val="00BE25A0"/>
    <w:rsid w:val="00BE28F1"/>
    <w:rsid w:val="00BE3485"/>
    <w:rsid w:val="00BE37AF"/>
    <w:rsid w:val="00BE4099"/>
    <w:rsid w:val="00BE53BF"/>
    <w:rsid w:val="00BE699B"/>
    <w:rsid w:val="00BE7219"/>
    <w:rsid w:val="00BF0AD9"/>
    <w:rsid w:val="00BF0E9E"/>
    <w:rsid w:val="00BF100A"/>
    <w:rsid w:val="00BF264B"/>
    <w:rsid w:val="00BF2D9B"/>
    <w:rsid w:val="00BF350F"/>
    <w:rsid w:val="00BF36A0"/>
    <w:rsid w:val="00BF3E6B"/>
    <w:rsid w:val="00BF4711"/>
    <w:rsid w:val="00BF50B8"/>
    <w:rsid w:val="00BF5739"/>
    <w:rsid w:val="00BF66DD"/>
    <w:rsid w:val="00C002E5"/>
    <w:rsid w:val="00C00337"/>
    <w:rsid w:val="00C00644"/>
    <w:rsid w:val="00C006C1"/>
    <w:rsid w:val="00C00C28"/>
    <w:rsid w:val="00C00D69"/>
    <w:rsid w:val="00C01815"/>
    <w:rsid w:val="00C0285E"/>
    <w:rsid w:val="00C03061"/>
    <w:rsid w:val="00C03179"/>
    <w:rsid w:val="00C037A3"/>
    <w:rsid w:val="00C03858"/>
    <w:rsid w:val="00C03C42"/>
    <w:rsid w:val="00C043C0"/>
    <w:rsid w:val="00C0533E"/>
    <w:rsid w:val="00C05587"/>
    <w:rsid w:val="00C05853"/>
    <w:rsid w:val="00C06130"/>
    <w:rsid w:val="00C063D0"/>
    <w:rsid w:val="00C069A2"/>
    <w:rsid w:val="00C07414"/>
    <w:rsid w:val="00C078D5"/>
    <w:rsid w:val="00C10752"/>
    <w:rsid w:val="00C1137B"/>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B0D"/>
    <w:rsid w:val="00C23C8B"/>
    <w:rsid w:val="00C23F04"/>
    <w:rsid w:val="00C248BB"/>
    <w:rsid w:val="00C263E7"/>
    <w:rsid w:val="00C26FD4"/>
    <w:rsid w:val="00C27203"/>
    <w:rsid w:val="00C276E8"/>
    <w:rsid w:val="00C31280"/>
    <w:rsid w:val="00C31CA4"/>
    <w:rsid w:val="00C31FA4"/>
    <w:rsid w:val="00C323FF"/>
    <w:rsid w:val="00C32522"/>
    <w:rsid w:val="00C32DB2"/>
    <w:rsid w:val="00C330F1"/>
    <w:rsid w:val="00C33174"/>
    <w:rsid w:val="00C3410F"/>
    <w:rsid w:val="00C3486C"/>
    <w:rsid w:val="00C348EE"/>
    <w:rsid w:val="00C34D89"/>
    <w:rsid w:val="00C3519F"/>
    <w:rsid w:val="00C35241"/>
    <w:rsid w:val="00C35363"/>
    <w:rsid w:val="00C3549B"/>
    <w:rsid w:val="00C35555"/>
    <w:rsid w:val="00C360C9"/>
    <w:rsid w:val="00C365F2"/>
    <w:rsid w:val="00C3746E"/>
    <w:rsid w:val="00C3793D"/>
    <w:rsid w:val="00C3798D"/>
    <w:rsid w:val="00C41387"/>
    <w:rsid w:val="00C41971"/>
    <w:rsid w:val="00C41A76"/>
    <w:rsid w:val="00C42556"/>
    <w:rsid w:val="00C42FBE"/>
    <w:rsid w:val="00C4324E"/>
    <w:rsid w:val="00C43308"/>
    <w:rsid w:val="00C4331B"/>
    <w:rsid w:val="00C43FED"/>
    <w:rsid w:val="00C44B3B"/>
    <w:rsid w:val="00C451FD"/>
    <w:rsid w:val="00C45317"/>
    <w:rsid w:val="00C455B7"/>
    <w:rsid w:val="00C45778"/>
    <w:rsid w:val="00C465B7"/>
    <w:rsid w:val="00C46615"/>
    <w:rsid w:val="00C46681"/>
    <w:rsid w:val="00C473A3"/>
    <w:rsid w:val="00C47F69"/>
    <w:rsid w:val="00C50717"/>
    <w:rsid w:val="00C508C4"/>
    <w:rsid w:val="00C50CB0"/>
    <w:rsid w:val="00C51A24"/>
    <w:rsid w:val="00C51A82"/>
    <w:rsid w:val="00C51B7A"/>
    <w:rsid w:val="00C52CE9"/>
    <w:rsid w:val="00C5320B"/>
    <w:rsid w:val="00C536F4"/>
    <w:rsid w:val="00C540D7"/>
    <w:rsid w:val="00C54622"/>
    <w:rsid w:val="00C54CD7"/>
    <w:rsid w:val="00C5652B"/>
    <w:rsid w:val="00C56C9B"/>
    <w:rsid w:val="00C570AE"/>
    <w:rsid w:val="00C5786F"/>
    <w:rsid w:val="00C57CB8"/>
    <w:rsid w:val="00C57FA5"/>
    <w:rsid w:val="00C62C82"/>
    <w:rsid w:val="00C63134"/>
    <w:rsid w:val="00C65555"/>
    <w:rsid w:val="00C6566E"/>
    <w:rsid w:val="00C663CB"/>
    <w:rsid w:val="00C670AC"/>
    <w:rsid w:val="00C67859"/>
    <w:rsid w:val="00C67B57"/>
    <w:rsid w:val="00C70B1A"/>
    <w:rsid w:val="00C71440"/>
    <w:rsid w:val="00C71699"/>
    <w:rsid w:val="00C716E8"/>
    <w:rsid w:val="00C717F7"/>
    <w:rsid w:val="00C7209C"/>
    <w:rsid w:val="00C72476"/>
    <w:rsid w:val="00C72996"/>
    <w:rsid w:val="00C7418C"/>
    <w:rsid w:val="00C744F6"/>
    <w:rsid w:val="00C74A0F"/>
    <w:rsid w:val="00C751D4"/>
    <w:rsid w:val="00C7655B"/>
    <w:rsid w:val="00C76576"/>
    <w:rsid w:val="00C76FA6"/>
    <w:rsid w:val="00C770B3"/>
    <w:rsid w:val="00C77F72"/>
    <w:rsid w:val="00C80C09"/>
    <w:rsid w:val="00C813C9"/>
    <w:rsid w:val="00C8184B"/>
    <w:rsid w:val="00C828CB"/>
    <w:rsid w:val="00C82AC6"/>
    <w:rsid w:val="00C82C72"/>
    <w:rsid w:val="00C8364A"/>
    <w:rsid w:val="00C8426A"/>
    <w:rsid w:val="00C84956"/>
    <w:rsid w:val="00C84B1B"/>
    <w:rsid w:val="00C85609"/>
    <w:rsid w:val="00C85A88"/>
    <w:rsid w:val="00C85F83"/>
    <w:rsid w:val="00C86521"/>
    <w:rsid w:val="00C86797"/>
    <w:rsid w:val="00C867A3"/>
    <w:rsid w:val="00C8768F"/>
    <w:rsid w:val="00C90FDF"/>
    <w:rsid w:val="00C925C1"/>
    <w:rsid w:val="00C93372"/>
    <w:rsid w:val="00C93754"/>
    <w:rsid w:val="00C93EE3"/>
    <w:rsid w:val="00C94E90"/>
    <w:rsid w:val="00C953CC"/>
    <w:rsid w:val="00C95F00"/>
    <w:rsid w:val="00C96B32"/>
    <w:rsid w:val="00C972CC"/>
    <w:rsid w:val="00CA15E1"/>
    <w:rsid w:val="00CA1D05"/>
    <w:rsid w:val="00CA2066"/>
    <w:rsid w:val="00CA2771"/>
    <w:rsid w:val="00CA28FA"/>
    <w:rsid w:val="00CA3FE1"/>
    <w:rsid w:val="00CA6125"/>
    <w:rsid w:val="00CA663D"/>
    <w:rsid w:val="00CA6C8B"/>
    <w:rsid w:val="00CA6FF9"/>
    <w:rsid w:val="00CA7687"/>
    <w:rsid w:val="00CB023D"/>
    <w:rsid w:val="00CB04E4"/>
    <w:rsid w:val="00CB07EB"/>
    <w:rsid w:val="00CB0C3C"/>
    <w:rsid w:val="00CB0C51"/>
    <w:rsid w:val="00CB0FCE"/>
    <w:rsid w:val="00CB1121"/>
    <w:rsid w:val="00CB1D41"/>
    <w:rsid w:val="00CB209B"/>
    <w:rsid w:val="00CB3179"/>
    <w:rsid w:val="00CB33D6"/>
    <w:rsid w:val="00CB353A"/>
    <w:rsid w:val="00CB36CD"/>
    <w:rsid w:val="00CB3A05"/>
    <w:rsid w:val="00CB5195"/>
    <w:rsid w:val="00CB5396"/>
    <w:rsid w:val="00CB56A2"/>
    <w:rsid w:val="00CB5849"/>
    <w:rsid w:val="00CB6375"/>
    <w:rsid w:val="00CB76AE"/>
    <w:rsid w:val="00CB78BD"/>
    <w:rsid w:val="00CC00B4"/>
    <w:rsid w:val="00CC2138"/>
    <w:rsid w:val="00CC2516"/>
    <w:rsid w:val="00CC394C"/>
    <w:rsid w:val="00CC3BF0"/>
    <w:rsid w:val="00CC3E03"/>
    <w:rsid w:val="00CC4740"/>
    <w:rsid w:val="00CC4D85"/>
    <w:rsid w:val="00CC4DEB"/>
    <w:rsid w:val="00CC51D3"/>
    <w:rsid w:val="00CC56B3"/>
    <w:rsid w:val="00CC5C04"/>
    <w:rsid w:val="00CC7E5A"/>
    <w:rsid w:val="00CD04DF"/>
    <w:rsid w:val="00CD080E"/>
    <w:rsid w:val="00CD134B"/>
    <w:rsid w:val="00CD1CCE"/>
    <w:rsid w:val="00CD2320"/>
    <w:rsid w:val="00CD365F"/>
    <w:rsid w:val="00CD3A0C"/>
    <w:rsid w:val="00CD47C3"/>
    <w:rsid w:val="00CD67D7"/>
    <w:rsid w:val="00CD7008"/>
    <w:rsid w:val="00CD7031"/>
    <w:rsid w:val="00CE25AE"/>
    <w:rsid w:val="00CE2EE6"/>
    <w:rsid w:val="00CE3CD8"/>
    <w:rsid w:val="00CE4274"/>
    <w:rsid w:val="00CE4763"/>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445E"/>
    <w:rsid w:val="00CF4557"/>
    <w:rsid w:val="00CF4E04"/>
    <w:rsid w:val="00CF5F3D"/>
    <w:rsid w:val="00CF642B"/>
    <w:rsid w:val="00CF7537"/>
    <w:rsid w:val="00CF7A34"/>
    <w:rsid w:val="00D00281"/>
    <w:rsid w:val="00D0132B"/>
    <w:rsid w:val="00D016E8"/>
    <w:rsid w:val="00D01AE0"/>
    <w:rsid w:val="00D020B8"/>
    <w:rsid w:val="00D035B0"/>
    <w:rsid w:val="00D03C3F"/>
    <w:rsid w:val="00D0411C"/>
    <w:rsid w:val="00D042C8"/>
    <w:rsid w:val="00D043B5"/>
    <w:rsid w:val="00D04553"/>
    <w:rsid w:val="00D049AD"/>
    <w:rsid w:val="00D04D9D"/>
    <w:rsid w:val="00D056BC"/>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A6"/>
    <w:rsid w:val="00D202A9"/>
    <w:rsid w:val="00D2062E"/>
    <w:rsid w:val="00D20822"/>
    <w:rsid w:val="00D20905"/>
    <w:rsid w:val="00D21603"/>
    <w:rsid w:val="00D21F1D"/>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FAD"/>
    <w:rsid w:val="00D3030B"/>
    <w:rsid w:val="00D307FC"/>
    <w:rsid w:val="00D30D04"/>
    <w:rsid w:val="00D30E93"/>
    <w:rsid w:val="00D32268"/>
    <w:rsid w:val="00D327B6"/>
    <w:rsid w:val="00D32B7E"/>
    <w:rsid w:val="00D33CD9"/>
    <w:rsid w:val="00D340C8"/>
    <w:rsid w:val="00D3486E"/>
    <w:rsid w:val="00D36B9A"/>
    <w:rsid w:val="00D4147C"/>
    <w:rsid w:val="00D41799"/>
    <w:rsid w:val="00D428C2"/>
    <w:rsid w:val="00D429A2"/>
    <w:rsid w:val="00D42CC1"/>
    <w:rsid w:val="00D432B7"/>
    <w:rsid w:val="00D445FE"/>
    <w:rsid w:val="00D44CD2"/>
    <w:rsid w:val="00D45489"/>
    <w:rsid w:val="00D45CA3"/>
    <w:rsid w:val="00D45D12"/>
    <w:rsid w:val="00D46740"/>
    <w:rsid w:val="00D469A3"/>
    <w:rsid w:val="00D47688"/>
    <w:rsid w:val="00D5099C"/>
    <w:rsid w:val="00D509A5"/>
    <w:rsid w:val="00D50A70"/>
    <w:rsid w:val="00D52B52"/>
    <w:rsid w:val="00D5335C"/>
    <w:rsid w:val="00D539BD"/>
    <w:rsid w:val="00D53ACD"/>
    <w:rsid w:val="00D54602"/>
    <w:rsid w:val="00D54908"/>
    <w:rsid w:val="00D54DC1"/>
    <w:rsid w:val="00D55101"/>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5004"/>
    <w:rsid w:val="00D651C5"/>
    <w:rsid w:val="00D6563E"/>
    <w:rsid w:val="00D6643B"/>
    <w:rsid w:val="00D667C7"/>
    <w:rsid w:val="00D66D61"/>
    <w:rsid w:val="00D66FF4"/>
    <w:rsid w:val="00D6723E"/>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80E8C"/>
    <w:rsid w:val="00D813A4"/>
    <w:rsid w:val="00D82AA2"/>
    <w:rsid w:val="00D82E4A"/>
    <w:rsid w:val="00D84153"/>
    <w:rsid w:val="00D84317"/>
    <w:rsid w:val="00D845D5"/>
    <w:rsid w:val="00D84E90"/>
    <w:rsid w:val="00D85175"/>
    <w:rsid w:val="00D853E5"/>
    <w:rsid w:val="00D86BD0"/>
    <w:rsid w:val="00D86BE5"/>
    <w:rsid w:val="00D86CD4"/>
    <w:rsid w:val="00D86DA2"/>
    <w:rsid w:val="00D870A9"/>
    <w:rsid w:val="00D87C1F"/>
    <w:rsid w:val="00D87E8F"/>
    <w:rsid w:val="00D910C5"/>
    <w:rsid w:val="00D9198E"/>
    <w:rsid w:val="00D9213D"/>
    <w:rsid w:val="00D93196"/>
    <w:rsid w:val="00D93779"/>
    <w:rsid w:val="00D939DE"/>
    <w:rsid w:val="00D93A24"/>
    <w:rsid w:val="00D93F65"/>
    <w:rsid w:val="00D94D87"/>
    <w:rsid w:val="00D95341"/>
    <w:rsid w:val="00D95782"/>
    <w:rsid w:val="00D9587D"/>
    <w:rsid w:val="00D95AA3"/>
    <w:rsid w:val="00D95B2C"/>
    <w:rsid w:val="00DA02EA"/>
    <w:rsid w:val="00DA10D6"/>
    <w:rsid w:val="00DA3352"/>
    <w:rsid w:val="00DA36A2"/>
    <w:rsid w:val="00DA3D43"/>
    <w:rsid w:val="00DA4633"/>
    <w:rsid w:val="00DA4C67"/>
    <w:rsid w:val="00DA5E0A"/>
    <w:rsid w:val="00DA63C0"/>
    <w:rsid w:val="00DA63C4"/>
    <w:rsid w:val="00DA68B2"/>
    <w:rsid w:val="00DA68CF"/>
    <w:rsid w:val="00DA6B5A"/>
    <w:rsid w:val="00DA7C82"/>
    <w:rsid w:val="00DB3190"/>
    <w:rsid w:val="00DB3536"/>
    <w:rsid w:val="00DB4621"/>
    <w:rsid w:val="00DB48F5"/>
    <w:rsid w:val="00DB55BE"/>
    <w:rsid w:val="00DB64B0"/>
    <w:rsid w:val="00DB6A82"/>
    <w:rsid w:val="00DB6E4D"/>
    <w:rsid w:val="00DB7499"/>
    <w:rsid w:val="00DB7658"/>
    <w:rsid w:val="00DB7ACB"/>
    <w:rsid w:val="00DB7E92"/>
    <w:rsid w:val="00DC0039"/>
    <w:rsid w:val="00DC03B6"/>
    <w:rsid w:val="00DC06BA"/>
    <w:rsid w:val="00DC17A7"/>
    <w:rsid w:val="00DC2823"/>
    <w:rsid w:val="00DC2C3E"/>
    <w:rsid w:val="00DC2CFA"/>
    <w:rsid w:val="00DC376F"/>
    <w:rsid w:val="00DC5773"/>
    <w:rsid w:val="00DC7CC3"/>
    <w:rsid w:val="00DD092E"/>
    <w:rsid w:val="00DD12FD"/>
    <w:rsid w:val="00DD26A8"/>
    <w:rsid w:val="00DD29F9"/>
    <w:rsid w:val="00DD487D"/>
    <w:rsid w:val="00DD4A95"/>
    <w:rsid w:val="00DD5163"/>
    <w:rsid w:val="00DD5A18"/>
    <w:rsid w:val="00DD606E"/>
    <w:rsid w:val="00DD71F2"/>
    <w:rsid w:val="00DD7B12"/>
    <w:rsid w:val="00DE0DB3"/>
    <w:rsid w:val="00DE1516"/>
    <w:rsid w:val="00DE1B0B"/>
    <w:rsid w:val="00DE2174"/>
    <w:rsid w:val="00DE23E0"/>
    <w:rsid w:val="00DE2CE6"/>
    <w:rsid w:val="00DE2EB0"/>
    <w:rsid w:val="00DE32B4"/>
    <w:rsid w:val="00DE44B3"/>
    <w:rsid w:val="00DE4950"/>
    <w:rsid w:val="00DE5072"/>
    <w:rsid w:val="00DE7AA6"/>
    <w:rsid w:val="00DF0292"/>
    <w:rsid w:val="00DF0DF0"/>
    <w:rsid w:val="00DF38A5"/>
    <w:rsid w:val="00DF3E27"/>
    <w:rsid w:val="00DF45E2"/>
    <w:rsid w:val="00DF5BC9"/>
    <w:rsid w:val="00DF5FB2"/>
    <w:rsid w:val="00DF62EA"/>
    <w:rsid w:val="00DF6461"/>
    <w:rsid w:val="00DF7548"/>
    <w:rsid w:val="00E012A3"/>
    <w:rsid w:val="00E0154A"/>
    <w:rsid w:val="00E01DCD"/>
    <w:rsid w:val="00E0282B"/>
    <w:rsid w:val="00E02AC4"/>
    <w:rsid w:val="00E033A1"/>
    <w:rsid w:val="00E03923"/>
    <w:rsid w:val="00E04FFD"/>
    <w:rsid w:val="00E05047"/>
    <w:rsid w:val="00E056D6"/>
    <w:rsid w:val="00E05BB4"/>
    <w:rsid w:val="00E05C7A"/>
    <w:rsid w:val="00E0623A"/>
    <w:rsid w:val="00E06346"/>
    <w:rsid w:val="00E06798"/>
    <w:rsid w:val="00E10761"/>
    <w:rsid w:val="00E10848"/>
    <w:rsid w:val="00E10D27"/>
    <w:rsid w:val="00E11397"/>
    <w:rsid w:val="00E1171A"/>
    <w:rsid w:val="00E11D5E"/>
    <w:rsid w:val="00E130A9"/>
    <w:rsid w:val="00E1393B"/>
    <w:rsid w:val="00E13DF3"/>
    <w:rsid w:val="00E1443C"/>
    <w:rsid w:val="00E14B65"/>
    <w:rsid w:val="00E14BB4"/>
    <w:rsid w:val="00E15761"/>
    <w:rsid w:val="00E16CDF"/>
    <w:rsid w:val="00E17D8D"/>
    <w:rsid w:val="00E21500"/>
    <w:rsid w:val="00E21D37"/>
    <w:rsid w:val="00E22E42"/>
    <w:rsid w:val="00E23C00"/>
    <w:rsid w:val="00E24174"/>
    <w:rsid w:val="00E25763"/>
    <w:rsid w:val="00E259BC"/>
    <w:rsid w:val="00E25A6C"/>
    <w:rsid w:val="00E2661C"/>
    <w:rsid w:val="00E26FB8"/>
    <w:rsid w:val="00E2703E"/>
    <w:rsid w:val="00E275EC"/>
    <w:rsid w:val="00E27ACA"/>
    <w:rsid w:val="00E27E9E"/>
    <w:rsid w:val="00E30518"/>
    <w:rsid w:val="00E30D79"/>
    <w:rsid w:val="00E30DC6"/>
    <w:rsid w:val="00E3116C"/>
    <w:rsid w:val="00E327D1"/>
    <w:rsid w:val="00E344FD"/>
    <w:rsid w:val="00E348D9"/>
    <w:rsid w:val="00E34D0A"/>
    <w:rsid w:val="00E34E05"/>
    <w:rsid w:val="00E359DF"/>
    <w:rsid w:val="00E35AEB"/>
    <w:rsid w:val="00E35B97"/>
    <w:rsid w:val="00E36291"/>
    <w:rsid w:val="00E365A6"/>
    <w:rsid w:val="00E3690F"/>
    <w:rsid w:val="00E37079"/>
    <w:rsid w:val="00E40384"/>
    <w:rsid w:val="00E408BF"/>
    <w:rsid w:val="00E4136D"/>
    <w:rsid w:val="00E41B6B"/>
    <w:rsid w:val="00E42BC3"/>
    <w:rsid w:val="00E43F85"/>
    <w:rsid w:val="00E440D8"/>
    <w:rsid w:val="00E44671"/>
    <w:rsid w:val="00E45906"/>
    <w:rsid w:val="00E462FE"/>
    <w:rsid w:val="00E467EF"/>
    <w:rsid w:val="00E46958"/>
    <w:rsid w:val="00E4725D"/>
    <w:rsid w:val="00E47EB0"/>
    <w:rsid w:val="00E50A2D"/>
    <w:rsid w:val="00E510D9"/>
    <w:rsid w:val="00E513AF"/>
    <w:rsid w:val="00E520E3"/>
    <w:rsid w:val="00E52133"/>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60647"/>
    <w:rsid w:val="00E610BF"/>
    <w:rsid w:val="00E62404"/>
    <w:rsid w:val="00E62678"/>
    <w:rsid w:val="00E632E6"/>
    <w:rsid w:val="00E633EE"/>
    <w:rsid w:val="00E63B1C"/>
    <w:rsid w:val="00E65241"/>
    <w:rsid w:val="00E65D6B"/>
    <w:rsid w:val="00E70018"/>
    <w:rsid w:val="00E721AD"/>
    <w:rsid w:val="00E736EF"/>
    <w:rsid w:val="00E73C22"/>
    <w:rsid w:val="00E7457D"/>
    <w:rsid w:val="00E7498E"/>
    <w:rsid w:val="00E75B62"/>
    <w:rsid w:val="00E760AA"/>
    <w:rsid w:val="00E76B94"/>
    <w:rsid w:val="00E773BD"/>
    <w:rsid w:val="00E77D18"/>
    <w:rsid w:val="00E82000"/>
    <w:rsid w:val="00E822BA"/>
    <w:rsid w:val="00E82B87"/>
    <w:rsid w:val="00E82E05"/>
    <w:rsid w:val="00E83765"/>
    <w:rsid w:val="00E83872"/>
    <w:rsid w:val="00E843BD"/>
    <w:rsid w:val="00E845FB"/>
    <w:rsid w:val="00E85038"/>
    <w:rsid w:val="00E850BE"/>
    <w:rsid w:val="00E857E4"/>
    <w:rsid w:val="00E86E0A"/>
    <w:rsid w:val="00E86E33"/>
    <w:rsid w:val="00E90030"/>
    <w:rsid w:val="00E90151"/>
    <w:rsid w:val="00E90431"/>
    <w:rsid w:val="00E90439"/>
    <w:rsid w:val="00E9130C"/>
    <w:rsid w:val="00E919AE"/>
    <w:rsid w:val="00E91A19"/>
    <w:rsid w:val="00E923A0"/>
    <w:rsid w:val="00E92FDA"/>
    <w:rsid w:val="00E93B4D"/>
    <w:rsid w:val="00E93C5F"/>
    <w:rsid w:val="00E9417B"/>
    <w:rsid w:val="00E95595"/>
    <w:rsid w:val="00E95BCE"/>
    <w:rsid w:val="00E96D92"/>
    <w:rsid w:val="00E972E7"/>
    <w:rsid w:val="00E9787E"/>
    <w:rsid w:val="00EA114F"/>
    <w:rsid w:val="00EA1906"/>
    <w:rsid w:val="00EA21AD"/>
    <w:rsid w:val="00EA2488"/>
    <w:rsid w:val="00EA2C57"/>
    <w:rsid w:val="00EA3967"/>
    <w:rsid w:val="00EA3E51"/>
    <w:rsid w:val="00EA49A7"/>
    <w:rsid w:val="00EA55B0"/>
    <w:rsid w:val="00EA619A"/>
    <w:rsid w:val="00EA70E6"/>
    <w:rsid w:val="00EA7FEE"/>
    <w:rsid w:val="00EB1532"/>
    <w:rsid w:val="00EB2383"/>
    <w:rsid w:val="00EB27EB"/>
    <w:rsid w:val="00EB2C09"/>
    <w:rsid w:val="00EB35B5"/>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1480"/>
    <w:rsid w:val="00EC1F7C"/>
    <w:rsid w:val="00EC2245"/>
    <w:rsid w:val="00EC24C7"/>
    <w:rsid w:val="00EC2FA8"/>
    <w:rsid w:val="00EC3197"/>
    <w:rsid w:val="00EC35FB"/>
    <w:rsid w:val="00EC3B0F"/>
    <w:rsid w:val="00EC3FE6"/>
    <w:rsid w:val="00EC4593"/>
    <w:rsid w:val="00EC47BA"/>
    <w:rsid w:val="00EC4DE4"/>
    <w:rsid w:val="00EC5BF0"/>
    <w:rsid w:val="00EC5D43"/>
    <w:rsid w:val="00EC627C"/>
    <w:rsid w:val="00EC7725"/>
    <w:rsid w:val="00EC7BCD"/>
    <w:rsid w:val="00ED01BD"/>
    <w:rsid w:val="00ED05CE"/>
    <w:rsid w:val="00ED0C84"/>
    <w:rsid w:val="00ED0D5D"/>
    <w:rsid w:val="00ED1413"/>
    <w:rsid w:val="00ED1957"/>
    <w:rsid w:val="00ED1C58"/>
    <w:rsid w:val="00ED2222"/>
    <w:rsid w:val="00ED22C4"/>
    <w:rsid w:val="00ED22F2"/>
    <w:rsid w:val="00ED26DB"/>
    <w:rsid w:val="00ED3250"/>
    <w:rsid w:val="00ED3BF8"/>
    <w:rsid w:val="00ED4252"/>
    <w:rsid w:val="00ED4CF6"/>
    <w:rsid w:val="00ED684F"/>
    <w:rsid w:val="00ED6B55"/>
    <w:rsid w:val="00ED6EC6"/>
    <w:rsid w:val="00ED7FBE"/>
    <w:rsid w:val="00EE050B"/>
    <w:rsid w:val="00EE07F7"/>
    <w:rsid w:val="00EE0AB6"/>
    <w:rsid w:val="00EE0B90"/>
    <w:rsid w:val="00EE0FE4"/>
    <w:rsid w:val="00EE15D3"/>
    <w:rsid w:val="00EE21C2"/>
    <w:rsid w:val="00EE3752"/>
    <w:rsid w:val="00EE3A82"/>
    <w:rsid w:val="00EE44EC"/>
    <w:rsid w:val="00EE521A"/>
    <w:rsid w:val="00EE5262"/>
    <w:rsid w:val="00EE535D"/>
    <w:rsid w:val="00EE5939"/>
    <w:rsid w:val="00EE59F7"/>
    <w:rsid w:val="00EE69D6"/>
    <w:rsid w:val="00EE748C"/>
    <w:rsid w:val="00EF0DF6"/>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54A"/>
    <w:rsid w:val="00F030E3"/>
    <w:rsid w:val="00F03883"/>
    <w:rsid w:val="00F03936"/>
    <w:rsid w:val="00F04190"/>
    <w:rsid w:val="00F06033"/>
    <w:rsid w:val="00F0703C"/>
    <w:rsid w:val="00F07254"/>
    <w:rsid w:val="00F07AB3"/>
    <w:rsid w:val="00F10705"/>
    <w:rsid w:val="00F11910"/>
    <w:rsid w:val="00F11DE2"/>
    <w:rsid w:val="00F12304"/>
    <w:rsid w:val="00F12A40"/>
    <w:rsid w:val="00F13904"/>
    <w:rsid w:val="00F14CCA"/>
    <w:rsid w:val="00F14E8C"/>
    <w:rsid w:val="00F158A2"/>
    <w:rsid w:val="00F15D27"/>
    <w:rsid w:val="00F15F2A"/>
    <w:rsid w:val="00F16DE8"/>
    <w:rsid w:val="00F17742"/>
    <w:rsid w:val="00F17B30"/>
    <w:rsid w:val="00F17BFC"/>
    <w:rsid w:val="00F20768"/>
    <w:rsid w:val="00F20F84"/>
    <w:rsid w:val="00F22F26"/>
    <w:rsid w:val="00F2339B"/>
    <w:rsid w:val="00F25AF0"/>
    <w:rsid w:val="00F2625C"/>
    <w:rsid w:val="00F2660A"/>
    <w:rsid w:val="00F27905"/>
    <w:rsid w:val="00F27E1E"/>
    <w:rsid w:val="00F3059C"/>
    <w:rsid w:val="00F305AB"/>
    <w:rsid w:val="00F30C3D"/>
    <w:rsid w:val="00F32445"/>
    <w:rsid w:val="00F33935"/>
    <w:rsid w:val="00F33C8D"/>
    <w:rsid w:val="00F3470A"/>
    <w:rsid w:val="00F375A5"/>
    <w:rsid w:val="00F408B7"/>
    <w:rsid w:val="00F40932"/>
    <w:rsid w:val="00F40AB9"/>
    <w:rsid w:val="00F42633"/>
    <w:rsid w:val="00F43088"/>
    <w:rsid w:val="00F43093"/>
    <w:rsid w:val="00F4339C"/>
    <w:rsid w:val="00F43798"/>
    <w:rsid w:val="00F44BE9"/>
    <w:rsid w:val="00F44DAA"/>
    <w:rsid w:val="00F45812"/>
    <w:rsid w:val="00F45F19"/>
    <w:rsid w:val="00F4691B"/>
    <w:rsid w:val="00F471E0"/>
    <w:rsid w:val="00F47F27"/>
    <w:rsid w:val="00F50806"/>
    <w:rsid w:val="00F519F4"/>
    <w:rsid w:val="00F53B4A"/>
    <w:rsid w:val="00F55149"/>
    <w:rsid w:val="00F55368"/>
    <w:rsid w:val="00F5536F"/>
    <w:rsid w:val="00F55AAD"/>
    <w:rsid w:val="00F5762B"/>
    <w:rsid w:val="00F57A04"/>
    <w:rsid w:val="00F60161"/>
    <w:rsid w:val="00F601E4"/>
    <w:rsid w:val="00F60532"/>
    <w:rsid w:val="00F60861"/>
    <w:rsid w:val="00F611D1"/>
    <w:rsid w:val="00F620E0"/>
    <w:rsid w:val="00F626A7"/>
    <w:rsid w:val="00F63CE5"/>
    <w:rsid w:val="00F64DBF"/>
    <w:rsid w:val="00F657B5"/>
    <w:rsid w:val="00F65C44"/>
    <w:rsid w:val="00F65D2D"/>
    <w:rsid w:val="00F65ECF"/>
    <w:rsid w:val="00F66F21"/>
    <w:rsid w:val="00F678DD"/>
    <w:rsid w:val="00F679B6"/>
    <w:rsid w:val="00F67CA1"/>
    <w:rsid w:val="00F67DF1"/>
    <w:rsid w:val="00F70227"/>
    <w:rsid w:val="00F70531"/>
    <w:rsid w:val="00F70E58"/>
    <w:rsid w:val="00F712CF"/>
    <w:rsid w:val="00F719FC"/>
    <w:rsid w:val="00F73D06"/>
    <w:rsid w:val="00F74223"/>
    <w:rsid w:val="00F743DE"/>
    <w:rsid w:val="00F748A2"/>
    <w:rsid w:val="00F748A4"/>
    <w:rsid w:val="00F75756"/>
    <w:rsid w:val="00F75C48"/>
    <w:rsid w:val="00F76434"/>
    <w:rsid w:val="00F7646E"/>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61E6"/>
    <w:rsid w:val="00F86D71"/>
    <w:rsid w:val="00F8795C"/>
    <w:rsid w:val="00F87ABD"/>
    <w:rsid w:val="00F87F63"/>
    <w:rsid w:val="00F909E1"/>
    <w:rsid w:val="00F90E09"/>
    <w:rsid w:val="00F90FDA"/>
    <w:rsid w:val="00F91343"/>
    <w:rsid w:val="00F913B2"/>
    <w:rsid w:val="00F913F7"/>
    <w:rsid w:val="00F91AFF"/>
    <w:rsid w:val="00F92EAE"/>
    <w:rsid w:val="00F94447"/>
    <w:rsid w:val="00F9462D"/>
    <w:rsid w:val="00F94B76"/>
    <w:rsid w:val="00F96272"/>
    <w:rsid w:val="00F97219"/>
    <w:rsid w:val="00F975B4"/>
    <w:rsid w:val="00F9793E"/>
    <w:rsid w:val="00FA07FF"/>
    <w:rsid w:val="00FA1AE7"/>
    <w:rsid w:val="00FA1E3B"/>
    <w:rsid w:val="00FA1EEE"/>
    <w:rsid w:val="00FA3928"/>
    <w:rsid w:val="00FA42BF"/>
    <w:rsid w:val="00FA4502"/>
    <w:rsid w:val="00FA611C"/>
    <w:rsid w:val="00FA6D2B"/>
    <w:rsid w:val="00FA7166"/>
    <w:rsid w:val="00FA71B3"/>
    <w:rsid w:val="00FB0564"/>
    <w:rsid w:val="00FB196C"/>
    <w:rsid w:val="00FB1CBF"/>
    <w:rsid w:val="00FB33C0"/>
    <w:rsid w:val="00FB40FB"/>
    <w:rsid w:val="00FB43B9"/>
    <w:rsid w:val="00FB4487"/>
    <w:rsid w:val="00FB55E4"/>
    <w:rsid w:val="00FB5F07"/>
    <w:rsid w:val="00FB5FC4"/>
    <w:rsid w:val="00FB5FF3"/>
    <w:rsid w:val="00FB646C"/>
    <w:rsid w:val="00FB7400"/>
    <w:rsid w:val="00FB7486"/>
    <w:rsid w:val="00FB78FB"/>
    <w:rsid w:val="00FB7AC0"/>
    <w:rsid w:val="00FC115C"/>
    <w:rsid w:val="00FC17FE"/>
    <w:rsid w:val="00FC3888"/>
    <w:rsid w:val="00FC3EDC"/>
    <w:rsid w:val="00FC4C9B"/>
    <w:rsid w:val="00FC4F16"/>
    <w:rsid w:val="00FC521A"/>
    <w:rsid w:val="00FC58CD"/>
    <w:rsid w:val="00FC5908"/>
    <w:rsid w:val="00FC59F5"/>
    <w:rsid w:val="00FC5EA9"/>
    <w:rsid w:val="00FC63DA"/>
    <w:rsid w:val="00FC6465"/>
    <w:rsid w:val="00FC6A5B"/>
    <w:rsid w:val="00FC7103"/>
    <w:rsid w:val="00FC71F1"/>
    <w:rsid w:val="00FD08ED"/>
    <w:rsid w:val="00FD400A"/>
    <w:rsid w:val="00FD52F1"/>
    <w:rsid w:val="00FD5B69"/>
    <w:rsid w:val="00FD5F4D"/>
    <w:rsid w:val="00FD60AE"/>
    <w:rsid w:val="00FD6D80"/>
    <w:rsid w:val="00FD6EBC"/>
    <w:rsid w:val="00FD6F62"/>
    <w:rsid w:val="00FD70A2"/>
    <w:rsid w:val="00FD743D"/>
    <w:rsid w:val="00FD78E9"/>
    <w:rsid w:val="00FE0011"/>
    <w:rsid w:val="00FE079D"/>
    <w:rsid w:val="00FE11A4"/>
    <w:rsid w:val="00FE2152"/>
    <w:rsid w:val="00FE36B2"/>
    <w:rsid w:val="00FE3869"/>
    <w:rsid w:val="00FE45F3"/>
    <w:rsid w:val="00FE6AD9"/>
    <w:rsid w:val="00FE7387"/>
    <w:rsid w:val="00FE752D"/>
    <w:rsid w:val="00FE7E17"/>
    <w:rsid w:val="00FF0724"/>
    <w:rsid w:val="00FF0B9F"/>
    <w:rsid w:val="00FF0D97"/>
    <w:rsid w:val="00FF11BB"/>
    <w:rsid w:val="00FF126F"/>
    <w:rsid w:val="00FF14F3"/>
    <w:rsid w:val="00FF17B4"/>
    <w:rsid w:val="00FF17C4"/>
    <w:rsid w:val="00FF1F60"/>
    <w:rsid w:val="00FF59DC"/>
    <w:rsid w:val="00FF6C29"/>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1C804-5D04-4937-8EEB-4D94951E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1964</Words>
  <Characters>11196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4</cp:revision>
  <cp:lastPrinted>2016-08-15T23:02:00Z</cp:lastPrinted>
  <dcterms:created xsi:type="dcterms:W3CDTF">2019-01-24T22:42:00Z</dcterms:created>
  <dcterms:modified xsi:type="dcterms:W3CDTF">2019-01-28T15:18:00Z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