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1F4BDA1" w14:textId="77777777" w:rsidTr="006E6E27">
        <w:tc>
          <w:tcPr>
            <w:tcW w:w="1620" w:type="dxa"/>
            <w:tcBorders>
              <w:bottom w:val="single" w:sz="4" w:space="0" w:color="auto"/>
            </w:tcBorders>
            <w:shd w:val="clear" w:color="auto" w:fill="FFFFFF"/>
            <w:vAlign w:val="center"/>
          </w:tcPr>
          <w:p w14:paraId="4A92D3FE"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7DDBA484" w14:textId="64F2B98B" w:rsidR="00067FE2" w:rsidRDefault="00E23977" w:rsidP="00F44236">
            <w:pPr>
              <w:pStyle w:val="Header"/>
            </w:pPr>
            <w:hyperlink r:id="rId8" w:history="1">
              <w:r>
                <w:rPr>
                  <w:rStyle w:val="Hyperlink"/>
                </w:rPr>
                <w:t>011</w:t>
              </w:r>
            </w:hyperlink>
            <w:bookmarkStart w:id="0" w:name="_GoBack"/>
            <w:bookmarkEnd w:id="0"/>
          </w:p>
        </w:tc>
        <w:tc>
          <w:tcPr>
            <w:tcW w:w="1260" w:type="dxa"/>
            <w:tcBorders>
              <w:bottom w:val="single" w:sz="4" w:space="0" w:color="auto"/>
            </w:tcBorders>
            <w:shd w:val="clear" w:color="auto" w:fill="FFFFFF"/>
            <w:vAlign w:val="center"/>
          </w:tcPr>
          <w:p w14:paraId="6E4355B6"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83C0767" w14:textId="50B7BC97" w:rsidR="00067FE2" w:rsidRDefault="006718AA" w:rsidP="00F44236">
            <w:pPr>
              <w:pStyle w:val="Header"/>
            </w:pPr>
            <w:r>
              <w:t>O</w:t>
            </w:r>
            <w:r w:rsidR="002226A7">
              <w:t xml:space="preserve">RDC OBD Revisions for PUCT Project </w:t>
            </w:r>
            <w:r>
              <w:t>48551</w:t>
            </w:r>
          </w:p>
        </w:tc>
      </w:tr>
      <w:tr w:rsidR="00067FE2" w:rsidRPr="00E01925" w14:paraId="6C2853A7" w14:textId="77777777" w:rsidTr="00BC2D06">
        <w:trPr>
          <w:trHeight w:val="518"/>
        </w:trPr>
        <w:tc>
          <w:tcPr>
            <w:tcW w:w="2880" w:type="dxa"/>
            <w:gridSpan w:val="2"/>
            <w:shd w:val="clear" w:color="auto" w:fill="FFFFFF"/>
            <w:vAlign w:val="center"/>
          </w:tcPr>
          <w:p w14:paraId="451BA0B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FF103B7" w14:textId="75C4A435" w:rsidR="00067FE2" w:rsidRPr="00E01925" w:rsidRDefault="00813142" w:rsidP="00E23977">
            <w:pPr>
              <w:pStyle w:val="NormalArial"/>
            </w:pPr>
            <w:r>
              <w:t xml:space="preserve">January </w:t>
            </w:r>
            <w:r w:rsidR="00E23977">
              <w:t>22</w:t>
            </w:r>
            <w:r>
              <w:t>, 2019</w:t>
            </w:r>
          </w:p>
        </w:tc>
      </w:tr>
      <w:tr w:rsidR="00067FE2" w14:paraId="150393E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21E1524" w14:textId="77777777" w:rsidR="00067FE2" w:rsidRDefault="00067FE2" w:rsidP="00F44236">
            <w:pPr>
              <w:pStyle w:val="NormalArial"/>
            </w:pPr>
          </w:p>
        </w:tc>
        <w:tc>
          <w:tcPr>
            <w:tcW w:w="7560" w:type="dxa"/>
            <w:gridSpan w:val="2"/>
            <w:tcBorders>
              <w:top w:val="nil"/>
              <w:left w:val="nil"/>
              <w:bottom w:val="nil"/>
              <w:right w:val="nil"/>
            </w:tcBorders>
            <w:vAlign w:val="center"/>
          </w:tcPr>
          <w:p w14:paraId="371E0070" w14:textId="77777777" w:rsidR="00067FE2" w:rsidRDefault="00067FE2" w:rsidP="00F44236">
            <w:pPr>
              <w:pStyle w:val="NormalArial"/>
            </w:pPr>
          </w:p>
        </w:tc>
      </w:tr>
      <w:tr w:rsidR="00067FE2" w14:paraId="5C5CC8B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4E5FEF"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6AC32B30" w14:textId="07FA06E0" w:rsidR="00067FE2" w:rsidRDefault="006718AA" w:rsidP="006A137E">
            <w:pPr>
              <w:pStyle w:val="NormalArial"/>
            </w:pPr>
            <w:r w:rsidRPr="006718AA">
              <w:t>Methodology for Implementing Operating Reserve Demand Curve (ORDC) to Calculate Real-Time Reserve Price Adder</w:t>
            </w:r>
          </w:p>
        </w:tc>
      </w:tr>
      <w:tr w:rsidR="0032677B" w14:paraId="70903962" w14:textId="77777777" w:rsidTr="00BC2D06">
        <w:trPr>
          <w:trHeight w:val="518"/>
        </w:trPr>
        <w:tc>
          <w:tcPr>
            <w:tcW w:w="2880" w:type="dxa"/>
            <w:gridSpan w:val="2"/>
            <w:tcBorders>
              <w:bottom w:val="single" w:sz="4" w:space="0" w:color="auto"/>
            </w:tcBorders>
            <w:shd w:val="clear" w:color="auto" w:fill="FFFFFF"/>
            <w:vAlign w:val="center"/>
          </w:tcPr>
          <w:p w14:paraId="6E8C42F5"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15F1993B" w14:textId="6C6B6B5F" w:rsidR="0032677B" w:rsidRDefault="002226A7" w:rsidP="00F44236">
            <w:pPr>
              <w:pStyle w:val="NormalArial"/>
            </w:pPr>
            <w:r>
              <w:t xml:space="preserve">Protocol Section 6.5.7.3, </w:t>
            </w:r>
            <w:r w:rsidRPr="00320FCB">
              <w:t>Security Constrained Economic Dispatch</w:t>
            </w:r>
          </w:p>
        </w:tc>
      </w:tr>
      <w:tr w:rsidR="00067FE2" w14:paraId="3C5727D5" w14:textId="77777777" w:rsidTr="00BC2D06">
        <w:trPr>
          <w:trHeight w:val="518"/>
        </w:trPr>
        <w:tc>
          <w:tcPr>
            <w:tcW w:w="2880" w:type="dxa"/>
            <w:gridSpan w:val="2"/>
            <w:tcBorders>
              <w:bottom w:val="single" w:sz="4" w:space="0" w:color="auto"/>
            </w:tcBorders>
            <w:shd w:val="clear" w:color="auto" w:fill="FFFFFF"/>
            <w:vAlign w:val="center"/>
          </w:tcPr>
          <w:p w14:paraId="67F65358"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6FE842CA" w14:textId="4212FE02" w:rsidR="00067FE2" w:rsidRDefault="000D411E" w:rsidP="00125FE6">
            <w:pPr>
              <w:pStyle w:val="NormalArial"/>
              <w:spacing w:before="120" w:after="120"/>
            </w:pPr>
            <w:r>
              <w:t>As directed by the Commissioners of the Public Utility Commission of Texas (PUCT) at the PUCT’s January 17, 2019 open meeting, this Other Binding Document Revision Request (OBDRR) modifies the ORDC to achieve a rightward shift in the Loss of Load Probability (LOLP) curve by 0.25 standard deviations in 2019 and another 0.25 standard deviations in 2020.  To effectuate this change, this OBDRR revises the methodology for calculating the probability of reserves falling below the minimum contingency level (“PMBCL”) to shift the LOLP by a defined factor “S” multiplied by the standard deviation of the LOLP distribution.  This OBDRR proposes to grey-box the change for 2020 until March 1, 2020, consistent with the Commissioners’ directive.  With respect to determining the PMBCL and Real-Time Reserve Price Adders, this OBDRR also replaces season and time of day blocks with a blended curve for all seasons and hours, consistent with the Commissioners’ instruction.</w:t>
            </w:r>
          </w:p>
        </w:tc>
      </w:tr>
      <w:tr w:rsidR="00067FE2" w14:paraId="4C88CD06" w14:textId="77777777" w:rsidTr="00BC2D06">
        <w:trPr>
          <w:trHeight w:val="518"/>
        </w:trPr>
        <w:tc>
          <w:tcPr>
            <w:tcW w:w="2880" w:type="dxa"/>
            <w:gridSpan w:val="2"/>
            <w:tcBorders>
              <w:bottom w:val="single" w:sz="4" w:space="0" w:color="auto"/>
            </w:tcBorders>
            <w:shd w:val="clear" w:color="auto" w:fill="FFFFFF"/>
            <w:vAlign w:val="center"/>
          </w:tcPr>
          <w:p w14:paraId="769FF84F"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7205D80C" w14:textId="77777777" w:rsidR="006A137E" w:rsidRDefault="006A137E" w:rsidP="006A137E">
            <w:pPr>
              <w:pStyle w:val="NormalArial"/>
              <w:spacing w:before="120"/>
              <w:rPr>
                <w:rFonts w:cs="Arial"/>
                <w:color w:val="000000"/>
              </w:rPr>
            </w:pPr>
            <w:r w:rsidRPr="006629C8">
              <w:object w:dxaOrig="225" w:dyaOrig="225" w14:anchorId="0E36D7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65pt;height:15.05pt" o:ole="">
                  <v:imagedata r:id="rId9" o:title=""/>
                </v:shape>
                <w:control r:id="rId10" w:name="TextBox11" w:shapeid="_x0000_i1074"/>
              </w:object>
            </w:r>
            <w:r w:rsidRPr="006629C8">
              <w:t xml:space="preserve">  </w:t>
            </w:r>
            <w:r>
              <w:rPr>
                <w:rFonts w:cs="Arial"/>
                <w:color w:val="000000"/>
              </w:rPr>
              <w:t>Addresses current operational issues.</w:t>
            </w:r>
          </w:p>
          <w:p w14:paraId="653E2D2F" w14:textId="77777777" w:rsidR="006A137E" w:rsidRDefault="006A137E" w:rsidP="006A137E">
            <w:pPr>
              <w:pStyle w:val="NormalArial"/>
              <w:tabs>
                <w:tab w:val="left" w:pos="432"/>
              </w:tabs>
              <w:spacing w:before="120"/>
              <w:ind w:left="432" w:hanging="432"/>
              <w:rPr>
                <w:iCs/>
                <w:kern w:val="24"/>
              </w:rPr>
            </w:pPr>
            <w:r w:rsidRPr="00CD242D">
              <w:object w:dxaOrig="225" w:dyaOrig="225" w14:anchorId="69039FCF">
                <v:shape id="_x0000_i1076" type="#_x0000_t75" style="width:15.65pt;height:15.05pt" o:ole="">
                  <v:imagedata r:id="rId9" o:title=""/>
                </v:shape>
                <w:control r:id="rId11" w:name="TextBox1" w:shapeid="_x0000_i107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D584269" w14:textId="77777777" w:rsidR="006A137E" w:rsidRDefault="006A137E" w:rsidP="006A137E">
            <w:pPr>
              <w:pStyle w:val="NormalArial"/>
              <w:spacing w:before="120"/>
              <w:rPr>
                <w:iCs/>
                <w:kern w:val="24"/>
              </w:rPr>
            </w:pPr>
            <w:r w:rsidRPr="006629C8">
              <w:object w:dxaOrig="225" w:dyaOrig="225" w14:anchorId="4B16AB54">
                <v:shape id="_x0000_i1078" type="#_x0000_t75" style="width:15.65pt;height:15.05pt" o:ole="">
                  <v:imagedata r:id="rId9" o:title=""/>
                </v:shape>
                <w:control r:id="rId13" w:name="TextBox12" w:shapeid="_x0000_i1078"/>
              </w:object>
            </w:r>
            <w:r w:rsidRPr="006629C8">
              <w:t xml:space="preserve">  </w:t>
            </w:r>
            <w:r>
              <w:rPr>
                <w:iCs/>
                <w:kern w:val="24"/>
              </w:rPr>
              <w:t>Market efficiencies or enhancements</w:t>
            </w:r>
          </w:p>
          <w:p w14:paraId="5DF883EB" w14:textId="77777777" w:rsidR="006A137E" w:rsidRDefault="006A137E" w:rsidP="006A137E">
            <w:pPr>
              <w:pStyle w:val="NormalArial"/>
              <w:spacing w:before="120"/>
              <w:rPr>
                <w:iCs/>
                <w:kern w:val="24"/>
              </w:rPr>
            </w:pPr>
            <w:r w:rsidRPr="006629C8">
              <w:object w:dxaOrig="225" w:dyaOrig="225" w14:anchorId="3FB79B45">
                <v:shape id="_x0000_i1080" type="#_x0000_t75" style="width:15.65pt;height:15.05pt" o:ole="">
                  <v:imagedata r:id="rId9" o:title=""/>
                </v:shape>
                <w:control r:id="rId14" w:name="TextBox13" w:shapeid="_x0000_i1080"/>
              </w:object>
            </w:r>
            <w:r w:rsidRPr="006629C8">
              <w:t xml:space="preserve">  </w:t>
            </w:r>
            <w:r>
              <w:rPr>
                <w:iCs/>
                <w:kern w:val="24"/>
              </w:rPr>
              <w:t>Administrative</w:t>
            </w:r>
          </w:p>
          <w:p w14:paraId="21E9BD0B" w14:textId="2228BA3D" w:rsidR="006A137E" w:rsidRDefault="006A137E" w:rsidP="006A137E">
            <w:pPr>
              <w:pStyle w:val="NormalArial"/>
              <w:spacing w:before="120"/>
              <w:rPr>
                <w:iCs/>
                <w:kern w:val="24"/>
              </w:rPr>
            </w:pPr>
            <w:r w:rsidRPr="006629C8">
              <w:object w:dxaOrig="225" w:dyaOrig="225" w14:anchorId="01CC732C">
                <v:shape id="_x0000_i1082" type="#_x0000_t75" style="width:15.65pt;height:15.05pt" o:ole="">
                  <v:imagedata r:id="rId15" o:title=""/>
                </v:shape>
                <w:control r:id="rId16" w:name="TextBox14" w:shapeid="_x0000_i1082"/>
              </w:object>
            </w:r>
            <w:r w:rsidRPr="006629C8">
              <w:t xml:space="preserve">  </w:t>
            </w:r>
            <w:r>
              <w:rPr>
                <w:iCs/>
                <w:kern w:val="24"/>
              </w:rPr>
              <w:t>Regulatory requirements</w:t>
            </w:r>
          </w:p>
          <w:p w14:paraId="1F060D57" w14:textId="77777777" w:rsidR="006A137E" w:rsidRPr="00CD242D" w:rsidRDefault="006A137E" w:rsidP="006A137E">
            <w:pPr>
              <w:pStyle w:val="NormalArial"/>
              <w:spacing w:before="120"/>
              <w:rPr>
                <w:rFonts w:cs="Arial"/>
                <w:color w:val="000000"/>
              </w:rPr>
            </w:pPr>
            <w:r w:rsidRPr="006629C8">
              <w:object w:dxaOrig="225" w:dyaOrig="225" w14:anchorId="1B6B0EF1">
                <v:shape id="_x0000_i1084" type="#_x0000_t75" style="width:15.65pt;height:15.05pt" o:ole="">
                  <v:imagedata r:id="rId9" o:title=""/>
                </v:shape>
                <w:control r:id="rId17" w:name="TextBox15" w:shapeid="_x0000_i1084"/>
              </w:object>
            </w:r>
            <w:r w:rsidRPr="006629C8">
              <w:t xml:space="preserve">  </w:t>
            </w:r>
            <w:r w:rsidRPr="00CD242D">
              <w:rPr>
                <w:rFonts w:cs="Arial"/>
                <w:color w:val="000000"/>
              </w:rPr>
              <w:t>Other:  (explain)</w:t>
            </w:r>
          </w:p>
          <w:p w14:paraId="463A7AE0" w14:textId="77777777" w:rsidR="00067FE2" w:rsidRDefault="006A137E" w:rsidP="006A137E">
            <w:pPr>
              <w:pStyle w:val="NormalArial"/>
            </w:pPr>
            <w:r w:rsidRPr="00CD242D">
              <w:rPr>
                <w:i/>
                <w:sz w:val="20"/>
                <w:szCs w:val="20"/>
              </w:rPr>
              <w:t>(please select all that apply)</w:t>
            </w:r>
          </w:p>
        </w:tc>
      </w:tr>
      <w:tr w:rsidR="00067FE2" w14:paraId="68E70075" w14:textId="77777777" w:rsidTr="00F44236">
        <w:trPr>
          <w:trHeight w:val="890"/>
        </w:trPr>
        <w:tc>
          <w:tcPr>
            <w:tcW w:w="2880" w:type="dxa"/>
            <w:gridSpan w:val="2"/>
            <w:shd w:val="clear" w:color="auto" w:fill="FFFFFF"/>
            <w:vAlign w:val="center"/>
          </w:tcPr>
          <w:p w14:paraId="372E3D5E" w14:textId="77777777" w:rsidR="00067FE2" w:rsidRDefault="006A137E" w:rsidP="00F44236">
            <w:pPr>
              <w:pStyle w:val="Header"/>
            </w:pPr>
            <w:r>
              <w:t>Business Case</w:t>
            </w:r>
          </w:p>
        </w:tc>
        <w:tc>
          <w:tcPr>
            <w:tcW w:w="7560" w:type="dxa"/>
            <w:gridSpan w:val="2"/>
            <w:vAlign w:val="center"/>
          </w:tcPr>
          <w:p w14:paraId="03F4FEFE" w14:textId="2AAC1960" w:rsidR="00067FE2" w:rsidRDefault="006718AA" w:rsidP="0090610D">
            <w:pPr>
              <w:pStyle w:val="NormalArial"/>
              <w:spacing w:before="120" w:after="120"/>
            </w:pPr>
            <w:r>
              <w:t xml:space="preserve">This OBDRR implements changes consistent with </w:t>
            </w:r>
            <w:r w:rsidR="0090610D">
              <w:t xml:space="preserve">discussion by the Commissioners of the </w:t>
            </w:r>
            <w:r>
              <w:t>PUCT</w:t>
            </w:r>
            <w:r w:rsidR="0090610D">
              <w:t xml:space="preserve"> regarding</w:t>
            </w:r>
            <w:r>
              <w:t xml:space="preserve"> </w:t>
            </w:r>
            <w:r w:rsidRPr="00487A71">
              <w:t>Project No. 4</w:t>
            </w:r>
            <w:r w:rsidR="00F20332">
              <w:t>8551</w:t>
            </w:r>
            <w:r>
              <w:t xml:space="preserve">, </w:t>
            </w:r>
            <w:r w:rsidR="00F20332">
              <w:t>Review Of Summer 2018 ERCOT Market Performance</w:t>
            </w:r>
            <w:r w:rsidR="0090610D">
              <w:t>, at the January 17, 2019 open meeting</w:t>
            </w:r>
            <w:r w:rsidR="00F20332">
              <w:t>.</w:t>
            </w:r>
          </w:p>
        </w:tc>
      </w:tr>
    </w:tbl>
    <w:p w14:paraId="01096C76"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2979335" w14:textId="77777777" w:rsidTr="00BC2D06">
        <w:trPr>
          <w:trHeight w:val="432"/>
        </w:trPr>
        <w:tc>
          <w:tcPr>
            <w:tcW w:w="10440" w:type="dxa"/>
            <w:gridSpan w:val="2"/>
            <w:tcBorders>
              <w:top w:val="single" w:sz="4" w:space="0" w:color="auto"/>
            </w:tcBorders>
            <w:shd w:val="clear" w:color="auto" w:fill="FFFFFF"/>
            <w:vAlign w:val="center"/>
          </w:tcPr>
          <w:p w14:paraId="6192AA2E" w14:textId="77777777" w:rsidR="009A3772" w:rsidRDefault="009A3772">
            <w:pPr>
              <w:pStyle w:val="Header"/>
              <w:jc w:val="center"/>
            </w:pPr>
            <w:r>
              <w:t>Sponsor</w:t>
            </w:r>
          </w:p>
        </w:tc>
      </w:tr>
      <w:tr w:rsidR="009A3772" w14:paraId="7D17321C" w14:textId="77777777" w:rsidTr="00BC2D06">
        <w:trPr>
          <w:trHeight w:val="432"/>
        </w:trPr>
        <w:tc>
          <w:tcPr>
            <w:tcW w:w="2880" w:type="dxa"/>
            <w:shd w:val="clear" w:color="auto" w:fill="FFFFFF"/>
            <w:vAlign w:val="center"/>
          </w:tcPr>
          <w:p w14:paraId="1BF73E29" w14:textId="77777777" w:rsidR="009A3772" w:rsidRPr="00B93CA0" w:rsidRDefault="009A3772">
            <w:pPr>
              <w:pStyle w:val="Header"/>
              <w:rPr>
                <w:bCs w:val="0"/>
              </w:rPr>
            </w:pPr>
            <w:r w:rsidRPr="00B93CA0">
              <w:rPr>
                <w:bCs w:val="0"/>
              </w:rPr>
              <w:lastRenderedPageBreak/>
              <w:t>Name</w:t>
            </w:r>
          </w:p>
        </w:tc>
        <w:tc>
          <w:tcPr>
            <w:tcW w:w="7560" w:type="dxa"/>
            <w:vAlign w:val="center"/>
          </w:tcPr>
          <w:p w14:paraId="77185F91" w14:textId="62F770C9" w:rsidR="009A3772" w:rsidRDefault="00F20332">
            <w:pPr>
              <w:pStyle w:val="NormalArial"/>
            </w:pPr>
            <w:r>
              <w:t>Kenan Ogelman</w:t>
            </w:r>
          </w:p>
        </w:tc>
      </w:tr>
      <w:tr w:rsidR="00F20332" w14:paraId="532EBCE3" w14:textId="77777777" w:rsidTr="00BC2D06">
        <w:trPr>
          <w:trHeight w:val="432"/>
        </w:trPr>
        <w:tc>
          <w:tcPr>
            <w:tcW w:w="2880" w:type="dxa"/>
            <w:shd w:val="clear" w:color="auto" w:fill="FFFFFF"/>
            <w:vAlign w:val="center"/>
          </w:tcPr>
          <w:p w14:paraId="7DEA66DC" w14:textId="77777777" w:rsidR="00F20332" w:rsidRPr="00B93CA0" w:rsidRDefault="00F20332" w:rsidP="00F20332">
            <w:pPr>
              <w:pStyle w:val="Header"/>
              <w:rPr>
                <w:bCs w:val="0"/>
              </w:rPr>
            </w:pPr>
            <w:r w:rsidRPr="00B93CA0">
              <w:rPr>
                <w:bCs w:val="0"/>
              </w:rPr>
              <w:t>E-mail Address</w:t>
            </w:r>
          </w:p>
        </w:tc>
        <w:tc>
          <w:tcPr>
            <w:tcW w:w="7560" w:type="dxa"/>
            <w:vAlign w:val="center"/>
          </w:tcPr>
          <w:p w14:paraId="24790E85" w14:textId="675E7186" w:rsidR="00F20332" w:rsidRDefault="00E23977" w:rsidP="00F20332">
            <w:pPr>
              <w:pStyle w:val="NormalArial"/>
            </w:pPr>
            <w:hyperlink r:id="rId18" w:history="1">
              <w:r w:rsidR="00F20332" w:rsidRPr="00A62728">
                <w:rPr>
                  <w:rStyle w:val="Hyperlink"/>
                </w:rPr>
                <w:t>kenan.ogelman@ercot.com</w:t>
              </w:r>
            </w:hyperlink>
          </w:p>
        </w:tc>
      </w:tr>
      <w:tr w:rsidR="00F20332" w14:paraId="5643B85A" w14:textId="77777777" w:rsidTr="00BC2D06">
        <w:trPr>
          <w:trHeight w:val="432"/>
        </w:trPr>
        <w:tc>
          <w:tcPr>
            <w:tcW w:w="2880" w:type="dxa"/>
            <w:shd w:val="clear" w:color="auto" w:fill="FFFFFF"/>
            <w:vAlign w:val="center"/>
          </w:tcPr>
          <w:p w14:paraId="43112FA0" w14:textId="77777777" w:rsidR="00F20332" w:rsidRPr="00B93CA0" w:rsidRDefault="00F20332" w:rsidP="00F20332">
            <w:pPr>
              <w:pStyle w:val="Header"/>
              <w:rPr>
                <w:bCs w:val="0"/>
              </w:rPr>
            </w:pPr>
            <w:r w:rsidRPr="00B93CA0">
              <w:rPr>
                <w:bCs w:val="0"/>
              </w:rPr>
              <w:t>Company</w:t>
            </w:r>
          </w:p>
        </w:tc>
        <w:tc>
          <w:tcPr>
            <w:tcW w:w="7560" w:type="dxa"/>
            <w:vAlign w:val="center"/>
          </w:tcPr>
          <w:p w14:paraId="055CDAD4" w14:textId="2D3601F7" w:rsidR="00F20332" w:rsidRDefault="00F20332" w:rsidP="00F20332">
            <w:pPr>
              <w:pStyle w:val="NormalArial"/>
            </w:pPr>
            <w:r>
              <w:t>ERCOT</w:t>
            </w:r>
          </w:p>
        </w:tc>
      </w:tr>
      <w:tr w:rsidR="00F20332" w14:paraId="32B1F5B9" w14:textId="77777777" w:rsidTr="00BC2D06">
        <w:trPr>
          <w:trHeight w:val="432"/>
        </w:trPr>
        <w:tc>
          <w:tcPr>
            <w:tcW w:w="2880" w:type="dxa"/>
            <w:tcBorders>
              <w:bottom w:val="single" w:sz="4" w:space="0" w:color="auto"/>
            </w:tcBorders>
            <w:shd w:val="clear" w:color="auto" w:fill="FFFFFF"/>
            <w:vAlign w:val="center"/>
          </w:tcPr>
          <w:p w14:paraId="7F043D84" w14:textId="77777777" w:rsidR="00F20332" w:rsidRPr="00B93CA0" w:rsidRDefault="00F20332" w:rsidP="00F20332">
            <w:pPr>
              <w:pStyle w:val="Header"/>
              <w:rPr>
                <w:bCs w:val="0"/>
              </w:rPr>
            </w:pPr>
            <w:r w:rsidRPr="00B93CA0">
              <w:rPr>
                <w:bCs w:val="0"/>
              </w:rPr>
              <w:t>Phone Number</w:t>
            </w:r>
          </w:p>
        </w:tc>
        <w:tc>
          <w:tcPr>
            <w:tcW w:w="7560" w:type="dxa"/>
            <w:tcBorders>
              <w:bottom w:val="single" w:sz="4" w:space="0" w:color="auto"/>
            </w:tcBorders>
            <w:vAlign w:val="center"/>
          </w:tcPr>
          <w:p w14:paraId="60B8F593" w14:textId="0BF623DF" w:rsidR="00F20332" w:rsidRDefault="00F20332" w:rsidP="00F20332">
            <w:pPr>
              <w:pStyle w:val="NormalArial"/>
            </w:pPr>
            <w:r w:rsidRPr="00587016">
              <w:t>512-248-6707</w:t>
            </w:r>
          </w:p>
        </w:tc>
      </w:tr>
      <w:tr w:rsidR="00F20332" w14:paraId="07028B9C" w14:textId="77777777" w:rsidTr="00BC2D06">
        <w:trPr>
          <w:trHeight w:val="432"/>
        </w:trPr>
        <w:tc>
          <w:tcPr>
            <w:tcW w:w="2880" w:type="dxa"/>
            <w:shd w:val="clear" w:color="auto" w:fill="FFFFFF"/>
            <w:vAlign w:val="center"/>
          </w:tcPr>
          <w:p w14:paraId="702C9491" w14:textId="77777777" w:rsidR="00F20332" w:rsidRPr="00B93CA0" w:rsidRDefault="00F20332" w:rsidP="00F20332">
            <w:pPr>
              <w:pStyle w:val="Header"/>
              <w:rPr>
                <w:bCs w:val="0"/>
              </w:rPr>
            </w:pPr>
            <w:r>
              <w:rPr>
                <w:bCs w:val="0"/>
              </w:rPr>
              <w:t>Cell</w:t>
            </w:r>
            <w:r w:rsidRPr="00B93CA0">
              <w:rPr>
                <w:bCs w:val="0"/>
              </w:rPr>
              <w:t xml:space="preserve"> Number</w:t>
            </w:r>
          </w:p>
        </w:tc>
        <w:tc>
          <w:tcPr>
            <w:tcW w:w="7560" w:type="dxa"/>
            <w:vAlign w:val="center"/>
          </w:tcPr>
          <w:p w14:paraId="794C811F" w14:textId="77777777" w:rsidR="00F20332" w:rsidRDefault="00F20332" w:rsidP="00F20332">
            <w:pPr>
              <w:pStyle w:val="NormalArial"/>
            </w:pPr>
          </w:p>
        </w:tc>
      </w:tr>
      <w:tr w:rsidR="00F20332" w14:paraId="0BE0628E" w14:textId="77777777" w:rsidTr="00BC2D06">
        <w:trPr>
          <w:trHeight w:val="432"/>
        </w:trPr>
        <w:tc>
          <w:tcPr>
            <w:tcW w:w="2880" w:type="dxa"/>
            <w:tcBorders>
              <w:bottom w:val="single" w:sz="4" w:space="0" w:color="auto"/>
            </w:tcBorders>
            <w:shd w:val="clear" w:color="auto" w:fill="FFFFFF"/>
            <w:vAlign w:val="center"/>
          </w:tcPr>
          <w:p w14:paraId="07B29134" w14:textId="77777777" w:rsidR="00F20332" w:rsidRPr="00B93CA0" w:rsidRDefault="00F20332" w:rsidP="00F20332">
            <w:pPr>
              <w:pStyle w:val="Header"/>
              <w:rPr>
                <w:bCs w:val="0"/>
              </w:rPr>
            </w:pPr>
            <w:r>
              <w:rPr>
                <w:bCs w:val="0"/>
              </w:rPr>
              <w:t>Market Segment</w:t>
            </w:r>
          </w:p>
        </w:tc>
        <w:tc>
          <w:tcPr>
            <w:tcW w:w="7560" w:type="dxa"/>
            <w:tcBorders>
              <w:bottom w:val="single" w:sz="4" w:space="0" w:color="auto"/>
            </w:tcBorders>
            <w:vAlign w:val="center"/>
          </w:tcPr>
          <w:p w14:paraId="68792DD6" w14:textId="0AFCFEA4" w:rsidR="00F20332" w:rsidRDefault="00F20332" w:rsidP="00F20332">
            <w:pPr>
              <w:pStyle w:val="NormalArial"/>
            </w:pPr>
            <w:r>
              <w:t>Not applicable</w:t>
            </w:r>
          </w:p>
        </w:tc>
      </w:tr>
    </w:tbl>
    <w:p w14:paraId="3A31A61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2F4B9D" w14:textId="77777777" w:rsidTr="00DC7B5D">
        <w:trPr>
          <w:trHeight w:val="432"/>
        </w:trPr>
        <w:tc>
          <w:tcPr>
            <w:tcW w:w="10440" w:type="dxa"/>
            <w:gridSpan w:val="2"/>
            <w:vAlign w:val="center"/>
          </w:tcPr>
          <w:p w14:paraId="1DBCDB21" w14:textId="77777777" w:rsidR="009A3772" w:rsidRPr="00DC7B5D" w:rsidRDefault="009A3772" w:rsidP="00DC7B5D">
            <w:pPr>
              <w:pStyle w:val="NormalArial"/>
              <w:jc w:val="center"/>
              <w:rPr>
                <w:b/>
              </w:rPr>
            </w:pPr>
            <w:r w:rsidRPr="00DC7B5D">
              <w:rPr>
                <w:b/>
              </w:rPr>
              <w:t>Market Rules Staff Contact</w:t>
            </w:r>
          </w:p>
        </w:tc>
      </w:tr>
      <w:tr w:rsidR="009A3772" w:rsidRPr="00D56D61" w14:paraId="3A4AE873" w14:textId="77777777" w:rsidTr="00DC7B5D">
        <w:trPr>
          <w:trHeight w:val="432"/>
        </w:trPr>
        <w:tc>
          <w:tcPr>
            <w:tcW w:w="2880" w:type="dxa"/>
            <w:vAlign w:val="center"/>
          </w:tcPr>
          <w:p w14:paraId="3E74C2F1" w14:textId="77777777" w:rsidR="009A3772" w:rsidRPr="00DC7B5D" w:rsidRDefault="009A3772">
            <w:pPr>
              <w:pStyle w:val="NormalArial"/>
              <w:rPr>
                <w:b/>
              </w:rPr>
            </w:pPr>
            <w:r w:rsidRPr="00DC7B5D">
              <w:rPr>
                <w:b/>
              </w:rPr>
              <w:t>Name</w:t>
            </w:r>
          </w:p>
        </w:tc>
        <w:tc>
          <w:tcPr>
            <w:tcW w:w="7560" w:type="dxa"/>
            <w:vAlign w:val="center"/>
          </w:tcPr>
          <w:p w14:paraId="20676999" w14:textId="565FD8E6" w:rsidR="009A3772" w:rsidRPr="00D56D61" w:rsidRDefault="00813142">
            <w:pPr>
              <w:pStyle w:val="NormalArial"/>
            </w:pPr>
            <w:r>
              <w:t>Cory Phillips</w:t>
            </w:r>
          </w:p>
        </w:tc>
      </w:tr>
      <w:tr w:rsidR="009A3772" w:rsidRPr="00D56D61" w14:paraId="408F9EF7" w14:textId="77777777" w:rsidTr="00DC7B5D">
        <w:trPr>
          <w:trHeight w:val="432"/>
        </w:trPr>
        <w:tc>
          <w:tcPr>
            <w:tcW w:w="2880" w:type="dxa"/>
            <w:vAlign w:val="center"/>
          </w:tcPr>
          <w:p w14:paraId="66C463C2" w14:textId="77777777" w:rsidR="009A3772" w:rsidRPr="00DC7B5D" w:rsidRDefault="009A3772">
            <w:pPr>
              <w:pStyle w:val="NormalArial"/>
              <w:rPr>
                <w:b/>
              </w:rPr>
            </w:pPr>
            <w:r w:rsidRPr="00DC7B5D">
              <w:rPr>
                <w:b/>
              </w:rPr>
              <w:t>E-Mail Address</w:t>
            </w:r>
          </w:p>
        </w:tc>
        <w:tc>
          <w:tcPr>
            <w:tcW w:w="7560" w:type="dxa"/>
            <w:vAlign w:val="center"/>
          </w:tcPr>
          <w:p w14:paraId="1733FD78" w14:textId="7B3F2D03" w:rsidR="009A3772" w:rsidRPr="00D56D61" w:rsidRDefault="00E23977">
            <w:pPr>
              <w:pStyle w:val="NormalArial"/>
            </w:pPr>
            <w:hyperlink r:id="rId19" w:history="1">
              <w:r w:rsidR="00813142" w:rsidRPr="007368FC">
                <w:rPr>
                  <w:rStyle w:val="Hyperlink"/>
                </w:rPr>
                <w:t>cory.phillips@ercot.com</w:t>
              </w:r>
            </w:hyperlink>
          </w:p>
        </w:tc>
      </w:tr>
      <w:tr w:rsidR="009A3772" w:rsidRPr="005370B5" w14:paraId="260C169C" w14:textId="77777777" w:rsidTr="00DC7B5D">
        <w:trPr>
          <w:trHeight w:val="432"/>
        </w:trPr>
        <w:tc>
          <w:tcPr>
            <w:tcW w:w="2880" w:type="dxa"/>
            <w:vAlign w:val="center"/>
          </w:tcPr>
          <w:p w14:paraId="60D23050" w14:textId="77777777" w:rsidR="009A3772" w:rsidRPr="00DC7B5D" w:rsidRDefault="009A3772">
            <w:pPr>
              <w:pStyle w:val="NormalArial"/>
              <w:rPr>
                <w:b/>
              </w:rPr>
            </w:pPr>
            <w:r w:rsidRPr="00DC7B5D">
              <w:rPr>
                <w:b/>
              </w:rPr>
              <w:t>Phone Number</w:t>
            </w:r>
          </w:p>
        </w:tc>
        <w:tc>
          <w:tcPr>
            <w:tcW w:w="7560" w:type="dxa"/>
            <w:vAlign w:val="center"/>
          </w:tcPr>
          <w:p w14:paraId="7A944AF2" w14:textId="41AEC45A" w:rsidR="009A3772" w:rsidRDefault="00813142">
            <w:pPr>
              <w:pStyle w:val="NormalArial"/>
            </w:pPr>
            <w:r>
              <w:t>512-248-6464</w:t>
            </w:r>
          </w:p>
        </w:tc>
      </w:tr>
    </w:tbl>
    <w:p w14:paraId="6AC66E16" w14:textId="77777777" w:rsidR="002B44E1" w:rsidRDefault="002B44E1" w:rsidP="002B44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44E1" w14:paraId="3E0BBACC" w14:textId="77777777" w:rsidTr="00397185">
        <w:trPr>
          <w:trHeight w:val="350"/>
        </w:trPr>
        <w:tc>
          <w:tcPr>
            <w:tcW w:w="10440" w:type="dxa"/>
            <w:tcBorders>
              <w:bottom w:val="single" w:sz="4" w:space="0" w:color="auto"/>
            </w:tcBorders>
            <w:shd w:val="clear" w:color="auto" w:fill="FFFFFF"/>
            <w:vAlign w:val="center"/>
          </w:tcPr>
          <w:p w14:paraId="597A25DF" w14:textId="77777777" w:rsidR="002B44E1" w:rsidRDefault="002B44E1" w:rsidP="00397185">
            <w:pPr>
              <w:pStyle w:val="Header"/>
              <w:jc w:val="center"/>
            </w:pPr>
            <w:r>
              <w:t>Market Rules Notes</w:t>
            </w:r>
          </w:p>
        </w:tc>
      </w:tr>
    </w:tbl>
    <w:p w14:paraId="6309F554" w14:textId="77777777" w:rsidR="002B44E1" w:rsidRDefault="002B44E1" w:rsidP="002B44E1">
      <w:pPr>
        <w:tabs>
          <w:tab w:val="num" w:pos="0"/>
        </w:tabs>
        <w:spacing w:before="120" w:after="120"/>
        <w:rPr>
          <w:rFonts w:ascii="Arial" w:hAnsi="Arial" w:cs="Arial"/>
        </w:rPr>
      </w:pPr>
      <w:r>
        <w:rPr>
          <w:rFonts w:ascii="Arial" w:hAnsi="Arial" w:cs="Arial"/>
        </w:rPr>
        <w:t>Please note the following OBDRRs also propose revisions to this Other Binding Document:</w:t>
      </w:r>
    </w:p>
    <w:p w14:paraId="38CC1957" w14:textId="590120CC" w:rsidR="009A3772" w:rsidRDefault="002B44E1" w:rsidP="002B44E1">
      <w:pPr>
        <w:numPr>
          <w:ilvl w:val="0"/>
          <w:numId w:val="49"/>
        </w:numPr>
        <w:spacing w:after="120"/>
        <w:rPr>
          <w:rFonts w:ascii="Arial" w:hAnsi="Arial" w:cs="Arial"/>
        </w:rPr>
      </w:pPr>
      <w:r>
        <w:rPr>
          <w:rFonts w:ascii="Arial" w:hAnsi="Arial" w:cs="Arial"/>
        </w:rPr>
        <w:t>OBDRR009,</w:t>
      </w:r>
      <w:r w:rsidRPr="00001C56">
        <w:t xml:space="preserve"> </w:t>
      </w:r>
      <w:r w:rsidRPr="00DE616A">
        <w:rPr>
          <w:rFonts w:ascii="Arial" w:hAnsi="Arial" w:cs="Arial"/>
        </w:rPr>
        <w:t>ORDC OBD Revisions for ERCOT-Directed Actions Related to DC Ties</w:t>
      </w:r>
    </w:p>
    <w:p w14:paraId="1B5418FD" w14:textId="416C31F9" w:rsidR="002B44E1" w:rsidRPr="002B44E1" w:rsidRDefault="002B44E1" w:rsidP="002B44E1">
      <w:pPr>
        <w:numPr>
          <w:ilvl w:val="0"/>
          <w:numId w:val="49"/>
        </w:numPr>
        <w:spacing w:after="120"/>
        <w:rPr>
          <w:rFonts w:ascii="Arial" w:hAnsi="Arial" w:cs="Arial"/>
        </w:rPr>
      </w:pPr>
      <w:r>
        <w:rPr>
          <w:rFonts w:ascii="Arial" w:hAnsi="Arial" w:cs="Arial"/>
        </w:rPr>
        <w:t xml:space="preserve">OBDRR010, </w:t>
      </w:r>
      <w:r w:rsidRPr="002B44E1">
        <w:rPr>
          <w:rFonts w:ascii="Arial" w:hAnsi="Arial" w:cs="Arial"/>
        </w:rPr>
        <w:t>Related to NPRR910, Clarify Treatment of RUC Resource that has a Day-Ahead Market Three-Part Supply Award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369037" w14:textId="77777777">
        <w:trPr>
          <w:trHeight w:val="350"/>
        </w:trPr>
        <w:tc>
          <w:tcPr>
            <w:tcW w:w="10440" w:type="dxa"/>
            <w:tcBorders>
              <w:bottom w:val="single" w:sz="4" w:space="0" w:color="auto"/>
            </w:tcBorders>
            <w:shd w:val="clear" w:color="auto" w:fill="FFFFFF"/>
            <w:vAlign w:val="center"/>
          </w:tcPr>
          <w:p w14:paraId="08F50111" w14:textId="77777777" w:rsidR="009A3772" w:rsidRDefault="009A3772" w:rsidP="006E6E27">
            <w:pPr>
              <w:pStyle w:val="Header"/>
              <w:jc w:val="center"/>
            </w:pPr>
            <w:r>
              <w:t xml:space="preserve">Proposed </w:t>
            </w:r>
            <w:r w:rsidR="006A137E">
              <w:t xml:space="preserve">Other Binding Document Language </w:t>
            </w:r>
            <w:r>
              <w:t>Revision</w:t>
            </w:r>
          </w:p>
        </w:tc>
      </w:tr>
    </w:tbl>
    <w:p w14:paraId="7E4D2D24" w14:textId="77777777" w:rsidR="00F948DB" w:rsidRPr="00B1420A" w:rsidRDefault="00F948DB" w:rsidP="00813142">
      <w:pPr>
        <w:pStyle w:val="Heading1"/>
        <w:numPr>
          <w:ilvl w:val="0"/>
          <w:numId w:val="41"/>
        </w:numPr>
        <w:spacing w:before="240"/>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426960005"/>
      <w:r w:rsidRPr="00B1420A">
        <w:t>Purpose</w:t>
      </w:r>
      <w:bookmarkEnd w:id="1"/>
      <w:bookmarkEnd w:id="2"/>
      <w:bookmarkEnd w:id="3"/>
      <w:bookmarkEnd w:id="4"/>
      <w:bookmarkEnd w:id="5"/>
      <w:bookmarkEnd w:id="6"/>
      <w:bookmarkEnd w:id="7"/>
      <w:bookmarkEnd w:id="8"/>
      <w:bookmarkEnd w:id="9"/>
    </w:p>
    <w:p w14:paraId="71C9C133" w14:textId="77777777" w:rsidR="00F948DB" w:rsidRPr="008B0152" w:rsidRDefault="00F948DB" w:rsidP="00F948DB">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6.7.4,</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6405BCEF" w14:textId="77777777" w:rsidR="00F948DB" w:rsidRPr="008B0152" w:rsidRDefault="00F948DB" w:rsidP="00F948DB">
      <w:pPr>
        <w:tabs>
          <w:tab w:val="center" w:pos="0"/>
        </w:tabs>
        <w:jc w:val="both"/>
      </w:pPr>
    </w:p>
    <w:p w14:paraId="4B2DFCF5" w14:textId="77777777" w:rsidR="00F948DB" w:rsidRPr="008B0152" w:rsidRDefault="00F948DB" w:rsidP="00F948DB">
      <w:pPr>
        <w:tabs>
          <w:tab w:val="center" w:pos="0"/>
        </w:tabs>
        <w:jc w:val="both"/>
        <w:rPr>
          <w:iCs/>
          <w:szCs w:val="20"/>
        </w:rPr>
      </w:pPr>
      <w:r w:rsidRPr="007255B5">
        <w:t>This</w:t>
      </w:r>
      <w:r w:rsidRPr="008B0152">
        <w:rPr>
          <w:iCs/>
          <w:szCs w:val="20"/>
        </w:rPr>
        <w:t xml:space="preserve"> document describes:</w:t>
      </w:r>
    </w:p>
    <w:p w14:paraId="3E4E1E91" w14:textId="77777777" w:rsidR="00F948DB" w:rsidRPr="008B0152" w:rsidRDefault="00F948DB" w:rsidP="00F948DB">
      <w:pPr>
        <w:numPr>
          <w:ilvl w:val="0"/>
          <w:numId w:val="40"/>
        </w:numPr>
      </w:pPr>
      <w:r>
        <w:t>T</w:t>
      </w:r>
      <w:r w:rsidRPr="008B0152">
        <w:t>he ERCOT Board-approved methodology that ERCOT uses for determining the Real-Time reserve price adders based on ORDC.</w:t>
      </w:r>
    </w:p>
    <w:p w14:paraId="55F7792A" w14:textId="77777777" w:rsidR="00F948DB" w:rsidRPr="008B0152" w:rsidRDefault="00F948DB" w:rsidP="00F948DB">
      <w:pPr>
        <w:numPr>
          <w:ilvl w:val="0"/>
          <w:numId w:val="40"/>
        </w:numPr>
      </w:pPr>
      <w:r>
        <w:t>T</w:t>
      </w:r>
      <w:r w:rsidRPr="008B0152">
        <w:t xml:space="preserve">he ERCOT Board-approved parameters for </w:t>
      </w:r>
      <w:r>
        <w:t>implementing ORDC</w:t>
      </w:r>
      <w:r w:rsidRPr="008B0152">
        <w:t>.</w:t>
      </w:r>
    </w:p>
    <w:p w14:paraId="11F02DF5" w14:textId="77777777" w:rsidR="00F948DB" w:rsidRPr="008B0152" w:rsidRDefault="00F948DB" w:rsidP="00F948DB">
      <w:pPr>
        <w:pStyle w:val="Heading1"/>
        <w:numPr>
          <w:ilvl w:val="0"/>
          <w:numId w:val="41"/>
        </w:numPr>
        <w:spacing w:before="240"/>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426960006"/>
      <w:bookmarkStart w:id="21" w:name="_Toc302383743"/>
      <w:bookmarkEnd w:id="10"/>
      <w:bookmarkEnd w:id="11"/>
      <w:bookmarkEnd w:id="12"/>
      <w:r w:rsidRPr="008B0152">
        <w:t>Methodology for Implementing ORDC</w:t>
      </w:r>
      <w:bookmarkEnd w:id="13"/>
      <w:bookmarkEnd w:id="14"/>
      <w:bookmarkEnd w:id="15"/>
      <w:bookmarkEnd w:id="16"/>
      <w:bookmarkEnd w:id="17"/>
      <w:bookmarkEnd w:id="18"/>
      <w:bookmarkEnd w:id="19"/>
      <w:bookmarkEnd w:id="20"/>
    </w:p>
    <w:p w14:paraId="461FC07C" w14:textId="6F5F8372" w:rsidR="00F948DB" w:rsidRDefault="00F948DB" w:rsidP="00F948DB">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ins w:id="22" w:author="ERCOT" w:date="2019-01-18T15:30:00Z">
        <w:r w:rsidR="00A71CDF">
          <w:t>based on analysis of</w:t>
        </w:r>
      </w:ins>
      <w:ins w:id="23" w:author="ERCOT" w:date="2019-01-18T15:31:00Z">
        <w:r w:rsidR="00A71CDF">
          <w:t xml:space="preserve"> the</w:t>
        </w:r>
      </w:ins>
      <w:del w:id="24" w:author="ERCOT" w:date="2019-01-18T15:31:00Z">
        <w:r w:rsidRPr="008B0152" w:rsidDel="00A71CDF">
          <w:delText>constructed as</w:delText>
        </w:r>
      </w:del>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4B281C87" w14:textId="77777777" w:rsidR="00F948DB" w:rsidRDefault="00F948DB" w:rsidP="00F948DB">
      <w:pPr>
        <w:tabs>
          <w:tab w:val="center" w:pos="0"/>
        </w:tabs>
        <w:jc w:val="both"/>
      </w:pPr>
    </w:p>
    <w:p w14:paraId="5CDB4BD2" w14:textId="77777777" w:rsidR="00F948DB" w:rsidRPr="008B0152" w:rsidRDefault="00F948DB" w:rsidP="00F948DB">
      <w:pPr>
        <w:tabs>
          <w:tab w:val="center" w:pos="0"/>
        </w:tabs>
        <w:jc w:val="both"/>
      </w:pPr>
      <w:r w:rsidRPr="008B0152">
        <w:t>Determining the following values is a major part of implementing ORDC to calculate Real-Time Reserve Price Adder:</w:t>
      </w:r>
    </w:p>
    <w:p w14:paraId="63F89CE4" w14:textId="77777777" w:rsidR="00F948DB" w:rsidRPr="008B0152" w:rsidRDefault="00F948DB" w:rsidP="00F948DB">
      <w:pPr>
        <w:numPr>
          <w:ilvl w:val="0"/>
          <w:numId w:val="23"/>
        </w:numPr>
        <w:tabs>
          <w:tab w:val="center" w:pos="0"/>
        </w:tabs>
        <w:spacing w:after="200"/>
        <w:contextualSpacing/>
        <w:jc w:val="both"/>
      </w:pPr>
      <w:r w:rsidRPr="008B0152">
        <w:rPr>
          <w:rFonts w:eastAsia="SimSun"/>
        </w:rPr>
        <w:t>VOLL</w:t>
      </w:r>
    </w:p>
    <w:p w14:paraId="53A7BC5B" w14:textId="77777777" w:rsidR="00F948DB" w:rsidRPr="008B0152" w:rsidRDefault="00F948DB" w:rsidP="00F948DB">
      <w:pPr>
        <w:numPr>
          <w:ilvl w:val="0"/>
          <w:numId w:val="23"/>
        </w:numPr>
        <w:tabs>
          <w:tab w:val="center" w:pos="0"/>
        </w:tabs>
        <w:spacing w:after="200"/>
        <w:contextualSpacing/>
        <w:jc w:val="both"/>
      </w:pPr>
      <w:r>
        <w:t>PBMCL</w:t>
      </w:r>
    </w:p>
    <w:p w14:paraId="64F1CD9E" w14:textId="77777777" w:rsidR="00F948DB" w:rsidRPr="008B0152" w:rsidRDefault="00F948DB" w:rsidP="00F948DB">
      <w:pPr>
        <w:numPr>
          <w:ilvl w:val="0"/>
          <w:numId w:val="23"/>
        </w:numPr>
        <w:tabs>
          <w:tab w:val="center" w:pos="0"/>
        </w:tabs>
        <w:contextualSpacing/>
        <w:jc w:val="both"/>
      </w:pPr>
      <w:r>
        <w:rPr>
          <w:rFonts w:eastAsia="SimSun"/>
        </w:rPr>
        <w:t>RTORPA and RTOFFPA</w:t>
      </w:r>
    </w:p>
    <w:p w14:paraId="2B6A0915" w14:textId="77777777" w:rsidR="00F948DB" w:rsidRPr="008B0152" w:rsidRDefault="00F948DB" w:rsidP="00F948DB">
      <w:pPr>
        <w:pStyle w:val="Heading2"/>
        <w:numPr>
          <w:ilvl w:val="1"/>
          <w:numId w:val="41"/>
        </w:numPr>
      </w:pPr>
      <w:bookmarkStart w:id="25" w:name="_Toc366075074"/>
      <w:bookmarkStart w:id="26" w:name="_Toc366143503"/>
      <w:bookmarkStart w:id="27" w:name="_Toc366143591"/>
      <w:bookmarkStart w:id="28" w:name="_Toc366244938"/>
      <w:bookmarkStart w:id="29" w:name="_Toc369177579"/>
      <w:bookmarkStart w:id="30" w:name="_Toc370806869"/>
      <w:bookmarkStart w:id="31" w:name="_Toc370985107"/>
      <w:bookmarkStart w:id="32" w:name="_Toc371343046"/>
      <w:bookmarkStart w:id="33" w:name="_Toc371347079"/>
      <w:bookmarkStart w:id="34" w:name="_Toc371665253"/>
      <w:bookmarkStart w:id="35" w:name="_Toc418158659"/>
      <w:bookmarkStart w:id="36" w:name="_Toc426960007"/>
      <w:bookmarkEnd w:id="21"/>
      <w:bookmarkEnd w:id="25"/>
      <w:bookmarkEnd w:id="26"/>
      <w:bookmarkEnd w:id="27"/>
      <w:r w:rsidRPr="008B0152">
        <w:t>Determine VOLL</w:t>
      </w:r>
      <w:bookmarkEnd w:id="28"/>
      <w:bookmarkEnd w:id="29"/>
      <w:bookmarkEnd w:id="30"/>
      <w:bookmarkEnd w:id="31"/>
      <w:bookmarkEnd w:id="32"/>
      <w:bookmarkEnd w:id="33"/>
      <w:bookmarkEnd w:id="34"/>
      <w:bookmarkEnd w:id="35"/>
      <w:bookmarkEnd w:id="36"/>
    </w:p>
    <w:p w14:paraId="1DEB2693" w14:textId="77777777" w:rsidR="00F948DB" w:rsidRPr="008B0152" w:rsidRDefault="00F948DB" w:rsidP="00F948DB">
      <w:pPr>
        <w:jc w:val="both"/>
      </w:pPr>
      <w:r w:rsidRPr="008B0152">
        <w:t>The VOLL is a parameter for implementing the ORDC and shall be approved by ERCOT Board.</w:t>
      </w:r>
    </w:p>
    <w:p w14:paraId="613394DD" w14:textId="77777777" w:rsidR="00F948DB" w:rsidRPr="008B0152" w:rsidRDefault="00F948DB" w:rsidP="00F948DB">
      <w:pPr>
        <w:pStyle w:val="Heading2"/>
        <w:numPr>
          <w:ilvl w:val="1"/>
          <w:numId w:val="41"/>
        </w:numPr>
      </w:pPr>
      <w:bookmarkStart w:id="37" w:name="_Toc366244939"/>
      <w:bookmarkStart w:id="38" w:name="_Toc369177580"/>
      <w:bookmarkStart w:id="39" w:name="_Toc370806870"/>
      <w:bookmarkStart w:id="40" w:name="_Toc370985108"/>
      <w:bookmarkStart w:id="41" w:name="_Toc371343047"/>
      <w:bookmarkStart w:id="42" w:name="_Toc371347080"/>
      <w:bookmarkStart w:id="43" w:name="_Toc371665254"/>
      <w:bookmarkStart w:id="44" w:name="_Toc418158660"/>
      <w:bookmarkStart w:id="45" w:name="_Toc426960008"/>
      <w:r w:rsidRPr="008B0152">
        <w:t xml:space="preserve">Determine </w:t>
      </w:r>
      <w:bookmarkEnd w:id="37"/>
      <w:bookmarkEnd w:id="38"/>
      <w:bookmarkEnd w:id="39"/>
      <w:bookmarkEnd w:id="40"/>
      <w:bookmarkEnd w:id="41"/>
      <w:bookmarkEnd w:id="42"/>
      <w:bookmarkEnd w:id="43"/>
      <w:r>
        <w:t>PBMCL</w:t>
      </w:r>
      <w:bookmarkEnd w:id="44"/>
      <w:bookmarkEnd w:id="45"/>
    </w:p>
    <w:p w14:paraId="576DE7E6" w14:textId="77777777" w:rsidR="00CE550C" w:rsidRDefault="00CE550C" w:rsidP="00CE550C">
      <w:pPr>
        <w:contextualSpacing/>
        <w:jc w:val="both"/>
        <w:rPr>
          <w:ins w:id="46" w:author="ERCOT" w:date="2019-01-22T11:08:00Z"/>
        </w:rPr>
      </w:pPr>
      <w:ins w:id="47" w:author="ERCOT" w:date="2019-01-22T11:08:00Z">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ins>
    </w:p>
    <w:p w14:paraId="2E665126" w14:textId="77777777" w:rsidR="00CE550C" w:rsidRDefault="00CE550C" w:rsidP="00CE550C">
      <w:pPr>
        <w:contextualSpacing/>
        <w:jc w:val="both"/>
        <w:rPr>
          <w:ins w:id="48" w:author="ERCOT" w:date="2019-01-22T11:08:00Z"/>
        </w:rPr>
      </w:pPr>
    </w:p>
    <w:p w14:paraId="2643FC8B" w14:textId="77777777" w:rsidR="00CE550C" w:rsidRDefault="00CE550C" w:rsidP="00CE550C">
      <w:pPr>
        <w:jc w:val="center"/>
        <w:rPr>
          <w:ins w:id="49" w:author="ERCOT" w:date="2019-01-22T11:08:00Z"/>
        </w:rPr>
      </w:pPr>
      <w:ins w:id="50" w:author="ERCOT" w:date="2019-01-22T11:08:00Z">
        <w:r>
          <w:rPr>
            <w:rFonts w:ascii="Cambria Math" w:hAnsi="Cambria Math"/>
            <w:i/>
          </w:rPr>
          <w:object w:dxaOrig="3345" w:dyaOrig="330" w14:anchorId="5189E418">
            <v:shape id="_x0000_i1037" type="#_x0000_t75" style="width:167.15pt;height:16.3pt" o:ole="">
              <v:imagedata r:id="rId20" o:title=""/>
            </v:shape>
            <o:OLEObject Type="Embed" ProgID="Equation.3" ShapeID="_x0000_i1037" DrawAspect="Content" ObjectID="_1609674308" r:id="rId21"/>
          </w:object>
        </w:r>
      </w:ins>
    </w:p>
    <w:p w14:paraId="193C1CE4" w14:textId="77777777" w:rsidR="00CE550C" w:rsidRDefault="00CE550C" w:rsidP="00CE550C">
      <w:pPr>
        <w:jc w:val="both"/>
        <w:rPr>
          <w:ins w:id="51" w:author="ERCOT" w:date="2019-01-22T11:08:00Z"/>
          <w:bCs/>
        </w:rPr>
      </w:pPr>
    </w:p>
    <w:p w14:paraId="322D19BE" w14:textId="3AFC9C60" w:rsidR="00CE550C" w:rsidRDefault="00CE550C" w:rsidP="00CE550C">
      <w:pPr>
        <w:ind w:left="360"/>
        <w:jc w:val="both"/>
        <w:rPr>
          <w:ins w:id="52" w:author="ERCOT" w:date="2019-01-22T11:08:00Z"/>
        </w:rPr>
      </w:pPr>
      <w:ins w:id="53" w:author="ERCOT" w:date="2019-01-22T11:08:00Z">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w:ins>
      <m:oMath>
        <m:r>
          <w:rPr>
            <w:rFonts w:ascii="Cambria Math" w:hAnsi="Cambria Math"/>
          </w:rPr>
          <m:t xml:space="preserve"> </m:t>
        </m:r>
        <m:r>
          <w:ins w:id="54" w:author="ERCOT" w:date="2019-01-22T11:08:00Z">
            <w:rPr>
              <w:rFonts w:ascii="Cambria Math" w:hAnsi="Cambria Math"/>
            </w:rPr>
            <m:t>μ</m:t>
          </w:ins>
        </m:r>
      </m:oMath>
      <w:ins w:id="55" w:author="ERCOT" w:date="2019-01-22T11:08:00Z">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ins>
      <w:ins w:id="56" w:author="ERCOT" w:date="2019-01-22T11:10:00Z">
        <w:r>
          <w:t xml:space="preserve"> </w:t>
        </w:r>
        <w:r>
          <w:rPr>
            <w:bCs/>
          </w:rPr>
          <w:t>σ</w:t>
        </w:r>
      </w:ins>
      <w:ins w:id="57" w:author="ERCOT" w:date="2019-01-22T11:08:00Z">
        <w:r>
          <w:t>.</w:t>
        </w:r>
      </w:ins>
    </w:p>
    <w:p w14:paraId="0741495F" w14:textId="77777777" w:rsidR="00CE550C" w:rsidRDefault="00CE550C" w:rsidP="00CE550C">
      <w:pPr>
        <w:contextualSpacing/>
        <w:jc w:val="both"/>
        <w:rPr>
          <w:ins w:id="58" w:author="ERCOT" w:date="2019-01-22T11:08:00Z"/>
        </w:rPr>
      </w:pPr>
    </w:p>
    <w:p w14:paraId="6EA86F97" w14:textId="032C34CD" w:rsidR="00CE550C" w:rsidRDefault="00CE550C" w:rsidP="00CE550C">
      <w:pPr>
        <w:contextualSpacing/>
        <w:jc w:val="both"/>
        <w:rPr>
          <w:ins w:id="59" w:author="ERCOT" w:date="2019-01-22T11:08:00Z"/>
        </w:rPr>
      </w:pPr>
      <w:ins w:id="60" w:author="ERCOT" w:date="2019-01-22T11:08:00Z">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ins>
    </w:p>
    <w:p w14:paraId="4ECDE8E5" w14:textId="77777777" w:rsidR="00CE550C" w:rsidRDefault="00CE550C" w:rsidP="00CE550C">
      <w:pPr>
        <w:jc w:val="center"/>
        <w:rPr>
          <w:ins w:id="61" w:author="ERCOT" w:date="2019-01-22T11:08:00Z"/>
        </w:rPr>
      </w:pPr>
    </w:p>
    <w:p w14:paraId="4C6C688A" w14:textId="77777777" w:rsidR="00CE550C" w:rsidRDefault="00CE550C" w:rsidP="00CE550C">
      <w:pPr>
        <w:jc w:val="center"/>
        <w:rPr>
          <w:ins w:id="62" w:author="ERCOT" w:date="2019-01-22T11:08:00Z"/>
          <w:bCs/>
        </w:rPr>
      </w:pPr>
      <m:oMathPara>
        <m:oMath>
          <m:r>
            <w:ins w:id="63" w:author="ERCOT" w:date="2019-01-22T11:08:00Z">
              <w:rPr>
                <w:rFonts w:ascii="Cambria Math" w:hAnsi="Cambria Math"/>
              </w:rPr>
              <m:t>SLOLP</m:t>
            </w:ins>
          </m:r>
          <m:d>
            <m:dPr>
              <m:ctrlPr>
                <w:ins w:id="64" w:author="ERCOT" w:date="2019-01-22T11:08:00Z">
                  <w:rPr>
                    <w:rFonts w:ascii="Cambria Math" w:hAnsi="Cambria Math"/>
                    <w:bCs/>
                    <w:i/>
                  </w:rPr>
                </w:ins>
              </m:ctrlPr>
            </m:dPr>
            <m:e>
              <m:sSub>
                <m:sSubPr>
                  <m:ctrlPr>
                    <w:ins w:id="65" w:author="ERCOT" w:date="2019-01-22T11:08:00Z">
                      <w:rPr>
                        <w:rFonts w:ascii="Cambria Math" w:hAnsi="Cambria Math"/>
                        <w:bCs/>
                        <w:i/>
                      </w:rPr>
                    </w:ins>
                  </m:ctrlPr>
                </m:sSubPr>
                <m:e>
                  <m:r>
                    <w:ins w:id="66" w:author="ERCOT" w:date="2019-01-22T11:08:00Z">
                      <w:rPr>
                        <w:rFonts w:ascii="Cambria Math" w:hAnsi="Cambria Math"/>
                      </w:rPr>
                      <m:t>μ</m:t>
                    </w:ins>
                  </m:r>
                </m:e>
                <m:sub>
                  <m:r>
                    <w:ins w:id="67" w:author="ERCOT" w:date="2019-01-22T11:08:00Z">
                      <w:rPr>
                        <w:rFonts w:ascii="Cambria Math" w:hAnsi="Cambria Math"/>
                      </w:rPr>
                      <m:t>s</m:t>
                    </w:ins>
                  </m:r>
                </m:sub>
              </m:sSub>
              <m:r>
                <w:ins w:id="68" w:author="ERCOT" w:date="2019-01-22T11:08:00Z">
                  <w:rPr>
                    <w:rFonts w:ascii="Cambria Math" w:hAnsi="Cambria Math"/>
                  </w:rPr>
                  <m:t>,σ,R</m:t>
                </w:ins>
              </m:r>
            </m:e>
          </m:d>
          <m:r>
            <w:ins w:id="69" w:author="ERCOT" w:date="2019-01-22T11:08:00Z">
              <w:rPr>
                <w:rFonts w:ascii="Cambria Math" w:hAnsi="Cambria Math"/>
              </w:rPr>
              <m:t>=1-CDF(</m:t>
            </w:ins>
          </m:r>
          <m:sSub>
            <m:sSubPr>
              <m:ctrlPr>
                <w:ins w:id="70" w:author="ERCOT" w:date="2019-01-22T11:08:00Z">
                  <w:rPr>
                    <w:rFonts w:ascii="Cambria Math" w:hAnsi="Cambria Math"/>
                    <w:bCs/>
                    <w:i/>
                  </w:rPr>
                </w:ins>
              </m:ctrlPr>
            </m:sSubPr>
            <m:e>
              <m:r>
                <w:ins w:id="71" w:author="ERCOT" w:date="2019-01-22T11:08:00Z">
                  <w:rPr>
                    <w:rFonts w:ascii="Cambria Math" w:hAnsi="Cambria Math"/>
                  </w:rPr>
                  <m:t>μ</m:t>
                </w:ins>
              </m:r>
            </m:e>
            <m:sub>
              <m:r>
                <w:ins w:id="72" w:author="ERCOT" w:date="2019-01-22T11:08:00Z">
                  <w:rPr>
                    <w:rFonts w:ascii="Cambria Math" w:hAnsi="Cambria Math"/>
                  </w:rPr>
                  <m:t>s</m:t>
                </w:ins>
              </m:r>
            </m:sub>
          </m:sSub>
          <m:r>
            <w:ins w:id="73" w:author="ERCOT" w:date="2019-01-22T11:08:00Z">
              <w:rPr>
                <w:rFonts w:ascii="Cambria Math" w:hAnsi="Cambria Math"/>
              </w:rPr>
              <m:t>,σ,R)</m:t>
            </w:ins>
          </m:r>
        </m:oMath>
      </m:oMathPara>
    </w:p>
    <w:p w14:paraId="75F35DAE" w14:textId="77777777" w:rsidR="00CE550C" w:rsidRDefault="00CE550C" w:rsidP="00CE550C">
      <w:pPr>
        <w:jc w:val="center"/>
        <w:rPr>
          <w:ins w:id="74" w:author="ERCOT" w:date="2019-01-22T11:08:00Z"/>
          <w:bCs/>
        </w:rPr>
      </w:pPr>
    </w:p>
    <w:p w14:paraId="145DDD77" w14:textId="77777777" w:rsidR="00CE550C" w:rsidRDefault="00CE550C" w:rsidP="00CE550C">
      <w:pPr>
        <w:ind w:left="360"/>
        <w:jc w:val="both"/>
        <w:rPr>
          <w:ins w:id="75" w:author="ERCOT" w:date="2019-01-22T11:08:00Z"/>
        </w:rPr>
      </w:pPr>
      <w:ins w:id="76" w:author="ERCOT" w:date="2019-01-22T11:08:00Z">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w:proofErr w:type="spellStart"/>
        <w:r>
          <w:t>μ</w:t>
        </w:r>
        <w:r>
          <w:rPr>
            <w:vertAlign w:val="subscript"/>
          </w:rPr>
          <w:t>s</w:t>
        </w:r>
        <w:proofErr w:type="spellEnd"/>
        <w:r>
          <w:rPr>
            <w:bCs/>
          </w:rPr>
          <w:fldChar w:fldCharType="begin"/>
        </w:r>
        <w:r>
          <w:rPr>
            <w:bCs/>
          </w:rPr>
          <w:instrText xml:space="preserve"> QUOTE  </w:instrText>
        </w:r>
        <w:r>
          <w:rPr>
            <w:bCs/>
          </w:rPr>
          <w:fldChar w:fldCharType="end"/>
        </w:r>
        <w:r>
          <w:rPr>
            <w:bCs/>
          </w:rPr>
          <w:t xml:space="preserve"> </w:t>
        </w:r>
        <w:r>
          <w:t xml:space="preserve">and standard deviation </w:t>
        </w:r>
        <w:r>
          <w:fldChar w:fldCharType="begin"/>
        </w:r>
        <w:r>
          <w:instrText xml:space="preserve"> QUOTE  </w:instrText>
        </w:r>
        <w:r>
          <w:fldChar w:fldCharType="end"/>
        </w:r>
        <w:r>
          <w:t>σ.</w:t>
        </w:r>
      </w:ins>
    </w:p>
    <w:p w14:paraId="7005DE71" w14:textId="77777777" w:rsidR="00CE550C" w:rsidRDefault="00CE550C" w:rsidP="00CE550C">
      <w:pPr>
        <w:rPr>
          <w:ins w:id="77" w:author="ERCOT" w:date="2019-01-22T11:08:00Z"/>
        </w:rPr>
      </w:pPr>
    </w:p>
    <w:p w14:paraId="2C338871" w14:textId="77777777" w:rsidR="00CE550C" w:rsidRDefault="00CE550C" w:rsidP="00CE550C">
      <w:pPr>
        <w:tabs>
          <w:tab w:val="center" w:pos="0"/>
        </w:tabs>
        <w:jc w:val="both"/>
        <w:rPr>
          <w:ins w:id="78" w:author="ERCOT" w:date="2019-01-22T11:08:00Z"/>
        </w:rPr>
      </w:pPr>
      <w:ins w:id="79" w:author="ERCOT" w:date="2019-01-22T11:08:00Z">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ins>
    </w:p>
    <w:p w14:paraId="50062666" w14:textId="77777777" w:rsidR="00CE550C" w:rsidRDefault="00CE550C" w:rsidP="00CE550C">
      <w:pPr>
        <w:tabs>
          <w:tab w:val="center" w:pos="0"/>
        </w:tabs>
        <w:jc w:val="both"/>
        <w:rPr>
          <w:ins w:id="80" w:author="ERCOT" w:date="2019-01-22T11:08:00Z"/>
        </w:rPr>
      </w:pPr>
    </w:p>
    <w:p w14:paraId="16FBFE9C" w14:textId="77777777" w:rsidR="00CE550C" w:rsidRDefault="00CE550C" w:rsidP="00CE550C">
      <w:pPr>
        <w:jc w:val="center"/>
        <w:rPr>
          <w:ins w:id="81" w:author="ERCOT" w:date="2019-01-22T11:08:00Z"/>
        </w:rPr>
      </w:pPr>
      <m:oMathPara>
        <m:oMath>
          <m:r>
            <w:ins w:id="82" w:author="ERCOT" w:date="2019-01-22T11:08:00Z">
              <w:rPr>
                <w:rFonts w:ascii="Cambria Math" w:hAnsi="Cambria Math"/>
              </w:rPr>
              <m:t>π</m:t>
            </w:ins>
          </m:r>
          <m:d>
            <m:dPr>
              <m:ctrlPr>
                <w:ins w:id="83" w:author="ERCOT" w:date="2019-01-22T11:08:00Z">
                  <w:rPr>
                    <w:rFonts w:ascii="Cambria Math" w:hAnsi="Cambria Math"/>
                    <w:i/>
                  </w:rPr>
                </w:ins>
              </m:ctrlPr>
            </m:dPr>
            <m:e>
              <m:r>
                <w:ins w:id="84" w:author="ERCOT" w:date="2019-01-22T11:08:00Z">
                  <w:rPr>
                    <w:rFonts w:ascii="Cambria Math" w:hAnsi="Cambria Math"/>
                  </w:rPr>
                  <m:t>R</m:t>
                </w:ins>
              </m:r>
            </m:e>
          </m:d>
          <m:r>
            <w:ins w:id="85" w:author="ERCOT" w:date="2019-01-22T11:08:00Z">
              <w:rPr>
                <w:rFonts w:ascii="Cambria Math" w:hAnsi="Cambria Math"/>
              </w:rPr>
              <m:t>=</m:t>
            </w:ins>
          </m:r>
          <m:d>
            <m:dPr>
              <m:begChr m:val="{"/>
              <m:endChr m:val=""/>
              <m:ctrlPr>
                <w:ins w:id="86" w:author="ERCOT" w:date="2019-01-22T11:08:00Z">
                  <w:rPr>
                    <w:rFonts w:ascii="Cambria Math" w:hAnsi="Cambria Math"/>
                    <w:i/>
                  </w:rPr>
                </w:ins>
              </m:ctrlPr>
            </m:dPr>
            <m:e>
              <m:eqArr>
                <m:eqArrPr>
                  <m:ctrlPr>
                    <w:ins w:id="87" w:author="ERCOT" w:date="2019-01-22T11:08:00Z">
                      <w:rPr>
                        <w:rFonts w:ascii="Cambria Math" w:hAnsi="Cambria Math"/>
                        <w:i/>
                      </w:rPr>
                    </w:ins>
                  </m:ctrlPr>
                </m:eqArrPr>
                <m:e>
                  <m:r>
                    <w:ins w:id="88" w:author="ERCOT" w:date="2019-01-22T11:08:00Z">
                      <w:rPr>
                        <w:rFonts w:ascii="Cambria Math" w:hAnsi="Cambria Math"/>
                      </w:rPr>
                      <m:t>SLOLP</m:t>
                    </w:ins>
                  </m:r>
                  <m:d>
                    <m:dPr>
                      <m:ctrlPr>
                        <w:ins w:id="89" w:author="ERCOT" w:date="2019-01-22T11:08:00Z">
                          <w:rPr>
                            <w:rFonts w:ascii="Cambria Math" w:hAnsi="Cambria Math"/>
                            <w:i/>
                          </w:rPr>
                        </w:ins>
                      </m:ctrlPr>
                    </m:dPr>
                    <m:e>
                      <m:r>
                        <w:ins w:id="90" w:author="ERCOT" w:date="2019-01-22T11:08:00Z">
                          <w:rPr>
                            <w:rFonts w:ascii="Cambria Math" w:hAnsi="Cambria Math"/>
                          </w:rPr>
                          <m:t>R-X</m:t>
                        </w:ins>
                      </m:r>
                    </m:e>
                  </m:d>
                  <m:r>
                    <w:ins w:id="91" w:author="ERCOT" w:date="2019-01-22T11:08:00Z">
                      <w:rPr>
                        <w:rFonts w:ascii="Cambria Math" w:hAnsi="Cambria Math"/>
                      </w:rPr>
                      <m:t>, R-X&gt;0</m:t>
                    </w:ins>
                  </m:r>
                </m:e>
                <m:e>
                  <m:r>
                    <w:ins w:id="92" w:author="ERCOT" w:date="2019-01-22T11:08:00Z">
                      <w:rPr>
                        <w:rFonts w:ascii="Cambria Math" w:hAnsi="Cambria Math"/>
                      </w:rPr>
                      <m:t xml:space="preserve">          1                , R-X≤0</m:t>
                    </w:ins>
                  </m:r>
                </m:e>
              </m:eqArr>
            </m:e>
          </m:d>
        </m:oMath>
      </m:oMathPara>
    </w:p>
    <w:p w14:paraId="5C635B32" w14:textId="77777777" w:rsidR="00CE550C" w:rsidRDefault="00CE550C" w:rsidP="00CE550C">
      <w:pPr>
        <w:rPr>
          <w:ins w:id="93" w:author="ERCOT" w:date="2019-01-22T11:08:00Z"/>
        </w:rPr>
      </w:pPr>
    </w:p>
    <w:p w14:paraId="6AAE73AA" w14:textId="77777777" w:rsidR="00CE550C" w:rsidRDefault="00CE550C" w:rsidP="00CE550C">
      <w:pPr>
        <w:tabs>
          <w:tab w:val="center" w:pos="0"/>
        </w:tabs>
        <w:jc w:val="both"/>
        <w:rPr>
          <w:ins w:id="94" w:author="ERCOT" w:date="2019-01-22T11:08:00Z"/>
        </w:rPr>
      </w:pPr>
      <w:ins w:id="95" w:author="ERCOT" w:date="2019-01-22T11:08:00Z">
        <w:r>
          <w:t>The detailed logic for determining LOLP is described as below:</w:t>
        </w:r>
      </w:ins>
    </w:p>
    <w:p w14:paraId="12E2DCB9" w14:textId="66CA2981" w:rsidR="00F948DB" w:rsidRPr="008B0152" w:rsidDel="00CE550C" w:rsidRDefault="00F948DB" w:rsidP="00F948DB">
      <w:pPr>
        <w:tabs>
          <w:tab w:val="center" w:pos="0"/>
        </w:tabs>
        <w:jc w:val="both"/>
        <w:rPr>
          <w:del w:id="96" w:author="ERCOT" w:date="2019-01-22T11:08:00Z"/>
        </w:rPr>
      </w:pPr>
      <w:del w:id="97" w:author="ERCOT" w:date="2019-01-22T11:08:00Z">
        <w:r w:rsidRPr="008B0152" w:rsidDel="00CE550C">
          <w:delText xml:space="preserve">The key part of </w:delText>
        </w:r>
        <w:r w:rsidDel="00CE550C">
          <w:delText>the concept</w:delText>
        </w:r>
        <w:r w:rsidRPr="008B0152" w:rsidDel="00CE550C">
          <w:delText xml:space="preserve"> is the determination of </w:delText>
        </w:r>
        <w:r w:rsidDel="00CE550C">
          <w:delText>the PBMCL</w:delText>
        </w:r>
        <w:r w:rsidRPr="008B0152" w:rsidDel="00CE550C">
          <w:delText xml:space="preserve">.  </w:delText>
        </w:r>
        <w:r w:rsidDel="00CE550C">
          <w:delText>PBMCL is derived from Loss of Load Probability curve (</w:delText>
        </w:r>
        <w:r w:rsidRPr="008B0152" w:rsidDel="00CE550C">
          <w:delText>LOLP</w:delText>
        </w:r>
        <w:r w:rsidDel="00CE550C">
          <w:delText>), which</w:delText>
        </w:r>
        <w:r w:rsidRPr="008B0152" w:rsidDel="00CE550C">
          <w:delText xml:space="preserve"> depends on many factors, including the probability of forced outages, probability of Load forecast error and probability of wind forecast error.  LOLP at a given reserve level can be interpreted as the probability of the occurrence of an event with a magnitude greater than that reserve level.  A minimum contingency level (X) is chosen in order to send an appropriate scarcity price signal to maintain reliability and stability of the system.  The </w:delText>
        </w:r>
        <w:r w:rsidDel="00CE550C">
          <w:delText>PBMCL</w:delText>
        </w:r>
        <w:r w:rsidRPr="008B0152" w:rsidDel="00CE550C">
          <w:delText xml:space="preserve"> </w:delText>
        </w:r>
        <w:r w:rsidDel="00CE550C">
          <w:delText xml:space="preserve">is </w:delText>
        </w:r>
        <w:r w:rsidRPr="004C4530" w:rsidDel="00CE550C">
          <w:delText>constructed by shifting the curve to the right by the minimum contingency level (X) amount</w:delText>
        </w:r>
        <w:r w:rsidRPr="008B0152" w:rsidDel="00CE550C">
          <w:delText xml:space="preserve"> </w:delText>
        </w:r>
        <w:r w:rsidDel="00CE550C">
          <w:delText>and setting the value to one</w:delText>
        </w:r>
        <w:r w:rsidRPr="008B0152" w:rsidDel="00CE550C">
          <w:delText xml:space="preserve"> for reserve levels below the minimum contingency level (X).  The </w:delText>
        </w:r>
        <w:r w:rsidDel="00CE550C">
          <w:delText>PBMCL</w:delText>
        </w:r>
        <w:r w:rsidRPr="008B0152" w:rsidDel="00CE550C">
          <w:delText xml:space="preserve"> curve for a given reserve level (R) is given as follows:</w:delText>
        </w:r>
      </w:del>
    </w:p>
    <w:p w14:paraId="243A510B" w14:textId="1CA6CE3E" w:rsidR="00F948DB" w:rsidRPr="008B0152" w:rsidDel="00EB7204" w:rsidRDefault="00F948DB" w:rsidP="00F948DB">
      <w:pPr>
        <w:tabs>
          <w:tab w:val="center" w:pos="0"/>
        </w:tabs>
        <w:jc w:val="both"/>
        <w:rPr>
          <w:del w:id="98" w:author="ERCOT" w:date="2019-01-18T15:32:00Z"/>
        </w:rPr>
      </w:pPr>
    </w:p>
    <w:p w14:paraId="42ACAF1D" w14:textId="086FFCCE" w:rsidR="004014B0" w:rsidRPr="008B0152" w:rsidDel="00CE550C" w:rsidRDefault="00F948DB" w:rsidP="00F948DB">
      <w:pPr>
        <w:ind w:left="-270"/>
        <w:jc w:val="center"/>
        <w:rPr>
          <w:del w:id="99" w:author="ERCOT" w:date="2019-01-22T11:08:00Z"/>
        </w:rPr>
      </w:pPr>
      <w:del w:id="100" w:author="ERCOT" w:date="2019-01-18T15:32:00Z">
        <w:r w:rsidRPr="00903132" w:rsidDel="00A71CDF">
          <w:rPr>
            <w:position w:val="-30"/>
          </w:rPr>
          <w:object w:dxaOrig="3300" w:dyaOrig="720" w14:anchorId="7528F09E">
            <v:shape id="_x0000_i1038" type="#_x0000_t75" style="width:164.65pt;height:36.3pt" o:ole="">
              <v:imagedata r:id="rId22" o:title=""/>
            </v:shape>
            <o:OLEObject Type="Embed" ProgID="Equation.3" ShapeID="_x0000_i1038" DrawAspect="Content" ObjectID="_1609674309" r:id="rId23"/>
          </w:object>
        </w:r>
      </w:del>
    </w:p>
    <w:p w14:paraId="5EF22ECD" w14:textId="787FFC34" w:rsidR="00F948DB" w:rsidRPr="008B0152" w:rsidDel="00CE550C" w:rsidRDefault="00F948DB" w:rsidP="00F948DB">
      <w:pPr>
        <w:tabs>
          <w:tab w:val="center" w:pos="0"/>
        </w:tabs>
        <w:jc w:val="both"/>
        <w:rPr>
          <w:del w:id="101" w:author="ERCOT" w:date="2019-01-22T11:08:00Z"/>
        </w:rPr>
      </w:pPr>
      <w:del w:id="102" w:author="ERCOT" w:date="2019-01-22T11:08:00Z">
        <w:r w:rsidRPr="008B0152" w:rsidDel="00CE550C">
          <w:delText xml:space="preserve">LOLP is determined by analyzing historic events defined as the difference between the hour-ahead forecasted reserves with the reserves that were available in Real-Time during the Operating Hour.  </w:delText>
        </w:r>
      </w:del>
      <w:del w:id="103" w:author="ERCOT" w:date="2019-01-18T15:33:00Z">
        <w:r w:rsidRPr="008B0152" w:rsidDel="00EB7204">
          <w:delText>These e</w:delText>
        </w:r>
        <w:r w:rsidRPr="00EB7204" w:rsidDel="00EB7204">
          <w:delText xml:space="preserve">vents are split into twenty-four groups, comprising of four seasons and six time-of-day blocks per day.  These groups are used to determine twenty-four distinct normal probability distributions of the events, which will determine the LOLP for the corresponding season and time block.  </w:delText>
        </w:r>
      </w:del>
      <w:del w:id="104" w:author="ERCOT" w:date="2019-01-22T11:08:00Z">
        <w:r w:rsidRPr="00EB7204" w:rsidDel="00CE550C">
          <w:delText>The detail</w:delText>
        </w:r>
        <w:r w:rsidRPr="004C133B" w:rsidDel="00CE550C">
          <w:delText>ed logic for determining LOLP is described as below:</w:delText>
        </w:r>
      </w:del>
    </w:p>
    <w:p w14:paraId="0BFA5FF4" w14:textId="77777777" w:rsidR="00F948DB" w:rsidRPr="008B0152" w:rsidRDefault="00F948DB" w:rsidP="00F948DB">
      <w:pPr>
        <w:tabs>
          <w:tab w:val="center" w:pos="0"/>
        </w:tabs>
        <w:jc w:val="both"/>
      </w:pPr>
    </w:p>
    <w:p w14:paraId="1F3FDDF9" w14:textId="03DE9713" w:rsidR="00F948DB" w:rsidRPr="008B0152" w:rsidRDefault="003150F0" w:rsidP="003150F0">
      <w:pPr>
        <w:ind w:left="360" w:hanging="310"/>
        <w:contextualSpacing/>
        <w:jc w:val="both"/>
      </w:pPr>
      <w:r>
        <w:t>1)</w:t>
      </w:r>
      <w:r>
        <w:tab/>
      </w:r>
      <w:r w:rsidR="00F948DB" w:rsidRPr="008B0152">
        <w:t>For each Operating Hour in the study period, calculate the system-wide Hour-Ahead (HA) reserve using the snapshot of last Hourly Reliability Unit Commitment (HRUC) for the Operating Hour (at the end of Adjustment Period):</w:t>
      </w:r>
    </w:p>
    <w:p w14:paraId="70335420" w14:textId="77777777" w:rsidR="00F948DB" w:rsidRPr="008B0152" w:rsidRDefault="00F948DB" w:rsidP="00F948DB">
      <w:pPr>
        <w:ind w:left="410"/>
        <w:jc w:val="both"/>
      </w:pPr>
    </w:p>
    <w:p w14:paraId="7C2F3214" w14:textId="77777777" w:rsidR="00F948DB" w:rsidRPr="008B0152" w:rsidRDefault="00F948DB" w:rsidP="00F948DB">
      <w:pPr>
        <w:ind w:left="410"/>
        <w:jc w:val="both"/>
        <w:rPr>
          <w:i/>
        </w:rPr>
      </w:pPr>
      <w:r w:rsidRPr="008B0152">
        <w:rPr>
          <w:i/>
        </w:rPr>
        <w:t>HA Reserve = RUC On-Line Gen COP HSL - (RUC Load Forecast + RUC DCTIE Load)</w:t>
      </w:r>
    </w:p>
    <w:p w14:paraId="39A11D2E" w14:textId="77777777" w:rsidR="00F948DB" w:rsidRDefault="00F948DB" w:rsidP="00F948DB">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74E9478C" w14:textId="77777777" w:rsidR="00F948DB" w:rsidRDefault="00F948DB" w:rsidP="00F948DB">
      <w:pPr>
        <w:ind w:left="410"/>
        <w:jc w:val="both"/>
      </w:pPr>
    </w:p>
    <w:p w14:paraId="346ABDE5" w14:textId="77777777" w:rsidR="00F948DB" w:rsidRDefault="00F948DB" w:rsidP="00F948DB">
      <w:pPr>
        <w:spacing w:after="60"/>
        <w:ind w:left="410"/>
        <w:jc w:val="both"/>
      </w:pPr>
      <w:r w:rsidRPr="001D1746">
        <w:t xml:space="preserve">The calculation above excludes the following </w:t>
      </w:r>
      <w:r>
        <w:t>Generation Resources:</w:t>
      </w:r>
    </w:p>
    <w:p w14:paraId="7E03D3BA" w14:textId="77777777" w:rsidR="00F948DB" w:rsidRDefault="00F948DB" w:rsidP="00F948D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948DB" w14:paraId="3B3E47BE" w14:textId="77777777" w:rsidTr="00316F75">
        <w:tc>
          <w:tcPr>
            <w:tcW w:w="9450" w:type="dxa"/>
            <w:tcBorders>
              <w:top w:val="single" w:sz="4" w:space="0" w:color="auto"/>
              <w:left w:val="single" w:sz="4" w:space="0" w:color="auto"/>
              <w:bottom w:val="single" w:sz="4" w:space="0" w:color="auto"/>
              <w:right w:val="single" w:sz="4" w:space="0" w:color="auto"/>
            </w:tcBorders>
            <w:shd w:val="clear" w:color="auto" w:fill="D9D9D9"/>
          </w:tcPr>
          <w:p w14:paraId="73DE8918" w14:textId="77777777" w:rsidR="00F948DB" w:rsidRPr="00EA6A66" w:rsidRDefault="00F948DB" w:rsidP="00316F75">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5F531EC3" w14:textId="77777777" w:rsidR="00F948DB" w:rsidRDefault="00F948DB" w:rsidP="00F948DB">
      <w:pPr>
        <w:spacing w:before="60" w:after="60"/>
        <w:ind w:left="1440" w:hanging="720"/>
        <w:jc w:val="both"/>
      </w:pPr>
      <w:r>
        <w:t>(b)</w:t>
      </w:r>
      <w:r>
        <w:tab/>
        <w:t xml:space="preserve">Nuclear Resources; and </w:t>
      </w:r>
    </w:p>
    <w:p w14:paraId="12CFF768" w14:textId="77777777" w:rsidR="00F948DB" w:rsidRPr="008B0152" w:rsidRDefault="00F948DB" w:rsidP="00F948DB">
      <w:pPr>
        <w:spacing w:after="240"/>
        <w:ind w:left="1440" w:hanging="720"/>
        <w:jc w:val="both"/>
      </w:pPr>
      <w:r>
        <w:t>(c)</w:t>
      </w:r>
      <w:r>
        <w:tab/>
      </w:r>
      <w:r w:rsidRPr="00025388">
        <w:t>Resources with ONTEST</w:t>
      </w:r>
      <w:r w:rsidRPr="00877EAD">
        <w:t xml:space="preserve"> </w:t>
      </w:r>
      <w:r>
        <w:t xml:space="preserve">Current Operating Plan (COP) </w:t>
      </w:r>
      <w:r w:rsidRPr="00025388">
        <w:t>Status</w:t>
      </w:r>
      <w:r>
        <w:t>.</w:t>
      </w:r>
      <w:r w:rsidRPr="00025388">
        <w:t xml:space="preserve"> </w:t>
      </w:r>
    </w:p>
    <w:p w14:paraId="4F531F15" w14:textId="59CEED55" w:rsidR="00F948DB" w:rsidRPr="008B0152" w:rsidRDefault="003150F0" w:rsidP="003150F0">
      <w:pPr>
        <w:ind w:left="360" w:hanging="310"/>
        <w:contextualSpacing/>
        <w:jc w:val="both"/>
      </w:pPr>
      <w:r>
        <w:t>2)</w:t>
      </w:r>
      <w:r>
        <w:tab/>
      </w:r>
      <w:r w:rsidR="00F948DB" w:rsidRPr="008B0152">
        <w:t>For each SCED interval in the study period, calculate the system-wide available SCED reserve using SCED telemetry and solution as:</w:t>
      </w:r>
    </w:p>
    <w:p w14:paraId="42DC3B5A" w14:textId="77777777" w:rsidR="00F948DB" w:rsidRPr="008B0152" w:rsidRDefault="00F948DB" w:rsidP="00F948DB">
      <w:pPr>
        <w:ind w:left="410"/>
        <w:jc w:val="both"/>
      </w:pPr>
    </w:p>
    <w:p w14:paraId="15DDB38E" w14:textId="77777777" w:rsidR="00F948DB" w:rsidRPr="008B0152" w:rsidRDefault="00F948DB" w:rsidP="00F948DB">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753E097A" w14:textId="77777777" w:rsidR="00F948DB" w:rsidRDefault="00F948DB" w:rsidP="00F948DB">
      <w:pPr>
        <w:ind w:left="410"/>
        <w:jc w:val="both"/>
      </w:pPr>
    </w:p>
    <w:p w14:paraId="67FE84AE" w14:textId="77777777" w:rsidR="00F948DB" w:rsidRDefault="00F948DB" w:rsidP="00F948DB">
      <w:pPr>
        <w:spacing w:after="60"/>
        <w:ind w:left="410"/>
        <w:jc w:val="both"/>
      </w:pPr>
      <w:r>
        <w:t>The calculation above excludes the following Generation Resources:</w:t>
      </w:r>
    </w:p>
    <w:p w14:paraId="2A34EEB0" w14:textId="77777777" w:rsidR="00F948DB" w:rsidRDefault="00F948DB" w:rsidP="00F948D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948DB" w14:paraId="1342212F" w14:textId="77777777" w:rsidTr="00316F75">
        <w:tc>
          <w:tcPr>
            <w:tcW w:w="9450" w:type="dxa"/>
            <w:tcBorders>
              <w:top w:val="single" w:sz="4" w:space="0" w:color="auto"/>
              <w:left w:val="single" w:sz="4" w:space="0" w:color="auto"/>
              <w:bottom w:val="single" w:sz="4" w:space="0" w:color="auto"/>
              <w:right w:val="single" w:sz="4" w:space="0" w:color="auto"/>
            </w:tcBorders>
            <w:shd w:val="clear" w:color="auto" w:fill="D9D9D9"/>
          </w:tcPr>
          <w:p w14:paraId="4BB5A9DB" w14:textId="77777777" w:rsidR="00F948DB" w:rsidRPr="00EA6A66" w:rsidRDefault="00F948DB" w:rsidP="00316F75">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6AFFCDC1" w14:textId="77777777" w:rsidR="00F948DB" w:rsidRDefault="00F948DB" w:rsidP="00F948DB">
      <w:pPr>
        <w:spacing w:before="60" w:after="60"/>
        <w:ind w:left="1440" w:hanging="720"/>
        <w:jc w:val="both"/>
      </w:pPr>
      <w:r>
        <w:t>(b)</w:t>
      </w:r>
      <w:r>
        <w:tab/>
        <w:t>Nuclear Resources;</w:t>
      </w:r>
    </w:p>
    <w:p w14:paraId="72856277" w14:textId="77777777" w:rsidR="00F948DB" w:rsidRDefault="00F948DB" w:rsidP="00F948DB">
      <w:pPr>
        <w:spacing w:after="60"/>
        <w:ind w:left="1440" w:hanging="720"/>
        <w:jc w:val="both"/>
      </w:pPr>
      <w:r>
        <w:t>(c)</w:t>
      </w:r>
      <w:r>
        <w:tab/>
      </w:r>
      <w:r w:rsidRPr="00E22048">
        <w:t>Resources with telemetered net real power (in MW) less than 95% of their telemetered LSL</w:t>
      </w:r>
      <w:r>
        <w:t>; and</w:t>
      </w:r>
    </w:p>
    <w:p w14:paraId="021F6B17" w14:textId="77777777" w:rsidR="00F948DB" w:rsidRDefault="00F948DB" w:rsidP="00F948DB">
      <w:pPr>
        <w:spacing w:after="60"/>
        <w:ind w:left="1440" w:hanging="720"/>
        <w:jc w:val="both"/>
      </w:pPr>
      <w:r>
        <w:t>(d)</w:t>
      </w:r>
      <w:r>
        <w:tab/>
      </w:r>
      <w:r w:rsidRPr="00025388">
        <w:t xml:space="preserve">Resources with </w:t>
      </w:r>
      <w:r>
        <w:t xml:space="preserve">a </w:t>
      </w:r>
      <w:r w:rsidRPr="00025388">
        <w:t>telemetered</w:t>
      </w:r>
      <w:r>
        <w:t xml:space="preserve"> status of:</w:t>
      </w:r>
    </w:p>
    <w:p w14:paraId="0A5C0E93" w14:textId="77777777" w:rsidR="00F948DB" w:rsidRDefault="00F948DB" w:rsidP="00F948DB">
      <w:pPr>
        <w:spacing w:after="60"/>
        <w:ind w:left="1440"/>
        <w:jc w:val="both"/>
      </w:pPr>
      <w:r>
        <w:t>(</w:t>
      </w:r>
      <w:proofErr w:type="spellStart"/>
      <w:r>
        <w:t>i</w:t>
      </w:r>
      <w:proofErr w:type="spellEnd"/>
      <w:r>
        <w:t>)</w:t>
      </w:r>
      <w:r>
        <w:tab/>
      </w:r>
      <w:r w:rsidRPr="00025388">
        <w:t>ONTEST</w:t>
      </w:r>
      <w:r>
        <w:t>;</w:t>
      </w:r>
    </w:p>
    <w:p w14:paraId="08A7E03F" w14:textId="77777777" w:rsidR="00F948DB" w:rsidRDefault="00F948DB" w:rsidP="00F948DB">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2B5275E5" w14:textId="77777777" w:rsidR="00F948DB" w:rsidRDefault="00F948DB" w:rsidP="00F948DB">
      <w:pPr>
        <w:spacing w:after="240"/>
        <w:ind w:left="1440"/>
        <w:jc w:val="both"/>
      </w:pPr>
      <w:r>
        <w:t>(iii)</w:t>
      </w:r>
      <w:r>
        <w:tab/>
      </w:r>
      <w:r w:rsidRPr="00877EAD">
        <w:t>SHUTDOWN</w:t>
      </w:r>
      <w:r>
        <w:t>.</w:t>
      </w:r>
    </w:p>
    <w:p w14:paraId="15819270" w14:textId="7273BF27" w:rsidR="00F948DB" w:rsidRPr="008B0152" w:rsidRDefault="003150F0" w:rsidP="003150F0">
      <w:pPr>
        <w:ind w:left="360" w:hanging="310"/>
        <w:contextualSpacing/>
        <w:jc w:val="both"/>
      </w:pPr>
      <w:r>
        <w:t>3)</w:t>
      </w:r>
      <w:r>
        <w:tab/>
      </w:r>
      <w:r w:rsidR="00F948DB" w:rsidRPr="008B0152">
        <w:t>For each Operating Hour in the study period, calculate the hourly average system-wide SCED reserve by averaging the interval SCED reserve in step 2).</w:t>
      </w:r>
    </w:p>
    <w:p w14:paraId="26DB80C5" w14:textId="77777777" w:rsidR="00F948DB" w:rsidRPr="008B0152" w:rsidRDefault="00F948DB" w:rsidP="00F948DB">
      <w:pPr>
        <w:ind w:left="410"/>
        <w:jc w:val="both"/>
      </w:pPr>
    </w:p>
    <w:p w14:paraId="4DE7D43E" w14:textId="0FC7F3F8" w:rsidR="00F948DB" w:rsidRPr="008B0152" w:rsidRDefault="003150F0" w:rsidP="003150F0">
      <w:pPr>
        <w:ind w:left="360" w:hanging="310"/>
        <w:contextualSpacing/>
        <w:jc w:val="both"/>
      </w:pPr>
      <w:r>
        <w:t>4)</w:t>
      </w:r>
      <w:r>
        <w:tab/>
      </w:r>
      <w:r w:rsidR="00F948DB" w:rsidRPr="008B0152">
        <w:t>For each Operating Hour in the study period, calculate the system</w:t>
      </w:r>
      <w:r w:rsidR="00F948DB">
        <w:t>-</w:t>
      </w:r>
      <w:r w:rsidR="00F948DB" w:rsidRPr="008B0152">
        <w:t>wide Reserve Error as:</w:t>
      </w:r>
    </w:p>
    <w:p w14:paraId="51C61DB9" w14:textId="77777777" w:rsidR="00F948DB" w:rsidRPr="008B0152" w:rsidRDefault="00F948DB" w:rsidP="00F948DB"/>
    <w:p w14:paraId="386F1BD2" w14:textId="77777777" w:rsidR="00F948DB" w:rsidRPr="004A7877" w:rsidRDefault="00F948DB" w:rsidP="00F948DB">
      <w:pPr>
        <w:ind w:left="360"/>
        <w:jc w:val="both"/>
        <w:rPr>
          <w:i/>
        </w:rPr>
      </w:pPr>
      <w:r w:rsidRPr="008B0152">
        <w:rPr>
          <w:i/>
        </w:rPr>
        <w:t xml:space="preserve">Reserve </w:t>
      </w:r>
      <w:r w:rsidRPr="004A7877">
        <w:rPr>
          <w:i/>
        </w:rPr>
        <w:t xml:space="preserve">Error = HA Reserve – SCED Reserve (Hourly Average) + </w:t>
      </w:r>
      <w:proofErr w:type="spellStart"/>
      <w:r w:rsidRPr="004A7877">
        <w:rPr>
          <w:i/>
        </w:rPr>
        <w:t>Firm_Load_Shed</w:t>
      </w:r>
      <w:proofErr w:type="spellEnd"/>
      <w:r w:rsidRPr="004A7877">
        <w:rPr>
          <w:i/>
        </w:rPr>
        <w:t xml:space="preserve"> (Hourly Average)</w:t>
      </w:r>
    </w:p>
    <w:p w14:paraId="198B2A6C" w14:textId="1A337482" w:rsidR="00F948DB" w:rsidRPr="004A7877" w:rsidDel="00397185" w:rsidRDefault="00F948DB" w:rsidP="00F948DB">
      <w:pPr>
        <w:ind w:firstLine="410"/>
        <w:jc w:val="both"/>
        <w:rPr>
          <w:del w:id="105" w:author="ERCOT" w:date="2019-01-22T11:15:00Z"/>
          <w:i/>
        </w:rPr>
      </w:pPr>
    </w:p>
    <w:p w14:paraId="0AE730A1" w14:textId="394149C3" w:rsidR="00F948DB" w:rsidRPr="004A7877" w:rsidDel="004A7877" w:rsidRDefault="003150F0" w:rsidP="003150F0">
      <w:pPr>
        <w:ind w:left="360" w:hanging="310"/>
        <w:contextualSpacing/>
        <w:jc w:val="both"/>
        <w:rPr>
          <w:del w:id="106" w:author="ERCOT" w:date="2019-01-18T15:41:00Z"/>
        </w:rPr>
      </w:pPr>
      <w:del w:id="107" w:author="ERCOT" w:date="2019-01-18T16:29:00Z">
        <w:r w:rsidDel="003150F0">
          <w:delText>5)</w:delText>
        </w:r>
        <w:r w:rsidDel="003150F0">
          <w:tab/>
        </w:r>
      </w:del>
      <w:del w:id="108" w:author="ERCOT" w:date="2019-01-18T15:41:00Z">
        <w:r w:rsidR="00F948DB" w:rsidRPr="004A7877" w:rsidDel="004A7877">
          <w:delText>For each Operating Hour in the study period, allocate it to the corresponding season and time block.  All the hours will be split into 24 distribution groups based on the Season and the time of day:</w:delText>
        </w:r>
      </w:del>
    </w:p>
    <w:p w14:paraId="62413739" w14:textId="2B70D1C9" w:rsidR="00F948DB" w:rsidRPr="004A7877" w:rsidDel="004A7877" w:rsidRDefault="00F948DB" w:rsidP="00F948DB">
      <w:pPr>
        <w:ind w:left="410"/>
        <w:jc w:val="both"/>
        <w:rPr>
          <w:del w:id="109" w:author="ERCOT" w:date="2019-01-18T15:41:00Z"/>
        </w:rPr>
      </w:pPr>
    </w:p>
    <w:p w14:paraId="7AF08262" w14:textId="222CDEF8" w:rsidR="00F948DB" w:rsidRPr="004A7877" w:rsidDel="004A7877" w:rsidRDefault="00F948DB" w:rsidP="00F948DB">
      <w:pPr>
        <w:numPr>
          <w:ilvl w:val="0"/>
          <w:numId w:val="25"/>
        </w:numPr>
        <w:contextualSpacing/>
        <w:jc w:val="both"/>
        <w:rPr>
          <w:del w:id="110" w:author="ERCOT" w:date="2019-01-18T15:41:00Z"/>
        </w:rPr>
      </w:pPr>
      <w:del w:id="111" w:author="ERCOT" w:date="2019-01-18T15:41:00Z">
        <w:r w:rsidRPr="004A7877" w:rsidDel="004A7877">
          <w:delText xml:space="preserve">4 Seasons of </w:delText>
        </w:r>
      </w:del>
    </w:p>
    <w:p w14:paraId="77C6F364" w14:textId="2E72867E" w:rsidR="00F948DB" w:rsidRPr="004A7877" w:rsidDel="004A7877" w:rsidRDefault="00F948DB" w:rsidP="00F948DB">
      <w:pPr>
        <w:numPr>
          <w:ilvl w:val="1"/>
          <w:numId w:val="25"/>
        </w:numPr>
        <w:contextualSpacing/>
        <w:jc w:val="both"/>
        <w:rPr>
          <w:del w:id="112" w:author="ERCOT" w:date="2019-01-18T15:41:00Z"/>
        </w:rPr>
      </w:pPr>
      <w:del w:id="113" w:author="ERCOT" w:date="2019-01-18T15:41:00Z">
        <w:r w:rsidRPr="004A7877" w:rsidDel="004A7877">
          <w:delText xml:space="preserve">Winter (Months 12, 1, 2), </w:delText>
        </w:r>
      </w:del>
    </w:p>
    <w:p w14:paraId="26744508" w14:textId="2988C63F" w:rsidR="00F948DB" w:rsidRPr="004A7877" w:rsidDel="004A7877" w:rsidRDefault="00F948DB" w:rsidP="00F948DB">
      <w:pPr>
        <w:numPr>
          <w:ilvl w:val="1"/>
          <w:numId w:val="25"/>
        </w:numPr>
        <w:contextualSpacing/>
        <w:jc w:val="both"/>
        <w:rPr>
          <w:del w:id="114" w:author="ERCOT" w:date="2019-01-18T15:41:00Z"/>
        </w:rPr>
      </w:pPr>
      <w:del w:id="115" w:author="ERCOT" w:date="2019-01-18T15:41:00Z">
        <w:r w:rsidRPr="004A7877" w:rsidDel="004A7877">
          <w:delText xml:space="preserve">Spring (Months 3, 4, 5), </w:delText>
        </w:r>
      </w:del>
    </w:p>
    <w:p w14:paraId="55890791" w14:textId="7F2A155B" w:rsidR="00F948DB" w:rsidRPr="004A7877" w:rsidDel="004A7877" w:rsidRDefault="00F948DB" w:rsidP="00F948DB">
      <w:pPr>
        <w:numPr>
          <w:ilvl w:val="1"/>
          <w:numId w:val="25"/>
        </w:numPr>
        <w:contextualSpacing/>
        <w:jc w:val="both"/>
        <w:rPr>
          <w:del w:id="116" w:author="ERCOT" w:date="2019-01-18T15:41:00Z"/>
        </w:rPr>
      </w:pPr>
      <w:del w:id="117" w:author="ERCOT" w:date="2019-01-18T15:41:00Z">
        <w:r w:rsidRPr="004A7877" w:rsidDel="004A7877">
          <w:delText xml:space="preserve">Summer (Months 6, 7, 8) </w:delText>
        </w:r>
      </w:del>
    </w:p>
    <w:p w14:paraId="04F42058" w14:textId="0C82464A" w:rsidR="00F948DB" w:rsidRPr="004A7877" w:rsidDel="004A7877" w:rsidRDefault="00F948DB" w:rsidP="00F948DB">
      <w:pPr>
        <w:numPr>
          <w:ilvl w:val="1"/>
          <w:numId w:val="25"/>
        </w:numPr>
        <w:contextualSpacing/>
        <w:jc w:val="both"/>
        <w:rPr>
          <w:del w:id="118" w:author="ERCOT" w:date="2019-01-18T15:41:00Z"/>
        </w:rPr>
      </w:pPr>
      <w:del w:id="119" w:author="ERCOT" w:date="2019-01-18T15:41:00Z">
        <w:r w:rsidRPr="004A7877" w:rsidDel="004A7877">
          <w:delText>Fall (Months 9, 10, 11)</w:delText>
        </w:r>
      </w:del>
    </w:p>
    <w:p w14:paraId="24897B34" w14:textId="7CCF2CAB" w:rsidR="00F948DB" w:rsidRPr="004A7877" w:rsidDel="004A7877" w:rsidRDefault="00F948DB" w:rsidP="00F948DB">
      <w:pPr>
        <w:numPr>
          <w:ilvl w:val="0"/>
          <w:numId w:val="25"/>
        </w:numPr>
        <w:jc w:val="both"/>
        <w:rPr>
          <w:del w:id="120" w:author="ERCOT" w:date="2019-01-18T15:41:00Z"/>
        </w:rPr>
      </w:pPr>
      <w:del w:id="121" w:author="ERCOT" w:date="2019-01-18T15:41:00Z">
        <w:r w:rsidRPr="004A7877" w:rsidDel="004A7877">
          <w:delText>6 time-of-day blocks each consisting of 4 hours</w:delText>
        </w:r>
      </w:del>
    </w:p>
    <w:p w14:paraId="49484C50" w14:textId="77777777" w:rsidR="00F948DB" w:rsidRPr="008B0152" w:rsidRDefault="00F948DB" w:rsidP="00F948DB">
      <w:pPr>
        <w:ind w:left="1080"/>
        <w:jc w:val="both"/>
      </w:pPr>
    </w:p>
    <w:p w14:paraId="75A46B68" w14:textId="63760FE3" w:rsidR="00F948DB" w:rsidRPr="008B0152" w:rsidDel="00397185" w:rsidRDefault="003150F0" w:rsidP="003150F0">
      <w:pPr>
        <w:ind w:left="360" w:hanging="310"/>
        <w:contextualSpacing/>
        <w:jc w:val="both"/>
        <w:rPr>
          <w:del w:id="122" w:author="ERCOT" w:date="2019-01-22T11:14:00Z"/>
        </w:rPr>
      </w:pPr>
      <w:del w:id="123" w:author="ERCOT" w:date="2019-01-18T16:29:00Z">
        <w:r w:rsidDel="003150F0">
          <w:delText>6</w:delText>
        </w:r>
      </w:del>
      <w:ins w:id="124" w:author="ERCOT" w:date="2019-01-18T16:29:00Z">
        <w:r>
          <w:t>5</w:t>
        </w:r>
      </w:ins>
      <w:r>
        <w:t>)</w:t>
      </w:r>
      <w:r>
        <w:tab/>
      </w:r>
      <w:r w:rsidR="00F948DB" w:rsidRPr="008B0152">
        <w:t xml:space="preserve">Calculate the mean </w:t>
      </w:r>
      <w:r w:rsidR="00F948DB">
        <w:rPr>
          <w:bCs/>
        </w:rPr>
        <w:t>(</w:t>
      </w:r>
      <w:ins w:id="125" w:author="ERCOT" w:date="2019-01-18T16:27:00Z">
        <w:r>
          <w:rPr>
            <w:bCs/>
          </w:rPr>
          <w:t>μ</w:t>
        </w:r>
      </w:ins>
      <w:del w:id="126" w:author="ERCOT" w:date="2019-01-18T15:43:00Z">
        <w:r w:rsidR="00F948DB" w:rsidRPr="00F53298" w:rsidDel="004A7877">
          <w:rPr>
            <w:position w:val="-10"/>
          </w:rPr>
          <w:object w:dxaOrig="240" w:dyaOrig="255" w14:anchorId="3EA3CFAA">
            <v:shape id="_x0000_i1039" type="#_x0000_t75" style="width:12.5pt;height:12.5pt" o:ole="">
              <v:imagedata r:id="rId24" o:title=""/>
            </v:shape>
            <o:OLEObject Type="Embed" ProgID="Equation.3" ShapeID="_x0000_i1039" DrawAspect="Content" ObjectID="_1609674310" r:id="rId25"/>
          </w:object>
        </w:r>
      </w:del>
      <w:r w:rsidR="00F948DB">
        <w:t>)</w:t>
      </w:r>
      <w:r w:rsidR="00F948DB" w:rsidRPr="008B0152">
        <w:rPr>
          <w:bCs/>
        </w:rPr>
        <w:t xml:space="preserve"> </w:t>
      </w:r>
      <w:r w:rsidR="00F948DB" w:rsidRPr="008B0152">
        <w:t xml:space="preserve">and standard deviation </w:t>
      </w:r>
      <w:r w:rsidR="00F948DB" w:rsidRPr="008B0152">
        <w:rPr>
          <w:bCs/>
        </w:rPr>
        <w:fldChar w:fldCharType="begin"/>
      </w:r>
      <w:r w:rsidR="00F948DB" w:rsidRPr="008B0152">
        <w:rPr>
          <w:bCs/>
        </w:rPr>
        <w:instrText xml:space="preserve"> QUOTE </w:instrText>
      </w:r>
      <m:oMath>
        <m:r>
          <m:rPr>
            <m:sty m:val="p"/>
          </m:rPr>
          <w:rPr>
            <w:rFonts w:ascii="Cambria Math" w:hAnsi="Cambria Math"/>
          </w:rPr>
          <m:t>μ)</m:t>
        </m:r>
      </m:oMath>
      <w:r w:rsidR="00F948DB" w:rsidRPr="008B0152">
        <w:rPr>
          <w:bCs/>
        </w:rPr>
        <w:instrText xml:space="preserve"> </w:instrText>
      </w:r>
      <w:r w:rsidR="00F948DB" w:rsidRPr="008B0152">
        <w:rPr>
          <w:bCs/>
        </w:rPr>
        <w:fldChar w:fldCharType="end"/>
      </w:r>
      <w:r w:rsidR="00F948DB">
        <w:rPr>
          <w:bCs/>
        </w:rPr>
        <w:t>(</w:t>
      </w:r>
      <w:proofErr w:type="gramStart"/>
      <w:ins w:id="127" w:author="ERCOT" w:date="2019-01-18T16:27:00Z">
        <w:r>
          <w:rPr>
            <w:bCs/>
          </w:rPr>
          <w:t>σ</w:t>
        </w:r>
      </w:ins>
      <w:r w:rsidRPr="00F53298" w:rsidDel="004A7877">
        <w:t xml:space="preserve"> </w:t>
      </w:r>
      <w:proofErr w:type="gramEnd"/>
      <w:del w:id="128" w:author="ERCOT" w:date="2019-01-18T15:43:00Z">
        <w:r w:rsidR="00F948DB" w:rsidRPr="00F53298" w:rsidDel="004A7877">
          <w:rPr>
            <w:position w:val="-6"/>
          </w:rPr>
          <w:object w:dxaOrig="240" w:dyaOrig="225" w14:anchorId="2D6286C0">
            <v:shape id="_x0000_i1040" type="#_x0000_t75" style="width:12.5pt;height:11.25pt" o:ole="">
              <v:imagedata r:id="rId26" o:title=""/>
            </v:shape>
            <o:OLEObject Type="Embed" ProgID="Equation.3" ShapeID="_x0000_i1040" DrawAspect="Content" ObjectID="_1609674311" r:id="rId27"/>
          </w:object>
        </w:r>
      </w:del>
      <w:r w:rsidR="00F948DB">
        <w:t xml:space="preserve">) </w:t>
      </w:r>
      <w:del w:id="129" w:author="ERCOT" w:date="2019-01-18T15:43:00Z">
        <w:r w:rsidR="00F948DB" w:rsidRPr="008B0152" w:rsidDel="008B46E3">
          <w:delText xml:space="preserve">for </w:delText>
        </w:r>
        <w:r w:rsidR="00F948DB" w:rsidRPr="004A7877" w:rsidDel="008B46E3">
          <w:delText xml:space="preserve">each of the twenty-four distinct LOLP distributions </w:delText>
        </w:r>
      </w:del>
      <w:r w:rsidR="00F948DB" w:rsidRPr="004A7877">
        <w:t>using the calculated Reserve Error in step 4)</w:t>
      </w:r>
      <w:ins w:id="130" w:author="ERCOT" w:date="2019-01-18T15:43:00Z">
        <w:r w:rsidR="008B46E3" w:rsidRPr="004A7877">
          <w:t xml:space="preserve"> for the study period</w:t>
        </w:r>
      </w:ins>
      <w:r w:rsidR="00F948DB" w:rsidRPr="004A7877">
        <w:t xml:space="preserve">.  </w:t>
      </w:r>
      <w:ins w:id="131" w:author="ERCOT" w:date="2019-01-22T11:12:00Z">
        <w:r w:rsidR="00397185">
          <w:t xml:space="preserve">This </w:t>
        </w:r>
        <m:oMath>
          <m:r>
            <w:rPr>
              <w:rFonts w:ascii="Cambria Math" w:hAnsi="Cambria Math"/>
            </w:rPr>
            <m:t>μ</m:t>
          </m:r>
        </m:oMath>
        <w:r w:rsidR="00397185">
          <w:rPr>
            <w:bCs/>
          </w:rPr>
          <w:t xml:space="preserve"> and σ are then used to determine the PBMCL curve as described </w:t>
        </w:r>
      </w:ins>
      <w:ins w:id="132" w:author="ERCOT" w:date="2019-01-22T11:13:00Z">
        <w:r w:rsidR="00397185">
          <w:rPr>
            <w:bCs/>
          </w:rPr>
          <w:t>above</w:t>
        </w:r>
      </w:ins>
      <w:ins w:id="133" w:author="ERCOT" w:date="2019-01-22T11:12:00Z">
        <w:r w:rsidR="00397185">
          <w:rPr>
            <w:bCs/>
          </w:rPr>
          <w:t>.</w:t>
        </w:r>
        <w:r w:rsidR="00397185">
          <w:t xml:space="preserve">  </w:t>
        </w:r>
      </w:ins>
      <w:del w:id="134" w:author="ERCOT" w:date="2019-01-22T11:23:00Z">
        <w:r w:rsidR="00F948DB" w:rsidRPr="004A7877" w:rsidDel="00024E73">
          <w:delText>The current values can be found at ERCOT.com on the Real-Time</w:delText>
        </w:r>
      </w:del>
      <w:del w:id="135" w:author="ERCOT" w:date="2019-01-22T11:24:00Z">
        <w:r w:rsidR="00F948DB" w:rsidRPr="004A7877" w:rsidDel="00024E73">
          <w:delText xml:space="preserve"> Market page.</w:delText>
        </w:r>
      </w:del>
      <w:del w:id="136" w:author="ERCOT" w:date="2019-01-22T11:14:00Z">
        <w:r w:rsidR="00F948DB" w:rsidRPr="004A7877" w:rsidDel="00397185">
          <w:delText xml:space="preserve">  </w:delText>
        </w:r>
      </w:del>
      <w:del w:id="137" w:author="ERCOT" w:date="2019-01-18T15:44:00Z">
        <w:r w:rsidR="00F948DB" w:rsidRPr="004A7877" w:rsidDel="008B46E3">
          <w:rPr>
            <w:bCs/>
          </w:rPr>
          <w:delText xml:space="preserve">This hourly error is normally distributed and hence </w:delText>
        </w:r>
      </w:del>
      <w:r w:rsidR="00F948DB" w:rsidRPr="004A7877">
        <w:rPr>
          <w:bCs/>
        </w:rPr>
        <w:fldChar w:fldCharType="begin"/>
      </w:r>
      <w:r w:rsidR="00F948DB" w:rsidRPr="004A7877">
        <w:rPr>
          <w:bCs/>
        </w:rPr>
        <w:instrText xml:space="preserve"> QUOTE </w:instrText>
      </w:r>
      <m:oMath>
        <m:r>
          <m:rPr>
            <m:sty m:val="p"/>
          </m:rPr>
          <w:rPr>
            <w:rFonts w:ascii="Cambria Math" w:hAnsi="Cambria Math"/>
          </w:rPr>
          <m:t>LOLP</m:t>
        </m:r>
      </m:oMath>
      <w:r w:rsidR="00F948DB" w:rsidRPr="004A7877">
        <w:rPr>
          <w:bCs/>
        </w:rPr>
        <w:instrText xml:space="preserve"> </w:instrText>
      </w:r>
      <w:r w:rsidR="00F948DB" w:rsidRPr="004A7877">
        <w:rPr>
          <w:bCs/>
        </w:rPr>
        <w:fldChar w:fldCharType="end"/>
      </w:r>
      <w:del w:id="138" w:author="ERCOT" w:date="2019-01-22T11:14:00Z">
        <w:r w:rsidR="00F948DB" w:rsidRPr="004A7877" w:rsidDel="00397185">
          <w:rPr>
            <w:bCs/>
          </w:rPr>
          <w:delText xml:space="preserve">LOLP </w:delText>
        </w:r>
        <w:r w:rsidR="00F948DB" w:rsidRPr="008B0152" w:rsidDel="00397185">
          <w:rPr>
            <w:bCs/>
          </w:rPr>
          <w:delText>for a given value reserve level R can be calculated:</w:delText>
        </w:r>
      </w:del>
    </w:p>
    <w:p w14:paraId="3FB96686" w14:textId="7722FF88" w:rsidR="00F948DB" w:rsidRPr="008B0152" w:rsidDel="00397185" w:rsidRDefault="008B46E3">
      <w:pPr>
        <w:ind w:left="360" w:hanging="310"/>
        <w:contextualSpacing/>
        <w:jc w:val="both"/>
        <w:rPr>
          <w:del w:id="139" w:author="ERCOT" w:date="2019-01-22T11:14:00Z"/>
        </w:rPr>
        <w:pPrChange w:id="140" w:author="ERCOT" w:date="2019-01-22T11:14:00Z">
          <w:pPr>
            <w:ind w:left="410"/>
            <w:jc w:val="center"/>
          </w:pPr>
        </w:pPrChange>
      </w:pPr>
      <w:del w:id="141" w:author="ERCOT" w:date="2019-01-18T15:46:00Z">
        <w:r w:rsidRPr="008B0152" w:rsidDel="008B46E3">
          <w:rPr>
            <w:position w:val="-10"/>
          </w:rPr>
          <w:object w:dxaOrig="3345" w:dyaOrig="330" w14:anchorId="6F767C4A">
            <v:shape id="_x0000_i1041" type="#_x0000_t75" style="width:167.15pt;height:16.3pt" o:ole="">
              <v:imagedata r:id="rId20" o:title=""/>
            </v:shape>
            <o:OLEObject Type="Embed" ProgID="Equation.3" ShapeID="_x0000_i1041" DrawAspect="Content" ObjectID="_1609674312" r:id="rId28"/>
          </w:object>
        </w:r>
      </w:del>
    </w:p>
    <w:p w14:paraId="5AC35D93" w14:textId="7D1CE1C1" w:rsidR="00F948DB" w:rsidRPr="008B46E3" w:rsidDel="008B46E3" w:rsidRDefault="00F948DB">
      <w:pPr>
        <w:ind w:left="360" w:hanging="310"/>
        <w:contextualSpacing/>
        <w:jc w:val="both"/>
        <w:rPr>
          <w:del w:id="142" w:author="ERCOT" w:date="2019-01-18T15:46:00Z"/>
        </w:rPr>
        <w:pPrChange w:id="143" w:author="ERCOT" w:date="2019-01-22T11:14:00Z">
          <w:pPr>
            <w:ind w:left="410"/>
            <w:jc w:val="center"/>
          </w:pPr>
        </w:pPrChange>
      </w:pPr>
    </w:p>
    <w:p w14:paraId="641411D9" w14:textId="7F8486C7" w:rsidR="00F948DB" w:rsidRPr="008B0152" w:rsidRDefault="00F948DB">
      <w:pPr>
        <w:ind w:left="360" w:hanging="310"/>
        <w:contextualSpacing/>
        <w:jc w:val="both"/>
        <w:pPrChange w:id="144" w:author="ERCOT" w:date="2019-01-22T11:14:00Z">
          <w:pPr>
            <w:ind w:left="410"/>
          </w:pPr>
        </w:pPrChange>
      </w:pPr>
      <w:del w:id="145" w:author="ERCOT" w:date="2019-01-22T11:14:00Z">
        <w:r w:rsidRPr="008B0152" w:rsidDel="00397185">
          <w:rPr>
            <w:bCs/>
          </w:rPr>
          <w:delText>Wh</w:delText>
        </w:r>
        <w:r w:rsidR="00A90668" w:rsidDel="00397185">
          <w:rPr>
            <w:bCs/>
          </w:rPr>
          <w:delText>e</w:delText>
        </w:r>
        <w:r w:rsidRPr="008B0152" w:rsidDel="00397185">
          <w:rPr>
            <w:bCs/>
          </w:rPr>
          <w:delText xml:space="preserve">re </w:delText>
        </w:r>
      </w:del>
      <w:r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Pr="008B0152">
        <w:rPr>
          <w:bCs/>
        </w:rPr>
        <w:fldChar w:fldCharType="end"/>
      </w:r>
      <w:del w:id="146" w:author="ERCOT" w:date="2019-01-22T11:14:00Z">
        <w:r w:rsidDel="00397185">
          <w:rPr>
            <w:bCs/>
          </w:rPr>
          <w:delText>CDF</w:delText>
        </w:r>
        <w:r w:rsidRPr="008B0152" w:rsidDel="00397185">
          <w:rPr>
            <w:bCs/>
          </w:rPr>
          <w:delText xml:space="preserve"> is the Cumulative Distribution Function of </w:delText>
        </w:r>
      </w:del>
      <w:del w:id="147" w:author="ERCOT" w:date="2019-01-18T15:47:00Z">
        <w:r w:rsidRPr="008B0152" w:rsidDel="008B46E3">
          <w:rPr>
            <w:bCs/>
          </w:rPr>
          <w:delText xml:space="preserve">the </w:delText>
        </w:r>
      </w:del>
      <w:del w:id="148" w:author="ERCOT" w:date="2019-01-22T11:14:00Z">
        <w:r w:rsidRPr="008B0152" w:rsidDel="00397185">
          <w:rPr>
            <w:bCs/>
          </w:rPr>
          <w:delText xml:space="preserve">normal distribution with </w:delText>
        </w:r>
        <w:r w:rsidRPr="008B0152" w:rsidDel="00397185">
          <w:delText xml:space="preserve">mean </w:delText>
        </w:r>
      </w:del>
      <w:r w:rsidRPr="008B0152">
        <w:rPr>
          <w:bCs/>
        </w:rPr>
        <w:fldChar w:fldCharType="begin"/>
      </w:r>
      <w:r w:rsidRPr="008B0152">
        <w:rPr>
          <w:bCs/>
        </w:rPr>
        <w:instrText xml:space="preserve"> QUOTE  </w:instrText>
      </w:r>
      <w:r w:rsidRPr="008B0152">
        <w:rPr>
          <w:bCs/>
        </w:rPr>
        <w:fldChar w:fldCharType="end"/>
      </w:r>
      <w:del w:id="149" w:author="ERCOT" w:date="2019-01-18T15:49:00Z">
        <w:r w:rsidRPr="00F53298" w:rsidDel="008B46E3">
          <w:rPr>
            <w:position w:val="-10"/>
          </w:rPr>
          <w:object w:dxaOrig="240" w:dyaOrig="255" w14:anchorId="7B4303C8">
            <v:shape id="_x0000_i1042" type="#_x0000_t75" style="width:12.5pt;height:12.5pt" o:ole="">
              <v:imagedata r:id="rId24" o:title=""/>
            </v:shape>
            <o:OLEObject Type="Embed" ProgID="Equation.3" ShapeID="_x0000_i1042" DrawAspect="Content" ObjectID="_1609674313" r:id="rId29"/>
          </w:object>
        </w:r>
      </w:del>
      <w:del w:id="150" w:author="ERCOT" w:date="2019-01-22T11:14:00Z">
        <w:r w:rsidRPr="008B0152" w:rsidDel="00397185">
          <w:rPr>
            <w:bCs/>
          </w:rPr>
          <w:delText xml:space="preserve"> </w:delText>
        </w:r>
        <w:r w:rsidRPr="008B0152" w:rsidDel="00397185">
          <w:delText>and standard deviation</w:delText>
        </w:r>
      </w:del>
      <w:r w:rsidRPr="008B0152">
        <w:fldChar w:fldCharType="begin"/>
      </w:r>
      <w:r w:rsidRPr="008B0152">
        <w:instrText xml:space="preserve"> QUOTE  </w:instrText>
      </w:r>
      <w:r w:rsidRPr="008B0152">
        <w:fldChar w:fldCharType="end"/>
      </w:r>
      <w:del w:id="151" w:author="ERCOT" w:date="2019-01-18T15:48:00Z">
        <w:r w:rsidRPr="00F53298" w:rsidDel="008B46E3">
          <w:rPr>
            <w:position w:val="-6"/>
          </w:rPr>
          <w:object w:dxaOrig="240" w:dyaOrig="225" w14:anchorId="54F504FE">
            <v:shape id="_x0000_i1043" type="#_x0000_t75" style="width:12.5pt;height:11.25pt" o:ole="">
              <v:imagedata r:id="rId26" o:title=""/>
            </v:shape>
            <o:OLEObject Type="Embed" ProgID="Equation.3" ShapeID="_x0000_i1043" DrawAspect="Content" ObjectID="_1609674314" r:id="rId30"/>
          </w:object>
        </w:r>
      </w:del>
      <w:del w:id="152" w:author="ERCOT" w:date="2019-01-22T11:14:00Z">
        <w:r w:rsidRPr="008B0152" w:rsidDel="00397185">
          <w:delText>.</w:delText>
        </w:r>
      </w:del>
    </w:p>
    <w:p w14:paraId="70FD976F" w14:textId="11149DE9" w:rsidR="00F948DB" w:rsidRPr="008B0152" w:rsidRDefault="00F948DB" w:rsidP="00F948DB">
      <w:pPr>
        <w:pStyle w:val="Heading3"/>
        <w:numPr>
          <w:ilvl w:val="2"/>
          <w:numId w:val="41"/>
        </w:numPr>
        <w:tabs>
          <w:tab w:val="clear" w:pos="1008"/>
        </w:tabs>
      </w:pPr>
      <w:bookmarkStart w:id="153" w:name="_Toc424131983"/>
      <w:bookmarkStart w:id="154" w:name="_Toc424131995"/>
      <w:bookmarkStart w:id="155" w:name="_Toc424132000"/>
      <w:bookmarkStart w:id="156" w:name="_Toc424132005"/>
      <w:bookmarkStart w:id="157" w:name="_Toc424132010"/>
      <w:bookmarkStart w:id="158" w:name="_Toc424132015"/>
      <w:bookmarkStart w:id="159" w:name="_Toc424132026"/>
      <w:bookmarkStart w:id="160" w:name="_Toc424132031"/>
      <w:bookmarkStart w:id="161" w:name="_Toc424132036"/>
      <w:bookmarkStart w:id="162" w:name="_Toc424132041"/>
      <w:bookmarkStart w:id="163" w:name="_Toc424132046"/>
      <w:bookmarkStart w:id="164" w:name="_Toc424132057"/>
      <w:bookmarkStart w:id="165" w:name="_Toc424132062"/>
      <w:bookmarkStart w:id="166" w:name="_Toc424132067"/>
      <w:bookmarkStart w:id="167" w:name="_Toc424132072"/>
      <w:bookmarkStart w:id="168" w:name="_Toc424132077"/>
      <w:bookmarkStart w:id="169" w:name="_Toc424132088"/>
      <w:bookmarkStart w:id="170" w:name="_Toc424132093"/>
      <w:bookmarkStart w:id="171" w:name="_Toc424132098"/>
      <w:bookmarkStart w:id="172" w:name="_Toc424132103"/>
      <w:bookmarkStart w:id="173" w:name="_Toc42413210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ascii="Verdana" w:hAnsi="Verdana"/>
          <w:sz w:val="17"/>
          <w:szCs w:val="17"/>
        </w:rPr>
        <w:t xml:space="preserve"> </w:t>
      </w:r>
      <w:bookmarkStart w:id="174" w:name="_Toc424132113"/>
      <w:bookmarkStart w:id="175" w:name="_Toc424132114"/>
      <w:bookmarkStart w:id="176" w:name="_Toc366244940"/>
      <w:bookmarkStart w:id="177" w:name="_Toc369177581"/>
      <w:bookmarkStart w:id="178" w:name="_Toc370806871"/>
      <w:bookmarkStart w:id="179" w:name="_Toc370985109"/>
      <w:bookmarkStart w:id="180" w:name="_Toc371343048"/>
      <w:bookmarkStart w:id="181" w:name="_Toc371347081"/>
      <w:bookmarkStart w:id="182" w:name="_Toc371665255"/>
      <w:bookmarkStart w:id="183" w:name="_Toc418158661"/>
      <w:bookmarkStart w:id="184" w:name="_Toc426960009"/>
      <w:bookmarkEnd w:id="174"/>
      <w:bookmarkEnd w:id="175"/>
      <w:r w:rsidRPr="008B0152">
        <w:t xml:space="preserve">Calculation of </w:t>
      </w:r>
      <w:proofErr w:type="spellStart"/>
      <w:r w:rsidRPr="00A469D0">
        <w:rPr>
          <w:bCs w:val="0"/>
          <w:iCs/>
        </w:rPr>
        <w:t>R</w:t>
      </w:r>
      <w:r w:rsidRPr="00A469D0">
        <w:rPr>
          <w:bCs w:val="0"/>
          <w:iCs/>
          <w:vertAlign w:val="subscript"/>
        </w:rPr>
        <w:t>s</w:t>
      </w:r>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m:t>
            </m:r>
          </m:sub>
        </m:sSub>
      </m:oMath>
      <w:r w:rsidRPr="008B0152">
        <w:instrText xml:space="preserve"> </w:instrText>
      </w:r>
      <w:r w:rsidRPr="008B0152">
        <w:fldChar w:fldCharType="end"/>
      </w:r>
      <w:r w:rsidRPr="008B0152">
        <w:t xml:space="preserve"> and </w:t>
      </w:r>
      <w:proofErr w:type="spellStart"/>
      <w:r w:rsidRPr="00A469D0">
        <w:rPr>
          <w:bCs w:val="0"/>
        </w:rPr>
        <w:t>R</w:t>
      </w:r>
      <w:r w:rsidRPr="00A469D0">
        <w:rPr>
          <w:bCs w:val="0"/>
          <w:vertAlign w:val="subscript"/>
        </w:rPr>
        <w:t>sns</w:t>
      </w:r>
      <w:bookmarkEnd w:id="176"/>
      <w:bookmarkEnd w:id="177"/>
      <w:bookmarkEnd w:id="178"/>
      <w:bookmarkEnd w:id="179"/>
      <w:bookmarkEnd w:id="180"/>
      <w:bookmarkEnd w:id="181"/>
      <w:bookmarkEnd w:id="182"/>
      <w:bookmarkEnd w:id="183"/>
      <w:bookmarkEnd w:id="184"/>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SNS</m:t>
            </m:r>
          </m:sub>
        </m:sSub>
      </m:oMath>
      <w:r w:rsidRPr="008B0152">
        <w:instrText xml:space="preserve"> </w:instrText>
      </w:r>
      <w:r w:rsidRPr="008B0152">
        <w:fldChar w:fldCharType="end"/>
      </w:r>
    </w:p>
    <w:p w14:paraId="4BA762DA" w14:textId="77777777" w:rsidR="00F948DB" w:rsidRDefault="00F948DB" w:rsidP="00F948DB">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6F8823D4" w14:textId="77777777" w:rsidR="00F948DB" w:rsidRDefault="00F948DB" w:rsidP="00F948DB">
      <w:pPr>
        <w:jc w:val="both"/>
        <w:rPr>
          <w:bCs/>
        </w:rPr>
      </w:pPr>
    </w:p>
    <w:p w14:paraId="54D365AA" w14:textId="77777777" w:rsidR="00F948DB" w:rsidRPr="008301DF" w:rsidRDefault="00F948DB" w:rsidP="00F948D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4CF00918" w14:textId="77777777" w:rsidR="00F948DB" w:rsidRPr="008301DF" w:rsidRDefault="00F948DB" w:rsidP="00F948DB">
      <w:pPr>
        <w:tabs>
          <w:tab w:val="left" w:pos="360"/>
        </w:tabs>
        <w:jc w:val="both"/>
        <w:rPr>
          <w:bCs/>
        </w:rPr>
      </w:pPr>
    </w:p>
    <w:p w14:paraId="2F99AB7F" w14:textId="77777777" w:rsidR="00F948DB" w:rsidRDefault="00F948DB" w:rsidP="00F948DB">
      <w:pPr>
        <w:pStyle w:val="ColorfulList-Accent11"/>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p w14:paraId="3554EF72" w14:textId="77777777" w:rsidR="00F948DB" w:rsidRDefault="00F948DB" w:rsidP="00F948DB">
      <w:pPr>
        <w:pStyle w:val="ColorfulList-Accent11"/>
        <w:ind w:left="360"/>
        <w:jc w:val="both"/>
        <w:rPr>
          <w:bCs/>
          <w:i/>
        </w:rPr>
      </w:pPr>
    </w:p>
    <w:p w14:paraId="1672A6C2" w14:textId="77777777" w:rsidR="00F948DB" w:rsidRDefault="00F948DB" w:rsidP="00F948DB">
      <w:pPr>
        <w:pStyle w:val="ColorfulList-Accent11"/>
        <w:ind w:left="360"/>
        <w:jc w:val="both"/>
        <w:rPr>
          <w:bCs/>
          <w:i/>
        </w:rPr>
      </w:pPr>
      <w:r>
        <w:rPr>
          <w:bCs/>
          <w:i/>
        </w:rPr>
        <w:t>Where:</w:t>
      </w:r>
    </w:p>
    <w:p w14:paraId="477418BF" w14:textId="77777777" w:rsidR="00F948DB" w:rsidRPr="00A43EDC" w:rsidRDefault="00F948DB" w:rsidP="00F948DB">
      <w:pPr>
        <w:pStyle w:val="ColorfulList-Accent11"/>
        <w:ind w:left="360"/>
        <w:jc w:val="both"/>
        <w:rPr>
          <w:bCs/>
        </w:rPr>
      </w:pPr>
      <w:r>
        <w:rPr>
          <w:bCs/>
          <w:i/>
        </w:rPr>
        <w:t>RTCLRCAP = RTCLRBP – RTCLRLPC – RTCLRNS + RTCLRREG</w:t>
      </w:r>
    </w:p>
    <w:p w14:paraId="4BE64109" w14:textId="77777777" w:rsidR="00F948DB" w:rsidRPr="00A43EDC" w:rsidRDefault="00F948DB" w:rsidP="00F948DB">
      <w:pPr>
        <w:pStyle w:val="ColorfulList-Accent11"/>
        <w:ind w:left="360"/>
        <w:jc w:val="both"/>
        <w:rPr>
          <w:bCs/>
        </w:rPr>
      </w:pPr>
      <w:r w:rsidRPr="006A7375">
        <w:rPr>
          <w:bCs/>
          <w:i/>
        </w:rPr>
        <w:t>RTNCLRCAP</w:t>
      </w:r>
      <w:r>
        <w:rPr>
          <w:i/>
        </w:rPr>
        <w:t xml:space="preserve"> = </w:t>
      </w:r>
      <w:proofErr w:type="gramStart"/>
      <w:r>
        <w:rPr>
          <w:i/>
        </w:rPr>
        <w:t>Min(</w:t>
      </w:r>
      <w:proofErr w:type="gramEnd"/>
      <w:r>
        <w:rPr>
          <w:i/>
        </w:rPr>
        <w:t>Max(RTNCLRNPC – RTNCLRLPC,0.0), RTNCLRRRS * 1.5)</w:t>
      </w:r>
    </w:p>
    <w:p w14:paraId="5B59D474" w14:textId="77777777" w:rsidR="00F948DB" w:rsidRPr="008B0152" w:rsidRDefault="00F948DB" w:rsidP="00F948DB">
      <w:pPr>
        <w:jc w:val="both"/>
      </w:pPr>
    </w:p>
    <w:p w14:paraId="20384C58" w14:textId="77777777" w:rsidR="00F948DB" w:rsidRPr="008301DF" w:rsidRDefault="00F948DB" w:rsidP="00F948DB">
      <w:pPr>
        <w:jc w:val="both"/>
        <w:rPr>
          <w:bCs/>
        </w:rPr>
      </w:pPr>
      <w:r w:rsidRPr="008301DF">
        <w:rPr>
          <w:bCs/>
        </w:rPr>
        <w:t xml:space="preserve">Where </w:t>
      </w:r>
    </w:p>
    <w:p w14:paraId="2AD59C85" w14:textId="77777777" w:rsidR="00F948DB" w:rsidRDefault="00F948DB" w:rsidP="00F948DB">
      <w:pPr>
        <w:numPr>
          <w:ilvl w:val="0"/>
          <w:numId w:val="36"/>
        </w:numPr>
        <w:ind w:left="1080"/>
        <w:contextualSpacing/>
        <w:jc w:val="both"/>
      </w:pPr>
      <w:r w:rsidRPr="008301DF">
        <w:rPr>
          <w:i/>
        </w:rPr>
        <w:t>RTOLCAP</w:t>
      </w:r>
      <w:r>
        <w:t xml:space="preserve"> is the system total Real-Time On-Line reserve capacity of all On-Line Resources for the SCED interval.</w:t>
      </w:r>
    </w:p>
    <w:p w14:paraId="5FE257E8" w14:textId="77777777" w:rsidR="00F948DB" w:rsidRDefault="00F948DB" w:rsidP="00F948DB">
      <w:pPr>
        <w:numPr>
          <w:ilvl w:val="0"/>
          <w:numId w:val="36"/>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 (</w:t>
      </w:r>
      <w:r w:rsidRPr="00025388">
        <w:t>excluding</w:t>
      </w:r>
      <w:r>
        <w:t xml:space="preserve"> non-Wind-powered Generation Resource (WGR) </w:t>
      </w:r>
      <w:r w:rsidRPr="008B0152">
        <w:t>Intermittent Renewable Resource</w:t>
      </w:r>
      <w:r>
        <w:t>s</w:t>
      </w:r>
      <w:r w:rsidRPr="008B0152">
        <w:t xml:space="preserve"> (</w:t>
      </w:r>
      <w:r w:rsidRPr="00025388">
        <w:t>IRRs</w:t>
      </w:r>
      <w:r>
        <w:t>)</w:t>
      </w:r>
      <w:r w:rsidRPr="00025388">
        <w:t xml:space="preserve">, </w:t>
      </w:r>
      <w:r>
        <w:t xml:space="preserve">Nuclear Resources, </w:t>
      </w:r>
      <w:r w:rsidRPr="00025388">
        <w:t xml:space="preserve">Resources with </w:t>
      </w:r>
      <w:r>
        <w:t xml:space="preserve">a </w:t>
      </w:r>
      <w:r w:rsidRPr="00025388">
        <w:t>telemetered ONTEST</w:t>
      </w:r>
      <w:r w:rsidRPr="00877EAD">
        <w:t xml:space="preserve">, </w:t>
      </w:r>
      <w:r>
        <w:t xml:space="preserve">ONRUC (inclusive of On-Line Reliability Must-Run (RMR) Resources), </w:t>
      </w:r>
      <w:r w:rsidRPr="00877EAD">
        <w:t>STARTUP</w:t>
      </w:r>
      <w:r>
        <w:t xml:space="preserve"> (except Resources with Non-Spin 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available to SCED for the SCED interval</w:t>
      </w:r>
      <w:r w:rsidRPr="00AE7971">
        <w:t xml:space="preserve"> 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948DB" w14:paraId="3B1BF954" w14:textId="77777777" w:rsidTr="00316F75">
        <w:tc>
          <w:tcPr>
            <w:tcW w:w="9450" w:type="dxa"/>
            <w:tcBorders>
              <w:top w:val="single" w:sz="4" w:space="0" w:color="auto"/>
              <w:left w:val="single" w:sz="4" w:space="0" w:color="auto"/>
              <w:bottom w:val="single" w:sz="4" w:space="0" w:color="auto"/>
              <w:right w:val="single" w:sz="4" w:space="0" w:color="auto"/>
            </w:tcBorders>
            <w:shd w:val="clear" w:color="auto" w:fill="D9D9D9"/>
          </w:tcPr>
          <w:p w14:paraId="095344F6" w14:textId="77777777" w:rsidR="00F948DB" w:rsidRDefault="00F948DB" w:rsidP="00316F75">
            <w:pPr>
              <w:spacing w:before="120" w:after="240"/>
              <w:ind w:hanging="18"/>
              <w:rPr>
                <w:b/>
                <w:i/>
              </w:rPr>
            </w:pPr>
            <w:r>
              <w:rPr>
                <w:b/>
                <w:i/>
              </w:rPr>
              <w:t>[OBDRR006 and OBDRR007</w:t>
            </w:r>
            <w:r w:rsidRPr="004B0726">
              <w:rPr>
                <w:b/>
                <w:i/>
              </w:rPr>
              <w:t xml:space="preserve">: </w:t>
            </w:r>
            <w:r>
              <w:rPr>
                <w:b/>
                <w:i/>
              </w:rPr>
              <w:t xml:space="preserve"> Replace applicable portions of the variable “</w:t>
            </w:r>
            <w:r w:rsidRPr="007A7976">
              <w:rPr>
                <w:b/>
                <w:i/>
              </w:rPr>
              <w:t>RTOLHSL</w:t>
            </w:r>
            <w:r>
              <w:rPr>
                <w:b/>
                <w:i/>
              </w:rPr>
              <w:t>” above with the following upon system implementation:</w:t>
            </w:r>
            <w:r w:rsidRPr="004B0726">
              <w:rPr>
                <w:b/>
                <w:i/>
              </w:rPr>
              <w:t>]</w:t>
            </w:r>
          </w:p>
          <w:p w14:paraId="5A895780" w14:textId="77777777" w:rsidR="00F948DB" w:rsidRDefault="00F948DB" w:rsidP="00316F75">
            <w:pPr>
              <w:numPr>
                <w:ilvl w:val="0"/>
                <w:numId w:val="36"/>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w:t>
            </w:r>
            <w:r w:rsidRPr="00025388">
              <w:t>excluding</w:t>
            </w:r>
            <w:r>
              <w:t xml:space="preserve">: </w:t>
            </w:r>
          </w:p>
          <w:p w14:paraId="61EEA3F0" w14:textId="77777777" w:rsidR="00F948DB" w:rsidRDefault="00F948DB" w:rsidP="00316F75">
            <w:pPr>
              <w:numPr>
                <w:ilvl w:val="1"/>
                <w:numId w:val="36"/>
              </w:numPr>
              <w:ind w:left="1440"/>
              <w:contextualSpacing/>
              <w:jc w:val="both"/>
            </w:pPr>
            <w:r w:rsidRPr="008B0152">
              <w:t>Intermittent Renewable Resource</w:t>
            </w:r>
            <w:r>
              <w:t>s</w:t>
            </w:r>
            <w:r w:rsidRPr="008B0152">
              <w:t xml:space="preserve"> (</w:t>
            </w:r>
            <w:r w:rsidRPr="00025388">
              <w:t>IRRs</w:t>
            </w:r>
            <w:r>
              <w:t>) other than Wind-powered Generation Resources (WGRs);</w:t>
            </w:r>
            <w:r w:rsidRPr="00025388">
              <w:t xml:space="preserve"> </w:t>
            </w:r>
          </w:p>
          <w:p w14:paraId="1B14113F" w14:textId="77777777" w:rsidR="00F948DB" w:rsidRDefault="00F948DB" w:rsidP="00316F75">
            <w:pPr>
              <w:numPr>
                <w:ilvl w:val="1"/>
                <w:numId w:val="36"/>
              </w:numPr>
              <w:ind w:left="1440"/>
              <w:contextualSpacing/>
              <w:jc w:val="both"/>
            </w:pPr>
            <w:r>
              <w:t xml:space="preserve">Nuclear Resources; </w:t>
            </w:r>
          </w:p>
          <w:p w14:paraId="6BE6564E" w14:textId="77777777" w:rsidR="00F948DB" w:rsidRDefault="00F948DB" w:rsidP="00316F75">
            <w:pPr>
              <w:numPr>
                <w:ilvl w:val="1"/>
                <w:numId w:val="36"/>
              </w:numPr>
              <w:ind w:left="1440"/>
              <w:contextualSpacing/>
              <w:jc w:val="both"/>
            </w:pPr>
            <w:r w:rsidRPr="00025388">
              <w:t xml:space="preserve">Resources with telemetered </w:t>
            </w:r>
            <w:r>
              <w:t>n</w:t>
            </w:r>
            <w:r w:rsidRPr="00025388">
              <w:t>et real power (in MW) less than 95% of their telemetered LSL</w:t>
            </w:r>
            <w:r>
              <w:t>; and</w:t>
            </w:r>
          </w:p>
          <w:p w14:paraId="7E89E5EB" w14:textId="77777777" w:rsidR="00F948DB" w:rsidRDefault="00F948DB" w:rsidP="00316F75">
            <w:pPr>
              <w:numPr>
                <w:ilvl w:val="1"/>
                <w:numId w:val="36"/>
              </w:numPr>
              <w:ind w:left="1440"/>
              <w:contextualSpacing/>
              <w:jc w:val="both"/>
            </w:pPr>
            <w:r w:rsidRPr="00025388">
              <w:t xml:space="preserve">Resources with </w:t>
            </w:r>
            <w:r>
              <w:t xml:space="preserve">a </w:t>
            </w:r>
            <w:r w:rsidRPr="00025388">
              <w:t xml:space="preserve">telemetered </w:t>
            </w:r>
            <w:r>
              <w:t>Resource Status of:</w:t>
            </w:r>
          </w:p>
          <w:p w14:paraId="0B4664AE" w14:textId="77777777" w:rsidR="00F948DB" w:rsidRDefault="00F948DB" w:rsidP="00316F75">
            <w:pPr>
              <w:numPr>
                <w:ilvl w:val="2"/>
                <w:numId w:val="36"/>
              </w:numPr>
              <w:ind w:left="2160"/>
              <w:contextualSpacing/>
              <w:jc w:val="both"/>
            </w:pPr>
            <w:r w:rsidRPr="00025388">
              <w:t>ONTEST</w:t>
            </w:r>
            <w:r>
              <w:t>;</w:t>
            </w:r>
            <w:r w:rsidRPr="00877EAD">
              <w:t xml:space="preserve"> </w:t>
            </w:r>
          </w:p>
          <w:p w14:paraId="269127E0" w14:textId="77777777" w:rsidR="00F948DB" w:rsidRDefault="00F948DB" w:rsidP="00316F75">
            <w:pPr>
              <w:numPr>
                <w:ilvl w:val="2"/>
                <w:numId w:val="36"/>
              </w:numPr>
              <w:ind w:left="2160"/>
              <w:contextualSpacing/>
              <w:jc w:val="both"/>
            </w:pPr>
            <w:r>
              <w:t>ONRUC (inclusive of On-Line Reliability Must-Run (RMR) Resources);</w:t>
            </w:r>
          </w:p>
          <w:p w14:paraId="29B38CDA" w14:textId="77777777" w:rsidR="00F948DB" w:rsidRDefault="00F948DB" w:rsidP="00316F75">
            <w:pPr>
              <w:numPr>
                <w:ilvl w:val="3"/>
                <w:numId w:val="36"/>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682F3DD1" w14:textId="77777777" w:rsidR="00F948DB" w:rsidRDefault="00F948DB" w:rsidP="00316F75">
            <w:pPr>
              <w:numPr>
                <w:ilvl w:val="2"/>
                <w:numId w:val="36"/>
              </w:numPr>
              <w:ind w:left="2160"/>
              <w:contextualSpacing/>
              <w:jc w:val="both"/>
            </w:pPr>
            <w:r w:rsidRPr="00877EAD">
              <w:t>STARTUP</w:t>
            </w:r>
            <w:r>
              <w:t xml:space="preserve"> (except Resources with Non-Spin Ancillary Service Resource Responsibility greater than zero);</w:t>
            </w:r>
            <w:r w:rsidRPr="00877EAD">
              <w:t xml:space="preserve"> </w:t>
            </w:r>
            <w:r>
              <w:t xml:space="preserve">or </w:t>
            </w:r>
          </w:p>
          <w:p w14:paraId="776364B9" w14:textId="77777777" w:rsidR="00F948DB" w:rsidRPr="00DF7080" w:rsidRDefault="00F948DB" w:rsidP="00316F75">
            <w:pPr>
              <w:numPr>
                <w:ilvl w:val="2"/>
                <w:numId w:val="36"/>
              </w:numPr>
              <w:spacing w:after="120"/>
              <w:ind w:left="2160"/>
              <w:contextualSpacing/>
              <w:jc w:val="both"/>
            </w:pPr>
            <w:r w:rsidRPr="00877EAD">
              <w:t>SHUTDOWN</w:t>
            </w:r>
            <w:r>
              <w:t>.</w:t>
            </w:r>
          </w:p>
        </w:tc>
      </w:tr>
    </w:tbl>
    <w:p w14:paraId="3B38E98D" w14:textId="77777777" w:rsidR="00F948DB" w:rsidRPr="00EA6A66" w:rsidRDefault="00F948DB" w:rsidP="00F948DB">
      <w:pPr>
        <w:numPr>
          <w:ilvl w:val="0"/>
          <w:numId w:val="36"/>
        </w:numPr>
        <w:spacing w:before="120"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948DB" w14:paraId="782B59BB" w14:textId="77777777" w:rsidTr="00316F75">
        <w:tc>
          <w:tcPr>
            <w:tcW w:w="9450" w:type="dxa"/>
            <w:tcBorders>
              <w:top w:val="single" w:sz="4" w:space="0" w:color="auto"/>
              <w:left w:val="single" w:sz="4" w:space="0" w:color="auto"/>
              <w:bottom w:val="single" w:sz="4" w:space="0" w:color="auto"/>
              <w:right w:val="single" w:sz="4" w:space="0" w:color="auto"/>
            </w:tcBorders>
            <w:shd w:val="clear" w:color="auto" w:fill="D9D9D9"/>
          </w:tcPr>
          <w:p w14:paraId="11649E7E" w14:textId="77777777" w:rsidR="00F948DB" w:rsidRDefault="00F948DB" w:rsidP="00316F75">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5C20FA33" w14:textId="77777777" w:rsidR="00F948DB" w:rsidRPr="00EA6A66" w:rsidRDefault="00F948DB" w:rsidP="00316F75">
            <w:pPr>
              <w:numPr>
                <w:ilvl w:val="0"/>
                <w:numId w:val="36"/>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321E47A8" w14:textId="77777777" w:rsidR="00F948DB" w:rsidRPr="00E607B9" w:rsidRDefault="00F948DB" w:rsidP="00F948DB">
      <w:pPr>
        <w:numPr>
          <w:ilvl w:val="0"/>
          <w:numId w:val="36"/>
        </w:numPr>
        <w:spacing w:before="120" w:after="240"/>
        <w:ind w:left="1080"/>
        <w:contextualSpacing/>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4EAFC116" w14:textId="77777777" w:rsidR="00F948DB" w:rsidRDefault="00F948DB" w:rsidP="00F948DB">
      <w:pPr>
        <w:numPr>
          <w:ilvl w:val="0"/>
          <w:numId w:val="36"/>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478F46A7" w14:textId="77777777" w:rsidR="00F948DB" w:rsidRPr="006A7375" w:rsidRDefault="00F948DB" w:rsidP="00F948DB">
      <w:pPr>
        <w:numPr>
          <w:ilvl w:val="0"/>
          <w:numId w:val="36"/>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5E965074" w14:textId="77777777" w:rsidR="00F948DB" w:rsidRPr="001D1746" w:rsidRDefault="00F948DB" w:rsidP="00F948DB">
      <w:pPr>
        <w:numPr>
          <w:ilvl w:val="0"/>
          <w:numId w:val="36"/>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47995F89" w14:textId="77777777" w:rsidR="00F948DB" w:rsidRDefault="00F948DB" w:rsidP="00F948DB">
      <w:pPr>
        <w:numPr>
          <w:ilvl w:val="0"/>
          <w:numId w:val="36"/>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61F2EC1A" w14:textId="77777777" w:rsidR="00F948DB" w:rsidRPr="005F275A" w:rsidRDefault="00F948DB" w:rsidP="00F948DB">
      <w:pPr>
        <w:numPr>
          <w:ilvl w:val="0"/>
          <w:numId w:val="36"/>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3F587969" w14:textId="77777777" w:rsidR="00F948DB" w:rsidRPr="00D00E53" w:rsidRDefault="00F948DB" w:rsidP="00F948DB">
      <w:pPr>
        <w:numPr>
          <w:ilvl w:val="0"/>
          <w:numId w:val="36"/>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14:paraId="4036946D" w14:textId="77777777" w:rsidR="00F948DB" w:rsidRPr="008301DF" w:rsidRDefault="00F948DB" w:rsidP="00F948DB">
      <w:pPr>
        <w:numPr>
          <w:ilvl w:val="0"/>
          <w:numId w:val="36"/>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 xml:space="preserve">system-wide </w:t>
      </w:r>
      <w:r w:rsidRPr="00AE7971">
        <w:t>discount factor</w:t>
      </w:r>
      <w:r>
        <w:t>.</w:t>
      </w:r>
    </w:p>
    <w:p w14:paraId="08E8E6ED" w14:textId="77777777" w:rsidR="00F948DB" w:rsidRPr="00B3782B" w:rsidRDefault="00F948DB" w:rsidP="00F948DB">
      <w:pPr>
        <w:numPr>
          <w:ilvl w:val="0"/>
          <w:numId w:val="36"/>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r>
        <w:t xml:space="preserve"> </w:t>
      </w:r>
      <w:r w:rsidRPr="00AE7971">
        <w:t xml:space="preserve">discounted by the </w:t>
      </w:r>
      <w:r>
        <w:t xml:space="preserve">system-wide </w:t>
      </w:r>
      <w:r w:rsidRPr="00AE7971">
        <w:t>discount factor</w:t>
      </w:r>
      <w:r w:rsidRPr="009A722A">
        <w:t>.</w:t>
      </w:r>
    </w:p>
    <w:p w14:paraId="69EFD6F4" w14:textId="77777777" w:rsidR="00F948DB" w:rsidRPr="00B3782B" w:rsidRDefault="00F948DB" w:rsidP="00F948DB">
      <w:pPr>
        <w:numPr>
          <w:ilvl w:val="0"/>
          <w:numId w:val="36"/>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t xml:space="preserve">Ancillary Service </w:t>
      </w:r>
      <w:r w:rsidRPr="00B3782B">
        <w:t>Schedule discounted by the system</w:t>
      </w:r>
      <w:r>
        <w:t>-</w:t>
      </w:r>
      <w:r w:rsidRPr="00B3782B">
        <w:t>wide discount factor.</w:t>
      </w:r>
    </w:p>
    <w:p w14:paraId="31164C12" w14:textId="77777777" w:rsidR="00F948DB" w:rsidRDefault="00F948DB" w:rsidP="00F948DB">
      <w:pPr>
        <w:numPr>
          <w:ilvl w:val="0"/>
          <w:numId w:val="36"/>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14:paraId="3F712AED" w14:textId="77777777" w:rsidR="00F948DB" w:rsidRPr="008B0152" w:rsidRDefault="00F948DB" w:rsidP="00F948DB">
      <w:pPr>
        <w:jc w:val="both"/>
        <w:rPr>
          <w:bCs/>
        </w:rPr>
      </w:pPr>
    </w:p>
    <w:p w14:paraId="73889E83" w14:textId="2AC9B479" w:rsidR="00F948DB" w:rsidRPr="008301DF" w:rsidRDefault="00F948DB" w:rsidP="00F948DB">
      <w:pPr>
        <w:tabs>
          <w:tab w:val="left" w:pos="360"/>
        </w:tabs>
        <w:ind w:left="-23"/>
        <w:jc w:val="both"/>
        <w:rPr>
          <w:bCs/>
        </w:rPr>
      </w:pPr>
      <w:r>
        <w:rPr>
          <w:bCs/>
        </w:rPr>
        <w:t>2)</w:t>
      </w:r>
      <w:r>
        <w:rPr>
          <w:bCs/>
        </w:rPr>
        <w:tab/>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5B35EE51" w14:textId="77777777" w:rsidR="00F948DB" w:rsidRDefault="00F948DB" w:rsidP="00F948DB">
      <w:pPr>
        <w:ind w:left="360"/>
        <w:jc w:val="both"/>
      </w:pPr>
    </w:p>
    <w:p w14:paraId="3F047477" w14:textId="77777777" w:rsidR="00F948DB" w:rsidRDefault="00F948DB" w:rsidP="00F948DB">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28F4C74F" w14:textId="77777777" w:rsidR="00F948DB" w:rsidRDefault="00F948DB" w:rsidP="00F948DB">
      <w:pPr>
        <w:ind w:left="360"/>
        <w:contextualSpacing/>
        <w:jc w:val="both"/>
        <w:rPr>
          <w:bCs/>
          <w:i/>
        </w:rPr>
      </w:pPr>
    </w:p>
    <w:p w14:paraId="518EDF84" w14:textId="77777777" w:rsidR="00F948DB" w:rsidRDefault="00F948DB" w:rsidP="00F948DB">
      <w:pPr>
        <w:ind w:left="360"/>
        <w:contextualSpacing/>
        <w:jc w:val="both"/>
        <w:rPr>
          <w:bCs/>
          <w:i/>
        </w:rPr>
      </w:pPr>
      <w:r w:rsidRPr="00BD0277">
        <w:rPr>
          <w:bCs/>
          <w:i/>
        </w:rPr>
        <w:t xml:space="preserve">RTOFFCAP = </w:t>
      </w:r>
      <w:r>
        <w:rPr>
          <w:bCs/>
          <w:i/>
        </w:rPr>
        <w:tab/>
      </w:r>
      <w:r w:rsidRPr="00BD0277">
        <w:rPr>
          <w:bCs/>
          <w:i/>
        </w:rPr>
        <w:t xml:space="preserve">RTCST30HSL + RTOFFNSHSL </w:t>
      </w:r>
      <w:r>
        <w:rPr>
          <w:bCs/>
          <w:i/>
        </w:rPr>
        <w:t>+</w:t>
      </w:r>
      <w:r w:rsidRPr="00BD0277">
        <w:rPr>
          <w:bCs/>
          <w:i/>
        </w:rPr>
        <w:t>RTCLRNS + RTOLNSRS</w:t>
      </w:r>
      <w:r>
        <w:rPr>
          <w:bCs/>
          <w:i/>
        </w:rPr>
        <w:t xml:space="preserve"> + </w:t>
      </w:r>
    </w:p>
    <w:p w14:paraId="71219F2B" w14:textId="77777777" w:rsidR="00F948DB" w:rsidRPr="00BD0277" w:rsidRDefault="00F948DB" w:rsidP="00F948DB">
      <w:pPr>
        <w:ind w:left="1800" w:firstLine="360"/>
        <w:jc w:val="both"/>
        <w:rPr>
          <w:bCs/>
          <w:i/>
          <w:iCs/>
        </w:rPr>
      </w:pPr>
      <w:r>
        <w:rPr>
          <w:bCs/>
          <w:i/>
        </w:rPr>
        <w:t>RTRUCCST30HSL</w:t>
      </w:r>
    </w:p>
    <w:p w14:paraId="31E43B1E" w14:textId="77777777" w:rsidR="00F948DB" w:rsidRPr="008301DF" w:rsidRDefault="00F948DB" w:rsidP="00F948DB">
      <w:pPr>
        <w:spacing w:before="240"/>
        <w:jc w:val="both"/>
        <w:rPr>
          <w:bCs/>
        </w:rPr>
      </w:pPr>
      <w:r w:rsidRPr="008301DF">
        <w:rPr>
          <w:bCs/>
        </w:rPr>
        <w:t xml:space="preserve">Where </w:t>
      </w:r>
    </w:p>
    <w:p w14:paraId="1BBCC98A" w14:textId="77777777" w:rsidR="00F948DB" w:rsidRPr="00F53298" w:rsidRDefault="00F948DB" w:rsidP="00F948DB">
      <w:pPr>
        <w:numPr>
          <w:ilvl w:val="0"/>
          <w:numId w:val="36"/>
        </w:numPr>
        <w:ind w:left="1080"/>
        <w:contextualSpacing/>
        <w:jc w:val="both"/>
      </w:pPr>
      <w:r w:rsidRPr="008301DF">
        <w:rPr>
          <w:i/>
        </w:rPr>
        <w:t>RTOLCAP</w:t>
      </w:r>
      <w:r>
        <w:t xml:space="preserve"> is the system total Real-Time On-Line reserve capacity of all On-Line Resources for the SCED interval.</w:t>
      </w:r>
    </w:p>
    <w:p w14:paraId="348C6C3B" w14:textId="77777777" w:rsidR="00F948DB" w:rsidRDefault="00F948DB" w:rsidP="00F948DB">
      <w:pPr>
        <w:numPr>
          <w:ilvl w:val="0"/>
          <w:numId w:val="36"/>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0A20D6A6" w14:textId="77777777" w:rsidR="00F948DB" w:rsidRDefault="00F948DB" w:rsidP="00F948DB">
      <w:pPr>
        <w:numPr>
          <w:ilvl w:val="0"/>
          <w:numId w:val="36"/>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14:paraId="28D74F29" w14:textId="77777777" w:rsidR="00F948DB" w:rsidRDefault="00F948DB" w:rsidP="00F948DB">
      <w:pPr>
        <w:numPr>
          <w:ilvl w:val="0"/>
          <w:numId w:val="36"/>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14:paraId="67049BDA" w14:textId="77777777" w:rsidR="00F948DB" w:rsidRDefault="00F948DB" w:rsidP="00F948DB">
      <w:pPr>
        <w:numPr>
          <w:ilvl w:val="0"/>
          <w:numId w:val="36"/>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14:paraId="36DBF0BC" w14:textId="77777777" w:rsidR="00F948DB" w:rsidRDefault="00F948DB" w:rsidP="00F948DB">
      <w:pPr>
        <w:numPr>
          <w:ilvl w:val="0"/>
          <w:numId w:val="36"/>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14:paraId="2EAF1D69" w14:textId="77777777" w:rsidR="00F948DB" w:rsidRDefault="00F948DB" w:rsidP="00F948DB">
      <w:pPr>
        <w:numPr>
          <w:ilvl w:val="0"/>
          <w:numId w:val="36"/>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0F081911" w14:textId="77777777" w:rsidR="00F948DB" w:rsidRPr="0080555B" w:rsidRDefault="00F948DB" w:rsidP="00F948DB">
      <w:pPr>
        <w:pStyle w:val="BodyText"/>
        <w:spacing w:before="240"/>
        <w:rPr>
          <w:b/>
          <w:i/>
        </w:rPr>
      </w:pPr>
      <w:r w:rsidRPr="0010409C">
        <w:t xml:space="preserve">The system-wide discount factor used to discount inputs </w:t>
      </w:r>
      <w:r w:rsidRPr="00A149E9">
        <w:t xml:space="preserve">used in the calculation of reserves </w:t>
      </w:r>
      <w:proofErr w:type="spellStart"/>
      <w:r w:rsidRPr="00A149E9">
        <w:t>R</w:t>
      </w:r>
      <w:r w:rsidRPr="00A149E9">
        <w:rPr>
          <w:vertAlign w:val="subscript"/>
        </w:rPr>
        <w:t>s</w:t>
      </w:r>
      <w:proofErr w:type="spellEnd"/>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4B6656F" w14:textId="2012EEF2" w:rsidR="00F948DB" w:rsidRPr="008B0152" w:rsidRDefault="00F948DB" w:rsidP="00F948DB">
      <w:pPr>
        <w:pStyle w:val="Heading3"/>
        <w:numPr>
          <w:ilvl w:val="2"/>
          <w:numId w:val="41"/>
        </w:numPr>
        <w:tabs>
          <w:tab w:val="clear" w:pos="1008"/>
        </w:tabs>
        <w:spacing w:before="0"/>
      </w:pPr>
      <w:bookmarkStart w:id="185" w:name="_Toc366244941"/>
      <w:bookmarkStart w:id="186" w:name="_Toc369177582"/>
      <w:bookmarkStart w:id="187" w:name="_Toc370806872"/>
      <w:bookmarkStart w:id="188" w:name="_Toc370985110"/>
      <w:bookmarkStart w:id="189" w:name="_Toc371343049"/>
      <w:bookmarkStart w:id="190" w:name="_Toc371347082"/>
      <w:bookmarkStart w:id="191" w:name="_Toc371665256"/>
      <w:bookmarkStart w:id="192" w:name="_Toc418158662"/>
      <w:bookmarkStart w:id="193" w:name="_Toc426960010"/>
      <w:r w:rsidRPr="008B0152">
        <w:t xml:space="preserve">Calculation of </w:t>
      </w:r>
      <w:bookmarkEnd w:id="185"/>
      <w:bookmarkEnd w:id="186"/>
      <w:bookmarkEnd w:id="187"/>
      <w:bookmarkEnd w:id="188"/>
      <w:bookmarkEnd w:id="189"/>
      <w:bookmarkEnd w:id="190"/>
      <w:bookmarkEnd w:id="191"/>
      <w:bookmarkEnd w:id="192"/>
      <w:bookmarkEnd w:id="193"/>
      <w:r w:rsidR="00E12B71" w:rsidRPr="00F53298">
        <w:rPr>
          <w:position w:val="-12"/>
        </w:rPr>
        <w:object w:dxaOrig="765" w:dyaOrig="360" w14:anchorId="711D0E5C">
          <v:shape id="_x0000_i1044" type="#_x0000_t75" style="width:38.2pt;height:18.15pt" o:ole="">
            <v:imagedata r:id="rId31" o:title=""/>
          </v:shape>
          <o:OLEObject Type="Embed" ProgID="Equation.3" ShapeID="_x0000_i1044" DrawAspect="Content" ObjectID="_1609674315" r:id="rId32"/>
        </w:object>
      </w:r>
      <w:r w:rsidR="00E12B71" w:rsidRPr="008B0152">
        <w:fldChar w:fldCharType="begin"/>
      </w:r>
      <w:r w:rsidR="00E12B71"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m:t>
            </m:r>
          </m:sub>
        </m:sSub>
        <m:r>
          <m:rPr>
            <m:sty m:val="bi"/>
          </m:rPr>
          <w:rPr>
            <w:rFonts w:ascii="Cambria Math" w:hAnsi="Cambria Math"/>
          </w:rPr>
          <m:t>)</m:t>
        </m:r>
      </m:oMath>
      <w:r w:rsidR="00E12B71" w:rsidRPr="008B0152">
        <w:instrText xml:space="preserve"> </w:instrText>
      </w:r>
      <w:r w:rsidR="00E12B71" w:rsidRPr="008B0152">
        <w:fldChar w:fldCharType="end"/>
      </w:r>
      <w:r w:rsidR="00E12B71" w:rsidRPr="008B0152">
        <w:t xml:space="preserve"> and </w:t>
      </w:r>
      <w:r w:rsidR="00E12B71" w:rsidRPr="008B0152">
        <w:fldChar w:fldCharType="begin"/>
      </w:r>
      <w:r w:rsidR="00E12B71"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NS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SNS</m:t>
            </m:r>
          </m:sub>
        </m:sSub>
        <m:r>
          <m:rPr>
            <m:sty m:val="bi"/>
          </m:rPr>
          <w:rPr>
            <w:rFonts w:ascii="Cambria Math" w:hAnsi="Cambria Math"/>
          </w:rPr>
          <m:t>)</m:t>
        </m:r>
      </m:oMath>
      <w:r w:rsidR="00E12B71" w:rsidRPr="008B0152">
        <w:instrText xml:space="preserve"> </w:instrText>
      </w:r>
      <w:r w:rsidR="00E12B71" w:rsidRPr="008B0152">
        <w:fldChar w:fldCharType="end"/>
      </w:r>
      <w:r w:rsidR="00E12B71" w:rsidRPr="00F53298">
        <w:rPr>
          <w:position w:val="-12"/>
        </w:rPr>
        <w:object w:dxaOrig="1020" w:dyaOrig="360" w14:anchorId="02BCCD0C">
          <v:shape id="_x0000_i1045" type="#_x0000_t75" style="width:51.35pt;height:18.15pt" o:ole="">
            <v:imagedata r:id="rId33" o:title=""/>
          </v:shape>
          <o:OLEObject Type="Embed" ProgID="Equation.3" ShapeID="_x0000_i1045" DrawAspect="Content" ObjectID="_1609674316" r:id="rId34"/>
        </w:object>
      </w:r>
    </w:p>
    <w:p w14:paraId="245E3F5F" w14:textId="77777777" w:rsidR="00F948DB" w:rsidRPr="008B0152" w:rsidRDefault="00F948DB" w:rsidP="00F948DB">
      <w:pPr>
        <w:jc w:val="both"/>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5401D147">
          <v:shape id="_x0000_i1046" type="#_x0000_t75" style="width:38.2pt;height:18.15pt" o:ole="">
            <v:imagedata r:id="rId35" o:title=""/>
          </v:shape>
          <o:OLEObject Type="Embed" ProgID="Equation.3" ShapeID="_x0000_i1046" DrawAspect="Content" ObjectID="_1609674317" r:id="rId36"/>
        </w:object>
      </w:r>
      <w:r w:rsidRPr="00B1420A">
        <w:t xml:space="preserve"> </w:t>
      </w:r>
      <w:proofErr w:type="gramStart"/>
      <w:r w:rsidRPr="00B1420A">
        <w:t>and</w:t>
      </w:r>
      <w:proofErr w:type="gramEnd"/>
      <w:r w:rsidRPr="00B1420A">
        <w:t xml:space="prese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1035" w:dyaOrig="360" w14:anchorId="64C66935">
          <v:shape id="_x0000_i1047" type="#_x0000_t75" style="width:52.6pt;height:18.15pt" o:ole="">
            <v:imagedata r:id="rId37" o:title=""/>
          </v:shape>
          <o:OLEObject Type="Embed" ProgID="Equation.3" ShapeID="_x0000_i1047" DrawAspect="Content" ObjectID="_1609674318" r:id="rId38"/>
        </w:object>
      </w:r>
      <w:r w:rsidRPr="00B1420A">
        <w:t xml:space="preserve"> are functions that describe the </w:t>
      </w:r>
      <w:r>
        <w:t>PBMCL</w:t>
      </w:r>
      <w:r w:rsidRPr="008B0152">
        <w:t xml:space="preserve"> at various reserve levels. </w:t>
      </w:r>
    </w:p>
    <w:p w14:paraId="4EB1F681" w14:textId="77777777" w:rsidR="00F948DB" w:rsidRPr="008B0152" w:rsidRDefault="00F948DB" w:rsidP="00F948DB">
      <w:pPr>
        <w:ind w:left="360"/>
        <w:jc w:val="both"/>
      </w:pPr>
    </w:p>
    <w:p w14:paraId="1C4A8849" w14:textId="77777777" w:rsidR="00F948DB" w:rsidRPr="008B0152" w:rsidRDefault="00F948DB" w:rsidP="00F948DB">
      <w:pPr>
        <w:numPr>
          <w:ilvl w:val="0"/>
          <w:numId w:val="38"/>
        </w:numPr>
        <w:contextualSpacing/>
        <w:jc w:val="both"/>
      </w:pPr>
      <w:r w:rsidRPr="008B0152">
        <w:t xml:space="preserve">Calculation of Curve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2ABEFCFB">
          <v:shape id="_x0000_i1048" type="#_x0000_t75" style="width:38.2pt;height:18.15pt" o:ole="">
            <v:imagedata r:id="rId35" o:title=""/>
          </v:shape>
          <o:OLEObject Type="Embed" ProgID="Equation.3" ShapeID="_x0000_i1048" DrawAspect="Content" ObjectID="_1609674319" r:id="rId39"/>
        </w:object>
      </w:r>
      <w:r w:rsidRPr="008B0152">
        <w:t>:</w:t>
      </w:r>
    </w:p>
    <w:p w14:paraId="725B0EB1" w14:textId="77777777" w:rsidR="00F948DB" w:rsidRPr="008B0152" w:rsidRDefault="00F948DB" w:rsidP="00F948DB">
      <w:pPr>
        <w:ind w:left="360"/>
        <w:jc w:val="both"/>
      </w:pPr>
    </w:p>
    <w:p w14:paraId="2A4F82A8" w14:textId="77777777" w:rsidR="00F948DB" w:rsidRPr="008B0152" w:rsidRDefault="00F948DB" w:rsidP="00F948DB">
      <w:pPr>
        <w:jc w:val="both"/>
        <w:rPr>
          <w:bCs/>
        </w:rPr>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7BFC0425">
          <v:shape id="_x0000_i1049" type="#_x0000_t75" style="width:38.2pt;height:18.15pt" o:ole="">
            <v:imagedata r:id="rId35" o:title=""/>
          </v:shape>
          <o:OLEObject Type="Embed" ProgID="Equation.3" ShapeID="_x0000_i1049" DrawAspect="Content" ObjectID="_1609674320" r:id="rId40"/>
        </w:object>
      </w:r>
      <w:r w:rsidRPr="008B0152">
        <w:rPr>
          <w:bCs/>
        </w:rPr>
        <w:t xml:space="preserve"> </w:t>
      </w:r>
      <w:proofErr w:type="gramStart"/>
      <w:r w:rsidRPr="008B0152">
        <w:rPr>
          <w:bCs/>
        </w:rPr>
        <w:t>is</w:t>
      </w:r>
      <w:proofErr w:type="gramEnd"/>
      <w:r w:rsidRPr="008B0152">
        <w:rPr>
          <w:bCs/>
        </w:rPr>
        <w:t xml:space="preserve">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0E37ECEA">
          <v:shape id="_x0000_i1050" type="#_x0000_t75" style="width:38.2pt;height:18.15pt" o:ole="">
            <v:imagedata r:id="rId35" o:title=""/>
          </v:shape>
          <o:OLEObject Type="Embed" ProgID="Equation.3" ShapeID="_x0000_i1050" DrawAspect="Content" ObjectID="_1609674321" r:id="rId41"/>
        </w:object>
      </w:r>
      <w:r>
        <w:t xml:space="preserve"> </w:t>
      </w:r>
      <w:r w:rsidRPr="008B0152">
        <w:rPr>
          <w:bCs/>
        </w:rPr>
        <w:t>is:</w:t>
      </w:r>
    </w:p>
    <w:p w14:paraId="0DAEC918" w14:textId="73F2DB23" w:rsidR="004B799A" w:rsidDel="00E12B71" w:rsidRDefault="004B799A" w:rsidP="00F948DB">
      <w:pPr>
        <w:ind w:left="1080"/>
        <w:jc w:val="center"/>
        <w:rPr>
          <w:del w:id="194" w:author="ERCOT" w:date="2019-01-18T15:53:00Z"/>
        </w:rPr>
      </w:pPr>
    </w:p>
    <w:p w14:paraId="16D86373" w14:textId="066BF58B" w:rsidR="00E12B71" w:rsidRPr="004B799A" w:rsidRDefault="00F948DB" w:rsidP="00E12B71">
      <w:pPr>
        <w:ind w:left="1080"/>
        <w:jc w:val="center"/>
        <w:rPr>
          <w:ins w:id="195" w:author="ERCOT" w:date="2019-01-18T15:53:00Z"/>
        </w:rPr>
      </w:pPr>
      <w:del w:id="196" w:author="ERCOT" w:date="2019-01-18T15:53:00Z">
        <w:r w:rsidRPr="006A6D5F" w:rsidDel="00E12B71">
          <w:rPr>
            <w:position w:val="-32"/>
          </w:rPr>
          <w:object w:dxaOrig="3855" w:dyaOrig="765" w14:anchorId="12888F06">
            <v:shape id="_x0000_i1051" type="#_x0000_t75" style="width:192.85pt;height:38.2pt" o:ole="">
              <v:imagedata r:id="rId42" o:title=""/>
            </v:shape>
            <o:OLEObject Type="Embed" ProgID="Equation.3" ShapeID="_x0000_i1051" DrawAspect="Content" ObjectID="_1609674322" r:id="rId43"/>
          </w:object>
        </w:r>
      </w:del>
      <m:oMath>
        <m:r>
          <w:ins w:id="197" w:author="ERCOT" w:date="2019-01-18T15:53:00Z">
            <m:rPr>
              <m:sty m:val="p"/>
            </m:rPr>
            <w:rPr>
              <w:rFonts w:ascii="Cambria Math" w:hAnsi="Cambria Math"/>
            </w:rPr>
            <w:br/>
          </w:ins>
        </m:r>
      </m:oMath>
      <m:oMathPara>
        <m:oMath>
          <m:sSub>
            <m:sSubPr>
              <m:ctrlPr>
                <w:ins w:id="198" w:author="ERCOT" w:date="2019-01-18T15:53:00Z">
                  <w:rPr>
                    <w:rFonts w:ascii="Cambria Math" w:hAnsi="Cambria Math"/>
                    <w:i/>
                  </w:rPr>
                </w:ins>
              </m:ctrlPr>
            </m:sSubPr>
            <m:e>
              <m:r>
                <w:ins w:id="199" w:author="ERCOT" w:date="2019-01-18T15:53:00Z">
                  <w:rPr>
                    <w:rFonts w:ascii="Cambria Math" w:hAnsi="Cambria Math"/>
                  </w:rPr>
                  <m:t>π</m:t>
                </w:ins>
              </m:r>
            </m:e>
            <m:sub>
              <m:r>
                <w:ins w:id="200" w:author="ERCOT" w:date="2019-01-18T15:53:00Z">
                  <w:rPr>
                    <w:rFonts w:ascii="Cambria Math" w:hAnsi="Cambria Math"/>
                  </w:rPr>
                  <m:t>S</m:t>
                </w:ins>
              </m:r>
            </m:sub>
          </m:sSub>
          <m:d>
            <m:dPr>
              <m:ctrlPr>
                <w:ins w:id="201" w:author="ERCOT" w:date="2019-01-18T15:53:00Z">
                  <w:rPr>
                    <w:rFonts w:ascii="Cambria Math" w:hAnsi="Cambria Math"/>
                    <w:i/>
                  </w:rPr>
                </w:ins>
              </m:ctrlPr>
            </m:dPr>
            <m:e>
              <m:sSub>
                <m:sSubPr>
                  <m:ctrlPr>
                    <w:ins w:id="202" w:author="ERCOT" w:date="2019-01-18T15:53:00Z">
                      <w:rPr>
                        <w:rFonts w:ascii="Cambria Math" w:hAnsi="Cambria Math"/>
                        <w:i/>
                      </w:rPr>
                    </w:ins>
                  </m:ctrlPr>
                </m:sSubPr>
                <m:e>
                  <m:r>
                    <w:ins w:id="203" w:author="ERCOT" w:date="2019-01-18T15:53:00Z">
                      <w:rPr>
                        <w:rFonts w:ascii="Cambria Math" w:hAnsi="Cambria Math"/>
                      </w:rPr>
                      <m:t>R</m:t>
                    </w:ins>
                  </m:r>
                </m:e>
                <m:sub>
                  <m:r>
                    <w:ins w:id="204" w:author="ERCOT" w:date="2019-01-18T15:53:00Z">
                      <w:rPr>
                        <w:rFonts w:ascii="Cambria Math" w:hAnsi="Cambria Math"/>
                      </w:rPr>
                      <m:t>S</m:t>
                    </w:ins>
                  </m:r>
                </m:sub>
              </m:sSub>
            </m:e>
          </m:d>
          <m:r>
            <w:ins w:id="205" w:author="ERCOT" w:date="2019-01-18T15:53:00Z">
              <w:rPr>
                <w:rFonts w:ascii="Cambria Math" w:hAnsi="Cambria Math"/>
              </w:rPr>
              <m:t>=</m:t>
            </w:ins>
          </m:r>
          <m:d>
            <m:dPr>
              <m:begChr m:val="{"/>
              <m:endChr m:val=""/>
              <m:ctrlPr>
                <w:ins w:id="206" w:author="ERCOT" w:date="2019-01-18T15:53:00Z">
                  <w:rPr>
                    <w:rFonts w:ascii="Cambria Math" w:hAnsi="Cambria Math"/>
                    <w:i/>
                  </w:rPr>
                </w:ins>
              </m:ctrlPr>
            </m:dPr>
            <m:e>
              <m:eqArr>
                <m:eqArrPr>
                  <m:ctrlPr>
                    <w:ins w:id="207" w:author="ERCOT" w:date="2019-01-18T15:53:00Z">
                      <w:rPr>
                        <w:rFonts w:ascii="Cambria Math" w:hAnsi="Cambria Math"/>
                        <w:i/>
                      </w:rPr>
                    </w:ins>
                  </m:ctrlPr>
                </m:eqArrPr>
                <m:e>
                  <m:sSub>
                    <m:sSubPr>
                      <m:ctrlPr>
                        <w:ins w:id="208" w:author="ERCOT" w:date="2019-01-18T15:53:00Z">
                          <w:rPr>
                            <w:rFonts w:ascii="Cambria Math" w:hAnsi="Cambria Math"/>
                            <w:i/>
                          </w:rPr>
                        </w:ins>
                      </m:ctrlPr>
                    </m:sSubPr>
                    <m:e>
                      <m:r>
                        <w:ins w:id="209" w:author="ERCOT" w:date="2019-01-18T15:53:00Z">
                          <w:rPr>
                            <w:rFonts w:ascii="Cambria Math" w:hAnsi="Cambria Math"/>
                          </w:rPr>
                          <m:t>SLOLP</m:t>
                        </w:ins>
                      </m:r>
                    </m:e>
                    <m:sub>
                      <m:r>
                        <w:ins w:id="210" w:author="ERCOT" w:date="2019-01-18T15:53:00Z">
                          <w:rPr>
                            <w:rFonts w:ascii="Cambria Math" w:hAnsi="Cambria Math"/>
                          </w:rPr>
                          <m:t>S</m:t>
                        </w:ins>
                      </m:r>
                    </m:sub>
                  </m:sSub>
                  <m:d>
                    <m:dPr>
                      <m:ctrlPr>
                        <w:ins w:id="211" w:author="ERCOT" w:date="2019-01-18T15:53:00Z">
                          <w:rPr>
                            <w:rFonts w:ascii="Cambria Math" w:hAnsi="Cambria Math"/>
                            <w:i/>
                          </w:rPr>
                        </w:ins>
                      </m:ctrlPr>
                    </m:dPr>
                    <m:e>
                      <m:sSub>
                        <m:sSubPr>
                          <m:ctrlPr>
                            <w:ins w:id="212" w:author="ERCOT" w:date="2019-01-18T15:53:00Z">
                              <w:rPr>
                                <w:rFonts w:ascii="Cambria Math" w:hAnsi="Cambria Math"/>
                                <w:i/>
                              </w:rPr>
                            </w:ins>
                          </m:ctrlPr>
                        </m:sSubPr>
                        <m:e>
                          <m:r>
                            <w:ins w:id="213" w:author="ERCOT" w:date="2019-01-18T15:53:00Z">
                              <w:rPr>
                                <w:rFonts w:ascii="Cambria Math" w:hAnsi="Cambria Math"/>
                              </w:rPr>
                              <m:t>R</m:t>
                            </w:ins>
                          </m:r>
                        </m:e>
                        <m:sub>
                          <m:r>
                            <w:ins w:id="214" w:author="ERCOT" w:date="2019-01-18T15:53:00Z">
                              <w:rPr>
                                <w:rFonts w:ascii="Cambria Math" w:hAnsi="Cambria Math"/>
                              </w:rPr>
                              <m:t>S</m:t>
                            </w:ins>
                          </m:r>
                        </m:sub>
                      </m:sSub>
                      <m:r>
                        <w:ins w:id="215" w:author="ERCOT" w:date="2019-01-18T15:53:00Z">
                          <w:rPr>
                            <w:rFonts w:ascii="Cambria Math" w:hAnsi="Cambria Math"/>
                          </w:rPr>
                          <m:t>-X</m:t>
                        </w:ins>
                      </m:r>
                    </m:e>
                  </m:d>
                  <m:r>
                    <w:ins w:id="216" w:author="ERCOT" w:date="2019-01-18T15:53:00Z">
                      <w:rPr>
                        <w:rFonts w:ascii="Cambria Math" w:hAnsi="Cambria Math"/>
                      </w:rPr>
                      <m:t xml:space="preserve">, </m:t>
                    </w:ins>
                  </m:r>
                  <m:sSub>
                    <m:sSubPr>
                      <m:ctrlPr>
                        <w:ins w:id="217" w:author="ERCOT" w:date="2019-01-18T15:53:00Z">
                          <w:rPr>
                            <w:rFonts w:ascii="Cambria Math" w:hAnsi="Cambria Math"/>
                            <w:i/>
                          </w:rPr>
                        </w:ins>
                      </m:ctrlPr>
                    </m:sSubPr>
                    <m:e>
                      <m:r>
                        <w:ins w:id="218" w:author="ERCOT" w:date="2019-01-18T15:53:00Z">
                          <w:rPr>
                            <w:rFonts w:ascii="Cambria Math" w:hAnsi="Cambria Math"/>
                          </w:rPr>
                          <m:t>R</m:t>
                        </w:ins>
                      </m:r>
                    </m:e>
                    <m:sub>
                      <m:r>
                        <w:ins w:id="219" w:author="ERCOT" w:date="2019-01-18T15:53:00Z">
                          <w:rPr>
                            <w:rFonts w:ascii="Cambria Math" w:hAnsi="Cambria Math"/>
                          </w:rPr>
                          <m:t>S</m:t>
                        </w:ins>
                      </m:r>
                    </m:sub>
                  </m:sSub>
                  <m:r>
                    <w:ins w:id="220" w:author="ERCOT" w:date="2019-01-18T15:53:00Z">
                      <w:rPr>
                        <w:rFonts w:ascii="Cambria Math" w:hAnsi="Cambria Math"/>
                      </w:rPr>
                      <m:t>-X&gt;0</m:t>
                    </w:ins>
                  </m:r>
                </m:e>
                <m:e>
                  <m:r>
                    <w:ins w:id="221" w:author="ERCOT" w:date="2019-01-18T15:53:00Z">
                      <w:rPr>
                        <w:rFonts w:ascii="Cambria Math" w:hAnsi="Cambria Math"/>
                      </w:rPr>
                      <m:t xml:space="preserve">            1                 , </m:t>
                    </w:ins>
                  </m:r>
                  <m:sSub>
                    <m:sSubPr>
                      <m:ctrlPr>
                        <w:ins w:id="222" w:author="ERCOT" w:date="2019-01-18T15:53:00Z">
                          <w:rPr>
                            <w:rFonts w:ascii="Cambria Math" w:hAnsi="Cambria Math"/>
                            <w:i/>
                          </w:rPr>
                        </w:ins>
                      </m:ctrlPr>
                    </m:sSubPr>
                    <m:e>
                      <m:r>
                        <w:ins w:id="223" w:author="ERCOT" w:date="2019-01-18T15:53:00Z">
                          <w:rPr>
                            <w:rFonts w:ascii="Cambria Math" w:hAnsi="Cambria Math"/>
                          </w:rPr>
                          <m:t>R</m:t>
                        </w:ins>
                      </m:r>
                    </m:e>
                    <m:sub>
                      <m:r>
                        <w:ins w:id="224" w:author="ERCOT" w:date="2019-01-18T15:53:00Z">
                          <w:rPr>
                            <w:rFonts w:ascii="Cambria Math" w:hAnsi="Cambria Math"/>
                          </w:rPr>
                          <m:t>S</m:t>
                        </w:ins>
                      </m:r>
                    </m:sub>
                  </m:sSub>
                  <m:r>
                    <w:ins w:id="225" w:author="ERCOT" w:date="2019-01-18T15:53:00Z">
                      <w:rPr>
                        <w:rFonts w:ascii="Cambria Math" w:hAnsi="Cambria Math"/>
                      </w:rPr>
                      <m:t>-X≤0</m:t>
                    </w:ins>
                  </m:r>
                </m:e>
              </m:eqArr>
            </m:e>
          </m:d>
        </m:oMath>
      </m:oMathPara>
    </w:p>
    <w:p w14:paraId="0141B6A0" w14:textId="34CC25F1" w:rsidR="00F948DB" w:rsidRPr="00B1420A" w:rsidRDefault="00F948DB" w:rsidP="00F948DB">
      <w:pPr>
        <w:ind w:left="1080"/>
        <w:jc w:val="center"/>
      </w:pPr>
    </w:p>
    <w:p w14:paraId="5107CFF2" w14:textId="77777777" w:rsidR="00F948DB" w:rsidRPr="008B0152" w:rsidRDefault="00F948DB" w:rsidP="00F948DB">
      <w:pPr>
        <w:jc w:val="both"/>
      </w:pPr>
      <w:r w:rsidRPr="008B0152">
        <w:t>Where</w:t>
      </w:r>
    </w:p>
    <w:p w14:paraId="33C15D1E" w14:textId="77777777" w:rsidR="00F948DB" w:rsidRPr="0081403C" w:rsidRDefault="00F948DB" w:rsidP="00F948DB">
      <w:pPr>
        <w:numPr>
          <w:ilvl w:val="0"/>
          <w:numId w:val="36"/>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1C1E23EA" w14:textId="1DC9C5ED" w:rsidR="00F948DB" w:rsidRPr="0081403C" w:rsidRDefault="00E12B71" w:rsidP="00F948DB">
      <w:pPr>
        <w:numPr>
          <w:ilvl w:val="0"/>
          <w:numId w:val="36"/>
        </w:numPr>
        <w:spacing w:after="240"/>
        <w:ind w:left="1080"/>
        <w:contextualSpacing/>
        <w:jc w:val="both"/>
        <w:rPr>
          <w:i/>
        </w:rPr>
      </w:pPr>
      <w:ins w:id="226" w:author="ERCOT" w:date="2019-01-18T15:53:00Z">
        <w:r>
          <w:rPr>
            <w:i/>
          </w:rPr>
          <w:t>S</w:t>
        </w:r>
      </w:ins>
      <w:r w:rsidR="00F948DB" w:rsidRPr="0081403C">
        <w:rPr>
          <w:i/>
        </w:rPr>
        <w:fldChar w:fldCharType="begin"/>
      </w:r>
      <w:r w:rsidR="00F948DB"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00F948DB" w:rsidRPr="0081403C">
        <w:rPr>
          <w:i/>
        </w:rPr>
        <w:instrText xml:space="preserve"> </w:instrText>
      </w:r>
      <w:r w:rsidR="00F948DB" w:rsidRPr="0081403C">
        <w:rPr>
          <w:i/>
        </w:rPr>
        <w:fldChar w:fldCharType="end"/>
      </w:r>
      <w:r w:rsidR="00F948DB" w:rsidRPr="00622EC2">
        <w:rPr>
          <w:i/>
        </w:rPr>
        <w:t>LOLP</w:t>
      </w:r>
      <w:r w:rsidR="00F948DB" w:rsidRPr="006A7375">
        <w:rPr>
          <w:i/>
          <w:vertAlign w:val="subscript"/>
        </w:rPr>
        <w:t>S</w:t>
      </w:r>
      <w:r w:rsidR="00F948DB" w:rsidRPr="0081403C">
        <w:rPr>
          <w:i/>
        </w:rPr>
        <w:t xml:space="preserve"> is the </w:t>
      </w:r>
      <w:ins w:id="227" w:author="ERCOT" w:date="2019-01-18T15:53:00Z">
        <w:r>
          <w:rPr>
            <w:i/>
          </w:rPr>
          <w:t xml:space="preserve">Shifted </w:t>
        </w:r>
      </w:ins>
      <w:r w:rsidR="00F948DB" w:rsidRPr="0081403C">
        <w:rPr>
          <w:i/>
        </w:rPr>
        <w:fldChar w:fldCharType="begin"/>
      </w:r>
      <w:r w:rsidR="00F948DB" w:rsidRPr="0081403C">
        <w:rPr>
          <w:i/>
        </w:rPr>
        <w:instrText xml:space="preserve"> QUOTE </w:instrText>
      </w:r>
      <m:oMath>
        <m:r>
          <m:rPr>
            <m:sty m:val="p"/>
          </m:rPr>
          <w:rPr>
            <w:rFonts w:ascii="Cambria Math" w:hAnsi="Cambria Math"/>
          </w:rPr>
          <m:t>LOLP</m:t>
        </m:r>
      </m:oMath>
      <w:r w:rsidR="00F948DB" w:rsidRPr="0081403C">
        <w:rPr>
          <w:i/>
        </w:rPr>
        <w:instrText xml:space="preserve"> </w:instrText>
      </w:r>
      <w:r w:rsidR="00F948DB" w:rsidRPr="0081403C">
        <w:rPr>
          <w:i/>
        </w:rPr>
        <w:fldChar w:fldCharType="end"/>
      </w:r>
      <w:r w:rsidR="00F948DB" w:rsidRPr="00622EC2">
        <w:rPr>
          <w:i/>
        </w:rPr>
        <w:t>LOLP</w:t>
      </w:r>
      <w:r w:rsidR="00F948DB" w:rsidRPr="0081403C">
        <w:rPr>
          <w:i/>
        </w:rPr>
        <w:t xml:space="preserve"> function for the spinning reserve. </w:t>
      </w:r>
    </w:p>
    <w:p w14:paraId="4B547D95" w14:textId="77777777" w:rsidR="00F948DB" w:rsidRPr="008B0152" w:rsidRDefault="00F948DB" w:rsidP="00F948DB">
      <w:pPr>
        <w:ind w:left="360"/>
        <w:jc w:val="both"/>
        <w:rPr>
          <w:bCs/>
        </w:rPr>
      </w:pPr>
    </w:p>
    <w:p w14:paraId="778BA22B" w14:textId="32F82BD5" w:rsidR="004A7AA2" w:rsidRDefault="00E12B71" w:rsidP="00F948DB">
      <w:pPr>
        <w:jc w:val="both"/>
        <w:rPr>
          <w:bCs/>
        </w:rPr>
      </w:pPr>
      <w:ins w:id="228" w:author="ERCOT" w:date="2019-01-18T15:54:00Z">
        <w:r>
          <w:rPr>
            <w:i/>
          </w:rPr>
          <w:t>S</w:t>
        </w:r>
      </w:ins>
      <w:r w:rsidR="00F948DB" w:rsidRPr="008B0152">
        <w:fldChar w:fldCharType="begin"/>
      </w:r>
      <w:r w:rsidR="00F948DB"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00F948DB" w:rsidRPr="008B0152">
        <w:instrText xml:space="preserve"> </w:instrText>
      </w:r>
      <w:r w:rsidR="00F948DB" w:rsidRPr="008B0152">
        <w:fldChar w:fldCharType="end"/>
      </w:r>
      <w:r w:rsidR="00F948DB" w:rsidRPr="00F53298">
        <w:rPr>
          <w:i/>
        </w:rPr>
        <w:t>LOLP</w:t>
      </w:r>
      <w:r w:rsidR="00F948DB" w:rsidRPr="00F53298">
        <w:rPr>
          <w:i/>
          <w:vertAlign w:val="subscript"/>
        </w:rPr>
        <w:t>S</w:t>
      </w:r>
      <w:r w:rsidR="00F948DB" w:rsidRPr="00B1420A">
        <w:t xml:space="preserve"> </w:t>
      </w:r>
      <w:r w:rsidR="00F948DB" w:rsidRPr="008B0152">
        <w:rPr>
          <w:bCs/>
        </w:rPr>
        <w:t xml:space="preserve">is different from the 60 minutes </w:t>
      </w:r>
      <w:ins w:id="229" w:author="ERCOT" w:date="2019-01-18T15:54:00Z">
        <w:r>
          <w:rPr>
            <w:bCs/>
            <w:i/>
          </w:rPr>
          <w:t>S</w:t>
        </w:r>
      </w:ins>
      <w:r w:rsidR="00F948DB" w:rsidRPr="008B0152">
        <w:rPr>
          <w:bCs/>
        </w:rPr>
        <w:fldChar w:fldCharType="begin"/>
      </w:r>
      <w:r w:rsidR="00F948DB" w:rsidRPr="008B0152">
        <w:rPr>
          <w:bCs/>
        </w:rPr>
        <w:instrText xml:space="preserve"> QUOTE </w:instrText>
      </w:r>
      <m:oMath>
        <m:r>
          <m:rPr>
            <m:sty m:val="p"/>
          </m:rPr>
          <w:rPr>
            <w:rFonts w:ascii="Cambria Math" w:hAnsi="Cambria Math"/>
          </w:rPr>
          <m:t>LOLP</m:t>
        </m:r>
      </m:oMath>
      <w:r w:rsidR="00F948DB" w:rsidRPr="008B0152">
        <w:rPr>
          <w:bCs/>
        </w:rPr>
        <w:instrText xml:space="preserve"> </w:instrText>
      </w:r>
      <w:r w:rsidR="00F948DB" w:rsidRPr="008B0152">
        <w:rPr>
          <w:bCs/>
        </w:rPr>
        <w:fldChar w:fldCharType="end"/>
      </w:r>
      <w:r w:rsidR="00F948DB" w:rsidRPr="00F53298">
        <w:rPr>
          <w:i/>
        </w:rPr>
        <w:t>LOLP</w:t>
      </w:r>
      <w:del w:id="230" w:author="ERCOT" w:date="2019-01-18T15:54:00Z">
        <w:r w:rsidR="00F948DB" w:rsidRPr="00B1420A" w:rsidDel="00E12B71">
          <w:rPr>
            <w:bCs/>
          </w:rPr>
          <w:delText xml:space="preserve"> in Table </w:delText>
        </w:r>
        <w:r w:rsidR="00F948DB" w:rsidRPr="008B0152" w:rsidDel="00E12B71">
          <w:rPr>
            <w:bCs/>
          </w:rPr>
          <w:delText>1</w:delText>
        </w:r>
      </w:del>
      <w:r w:rsidR="00F948DB" w:rsidRPr="008B0152">
        <w:rPr>
          <w:bCs/>
        </w:rPr>
        <w:t>, which is calculated based on the hourly error analysis.</w:t>
      </w:r>
      <w:r w:rsidR="00F948DB" w:rsidRPr="008B0152">
        <w:t xml:space="preserve">  The reserves are classified into two categories; those that are being provided by Resources in SCED and Load Resources providing </w:t>
      </w:r>
      <w:proofErr w:type="spellStart"/>
      <w:r w:rsidR="00F948DB">
        <w:t>Reg</w:t>
      </w:r>
      <w:proofErr w:type="spellEnd"/>
      <w:r w:rsidR="00F948DB">
        <w:t xml:space="preserve">-Up and </w:t>
      </w:r>
      <w:r w:rsidR="00F948DB" w:rsidRPr="008B0152">
        <w:t xml:space="preserve">RRS and those that are being provided by Resources that are not currently available to SCED but </w:t>
      </w:r>
      <w:r w:rsidR="00F948DB" w:rsidRPr="008B0152">
        <w:rPr>
          <w:bCs/>
        </w:rPr>
        <w:t xml:space="preserve">could be </w:t>
      </w:r>
      <w:r w:rsidR="00F948DB">
        <w:rPr>
          <w:bCs/>
        </w:rPr>
        <w:t>made available in 30 minutes</w:t>
      </w:r>
      <w:r w:rsidR="00F948DB" w:rsidRPr="008B0152">
        <w:t>.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w:t>
      </w:r>
      <w:del w:id="231" w:author="ERCOT" w:date="2019-01-18T15:56:00Z">
        <w:r w:rsidR="00F948DB" w:rsidRPr="008B0152" w:rsidDel="00E12B71">
          <w:delText xml:space="preserve">  </w:delText>
        </w:r>
        <w:r w:rsidR="00F948DB" w:rsidRPr="00E12B71" w:rsidDel="00E12B71">
          <w:rPr>
            <w:bCs/>
          </w:rPr>
          <w:delText>From the hourly error analysis, a mean (</w:delText>
        </w:r>
        <w:r w:rsidR="00F948DB" w:rsidRPr="00E12B71" w:rsidDel="00E12B71">
          <w:rPr>
            <w:position w:val="-10"/>
          </w:rPr>
          <w:object w:dxaOrig="240" w:dyaOrig="255" w14:anchorId="1BE38DA2">
            <v:shape id="_x0000_i1052" type="#_x0000_t75" style="width:12.5pt;height:12.5pt" o:ole="">
              <v:imagedata r:id="rId24" o:title=""/>
            </v:shape>
            <o:OLEObject Type="Embed" ProgID="Equation.3" ShapeID="_x0000_i1052" DrawAspect="Content" ObjectID="_1609674323" r:id="rId44"/>
          </w:object>
        </w:r>
        <w:r w:rsidR="00F948DB" w:rsidRPr="00E12B71" w:rsidDel="00E12B71">
          <w:delText>)</w:delText>
        </w:r>
        <w:r w:rsidR="00F948DB" w:rsidRPr="00E12B71" w:rsidDel="00E12B71">
          <w:rPr>
            <w:bCs/>
          </w:rPr>
          <w:delText xml:space="preserve"> and standard deviation (</w:delText>
        </w:r>
        <w:r w:rsidR="00F948DB" w:rsidRPr="00E12B71" w:rsidDel="00E12B71">
          <w:rPr>
            <w:position w:val="-6"/>
          </w:rPr>
          <w:object w:dxaOrig="240" w:dyaOrig="225" w14:anchorId="03BD3907">
            <v:shape id="_x0000_i1053" type="#_x0000_t75" style="width:12.5pt;height:11.25pt" o:ole="">
              <v:imagedata r:id="rId26" o:title=""/>
            </v:shape>
            <o:OLEObject Type="Embed" ProgID="Equation.3" ShapeID="_x0000_i1053" DrawAspect="Content" ObjectID="_1609674324" r:id="rId45"/>
          </w:object>
        </w:r>
        <w:r w:rsidR="00F948DB" w:rsidRPr="00E12B71" w:rsidDel="00E12B71">
          <w:delText xml:space="preserve">) </w:delText>
        </w:r>
        <w:r w:rsidR="00F948DB" w:rsidRPr="00E12B71" w:rsidDel="00E12B71">
          <w:rPr>
            <w:bCs/>
          </w:rPr>
          <w:delText xml:space="preserve">for the 60 minute </w:delText>
        </w:r>
        <w:r w:rsidR="00F948DB" w:rsidRPr="00E12B71" w:rsidDel="00E12B71">
          <w:rPr>
            <w:bCs/>
            <w:i/>
          </w:rPr>
          <w:delText>LOLP</w:delText>
        </w:r>
        <w:r w:rsidR="00F948DB" w:rsidRPr="00E12B71" w:rsidDel="00E12B71">
          <w:rPr>
            <w:bCs/>
          </w:rPr>
          <w:delText xml:space="preserve"> </w:delText>
        </w:r>
        <w:r w:rsidR="00F948DB" w:rsidRPr="00E12B71" w:rsidDel="00E12B71">
          <w:delText>is determined for each of the different seasons and time blocks.</w:delText>
        </w:r>
      </w:del>
      <w:r w:rsidR="00F948DB" w:rsidRPr="008B0152">
        <w:t xml:space="preserve">  </w:t>
      </w:r>
      <w:r w:rsidR="00F948DB" w:rsidRPr="008B0152">
        <w:rPr>
          <w:bCs/>
        </w:rPr>
        <w:t xml:space="preserve">Because the error analysis is hourly, to capture the events within the first 30 minutes </w:t>
      </w:r>
      <w:proofErr w:type="gramStart"/>
      <w:r w:rsidR="00F948DB" w:rsidRPr="008B0152">
        <w:rPr>
          <w:bCs/>
        </w:rPr>
        <w:t xml:space="preserve">for </w:t>
      </w:r>
      <w:proofErr w:type="gramEnd"/>
      <w:r w:rsidR="00F948DB" w:rsidRPr="008B0152">
        <w:rPr>
          <w:bCs/>
        </w:rPr>
        <w:fldChar w:fldCharType="begin"/>
      </w:r>
      <w:r w:rsidR="00F948DB"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00F948DB" w:rsidRPr="008B0152">
        <w:rPr>
          <w:bCs/>
        </w:rPr>
        <w:instrText xml:space="preserve"> </w:instrText>
      </w:r>
      <w:r w:rsidR="00F948DB" w:rsidRPr="008B0152">
        <w:rPr>
          <w:bCs/>
        </w:rPr>
        <w:fldChar w:fldCharType="end"/>
      </w:r>
      <w:r w:rsidR="00F948DB" w:rsidRPr="00F53298">
        <w:rPr>
          <w:position w:val="-12"/>
        </w:rPr>
        <w:object w:dxaOrig="765" w:dyaOrig="360" w14:anchorId="0D41655D">
          <v:shape id="_x0000_i1054" type="#_x0000_t75" style="width:38.2pt;height:18.15pt" o:ole="">
            <v:imagedata r:id="rId46" o:title=""/>
          </v:shape>
          <o:OLEObject Type="Embed" ProgID="Equation.3" ShapeID="_x0000_i1054" DrawAspect="Content" ObjectID="_1609674325" r:id="rId47"/>
        </w:object>
      </w:r>
      <w:r w:rsidR="00F948DB" w:rsidRPr="00B1420A">
        <w:rPr>
          <w:bCs/>
        </w:rPr>
        <w:t xml:space="preserve">, the </w:t>
      </w:r>
      <w:ins w:id="232" w:author="ERCOT" w:date="2019-01-18T15:58:00Z">
        <w:r w:rsidR="00E21D39">
          <w:rPr>
            <w:bCs/>
          </w:rPr>
          <w:t>distribution parameters</w:t>
        </w:r>
        <w:r w:rsidR="00E21D39" w:rsidRPr="008B0152">
          <w:rPr>
            <w:bCs/>
          </w:rPr>
          <w:t xml:space="preserve"> </w:t>
        </w:r>
      </w:ins>
      <w:r w:rsidR="00F948DB" w:rsidRPr="008B0152">
        <w:rPr>
          <w:bCs/>
        </w:rPr>
        <w:fldChar w:fldCharType="begin"/>
      </w:r>
      <w:r w:rsidR="00F948DB" w:rsidRPr="008B0152">
        <w:rPr>
          <w:bCs/>
        </w:rPr>
        <w:instrText xml:space="preserve"> QUOTE </w:instrText>
      </w:r>
      <m:oMath>
        <m:r>
          <m:rPr>
            <m:sty m:val="p"/>
          </m:rPr>
          <w:rPr>
            <w:rFonts w:ascii="Cambria Math" w:hAnsi="Cambria Math"/>
          </w:rPr>
          <m:t>μ</m:t>
        </m:r>
      </m:oMath>
      <w:r w:rsidR="00F948DB" w:rsidRPr="008B0152">
        <w:rPr>
          <w:bCs/>
        </w:rPr>
        <w:instrText xml:space="preserve"> </w:instrText>
      </w:r>
      <w:r w:rsidR="00F948DB" w:rsidRPr="008B0152">
        <w:rPr>
          <w:bCs/>
        </w:rPr>
        <w:fldChar w:fldCharType="end"/>
      </w:r>
      <w:del w:id="233" w:author="ERCOT" w:date="2019-01-18T15:58:00Z">
        <w:r w:rsidR="00F948DB" w:rsidRPr="006A6D5F" w:rsidDel="00E21D39">
          <w:rPr>
            <w:position w:val="-10"/>
          </w:rPr>
          <w:object w:dxaOrig="240" w:dyaOrig="255" w14:anchorId="20DA4D85">
            <v:shape id="_x0000_i1055" type="#_x0000_t75" style="width:12.5pt;height:12.5pt" o:ole="">
              <v:imagedata r:id="rId24" o:title=""/>
            </v:shape>
            <o:OLEObject Type="Embed" ProgID="Equation.3" ShapeID="_x0000_i1055" DrawAspect="Content" ObjectID="_1609674326" r:id="rId48"/>
          </w:object>
        </w:r>
        <w:r w:rsidR="00F948DB" w:rsidRPr="00B1420A" w:rsidDel="00E21D39">
          <w:rPr>
            <w:bCs/>
          </w:rPr>
          <w:delText xml:space="preserve"> and</w:delText>
        </w:r>
        <w:r w:rsidR="00F948DB" w:rsidDel="00E21D39">
          <w:rPr>
            <w:bCs/>
          </w:rPr>
          <w:delText xml:space="preserve"> </w:delText>
        </w:r>
        <w:r w:rsidR="00F948DB" w:rsidRPr="006A6D5F" w:rsidDel="00E21D39">
          <w:rPr>
            <w:position w:val="-6"/>
          </w:rPr>
          <w:object w:dxaOrig="240" w:dyaOrig="225" w14:anchorId="71DCABA6">
            <v:shape id="_x0000_i1056" type="#_x0000_t75" style="width:12.5pt;height:11.25pt" o:ole="">
              <v:imagedata r:id="rId49" o:title=""/>
            </v:shape>
            <o:OLEObject Type="Embed" ProgID="Equation.3" ShapeID="_x0000_i1056" DrawAspect="Content" ObjectID="_1609674327" r:id="rId50"/>
          </w:object>
        </w:r>
        <w:r w:rsidR="00F948DB" w:rsidRPr="00B1420A" w:rsidDel="00E21D39">
          <w:rPr>
            <w:bCs/>
          </w:rPr>
          <w:delText xml:space="preserve"> </w:delText>
        </w:r>
      </w:del>
      <w:r w:rsidR="00F948DB" w:rsidRPr="00B1420A">
        <w:rPr>
          <w:bCs/>
        </w:rPr>
        <w:t>need</w:t>
      </w:r>
      <w:del w:id="234" w:author="ERCOT" w:date="2019-01-18T15:58:00Z">
        <w:r w:rsidR="00F948DB" w:rsidRPr="00B1420A" w:rsidDel="00E21D39">
          <w:rPr>
            <w:bCs/>
          </w:rPr>
          <w:delText>s</w:delText>
        </w:r>
      </w:del>
      <w:r w:rsidR="00F948DB" w:rsidRPr="00B1420A">
        <w:rPr>
          <w:bCs/>
        </w:rPr>
        <w:t xml:space="preserve"> to be scaled to reflect the 30 minute timeframe, with </w:t>
      </w:r>
      <w:r w:rsidR="00F948DB" w:rsidRPr="00256712">
        <w:rPr>
          <w:position w:val="-6"/>
        </w:rPr>
        <w:object w:dxaOrig="765" w:dyaOrig="285" w14:anchorId="39B1F252">
          <v:shape id="_x0000_i1057" type="#_x0000_t75" style="width:38.2pt;height:13.75pt" o:ole="">
            <v:imagedata r:id="rId51" o:title=""/>
          </v:shape>
          <o:OLEObject Type="Embed" ProgID="Equation.3" ShapeID="_x0000_i1057" DrawAspect="Content" ObjectID="_1609674328" r:id="rId52"/>
        </w:object>
      </w:r>
      <w:r w:rsidR="00F948DB">
        <w:t xml:space="preserve"> </w:t>
      </w:r>
      <w:r w:rsidR="00F948DB">
        <w:rPr>
          <w:bCs/>
        </w:rPr>
        <w:t>hour</w:t>
      </w:r>
      <w:r w:rsidR="00F948DB" w:rsidRPr="00B1420A">
        <w:rPr>
          <w:bCs/>
        </w:rPr>
        <w:t>:</w:t>
      </w:r>
    </w:p>
    <w:p w14:paraId="21124078" w14:textId="77777777" w:rsidR="004B799A" w:rsidRPr="00B1420A" w:rsidRDefault="004B799A" w:rsidP="00F948DB">
      <w:pPr>
        <w:jc w:val="both"/>
        <w:rPr>
          <w:bCs/>
        </w:rPr>
      </w:pPr>
    </w:p>
    <w:p w14:paraId="1247A458" w14:textId="61787053" w:rsidR="000360F2" w:rsidRPr="008B0152" w:rsidRDefault="00F948DB" w:rsidP="000360F2">
      <w:pPr>
        <w:ind w:left="360"/>
        <w:jc w:val="center"/>
        <w:rPr>
          <w:ins w:id="235" w:author="ERCOT" w:date="2019-01-18T16:10:00Z"/>
        </w:rPr>
      </w:pPr>
      <w:del w:id="236" w:author="ERCOT" w:date="2019-01-18T16:10:00Z">
        <w:r w:rsidRPr="003E2F5E" w:rsidDel="000360F2">
          <w:rPr>
            <w:position w:val="-10"/>
          </w:rPr>
          <w:object w:dxaOrig="1755" w:dyaOrig="315" w14:anchorId="7AAA06BB">
            <v:shape id="_x0000_i1058" type="#_x0000_t75" style="width:87.65pt;height:15.65pt" o:ole="">
              <v:imagedata r:id="rId53" o:title=""/>
            </v:shape>
            <o:OLEObject Type="Embed" ProgID="Equation.3" ShapeID="_x0000_i1058" DrawAspect="Content" ObjectID="_1609674329" r:id="rId54"/>
          </w:object>
        </w:r>
      </w:del>
      <m:oMath>
        <m:r>
          <w:ins w:id="237" w:author="ERCOT" w:date="2019-01-18T16:10:00Z">
            <m:rPr>
              <m:sty m:val="p"/>
            </m:rPr>
            <w:rPr>
              <w:rFonts w:ascii="Cambria Math" w:hAnsi="Cambria Math"/>
            </w:rPr>
            <w:br/>
          </w:ins>
        </m:r>
      </m:oMath>
      <m:oMathPara>
        <m:oMath>
          <m:sSup>
            <m:sSupPr>
              <m:ctrlPr>
                <w:ins w:id="238" w:author="ERCOT" w:date="2019-01-18T16:10:00Z">
                  <w:rPr>
                    <w:rFonts w:ascii="Cambria Math" w:hAnsi="Cambria Math"/>
                    <w:i/>
                  </w:rPr>
                </w:ins>
              </m:ctrlPr>
            </m:sSupPr>
            <m:e>
              <m:sSub>
                <m:sSubPr>
                  <m:ctrlPr>
                    <w:ins w:id="239" w:author="ERCOT" w:date="2019-01-18T16:10:00Z">
                      <w:rPr>
                        <w:rFonts w:ascii="Cambria Math" w:hAnsi="Cambria Math"/>
                        <w:i/>
                      </w:rPr>
                    </w:ins>
                  </m:ctrlPr>
                </m:sSubPr>
                <m:e>
                  <m:r>
                    <w:ins w:id="240" w:author="ERCOT" w:date="2019-01-18T16:10:00Z">
                      <w:rPr>
                        <w:rFonts w:ascii="Cambria Math" w:hAnsi="Cambria Math"/>
                      </w:rPr>
                      <m:t>μ</m:t>
                    </w:ins>
                  </m:r>
                </m:e>
                <m:sub>
                  <m:r>
                    <w:ins w:id="241" w:author="ERCOT" w:date="2019-01-18T16:10:00Z">
                      <w:rPr>
                        <w:rFonts w:ascii="Cambria Math" w:hAnsi="Cambria Math"/>
                      </w:rPr>
                      <m:t>s</m:t>
                    </w:ins>
                  </m:r>
                </m:sub>
              </m:sSub>
            </m:e>
            <m:sup>
              <m:r>
                <w:ins w:id="242" w:author="ERCOT" w:date="2019-01-18T16:10:00Z">
                  <w:rPr>
                    <w:rFonts w:ascii="Cambria Math" w:hAnsi="Cambria Math"/>
                  </w:rPr>
                  <m:t>'</m:t>
                </w:ins>
              </m:r>
            </m:sup>
          </m:sSup>
          <m:r>
            <w:ins w:id="243" w:author="ERCOT" w:date="2019-01-18T16:10:00Z">
              <w:rPr>
                <w:rFonts w:ascii="Cambria Math" w:hAnsi="Cambria Math"/>
              </w:rPr>
              <m:t>=δ*</m:t>
            </w:ins>
          </m:r>
          <m:sSub>
            <m:sSubPr>
              <m:ctrlPr>
                <w:ins w:id="244" w:author="ERCOT" w:date="2019-01-18T16:10:00Z">
                  <w:rPr>
                    <w:rFonts w:ascii="Cambria Math" w:hAnsi="Cambria Math"/>
                    <w:i/>
                  </w:rPr>
                </w:ins>
              </m:ctrlPr>
            </m:sSubPr>
            <m:e>
              <m:r>
                <w:ins w:id="245" w:author="ERCOT" w:date="2019-01-18T16:10:00Z">
                  <w:rPr>
                    <w:rFonts w:ascii="Cambria Math" w:hAnsi="Cambria Math"/>
                  </w:rPr>
                  <m:t>μ</m:t>
                </w:ins>
              </m:r>
            </m:e>
            <m:sub>
              <m:r>
                <w:ins w:id="246" w:author="ERCOT" w:date="2019-01-18T16:10:00Z">
                  <w:rPr>
                    <w:rFonts w:ascii="Cambria Math" w:hAnsi="Cambria Math"/>
                  </w:rPr>
                  <m:t>s</m:t>
                </w:ins>
              </m:r>
            </m:sub>
          </m:sSub>
          <m:r>
            <w:ins w:id="247" w:author="ERCOT" w:date="2019-01-18T16:10:00Z">
              <w:rPr>
                <w:rFonts w:ascii="Cambria Math" w:hAnsi="Cambria Math"/>
              </w:rPr>
              <m:t>=0.5</m:t>
            </w:ins>
          </m:r>
          <m:sSub>
            <m:sSubPr>
              <m:ctrlPr>
                <w:ins w:id="248" w:author="ERCOT" w:date="2019-01-18T16:10:00Z">
                  <w:rPr>
                    <w:rFonts w:ascii="Cambria Math" w:hAnsi="Cambria Math"/>
                    <w:i/>
                  </w:rPr>
                </w:ins>
              </m:ctrlPr>
            </m:sSubPr>
            <m:e>
              <m:r>
                <w:ins w:id="249" w:author="ERCOT" w:date="2019-01-18T16:10:00Z">
                  <w:rPr>
                    <w:rFonts w:ascii="Cambria Math" w:hAnsi="Cambria Math"/>
                  </w:rPr>
                  <m:t>μ</m:t>
                </w:ins>
              </m:r>
            </m:e>
            <m:sub>
              <m:r>
                <w:ins w:id="250" w:author="ERCOT" w:date="2019-01-18T16:10:00Z">
                  <w:rPr>
                    <w:rFonts w:ascii="Cambria Math" w:hAnsi="Cambria Math"/>
                  </w:rPr>
                  <m:t>s</m:t>
                </w:ins>
              </m:r>
            </m:sub>
          </m:sSub>
        </m:oMath>
      </m:oMathPara>
    </w:p>
    <w:p w14:paraId="25139144" w14:textId="42DF7992" w:rsidR="00F948DB" w:rsidRPr="00B1420A" w:rsidRDefault="00F948DB" w:rsidP="00F948DB">
      <w:pPr>
        <w:ind w:left="1440"/>
        <w:jc w:val="center"/>
      </w:pPr>
    </w:p>
    <w:p w14:paraId="7AB8A82E" w14:textId="77777777" w:rsidR="00F948DB" w:rsidRDefault="00F948DB" w:rsidP="00F948DB">
      <w:pPr>
        <w:ind w:left="1440"/>
        <w:jc w:val="center"/>
      </w:pPr>
      <w:r w:rsidRPr="006A6D5F">
        <w:rPr>
          <w:position w:val="-38"/>
        </w:rPr>
        <w:object w:dxaOrig="3285" w:dyaOrig="765" w14:anchorId="67D1370E">
          <v:shape id="_x0000_i1059" type="#_x0000_t75" style="width:164.05pt;height:38.2pt" o:ole="">
            <v:imagedata r:id="rId55" o:title=""/>
          </v:shape>
          <o:OLEObject Type="Embed" ProgID="Equation.3" ShapeID="_x0000_i1059" DrawAspect="Content" ObjectID="_1609674330" r:id="rId56"/>
        </w:object>
      </w:r>
    </w:p>
    <w:p w14:paraId="1918DBAF" w14:textId="77777777" w:rsidR="00F948DB" w:rsidRPr="008B0152" w:rsidRDefault="00F948DB" w:rsidP="00F948DB">
      <w:pPr>
        <w:ind w:left="1440"/>
        <w:jc w:val="center"/>
      </w:pPr>
    </w:p>
    <w:p w14:paraId="69B07C7F" w14:textId="0D4CC4B8" w:rsidR="00F948DB" w:rsidRPr="00B1420A" w:rsidRDefault="00F948DB" w:rsidP="00F948DB">
      <w:pPr>
        <w:jc w:val="both"/>
      </w:pPr>
      <w:r w:rsidRPr="008B0152">
        <w:t xml:space="preserve">So the </w:t>
      </w:r>
      <w:ins w:id="251" w:author="ERCOT" w:date="2019-01-18T16:10:00Z">
        <w:r w:rsidR="000360F2">
          <w:rPr>
            <w:i/>
          </w:rPr>
          <w:t>S</w:t>
        </w:r>
      </w:ins>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ins w:id="252" w:author="ERCOT" w:date="2019-01-18T16:10:00Z">
        <w:r w:rsidR="000360F2">
          <w:rPr>
            <w:i/>
          </w:rPr>
          <w:t>S</w:t>
        </w:r>
      </w:ins>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32A50F9F" w14:textId="0A23A47A" w:rsidR="00F948DB" w:rsidRPr="008B0152" w:rsidRDefault="00F948DB" w:rsidP="00F948DB">
      <w:pPr>
        <w:ind w:firstLine="720"/>
        <w:jc w:val="both"/>
      </w:pPr>
    </w:p>
    <w:p w14:paraId="379E1D01" w14:textId="47CB812F" w:rsidR="000360F2" w:rsidRPr="008B0152" w:rsidRDefault="00F948DB" w:rsidP="000360F2">
      <w:pPr>
        <w:ind w:left="360"/>
        <w:jc w:val="center"/>
        <w:rPr>
          <w:ins w:id="253" w:author="ERCOT" w:date="2019-01-18T16:11:00Z"/>
          <w:bCs/>
        </w:rPr>
      </w:pPr>
      <w:del w:id="254" w:author="ERCOT" w:date="2019-01-18T16:11:00Z">
        <w:r w:rsidRPr="003E2F5E" w:rsidDel="000360F2">
          <w:rPr>
            <w:position w:val="-12"/>
          </w:rPr>
          <w:object w:dxaOrig="6840" w:dyaOrig="345" w14:anchorId="603A0F7E">
            <v:shape id="_x0000_i1060" type="#_x0000_t75" style="width:341.85pt;height:17.55pt" o:ole="">
              <v:imagedata r:id="rId57" o:title=""/>
            </v:shape>
            <o:OLEObject Type="Embed" ProgID="Equation.3" ShapeID="_x0000_i1060" DrawAspect="Content" ObjectID="_1609674331" r:id="rId58"/>
          </w:object>
        </w:r>
      </w:del>
      <m:oMath>
        <m:r>
          <w:ins w:id="255" w:author="ERCOT" w:date="2019-01-18T16:11:00Z">
            <m:rPr>
              <m:sty m:val="p"/>
            </m:rPr>
            <w:rPr>
              <w:rFonts w:ascii="Cambria Math" w:hAnsi="Cambria Math"/>
            </w:rPr>
            <w:br/>
          </w:ins>
        </m:r>
      </m:oMath>
      <m:oMathPara>
        <m:oMath>
          <m:sSub>
            <m:sSubPr>
              <m:ctrlPr>
                <w:ins w:id="256" w:author="ERCOT" w:date="2019-01-18T16:11:00Z">
                  <w:rPr>
                    <w:rFonts w:ascii="Cambria Math" w:hAnsi="Cambria Math"/>
                    <w:i/>
                  </w:rPr>
                </w:ins>
              </m:ctrlPr>
            </m:sSubPr>
            <m:e>
              <m:r>
                <w:ins w:id="257" w:author="ERCOT" w:date="2019-01-18T16:11:00Z">
                  <w:rPr>
                    <w:rFonts w:ascii="Cambria Math" w:hAnsi="Cambria Math"/>
                  </w:rPr>
                  <m:t>SLOLP</m:t>
                </w:ins>
              </m:r>
            </m:e>
            <m:sub>
              <m:r>
                <w:ins w:id="258" w:author="ERCOT" w:date="2019-01-18T16:11:00Z">
                  <w:rPr>
                    <w:rFonts w:ascii="Cambria Math" w:hAnsi="Cambria Math"/>
                  </w:rPr>
                  <m:t>s</m:t>
                </w:ins>
              </m:r>
            </m:sub>
          </m:sSub>
          <m:d>
            <m:dPr>
              <m:ctrlPr>
                <w:ins w:id="259" w:author="ERCOT" w:date="2019-01-18T16:11:00Z">
                  <w:rPr>
                    <w:rFonts w:ascii="Cambria Math" w:hAnsi="Cambria Math"/>
                    <w:i/>
                  </w:rPr>
                </w:ins>
              </m:ctrlPr>
            </m:dPr>
            <m:e>
              <m:sSup>
                <m:sSupPr>
                  <m:ctrlPr>
                    <w:ins w:id="260" w:author="ERCOT" w:date="2019-01-18T16:11:00Z">
                      <w:rPr>
                        <w:rFonts w:ascii="Cambria Math" w:hAnsi="Cambria Math"/>
                        <w:i/>
                      </w:rPr>
                    </w:ins>
                  </m:ctrlPr>
                </m:sSupPr>
                <m:e>
                  <m:sSub>
                    <m:sSubPr>
                      <m:ctrlPr>
                        <w:ins w:id="261" w:author="ERCOT" w:date="2019-01-18T16:11:00Z">
                          <w:rPr>
                            <w:rFonts w:ascii="Cambria Math" w:hAnsi="Cambria Math"/>
                            <w:i/>
                          </w:rPr>
                        </w:ins>
                      </m:ctrlPr>
                    </m:sSubPr>
                    <m:e>
                      <m:r>
                        <w:ins w:id="262" w:author="ERCOT" w:date="2019-01-18T16:11:00Z">
                          <w:rPr>
                            <w:rFonts w:ascii="Cambria Math" w:hAnsi="Cambria Math"/>
                          </w:rPr>
                          <m:t>μ</m:t>
                        </w:ins>
                      </m:r>
                    </m:e>
                    <m:sub>
                      <m:r>
                        <w:ins w:id="263" w:author="ERCOT" w:date="2019-01-18T16:11:00Z">
                          <w:rPr>
                            <w:rFonts w:ascii="Cambria Math" w:hAnsi="Cambria Math"/>
                          </w:rPr>
                          <m:t>s</m:t>
                        </w:ins>
                      </m:r>
                    </m:sub>
                  </m:sSub>
                </m:e>
                <m:sup>
                  <m:r>
                    <w:ins w:id="264" w:author="ERCOT" w:date="2019-01-18T16:11:00Z">
                      <w:rPr>
                        <w:rFonts w:ascii="Cambria Math" w:hAnsi="Cambria Math"/>
                      </w:rPr>
                      <m:t>'</m:t>
                    </w:ins>
                  </m:r>
                </m:sup>
              </m:sSup>
              <m:r>
                <w:ins w:id="265" w:author="ERCOT" w:date="2019-01-18T16:11:00Z">
                  <w:rPr>
                    <w:rFonts w:ascii="Cambria Math" w:hAnsi="Cambria Math"/>
                  </w:rPr>
                  <m:t>,</m:t>
                </w:ins>
              </m:r>
              <m:sSup>
                <m:sSupPr>
                  <m:ctrlPr>
                    <w:ins w:id="266" w:author="ERCOT" w:date="2019-01-18T16:11:00Z">
                      <w:rPr>
                        <w:rFonts w:ascii="Cambria Math" w:hAnsi="Cambria Math"/>
                        <w:i/>
                      </w:rPr>
                    </w:ins>
                  </m:ctrlPr>
                </m:sSupPr>
                <m:e>
                  <m:r>
                    <w:ins w:id="267" w:author="ERCOT" w:date="2019-01-18T16:11:00Z">
                      <w:rPr>
                        <w:rFonts w:ascii="Cambria Math" w:hAnsi="Cambria Math"/>
                      </w:rPr>
                      <m:t>σ</m:t>
                    </w:ins>
                  </m:r>
                </m:e>
                <m:sup>
                  <m:r>
                    <w:ins w:id="268" w:author="ERCOT" w:date="2019-01-18T16:11:00Z">
                      <w:rPr>
                        <w:rFonts w:ascii="Cambria Math" w:hAnsi="Cambria Math"/>
                      </w:rPr>
                      <m:t>'</m:t>
                    </w:ins>
                  </m:r>
                </m:sup>
              </m:sSup>
              <m:r>
                <w:ins w:id="269" w:author="ERCOT" w:date="2019-01-18T16:11:00Z">
                  <w:rPr>
                    <w:rFonts w:ascii="Cambria Math" w:hAnsi="Cambria Math"/>
                  </w:rPr>
                  <m:t>,R</m:t>
                </w:ins>
              </m:r>
            </m:e>
          </m:d>
          <m:r>
            <w:ins w:id="270" w:author="ERCOT" w:date="2019-01-18T16:11:00Z">
              <w:rPr>
                <w:rFonts w:ascii="Cambria Math" w:hAnsi="Cambria Math"/>
              </w:rPr>
              <m:t>=SLOLP</m:t>
            </w:ins>
          </m:r>
          <m:d>
            <m:dPr>
              <m:ctrlPr>
                <w:ins w:id="271" w:author="ERCOT" w:date="2019-01-18T16:11:00Z">
                  <w:rPr>
                    <w:rFonts w:ascii="Cambria Math" w:hAnsi="Cambria Math"/>
                    <w:i/>
                  </w:rPr>
                </w:ins>
              </m:ctrlPr>
            </m:dPr>
            <m:e>
              <m:r>
                <w:ins w:id="272" w:author="ERCOT" w:date="2019-01-18T16:11:00Z">
                  <w:rPr>
                    <w:rFonts w:ascii="Cambria Math" w:hAnsi="Cambria Math"/>
                  </w:rPr>
                  <m:t>0.5</m:t>
                </w:ins>
              </m:r>
              <m:sSub>
                <m:sSubPr>
                  <m:ctrlPr>
                    <w:ins w:id="273" w:author="ERCOT" w:date="2019-01-18T16:11:00Z">
                      <w:rPr>
                        <w:rFonts w:ascii="Cambria Math" w:hAnsi="Cambria Math"/>
                        <w:i/>
                      </w:rPr>
                    </w:ins>
                  </m:ctrlPr>
                </m:sSubPr>
                <m:e>
                  <m:r>
                    <w:ins w:id="274" w:author="ERCOT" w:date="2019-01-18T16:11:00Z">
                      <w:rPr>
                        <w:rFonts w:ascii="Cambria Math" w:hAnsi="Cambria Math"/>
                      </w:rPr>
                      <m:t>μ</m:t>
                    </w:ins>
                  </m:r>
                </m:e>
                <m:sub>
                  <m:r>
                    <w:ins w:id="275" w:author="ERCOT" w:date="2019-01-18T16:11:00Z">
                      <w:rPr>
                        <w:rFonts w:ascii="Cambria Math" w:hAnsi="Cambria Math"/>
                      </w:rPr>
                      <m:t>s</m:t>
                    </w:ins>
                  </m:r>
                </m:sub>
              </m:sSub>
              <m:r>
                <w:ins w:id="276" w:author="ERCOT" w:date="2019-01-18T16:11:00Z">
                  <w:rPr>
                    <w:rFonts w:ascii="Cambria Math" w:hAnsi="Cambria Math"/>
                  </w:rPr>
                  <m:t>,0.707σ,R</m:t>
                </w:ins>
              </m:r>
            </m:e>
          </m:d>
          <m:r>
            <w:ins w:id="277" w:author="ERCOT" w:date="2019-01-18T16:11:00Z">
              <w:rPr>
                <w:rFonts w:ascii="Cambria Math" w:hAnsi="Cambria Math"/>
              </w:rPr>
              <m:t>=1-CDF(0.5</m:t>
            </w:ins>
          </m:r>
          <m:sSub>
            <m:sSubPr>
              <m:ctrlPr>
                <w:ins w:id="278" w:author="ERCOT" w:date="2019-01-18T16:11:00Z">
                  <w:rPr>
                    <w:rFonts w:ascii="Cambria Math" w:hAnsi="Cambria Math"/>
                    <w:i/>
                  </w:rPr>
                </w:ins>
              </m:ctrlPr>
            </m:sSubPr>
            <m:e>
              <m:r>
                <w:ins w:id="279" w:author="ERCOT" w:date="2019-01-18T16:11:00Z">
                  <w:rPr>
                    <w:rFonts w:ascii="Cambria Math" w:hAnsi="Cambria Math"/>
                  </w:rPr>
                  <m:t>μ</m:t>
                </w:ins>
              </m:r>
            </m:e>
            <m:sub>
              <m:r>
                <w:ins w:id="280" w:author="ERCOT" w:date="2019-01-18T16:11:00Z">
                  <w:rPr>
                    <w:rFonts w:ascii="Cambria Math" w:hAnsi="Cambria Math"/>
                  </w:rPr>
                  <m:t>s</m:t>
                </w:ins>
              </m:r>
            </m:sub>
          </m:sSub>
          <m:r>
            <w:ins w:id="281" w:author="ERCOT" w:date="2019-01-18T16:11:00Z">
              <w:rPr>
                <w:rFonts w:ascii="Cambria Math" w:hAnsi="Cambria Math"/>
              </w:rPr>
              <m:t>,0.707σ,R)</m:t>
            </w:ins>
          </m:r>
        </m:oMath>
      </m:oMathPara>
    </w:p>
    <w:p w14:paraId="1E2C7A8D" w14:textId="2A3E6B10" w:rsidR="004B799A" w:rsidRDefault="004B799A" w:rsidP="00F948DB">
      <w:pPr>
        <w:ind w:left="360"/>
        <w:jc w:val="center"/>
      </w:pPr>
    </w:p>
    <w:p w14:paraId="5337DC87" w14:textId="4F56FD7E" w:rsidR="00F948DB" w:rsidRPr="008B0152" w:rsidRDefault="00F948DB" w:rsidP="00F948DB">
      <w:pPr>
        <w:jc w:val="both"/>
      </w:pPr>
      <w:del w:id="282" w:author="ERCOT" w:date="2019-01-18T16:12:00Z">
        <w:r w:rsidRPr="000360F2" w:rsidDel="000360F2">
          <w:rPr>
            <w:bCs/>
          </w:rPr>
          <w:delText xml:space="preserve">24 </w:delText>
        </w:r>
        <w:r w:rsidRPr="000360F2" w:rsidDel="000360F2">
          <w:rPr>
            <w:position w:val="-12"/>
          </w:rPr>
          <w:object w:dxaOrig="765" w:dyaOrig="360" w14:anchorId="2E7134D5">
            <v:shape id="_x0000_i1061" type="#_x0000_t75" style="width:38.2pt;height:18.15pt" o:ole="">
              <v:imagedata r:id="rId46" o:title=""/>
            </v:shape>
            <o:OLEObject Type="Embed" ProgID="Equation.3" ShapeID="_x0000_i1061" DrawAspect="Content" ObjectID="_1609674332" r:id="rId59"/>
          </w:object>
        </w:r>
        <w:r w:rsidRPr="000360F2" w:rsidDel="000360F2">
          <w:rPr>
            <w:bCs/>
          </w:rPr>
          <w:fldChar w:fldCharType="begin"/>
        </w:r>
        <w:r w:rsidRPr="000360F2" w:rsidDel="000360F2">
          <w:rPr>
            <w:bCs/>
          </w:rPr>
          <w:delInstrText xml:space="preserve"> QUOTE </w:delInstrText>
        </w:r>
        <m:oMath>
          <m:sSub>
            <m:sSubPr>
              <m:ctrlPr>
                <w:rPr>
                  <w:rFonts w:ascii="Cambria Math" w:hAnsi="Cambria Math"/>
                  <w:bCs/>
                  <w:i/>
                  <w:iCs/>
                </w:rPr>
              </m:ctrlPr>
            </m:sSubPr>
            <m:e>
              <m:r>
                <m:rPr>
                  <m:sty m:val="p"/>
                </m:rPr>
                <w:rPr>
                  <w:rFonts w:ascii="Cambria Math" w:hAnsi="Cambria Math" w:hint="eastAsia"/>
                </w:rPr>
                <m:t>π</m:t>
              </m:r>
            </m:e>
            <m:sub>
              <m:r>
                <m:rPr>
                  <m:sty m:val="p"/>
                </m:rPr>
                <w:rPr>
                  <w:rFonts w:ascii="Cambria Math" w:hAnsi="Cambria Math"/>
                </w:rPr>
                <m:t>S</m:t>
              </m:r>
            </m:sub>
          </m:sSub>
          <m:d>
            <m:dPr>
              <m:ctrlPr>
                <w:rPr>
                  <w:rFonts w:ascii="Cambria Math" w:hAnsi="Cambria Math"/>
                  <w:bCs/>
                  <w:i/>
                  <w:iCs/>
                </w:rPr>
              </m:ctrlPr>
            </m:dPr>
            <m:e>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e>
          </m:d>
        </m:oMath>
        <w:r w:rsidRPr="000360F2" w:rsidDel="000360F2">
          <w:rPr>
            <w:bCs/>
          </w:rPr>
          <w:delInstrText xml:space="preserve"> </w:delInstrText>
        </w:r>
        <w:r w:rsidRPr="000360F2" w:rsidDel="000360F2">
          <w:rPr>
            <w:bCs/>
          </w:rPr>
          <w:fldChar w:fldCharType="end"/>
        </w:r>
        <w:r w:rsidRPr="000360F2" w:rsidDel="000360F2">
          <w:rPr>
            <w:bCs/>
          </w:rPr>
          <w:delText xml:space="preserve"> curves are developed based on the season and the time of day</w:delText>
        </w:r>
        <w:r w:rsidRPr="000360F2" w:rsidDel="000360F2">
          <w:delText>.</w:delText>
        </w:r>
        <w:r w:rsidRPr="008B0152" w:rsidDel="000360F2">
          <w:delText xml:space="preserve">  </w:delText>
        </w:r>
      </w:del>
    </w:p>
    <w:p w14:paraId="2113F5F2" w14:textId="77777777" w:rsidR="00F948DB" w:rsidRPr="008B0152" w:rsidRDefault="00F948DB" w:rsidP="00F948DB">
      <w:pPr>
        <w:jc w:val="both"/>
      </w:pPr>
    </w:p>
    <w:p w14:paraId="15CF02A8" w14:textId="77777777" w:rsidR="00F948DB" w:rsidRPr="008B0152" w:rsidRDefault="00F948DB" w:rsidP="00F948DB">
      <w:pPr>
        <w:numPr>
          <w:ilvl w:val="0"/>
          <w:numId w:val="38"/>
        </w:numPr>
        <w:contextualSpacing/>
        <w:jc w:val="both"/>
      </w:pP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w14:anchorId="4804A3F9">
          <v:shape id="_x0000_i1062" type="#_x0000_t75" style="width:52.6pt;height:18.15pt" o:ole="">
            <v:imagedata r:id="rId60" o:title=""/>
          </v:shape>
          <o:OLEObject Type="Embed" ProgID="Equation.3" ShapeID="_x0000_i1062" DrawAspect="Content" ObjectID="_1609674333" r:id="rId61"/>
        </w:object>
      </w:r>
      <w:r w:rsidRPr="008B0152">
        <w:t>:</w:t>
      </w:r>
    </w:p>
    <w:p w14:paraId="41A5B448" w14:textId="77777777" w:rsidR="00F948DB" w:rsidRPr="008B0152" w:rsidRDefault="00F948DB" w:rsidP="00F948DB">
      <w:pPr>
        <w:jc w:val="both"/>
      </w:pPr>
    </w:p>
    <w:p w14:paraId="0D02126A" w14:textId="77777777" w:rsidR="00F948DB" w:rsidRDefault="00F948DB" w:rsidP="00F948DB">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w14:anchorId="75136411">
          <v:shape id="_x0000_i1063" type="#_x0000_t75" style="width:52.6pt;height:18.15pt" o:ole="">
            <v:imagedata r:id="rId60" o:title=""/>
          </v:shape>
          <o:OLEObject Type="Embed" ProgID="Equation.3" ShapeID="_x0000_i1063" DrawAspect="Content" ObjectID="_1609674334" r:id="rId62"/>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w14:anchorId="03F2CD80">
          <v:shape id="_x0000_i1064" type="#_x0000_t75" style="width:52.6pt;height:18.15pt" o:ole="">
            <v:imagedata r:id="rId60" o:title=""/>
          </v:shape>
          <o:OLEObject Type="Embed" ProgID="Equation.3" ShapeID="_x0000_i1064" DrawAspect="Content" ObjectID="_1609674335" r:id="rId63"/>
        </w:object>
      </w:r>
      <w:r>
        <w:t xml:space="preserve"> </w:t>
      </w:r>
      <w:r w:rsidRPr="008B0152">
        <w:rPr>
          <w:bCs/>
        </w:rPr>
        <w:t>is:</w:t>
      </w:r>
    </w:p>
    <w:p w14:paraId="42673BBE" w14:textId="77777777" w:rsidR="000360F2" w:rsidRPr="008B0152" w:rsidRDefault="00E23977" w:rsidP="000360F2">
      <w:pPr>
        <w:jc w:val="both"/>
        <w:rPr>
          <w:ins w:id="283" w:author="ERCOT" w:date="2019-01-18T16:13:00Z"/>
        </w:rPr>
      </w:pPr>
      <m:oMathPara>
        <m:oMath>
          <m:sSub>
            <m:sSubPr>
              <m:ctrlPr>
                <w:ins w:id="284" w:author="ERCOT" w:date="2019-01-18T16:13:00Z">
                  <w:rPr>
                    <w:rFonts w:ascii="Cambria Math" w:hAnsi="Cambria Math"/>
                    <w:i/>
                  </w:rPr>
                </w:ins>
              </m:ctrlPr>
            </m:sSubPr>
            <m:e>
              <m:r>
                <w:ins w:id="285" w:author="ERCOT" w:date="2019-01-18T16:13:00Z">
                  <w:rPr>
                    <w:rFonts w:ascii="Cambria Math" w:hAnsi="Cambria Math"/>
                  </w:rPr>
                  <m:t>π</m:t>
                </w:ins>
              </m:r>
            </m:e>
            <m:sub>
              <m:r>
                <w:ins w:id="286" w:author="ERCOT" w:date="2019-01-18T16:13:00Z">
                  <w:rPr>
                    <w:rFonts w:ascii="Cambria Math" w:hAnsi="Cambria Math"/>
                  </w:rPr>
                  <m:t>NS</m:t>
                </w:ins>
              </m:r>
            </m:sub>
          </m:sSub>
          <m:d>
            <m:dPr>
              <m:ctrlPr>
                <w:ins w:id="287" w:author="ERCOT" w:date="2019-01-18T16:13:00Z">
                  <w:rPr>
                    <w:rFonts w:ascii="Cambria Math" w:hAnsi="Cambria Math"/>
                    <w:i/>
                  </w:rPr>
                </w:ins>
              </m:ctrlPr>
            </m:dPr>
            <m:e>
              <m:sSub>
                <m:sSubPr>
                  <m:ctrlPr>
                    <w:ins w:id="288" w:author="ERCOT" w:date="2019-01-18T16:13:00Z">
                      <w:rPr>
                        <w:rFonts w:ascii="Cambria Math" w:hAnsi="Cambria Math"/>
                        <w:i/>
                      </w:rPr>
                    </w:ins>
                  </m:ctrlPr>
                </m:sSubPr>
                <m:e>
                  <m:r>
                    <w:ins w:id="289" w:author="ERCOT" w:date="2019-01-18T16:13:00Z">
                      <w:rPr>
                        <w:rFonts w:ascii="Cambria Math" w:hAnsi="Cambria Math"/>
                      </w:rPr>
                      <m:t>R</m:t>
                    </w:ins>
                  </m:r>
                </m:e>
                <m:sub>
                  <m:r>
                    <w:ins w:id="290" w:author="ERCOT" w:date="2019-01-18T16:13:00Z">
                      <w:rPr>
                        <w:rFonts w:ascii="Cambria Math" w:hAnsi="Cambria Math"/>
                      </w:rPr>
                      <m:t>SNS</m:t>
                    </w:ins>
                  </m:r>
                </m:sub>
              </m:sSub>
            </m:e>
          </m:d>
          <m:r>
            <w:ins w:id="291" w:author="ERCOT" w:date="2019-01-18T16:13:00Z">
              <w:rPr>
                <w:rFonts w:ascii="Cambria Math" w:hAnsi="Cambria Math"/>
              </w:rPr>
              <m:t>=</m:t>
            </w:ins>
          </m:r>
          <m:d>
            <m:dPr>
              <m:begChr m:val="{"/>
              <m:endChr m:val=""/>
              <m:ctrlPr>
                <w:ins w:id="292" w:author="ERCOT" w:date="2019-01-18T16:13:00Z">
                  <w:rPr>
                    <w:rFonts w:ascii="Cambria Math" w:hAnsi="Cambria Math"/>
                    <w:i/>
                  </w:rPr>
                </w:ins>
              </m:ctrlPr>
            </m:dPr>
            <m:e>
              <m:eqArr>
                <m:eqArrPr>
                  <m:ctrlPr>
                    <w:ins w:id="293" w:author="ERCOT" w:date="2019-01-18T16:13:00Z">
                      <w:rPr>
                        <w:rFonts w:ascii="Cambria Math" w:hAnsi="Cambria Math"/>
                        <w:i/>
                      </w:rPr>
                    </w:ins>
                  </m:ctrlPr>
                </m:eqArrPr>
                <m:e>
                  <m:r>
                    <w:ins w:id="294" w:author="ERCOT" w:date="2019-01-18T16:13:00Z">
                      <w:rPr>
                        <w:rFonts w:ascii="Cambria Math" w:hAnsi="Cambria Math"/>
                      </w:rPr>
                      <m:t>SLOLP</m:t>
                    </w:ins>
                  </m:r>
                  <m:d>
                    <m:dPr>
                      <m:ctrlPr>
                        <w:ins w:id="295" w:author="ERCOT" w:date="2019-01-18T16:13:00Z">
                          <w:rPr>
                            <w:rFonts w:ascii="Cambria Math" w:hAnsi="Cambria Math"/>
                            <w:i/>
                          </w:rPr>
                        </w:ins>
                      </m:ctrlPr>
                    </m:dPr>
                    <m:e>
                      <m:sSub>
                        <m:sSubPr>
                          <m:ctrlPr>
                            <w:ins w:id="296" w:author="ERCOT" w:date="2019-01-18T16:13:00Z">
                              <w:rPr>
                                <w:rFonts w:ascii="Cambria Math" w:hAnsi="Cambria Math"/>
                                <w:i/>
                              </w:rPr>
                            </w:ins>
                          </m:ctrlPr>
                        </m:sSubPr>
                        <m:e>
                          <m:r>
                            <w:ins w:id="297" w:author="ERCOT" w:date="2019-01-18T16:13:00Z">
                              <w:rPr>
                                <w:rFonts w:ascii="Cambria Math" w:hAnsi="Cambria Math"/>
                              </w:rPr>
                              <m:t>R</m:t>
                            </w:ins>
                          </m:r>
                        </m:e>
                        <m:sub>
                          <m:r>
                            <w:ins w:id="298" w:author="ERCOT" w:date="2019-01-18T16:13:00Z">
                              <w:rPr>
                                <w:rFonts w:ascii="Cambria Math" w:hAnsi="Cambria Math"/>
                              </w:rPr>
                              <m:t>SNS</m:t>
                            </w:ins>
                          </m:r>
                        </m:sub>
                      </m:sSub>
                      <m:r>
                        <w:ins w:id="299" w:author="ERCOT" w:date="2019-01-18T16:13:00Z">
                          <w:rPr>
                            <w:rFonts w:ascii="Cambria Math" w:hAnsi="Cambria Math"/>
                          </w:rPr>
                          <m:t>-X</m:t>
                        </w:ins>
                      </m:r>
                    </m:e>
                  </m:d>
                  <m:r>
                    <w:ins w:id="300" w:author="ERCOT" w:date="2019-01-18T16:13:00Z">
                      <w:rPr>
                        <w:rFonts w:ascii="Cambria Math" w:hAnsi="Cambria Math"/>
                      </w:rPr>
                      <m:t xml:space="preserve">, </m:t>
                    </w:ins>
                  </m:r>
                  <m:sSub>
                    <m:sSubPr>
                      <m:ctrlPr>
                        <w:ins w:id="301" w:author="ERCOT" w:date="2019-01-18T16:13:00Z">
                          <w:rPr>
                            <w:rFonts w:ascii="Cambria Math" w:hAnsi="Cambria Math"/>
                            <w:i/>
                          </w:rPr>
                        </w:ins>
                      </m:ctrlPr>
                    </m:sSubPr>
                    <m:e>
                      <m:r>
                        <w:ins w:id="302" w:author="ERCOT" w:date="2019-01-18T16:13:00Z">
                          <w:rPr>
                            <w:rFonts w:ascii="Cambria Math" w:hAnsi="Cambria Math"/>
                          </w:rPr>
                          <m:t>R</m:t>
                        </w:ins>
                      </m:r>
                    </m:e>
                    <m:sub>
                      <m:r>
                        <w:ins w:id="303" w:author="ERCOT" w:date="2019-01-18T16:13:00Z">
                          <w:rPr>
                            <w:rFonts w:ascii="Cambria Math" w:hAnsi="Cambria Math"/>
                          </w:rPr>
                          <m:t>SNS</m:t>
                        </w:ins>
                      </m:r>
                    </m:sub>
                  </m:sSub>
                  <m:r>
                    <w:ins w:id="304" w:author="ERCOT" w:date="2019-01-18T16:13:00Z">
                      <w:rPr>
                        <w:rFonts w:ascii="Cambria Math" w:hAnsi="Cambria Math"/>
                      </w:rPr>
                      <m:t>-X&gt;0</m:t>
                    </w:ins>
                  </m:r>
                </m:e>
                <m:e>
                  <m:r>
                    <w:ins w:id="305" w:author="ERCOT" w:date="2019-01-18T16:13:00Z">
                      <w:rPr>
                        <w:rFonts w:ascii="Cambria Math" w:hAnsi="Cambria Math"/>
                      </w:rPr>
                      <m:t xml:space="preserve">             1                   , </m:t>
                    </w:ins>
                  </m:r>
                  <m:sSub>
                    <m:sSubPr>
                      <m:ctrlPr>
                        <w:ins w:id="306" w:author="ERCOT" w:date="2019-01-18T16:13:00Z">
                          <w:rPr>
                            <w:rFonts w:ascii="Cambria Math" w:hAnsi="Cambria Math"/>
                            <w:i/>
                          </w:rPr>
                        </w:ins>
                      </m:ctrlPr>
                    </m:sSubPr>
                    <m:e>
                      <m:r>
                        <w:ins w:id="307" w:author="ERCOT" w:date="2019-01-18T16:13:00Z">
                          <w:rPr>
                            <w:rFonts w:ascii="Cambria Math" w:hAnsi="Cambria Math"/>
                          </w:rPr>
                          <m:t>R</m:t>
                        </w:ins>
                      </m:r>
                    </m:e>
                    <m:sub>
                      <m:r>
                        <w:ins w:id="308" w:author="ERCOT" w:date="2019-01-18T16:13:00Z">
                          <w:rPr>
                            <w:rFonts w:ascii="Cambria Math" w:hAnsi="Cambria Math"/>
                          </w:rPr>
                          <m:t>SNS</m:t>
                        </w:ins>
                      </m:r>
                    </m:sub>
                  </m:sSub>
                  <m:r>
                    <w:ins w:id="309" w:author="ERCOT" w:date="2019-01-18T16:13:00Z">
                      <w:rPr>
                        <w:rFonts w:ascii="Cambria Math" w:hAnsi="Cambria Math"/>
                      </w:rPr>
                      <m:t>-X≤0</m:t>
                    </w:ins>
                  </m:r>
                </m:e>
              </m:eqArr>
            </m:e>
          </m:d>
        </m:oMath>
      </m:oMathPara>
    </w:p>
    <w:p w14:paraId="5ED095E4" w14:textId="6E22463F" w:rsidR="00F948DB" w:rsidRPr="00B1420A" w:rsidRDefault="00F948DB" w:rsidP="00F948DB">
      <w:pPr>
        <w:jc w:val="center"/>
        <w:rPr>
          <w:iCs/>
        </w:rPr>
      </w:pPr>
      <w:del w:id="310" w:author="ERCOT" w:date="2019-01-18T16:13:00Z">
        <w:r w:rsidRPr="00F53298" w:rsidDel="000360F2">
          <w:rPr>
            <w:position w:val="-32"/>
          </w:rPr>
          <w:object w:dxaOrig="4365" w:dyaOrig="765" w14:anchorId="14C25B94">
            <v:shape id="_x0000_i1065" type="#_x0000_t75" style="width:218.5pt;height:38.2pt" o:ole="">
              <v:imagedata r:id="rId64" o:title=""/>
            </v:shape>
            <o:OLEObject Type="Embed" ProgID="Equation.3" ShapeID="_x0000_i1065" DrawAspect="Content" ObjectID="_1609674336" r:id="rId65"/>
          </w:object>
        </w:r>
      </w:del>
    </w:p>
    <w:p w14:paraId="031327C5" w14:textId="77777777" w:rsidR="00F948DB" w:rsidRPr="008B0152" w:rsidRDefault="00F948DB" w:rsidP="00F948DB">
      <w:pPr>
        <w:jc w:val="both"/>
      </w:pPr>
    </w:p>
    <w:p w14:paraId="10E95F2D" w14:textId="256A5D5D" w:rsidR="00F948DB" w:rsidRPr="00B1420A" w:rsidRDefault="00F948DB" w:rsidP="00F948DB">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w:r w:rsidRPr="006A6D5F">
        <w:rPr>
          <w:position w:val="-10"/>
        </w:rPr>
        <w:object w:dxaOrig="240" w:dyaOrig="255" w14:anchorId="5451DC4A">
          <v:shape id="_x0000_i1066" type="#_x0000_t75" style="width:12.5pt;height:12.5pt" o:ole="">
            <v:imagedata r:id="rId24" o:title=""/>
          </v:shape>
          <o:OLEObject Type="Embed" ProgID="Equation.3" ShapeID="_x0000_i1066" DrawAspect="Content" ObjectID="_1609674337" r:id="rId66"/>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w14:anchorId="637CD42E">
          <v:shape id="_x0000_i1067" type="#_x0000_t75" style="width:12.5pt;height:11.25pt" o:ole="">
            <v:imagedata r:id="rId49" o:title=""/>
          </v:shape>
          <o:OLEObject Type="Embed" ProgID="Equation.3" ShapeID="_x0000_i1067" DrawAspect="Content" ObjectID="_1609674338" r:id="rId67"/>
        </w:object>
      </w:r>
      <w:r w:rsidRPr="00B1420A">
        <w:rPr>
          <w:bCs/>
        </w:rPr>
        <w:t xml:space="preserve"> that are used in calculating </w:t>
      </w:r>
      <w:ins w:id="311" w:author="ERCOT" w:date="2019-01-18T16:14:00Z">
        <w:r w:rsidR="000360F2">
          <w:rPr>
            <w:bCs/>
          </w:rPr>
          <w:t>S</w:t>
        </w:r>
      </w:ins>
      <w:r w:rsidRPr="00B1420A">
        <w:rPr>
          <w:bCs/>
        </w:rPr>
        <w:t xml:space="preserve">LOLP </w:t>
      </w:r>
    </w:p>
    <w:p w14:paraId="63F4F413" w14:textId="2784A4ED" w:rsidR="00F948DB" w:rsidRPr="0081403C" w:rsidRDefault="00F948DB" w:rsidP="00F948DB">
      <w:pPr>
        <w:numPr>
          <w:ilvl w:val="0"/>
          <w:numId w:val="36"/>
        </w:numPr>
        <w:spacing w:after="240"/>
        <w:ind w:left="1080"/>
        <w:contextualSpacing/>
        <w:jc w:val="both"/>
        <w:rPr>
          <w:i/>
        </w:rPr>
      </w:pPr>
      <w:r w:rsidRPr="0081403C">
        <w:rPr>
          <w:i/>
        </w:rPr>
        <w:t xml:space="preserve">The total On-Line and Off-Line applies for the full change in net Load over the hour and there is no scaling adjustments needed for </w:t>
      </w:r>
      <w:proofErr w:type="spellStart"/>
      <w:ins w:id="312" w:author="ERCOT" w:date="2019-01-18T16:15:00Z">
        <w:r w:rsidR="000360F2">
          <w:rPr>
            <w:i/>
          </w:rPr>
          <w:t>μ</w:t>
        </w:r>
        <w:r w:rsidR="000360F2">
          <w:rPr>
            <w:i/>
            <w:vertAlign w:val="subscript"/>
          </w:rPr>
          <w:t>s</w:t>
        </w:r>
      </w:ins>
      <w:proofErr w:type="spellEnd"/>
      <w:del w:id="313" w:author="ERCOT" w:date="2019-01-18T16:15:00Z">
        <w:r w:rsidRPr="006A6D5F" w:rsidDel="000360F2">
          <w:rPr>
            <w:position w:val="-10"/>
          </w:rPr>
          <w:object w:dxaOrig="240" w:dyaOrig="255" w14:anchorId="46E4C59F">
            <v:shape id="_x0000_i1068" type="#_x0000_t75" style="width:12.5pt;height:12.5pt" o:ole="">
              <v:imagedata r:id="rId24" o:title=""/>
            </v:shape>
            <o:OLEObject Type="Embed" ProgID="Equation.3" ShapeID="_x0000_i1068" DrawAspect="Content" ObjectID="_1609674339" r:id="rId68"/>
          </w:object>
        </w:r>
      </w:del>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w14:anchorId="517E4797">
          <v:shape id="_x0000_i1069" type="#_x0000_t75" style="width:12.5pt;height:11.25pt" o:ole="">
            <v:imagedata r:id="rId49" o:title=""/>
          </v:shape>
          <o:OLEObject Type="Embed" ProgID="Equation.3" ShapeID="_x0000_i1069" DrawAspect="Content" ObjectID="_1609674340" r:id="rId69"/>
        </w:objec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Pr="0081403C">
        <w:rPr>
          <w:i/>
        </w:rPr>
        <w:object w:dxaOrig="1020" w:dyaOrig="360" w14:anchorId="748D5C18">
          <v:shape id="_x0000_i1070" type="#_x0000_t75" style="width:51.35pt;height:18.15pt" o:ole="">
            <v:imagedata r:id="rId70" o:title=""/>
          </v:shape>
          <o:OLEObject Type="Embed" ProgID="Equation.3" ShapeID="_x0000_i1070" DrawAspect="Content" ObjectID="_1609674341" r:id="rId71"/>
        </w:object>
      </w:r>
      <w:r w:rsidRPr="0081403C">
        <w:rPr>
          <w:i/>
        </w:rPr>
        <w:t xml:space="preserve"> calculations</w:t>
      </w:r>
      <w:ins w:id="314" w:author="ERCOT" w:date="2019-01-18T16:15:00Z">
        <w:r w:rsidR="000360F2">
          <w:rPr>
            <w:i/>
          </w:rPr>
          <w:t xml:space="preserve"> to account for timeframe differences</w:t>
        </w:r>
      </w:ins>
    </w:p>
    <w:p w14:paraId="47446C9F" w14:textId="77777777" w:rsidR="00F948DB" w:rsidRPr="0081403C" w:rsidRDefault="00F948DB" w:rsidP="00F948DB">
      <w:pPr>
        <w:numPr>
          <w:ilvl w:val="0"/>
          <w:numId w:val="36"/>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 </w:t>
      </w:r>
    </w:p>
    <w:p w14:paraId="2707E2EF" w14:textId="6CD6F32F" w:rsidR="00F948DB" w:rsidRPr="008B0152" w:rsidRDefault="00F948DB" w:rsidP="00F948DB">
      <w:pPr>
        <w:jc w:val="both"/>
        <w:rPr>
          <w:bCs/>
        </w:rPr>
      </w:pPr>
    </w:p>
    <w:p w14:paraId="7499B620" w14:textId="174021DB" w:rsidR="00F948DB" w:rsidRPr="00B1420A" w:rsidDel="000360F2" w:rsidRDefault="00F948DB" w:rsidP="00F948DB">
      <w:pPr>
        <w:jc w:val="both"/>
        <w:rPr>
          <w:del w:id="315" w:author="ERCOT" w:date="2019-01-18T16:16:00Z"/>
          <w:bCs/>
        </w:rPr>
      </w:pPr>
      <w:del w:id="316" w:author="ERCOT" w:date="2019-01-18T16:16:00Z">
        <w:r w:rsidRPr="000360F2" w:rsidDel="000360F2">
          <w:rPr>
            <w:bCs/>
          </w:rPr>
          <w:delText xml:space="preserve">24  </w:delText>
        </w:r>
        <w:r w:rsidRPr="000360F2" w:rsidDel="000360F2">
          <w:rPr>
            <w:position w:val="-12"/>
          </w:rPr>
          <w:object w:dxaOrig="1020" w:dyaOrig="360" w14:anchorId="6E1308AA">
            <v:shape id="_x0000_i1071" type="#_x0000_t75" style="width:51.35pt;height:18.15pt" o:ole="">
              <v:imagedata r:id="rId70" o:title=""/>
            </v:shape>
            <o:OLEObject Type="Embed" ProgID="Equation.3" ShapeID="_x0000_i1071" DrawAspect="Content" ObjectID="_1609674342" r:id="rId72"/>
          </w:object>
        </w:r>
        <w:r w:rsidRPr="000360F2" w:rsidDel="000360F2">
          <w:rPr>
            <w:bCs/>
          </w:rPr>
          <w:delText xml:space="preserve"> curves are developed based on the season and the time of day</w:delText>
        </w:r>
        <w:r w:rsidRPr="000360F2" w:rsidDel="000360F2">
          <w:delText>.</w:delText>
        </w:r>
      </w:del>
    </w:p>
    <w:p w14:paraId="47ECD885" w14:textId="77777777" w:rsidR="00F948DB" w:rsidRPr="008B0152" w:rsidRDefault="00F948DB" w:rsidP="00F948DB">
      <w:pPr>
        <w:pStyle w:val="Heading2"/>
        <w:numPr>
          <w:ilvl w:val="1"/>
          <w:numId w:val="41"/>
        </w:numPr>
        <w:spacing w:before="480"/>
      </w:pPr>
      <w:bookmarkStart w:id="317" w:name="_Toc369177583"/>
      <w:bookmarkStart w:id="318" w:name="_Toc370806873"/>
      <w:bookmarkStart w:id="319" w:name="_Toc370985111"/>
      <w:bookmarkStart w:id="320" w:name="_Toc371343050"/>
      <w:bookmarkStart w:id="321" w:name="_Toc371347083"/>
      <w:bookmarkStart w:id="322" w:name="_Toc371665257"/>
      <w:bookmarkStart w:id="323" w:name="_Toc418158663"/>
      <w:bookmarkStart w:id="324" w:name="_Toc426960011"/>
      <w:r w:rsidRPr="008B0152">
        <w:t>Determination of Price Adder</w:t>
      </w:r>
      <w:r>
        <w:t>s</w:t>
      </w:r>
      <w:r w:rsidRPr="008B0152">
        <w:t xml:space="preserve"> </w:t>
      </w:r>
      <w:r>
        <w:t>(</w:t>
      </w:r>
      <w:bookmarkEnd w:id="317"/>
      <w:r>
        <w:t>RTORPA and RTOFFPA)</w:t>
      </w:r>
      <w:bookmarkEnd w:id="318"/>
      <w:bookmarkEnd w:id="319"/>
      <w:bookmarkEnd w:id="320"/>
      <w:bookmarkEnd w:id="321"/>
      <w:bookmarkEnd w:id="322"/>
      <w:bookmarkEnd w:id="323"/>
      <w:bookmarkEnd w:id="324"/>
    </w:p>
    <w:p w14:paraId="643B398F" w14:textId="77777777" w:rsidR="00F948DB" w:rsidRDefault="00F948DB" w:rsidP="00F948DB">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4F1C1B95" w14:textId="77777777" w:rsidR="00F948DB" w:rsidRDefault="00F948DB" w:rsidP="00F948DB">
      <w:pPr>
        <w:jc w:val="center"/>
      </w:pPr>
      <w:r w:rsidRPr="009A722A">
        <w:rPr>
          <w:position w:val="-30"/>
        </w:rPr>
        <w:object w:dxaOrig="4155" w:dyaOrig="720" w14:anchorId="6B405D03">
          <v:shape id="_x0000_i1072" type="#_x0000_t75" style="width:207.85pt;height:36.3pt" o:ole="">
            <v:imagedata r:id="rId73" o:title=""/>
          </v:shape>
          <o:OLEObject Type="Embed" ProgID="Equation.3" ShapeID="_x0000_i1072" DrawAspect="Content" ObjectID="_1609674343" r:id="rId74"/>
        </w:object>
      </w:r>
    </w:p>
    <w:p w14:paraId="045B0DE8" w14:textId="77777777" w:rsidR="00F948DB" w:rsidRPr="00B1420A" w:rsidRDefault="00F948DB" w:rsidP="00F948DB">
      <w:r w:rsidRPr="009A722A">
        <w:rPr>
          <w:position w:val="-64"/>
        </w:rPr>
        <w:object w:dxaOrig="3480" w:dyaOrig="1395" w14:anchorId="1F3D34A7">
          <v:shape id="_x0000_i1073" type="#_x0000_t75" style="width:174.05pt;height:69.5pt" o:ole="">
            <v:imagedata r:id="rId75" o:title=""/>
          </v:shape>
          <o:OLEObject Type="Embed" ProgID="Equation.3" ShapeID="_x0000_i1073" DrawAspect="Content" ObjectID="_1609674344" r:id="rId76"/>
        </w:object>
      </w:r>
    </w:p>
    <w:p w14:paraId="34312A8A" w14:textId="77777777" w:rsidR="00F948DB" w:rsidRPr="008B0152" w:rsidRDefault="00F948DB" w:rsidP="00F948DB">
      <w:pPr>
        <w:jc w:val="center"/>
      </w:pPr>
    </w:p>
    <w:p w14:paraId="5D39BEE2" w14:textId="11E1001A" w:rsidR="00F948DB" w:rsidRDefault="00F948DB" w:rsidP="00F948DB">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ins w:id="325" w:author="ERCOT" w:date="2019-01-18T16:16:00Z">
        <w:r w:rsidR="000360F2">
          <w:t>.</w:t>
        </w:r>
      </w:ins>
    </w:p>
    <w:p w14:paraId="0B5CBA46" w14:textId="464F559C" w:rsidR="00F948DB" w:rsidRPr="008B0152" w:rsidRDefault="00F948DB" w:rsidP="00F948DB">
      <w:pPr>
        <w:jc w:val="both"/>
      </w:pPr>
    </w:p>
    <w:p w14:paraId="7F62BE8E" w14:textId="77777777" w:rsidR="00F948DB" w:rsidRPr="00F130DC" w:rsidRDefault="00F948DB" w:rsidP="00F948DB">
      <w:pPr>
        <w:pStyle w:val="Heading1"/>
        <w:numPr>
          <w:ilvl w:val="0"/>
          <w:numId w:val="41"/>
        </w:numPr>
        <w:spacing w:before="480"/>
      </w:pPr>
      <w:bookmarkStart w:id="326" w:name="_Toc325445907"/>
      <w:bookmarkStart w:id="327" w:name="_Toc367344185"/>
      <w:bookmarkStart w:id="328" w:name="_Toc369177584"/>
      <w:bookmarkStart w:id="329" w:name="_Toc370806874"/>
      <w:bookmarkStart w:id="330" w:name="_Toc370985112"/>
      <w:bookmarkStart w:id="331" w:name="_Toc371343051"/>
      <w:bookmarkStart w:id="332" w:name="_Toc371347084"/>
      <w:bookmarkStart w:id="333" w:name="_Toc371665258"/>
      <w:bookmarkStart w:id="334" w:name="_Toc418158664"/>
      <w:bookmarkStart w:id="335" w:name="_Toc426960012"/>
      <w:r w:rsidRPr="0095191D">
        <w:t xml:space="preserve">Methodology </w:t>
      </w:r>
      <w:r w:rsidRPr="00F130DC">
        <w:t>Revision Process</w:t>
      </w:r>
      <w:bookmarkEnd w:id="326"/>
      <w:bookmarkEnd w:id="327"/>
      <w:bookmarkEnd w:id="328"/>
      <w:bookmarkEnd w:id="329"/>
      <w:bookmarkEnd w:id="330"/>
      <w:bookmarkEnd w:id="331"/>
      <w:bookmarkEnd w:id="332"/>
      <w:bookmarkEnd w:id="333"/>
      <w:bookmarkEnd w:id="334"/>
      <w:bookmarkEnd w:id="335"/>
    </w:p>
    <w:p w14:paraId="0A355775" w14:textId="77777777" w:rsidR="00F948DB" w:rsidRDefault="00F948DB" w:rsidP="00F948DB">
      <w:pPr>
        <w:pStyle w:val="BodyText"/>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414E1E5F" w14:textId="77777777" w:rsidR="00F948DB" w:rsidRPr="009F3F48" w:rsidRDefault="00F948DB" w:rsidP="00F948DB">
      <w:pPr>
        <w:pStyle w:val="Heading1"/>
        <w:numPr>
          <w:ilvl w:val="0"/>
          <w:numId w:val="41"/>
        </w:numPr>
        <w:spacing w:before="480"/>
      </w:pPr>
      <w:bookmarkStart w:id="336" w:name="_Toc369177585"/>
      <w:bookmarkStart w:id="337" w:name="_Toc370806875"/>
      <w:bookmarkStart w:id="338" w:name="_Toc370985113"/>
      <w:bookmarkStart w:id="339" w:name="_Toc371343052"/>
      <w:bookmarkStart w:id="340" w:name="_Toc371347085"/>
      <w:bookmarkStart w:id="341" w:name="_Toc371665259"/>
      <w:bookmarkStart w:id="342" w:name="_Toc418158665"/>
      <w:bookmarkStart w:id="343" w:name="_Toc426960013"/>
      <w:bookmarkStart w:id="344" w:name="_Toc302383758"/>
      <w:r w:rsidRPr="009F3F48">
        <w:t>Parameters for Implementing ORDC</w:t>
      </w:r>
      <w:bookmarkEnd w:id="336"/>
      <w:bookmarkEnd w:id="337"/>
      <w:bookmarkEnd w:id="338"/>
      <w:bookmarkEnd w:id="339"/>
      <w:bookmarkEnd w:id="340"/>
      <w:bookmarkEnd w:id="341"/>
      <w:bookmarkEnd w:id="342"/>
      <w:bookmarkEnd w:id="343"/>
    </w:p>
    <w:p w14:paraId="6CEFFAB3" w14:textId="77777777" w:rsidR="00F948DB" w:rsidRPr="008B0152" w:rsidRDefault="00F948DB" w:rsidP="00F948DB">
      <w:bookmarkStart w:id="345" w:name="_Toc366675220"/>
      <w:bookmarkStart w:id="346" w:name="_Toc366675283"/>
      <w:bookmarkStart w:id="347" w:name="_Toc366675300"/>
      <w:bookmarkStart w:id="348" w:name="_Toc366675400"/>
      <w:bookmarkStart w:id="349" w:name="_Toc366675603"/>
      <w:bookmarkStart w:id="350" w:name="_Toc366675652"/>
      <w:bookmarkEnd w:id="345"/>
      <w:bookmarkEnd w:id="346"/>
      <w:bookmarkEnd w:id="347"/>
      <w:bookmarkEnd w:id="348"/>
      <w:bookmarkEnd w:id="349"/>
      <w:bookmarkEnd w:id="350"/>
      <w:r w:rsidRPr="008B0152">
        <w:t>The definition and values of the parameters used in implementing ORDC are as follows:</w:t>
      </w:r>
    </w:p>
    <w:p w14:paraId="4D719D36" w14:textId="77777777" w:rsidR="00F948DB" w:rsidRPr="008B0152" w:rsidRDefault="00F948DB" w:rsidP="00F948DB">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F948DB" w:rsidRPr="008B0152" w14:paraId="0B4549A4" w14:textId="77777777" w:rsidTr="009878A8">
        <w:tc>
          <w:tcPr>
            <w:tcW w:w="0" w:type="auto"/>
            <w:shd w:val="clear" w:color="auto" w:fill="auto"/>
          </w:tcPr>
          <w:p w14:paraId="1AA907F2" w14:textId="77777777" w:rsidR="00F948DB" w:rsidRPr="008B0152" w:rsidRDefault="00F948DB" w:rsidP="00316F75">
            <w:pPr>
              <w:spacing w:line="276" w:lineRule="auto"/>
              <w:jc w:val="both"/>
            </w:pPr>
            <w:r w:rsidRPr="008B0152">
              <w:t>Parameter</w:t>
            </w:r>
          </w:p>
        </w:tc>
        <w:tc>
          <w:tcPr>
            <w:tcW w:w="4623" w:type="dxa"/>
            <w:shd w:val="clear" w:color="auto" w:fill="auto"/>
          </w:tcPr>
          <w:p w14:paraId="61A294E5" w14:textId="77777777" w:rsidR="00F948DB" w:rsidRPr="008B0152" w:rsidRDefault="00F948DB" w:rsidP="00316F75">
            <w:pPr>
              <w:spacing w:line="276" w:lineRule="auto"/>
              <w:jc w:val="both"/>
            </w:pPr>
            <w:r w:rsidRPr="008B0152">
              <w:t>Definition</w:t>
            </w:r>
          </w:p>
        </w:tc>
        <w:tc>
          <w:tcPr>
            <w:tcW w:w="989" w:type="dxa"/>
          </w:tcPr>
          <w:p w14:paraId="3537080F" w14:textId="77777777" w:rsidR="00F948DB" w:rsidRPr="008B0152" w:rsidRDefault="00F948DB" w:rsidP="00316F75">
            <w:pPr>
              <w:spacing w:line="276" w:lineRule="auto"/>
              <w:jc w:val="center"/>
            </w:pPr>
            <w:r w:rsidRPr="008B0152">
              <w:t>Unit</w:t>
            </w:r>
          </w:p>
        </w:tc>
        <w:tc>
          <w:tcPr>
            <w:tcW w:w="2549" w:type="dxa"/>
            <w:shd w:val="clear" w:color="auto" w:fill="auto"/>
          </w:tcPr>
          <w:p w14:paraId="1B3CEC63" w14:textId="77777777" w:rsidR="00F948DB" w:rsidRPr="008B0152" w:rsidRDefault="00F948DB" w:rsidP="00316F75">
            <w:pPr>
              <w:spacing w:line="276" w:lineRule="auto"/>
              <w:jc w:val="center"/>
            </w:pPr>
            <w:r w:rsidRPr="008B0152">
              <w:t>Value</w:t>
            </w:r>
          </w:p>
        </w:tc>
      </w:tr>
      <w:tr w:rsidR="00F948DB" w:rsidRPr="008B0152" w14:paraId="53F22737" w14:textId="77777777" w:rsidTr="009878A8">
        <w:tc>
          <w:tcPr>
            <w:tcW w:w="0" w:type="auto"/>
            <w:shd w:val="clear" w:color="auto" w:fill="auto"/>
          </w:tcPr>
          <w:p w14:paraId="7C26CA7A" w14:textId="77777777" w:rsidR="00F948DB" w:rsidRPr="008B0152" w:rsidRDefault="00F948DB" w:rsidP="00316F75">
            <w:pPr>
              <w:spacing w:line="276" w:lineRule="auto"/>
              <w:jc w:val="both"/>
            </w:pPr>
            <w:r w:rsidRPr="008B0152">
              <w:t>VOLL</w:t>
            </w:r>
          </w:p>
        </w:tc>
        <w:tc>
          <w:tcPr>
            <w:tcW w:w="4623" w:type="dxa"/>
            <w:shd w:val="clear" w:color="auto" w:fill="auto"/>
          </w:tcPr>
          <w:p w14:paraId="7732A978" w14:textId="77777777" w:rsidR="00F948DB" w:rsidRPr="008B0152" w:rsidRDefault="00F948DB" w:rsidP="00316F75">
            <w:pPr>
              <w:spacing w:line="276" w:lineRule="auto"/>
              <w:jc w:val="both"/>
            </w:pPr>
            <w:r w:rsidRPr="008B0152">
              <w:t>Value of Lost Load</w:t>
            </w:r>
          </w:p>
        </w:tc>
        <w:tc>
          <w:tcPr>
            <w:tcW w:w="989" w:type="dxa"/>
          </w:tcPr>
          <w:p w14:paraId="6D9C6A3C" w14:textId="77777777" w:rsidR="00F948DB" w:rsidRPr="008B0152" w:rsidRDefault="00F948DB" w:rsidP="00316F75">
            <w:pPr>
              <w:spacing w:line="276" w:lineRule="auto"/>
              <w:jc w:val="center"/>
            </w:pPr>
            <w:r w:rsidRPr="008B0152">
              <w:t>$/MWh</w:t>
            </w:r>
          </w:p>
        </w:tc>
        <w:tc>
          <w:tcPr>
            <w:tcW w:w="2549" w:type="dxa"/>
            <w:shd w:val="clear" w:color="auto" w:fill="auto"/>
          </w:tcPr>
          <w:p w14:paraId="24A47390" w14:textId="77777777" w:rsidR="00F948DB" w:rsidRPr="008B0152" w:rsidRDefault="00F948DB" w:rsidP="00316F75">
            <w:pPr>
              <w:spacing w:line="276" w:lineRule="auto"/>
              <w:jc w:val="center"/>
            </w:pPr>
            <w:r w:rsidRPr="008B0152">
              <w:t>9000</w:t>
            </w:r>
          </w:p>
        </w:tc>
      </w:tr>
      <w:tr w:rsidR="00F948DB" w:rsidRPr="008B0152" w14:paraId="60D53196" w14:textId="77777777" w:rsidTr="009878A8">
        <w:tc>
          <w:tcPr>
            <w:tcW w:w="0" w:type="auto"/>
            <w:shd w:val="clear" w:color="auto" w:fill="auto"/>
          </w:tcPr>
          <w:p w14:paraId="0BD742E6" w14:textId="77777777" w:rsidR="00F948DB" w:rsidRPr="008B0152" w:rsidRDefault="00F948DB" w:rsidP="00316F75">
            <w:pPr>
              <w:spacing w:line="276" w:lineRule="auto"/>
              <w:jc w:val="both"/>
            </w:pPr>
            <w:r w:rsidRPr="008B0152">
              <w:t>X</w:t>
            </w:r>
          </w:p>
        </w:tc>
        <w:tc>
          <w:tcPr>
            <w:tcW w:w="4623" w:type="dxa"/>
            <w:shd w:val="clear" w:color="auto" w:fill="auto"/>
          </w:tcPr>
          <w:p w14:paraId="5C2E23D5" w14:textId="77777777" w:rsidR="00F948DB" w:rsidRPr="008B0152" w:rsidRDefault="00F948DB" w:rsidP="00316F75">
            <w:pPr>
              <w:spacing w:line="276" w:lineRule="auto"/>
              <w:jc w:val="both"/>
            </w:pPr>
            <w:r w:rsidRPr="008B0152">
              <w:t xml:space="preserve">Minimum </w:t>
            </w:r>
            <w:r>
              <w:t xml:space="preserve">contingency reserve </w:t>
            </w:r>
            <w:r w:rsidRPr="008B0152">
              <w:t>level</w:t>
            </w:r>
          </w:p>
        </w:tc>
        <w:tc>
          <w:tcPr>
            <w:tcW w:w="989" w:type="dxa"/>
          </w:tcPr>
          <w:p w14:paraId="712177A5" w14:textId="77777777" w:rsidR="00F948DB" w:rsidRPr="008B0152" w:rsidRDefault="00F948DB" w:rsidP="00316F75">
            <w:pPr>
              <w:spacing w:line="276" w:lineRule="auto"/>
              <w:jc w:val="center"/>
            </w:pPr>
            <w:r w:rsidRPr="008B0152">
              <w:t>MW</w:t>
            </w:r>
          </w:p>
        </w:tc>
        <w:tc>
          <w:tcPr>
            <w:tcW w:w="2549" w:type="dxa"/>
            <w:shd w:val="clear" w:color="auto" w:fill="auto"/>
          </w:tcPr>
          <w:p w14:paraId="2BF7E9E8" w14:textId="77777777" w:rsidR="00F948DB" w:rsidRPr="008B0152" w:rsidRDefault="00F948DB" w:rsidP="00316F75">
            <w:pPr>
              <w:spacing w:line="276" w:lineRule="auto"/>
              <w:jc w:val="center"/>
            </w:pPr>
            <w:r w:rsidRPr="008B0152">
              <w:t>2000</w:t>
            </w:r>
          </w:p>
        </w:tc>
      </w:tr>
      <w:tr w:rsidR="009878A8" w:rsidRPr="008B0152" w14:paraId="7A53EE4B" w14:textId="77777777" w:rsidTr="006A25F1">
        <w:trPr>
          <w:ins w:id="351" w:author="ERCOT" w:date="2019-01-18T16:21:00Z"/>
        </w:trPr>
        <w:tc>
          <w:tcPr>
            <w:tcW w:w="0" w:type="auto"/>
            <w:shd w:val="clear" w:color="auto" w:fill="auto"/>
          </w:tcPr>
          <w:p w14:paraId="3EDD11FB" w14:textId="7E82EFDF" w:rsidR="009878A8" w:rsidRPr="008B0152" w:rsidRDefault="009878A8" w:rsidP="009878A8">
            <w:pPr>
              <w:spacing w:line="276" w:lineRule="auto"/>
              <w:jc w:val="both"/>
              <w:rPr>
                <w:ins w:id="352" w:author="ERCOT" w:date="2019-01-18T16:21:00Z"/>
              </w:rPr>
            </w:pPr>
            <w:ins w:id="353" w:author="ERCOT" w:date="2019-01-18T16:21:00Z">
              <w:r>
                <w:t>S</w:t>
              </w:r>
            </w:ins>
          </w:p>
        </w:tc>
        <w:tc>
          <w:tcPr>
            <w:tcW w:w="4623" w:type="dxa"/>
            <w:shd w:val="clear" w:color="auto" w:fill="auto"/>
          </w:tcPr>
          <w:p w14:paraId="4207A380" w14:textId="19B8CECF" w:rsidR="009878A8" w:rsidRPr="008B0152" w:rsidRDefault="009878A8" w:rsidP="009878A8">
            <w:pPr>
              <w:spacing w:line="276" w:lineRule="auto"/>
              <w:jc w:val="both"/>
              <w:rPr>
                <w:ins w:id="354" w:author="ERCOT" w:date="2019-01-18T16:21:00Z"/>
              </w:rPr>
            </w:pPr>
            <w:ins w:id="355" w:author="ERCOT" w:date="2019-01-18T16:21:00Z">
              <w:r>
                <w:t>SLOLP distribution shift parameter</w:t>
              </w:r>
            </w:ins>
          </w:p>
        </w:tc>
        <w:tc>
          <w:tcPr>
            <w:tcW w:w="989" w:type="dxa"/>
          </w:tcPr>
          <w:p w14:paraId="3A182CC2" w14:textId="2D4B8A37" w:rsidR="009878A8" w:rsidRPr="008B0152" w:rsidRDefault="009878A8" w:rsidP="009878A8">
            <w:pPr>
              <w:spacing w:line="276" w:lineRule="auto"/>
              <w:jc w:val="center"/>
              <w:rPr>
                <w:ins w:id="356" w:author="ERCOT" w:date="2019-01-18T16:21:00Z"/>
              </w:rPr>
            </w:pPr>
            <w:ins w:id="357" w:author="ERCOT" w:date="2019-01-18T16:21:00Z">
              <w:r>
                <w:t>none</w:t>
              </w:r>
            </w:ins>
          </w:p>
        </w:tc>
        <w:tc>
          <w:tcPr>
            <w:tcW w:w="2549" w:type="dxa"/>
            <w:shd w:val="clear" w:color="auto" w:fill="auto"/>
          </w:tcPr>
          <w:p w14:paraId="4C79DE5A" w14:textId="46023C72" w:rsidR="009878A8" w:rsidRPr="008B0152" w:rsidRDefault="009878A8" w:rsidP="009878A8">
            <w:pPr>
              <w:spacing w:line="276" w:lineRule="auto"/>
              <w:jc w:val="center"/>
              <w:rPr>
                <w:ins w:id="358" w:author="ERCOT" w:date="2019-01-18T16:21:00Z"/>
              </w:rPr>
            </w:pPr>
            <w:ins w:id="359" w:author="ERCOT" w:date="2019-01-18T16:21:00Z">
              <w:r>
                <w:t>0.25</w:t>
              </w:r>
            </w:ins>
          </w:p>
        </w:tc>
      </w:tr>
    </w:tbl>
    <w:p w14:paraId="407972D3" w14:textId="77777777" w:rsidR="009A3772" w:rsidRDefault="009A3772" w:rsidP="009878A8">
      <w:pPr>
        <w:jc w:val="both"/>
      </w:pPr>
      <w:bookmarkStart w:id="360" w:name="_Toc366143598"/>
      <w:bookmarkStart w:id="361" w:name="_Toc369260314"/>
      <w:bookmarkStart w:id="362" w:name="_Toc370985116"/>
      <w:bookmarkStart w:id="363" w:name="_Toc371063148"/>
      <w:bookmarkStart w:id="364" w:name="_Toc371347088"/>
      <w:bookmarkStart w:id="365" w:name="_Toc371422561"/>
      <w:bookmarkStart w:id="366" w:name="_Toc371604681"/>
      <w:bookmarkStart w:id="367" w:name="_Toc371671558"/>
      <w:bookmarkEnd w:id="344"/>
      <w:bookmarkEnd w:id="360"/>
      <w:bookmarkEnd w:id="361"/>
      <w:bookmarkEnd w:id="362"/>
      <w:bookmarkEnd w:id="363"/>
      <w:bookmarkEnd w:id="364"/>
      <w:bookmarkEnd w:id="365"/>
      <w:bookmarkEnd w:id="366"/>
      <w:bookmarkEnd w:id="367"/>
    </w:p>
    <w:tbl>
      <w:tblPr>
        <w:tblW w:w="966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9878A8" w14:paraId="77273F99" w14:textId="77777777" w:rsidTr="009878A8">
        <w:trPr>
          <w:trHeight w:val="1247"/>
          <w:ins w:id="368" w:author="ERCOT" w:date="2019-01-18T16:23:00Z"/>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4128C95" w14:textId="20F50759" w:rsidR="009878A8" w:rsidRDefault="009878A8" w:rsidP="009878A8">
            <w:pPr>
              <w:spacing w:before="120" w:after="240"/>
              <w:ind w:hanging="18"/>
              <w:rPr>
                <w:ins w:id="369" w:author="ERCOT" w:date="2019-01-18T16:25:00Z"/>
                <w:b/>
                <w:i/>
              </w:rPr>
            </w:pPr>
            <w:ins w:id="370" w:author="ERCOT" w:date="2019-01-18T16:23:00Z">
              <w:r>
                <w:rPr>
                  <w:b/>
                  <w:i/>
                </w:rPr>
                <w:t>[OBDRR011</w:t>
              </w:r>
              <w:r w:rsidRPr="004B0726">
                <w:rPr>
                  <w:b/>
                  <w:i/>
                </w:rPr>
                <w:t xml:space="preserve">: </w:t>
              </w:r>
              <w:r>
                <w:rPr>
                  <w:b/>
                  <w:i/>
                </w:rPr>
                <w:t xml:space="preserve"> Replace </w:t>
              </w:r>
            </w:ins>
            <w:ins w:id="371" w:author="ERCOT" w:date="2019-01-18T16:24:00Z">
              <w:r>
                <w:rPr>
                  <w:b/>
                  <w:i/>
                </w:rPr>
                <w:t xml:space="preserve">parameter “S” in </w:t>
              </w:r>
            </w:ins>
            <w:ins w:id="372" w:author="ERCOT" w:date="2019-01-18T16:23:00Z">
              <w:r>
                <w:rPr>
                  <w:b/>
                  <w:i/>
                </w:rPr>
                <w:t xml:space="preserve">the table above with the following </w:t>
              </w:r>
            </w:ins>
            <w:ins w:id="373" w:author="ERCOT" w:date="2019-01-18T16:24:00Z">
              <w:r>
                <w:rPr>
                  <w:b/>
                  <w:i/>
                </w:rPr>
                <w:t>on March 1, 2020</w:t>
              </w:r>
            </w:ins>
            <w:ins w:id="374" w:author="ERCOT" w:date="2019-01-22T14:57:00Z">
              <w:r w:rsidR="00E23977">
                <w:rPr>
                  <w:b/>
                  <w:i/>
                </w:rPr>
                <w:t>:</w:t>
              </w:r>
            </w:ins>
            <w:ins w:id="375" w:author="ERCOT" w:date="2019-01-18T16:23:00Z">
              <w:r w:rsidRPr="004B0726">
                <w:rPr>
                  <w:b/>
                  <w:i/>
                </w:rPr>
                <w:t>]</w:t>
              </w:r>
            </w:ins>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4698"/>
              <w:gridCol w:w="993"/>
              <w:gridCol w:w="2439"/>
            </w:tblGrid>
            <w:tr w:rsidR="009878A8" w:rsidRPr="008B0152" w14:paraId="23309788" w14:textId="77777777" w:rsidTr="009878A8">
              <w:trPr>
                <w:trHeight w:val="405"/>
                <w:ins w:id="376" w:author="ERCOT" w:date="2019-01-18T16:25:00Z"/>
              </w:trPr>
              <w:tc>
                <w:tcPr>
                  <w:tcW w:w="1174" w:type="dxa"/>
                  <w:shd w:val="clear" w:color="auto" w:fill="auto"/>
                </w:tcPr>
                <w:p w14:paraId="0345892D" w14:textId="77777777" w:rsidR="009878A8" w:rsidRPr="008B0152" w:rsidRDefault="009878A8" w:rsidP="009878A8">
                  <w:pPr>
                    <w:spacing w:line="276" w:lineRule="auto"/>
                    <w:jc w:val="both"/>
                    <w:rPr>
                      <w:ins w:id="377" w:author="ERCOT" w:date="2019-01-18T16:25:00Z"/>
                    </w:rPr>
                  </w:pPr>
                  <w:ins w:id="378" w:author="ERCOT" w:date="2019-01-18T16:25:00Z">
                    <w:r>
                      <w:t>S</w:t>
                    </w:r>
                  </w:ins>
                </w:p>
              </w:tc>
              <w:tc>
                <w:tcPr>
                  <w:tcW w:w="4698" w:type="dxa"/>
                  <w:shd w:val="clear" w:color="auto" w:fill="auto"/>
                </w:tcPr>
                <w:p w14:paraId="1DAC346E" w14:textId="77777777" w:rsidR="009878A8" w:rsidRPr="008B0152" w:rsidRDefault="009878A8" w:rsidP="009878A8">
                  <w:pPr>
                    <w:spacing w:line="276" w:lineRule="auto"/>
                    <w:jc w:val="both"/>
                    <w:rPr>
                      <w:ins w:id="379" w:author="ERCOT" w:date="2019-01-18T16:25:00Z"/>
                    </w:rPr>
                  </w:pPr>
                  <w:ins w:id="380" w:author="ERCOT" w:date="2019-01-18T16:25:00Z">
                    <w:r>
                      <w:t>SLOLP distribution shift parameter</w:t>
                    </w:r>
                  </w:ins>
                </w:p>
              </w:tc>
              <w:tc>
                <w:tcPr>
                  <w:tcW w:w="993" w:type="dxa"/>
                </w:tcPr>
                <w:p w14:paraId="72641276" w14:textId="77777777" w:rsidR="009878A8" w:rsidRPr="008B0152" w:rsidRDefault="009878A8" w:rsidP="009878A8">
                  <w:pPr>
                    <w:spacing w:line="276" w:lineRule="auto"/>
                    <w:jc w:val="center"/>
                    <w:rPr>
                      <w:ins w:id="381" w:author="ERCOT" w:date="2019-01-18T16:25:00Z"/>
                    </w:rPr>
                  </w:pPr>
                  <w:ins w:id="382" w:author="ERCOT" w:date="2019-01-18T16:25:00Z">
                    <w:r>
                      <w:t>none</w:t>
                    </w:r>
                  </w:ins>
                </w:p>
              </w:tc>
              <w:tc>
                <w:tcPr>
                  <w:tcW w:w="2439" w:type="dxa"/>
                  <w:shd w:val="clear" w:color="auto" w:fill="auto"/>
                </w:tcPr>
                <w:p w14:paraId="04253A0C" w14:textId="74EEB19D" w:rsidR="009878A8" w:rsidRPr="008B0152" w:rsidRDefault="009878A8" w:rsidP="009878A8">
                  <w:pPr>
                    <w:spacing w:line="276" w:lineRule="auto"/>
                    <w:jc w:val="center"/>
                    <w:rPr>
                      <w:ins w:id="383" w:author="ERCOT" w:date="2019-01-18T16:25:00Z"/>
                    </w:rPr>
                  </w:pPr>
                  <w:ins w:id="384" w:author="ERCOT" w:date="2019-01-18T16:25:00Z">
                    <w:r>
                      <w:t>0.5</w:t>
                    </w:r>
                  </w:ins>
                </w:p>
              </w:tc>
            </w:tr>
          </w:tbl>
          <w:p w14:paraId="07698BDD" w14:textId="6E20315C" w:rsidR="009878A8" w:rsidRPr="009878A8" w:rsidRDefault="009878A8" w:rsidP="009878A8">
            <w:pPr>
              <w:spacing w:before="120" w:after="240"/>
              <w:ind w:hanging="18"/>
              <w:rPr>
                <w:ins w:id="385" w:author="ERCOT" w:date="2019-01-18T16:23:00Z"/>
                <w:b/>
                <w:i/>
              </w:rPr>
            </w:pPr>
          </w:p>
        </w:tc>
      </w:tr>
    </w:tbl>
    <w:p w14:paraId="1355515E" w14:textId="77777777" w:rsidR="009878A8" w:rsidRPr="00BA2009" w:rsidRDefault="009878A8" w:rsidP="009878A8">
      <w:pPr>
        <w:jc w:val="both"/>
      </w:pPr>
    </w:p>
    <w:sectPr w:rsidR="009878A8" w:rsidRPr="00BA2009">
      <w:headerReference w:type="default" r:id="rId77"/>
      <w:footerReference w:type="even" r:id="rId78"/>
      <w:footerReference w:type="default" r:id="rId79"/>
      <w:footerReference w:type="first" r:id="rId8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55F5E" w14:textId="77777777" w:rsidR="00397185" w:rsidRDefault="00397185">
      <w:r>
        <w:separator/>
      </w:r>
    </w:p>
  </w:endnote>
  <w:endnote w:type="continuationSeparator" w:id="0">
    <w:p w14:paraId="6B3BDCE0" w14:textId="77777777" w:rsidR="00397185" w:rsidRDefault="00397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37F08" w14:textId="77777777" w:rsidR="00397185" w:rsidRPr="00412DCA" w:rsidRDefault="00397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6BB02" w14:textId="641AF52E" w:rsidR="00397185" w:rsidRDefault="00E23977">
    <w:pPr>
      <w:pStyle w:val="Footer"/>
      <w:tabs>
        <w:tab w:val="clear" w:pos="4320"/>
        <w:tab w:val="clear" w:pos="8640"/>
        <w:tab w:val="right" w:pos="9360"/>
      </w:tabs>
      <w:rPr>
        <w:rFonts w:ascii="Arial" w:hAnsi="Arial" w:cs="Arial"/>
        <w:sz w:val="18"/>
      </w:rPr>
    </w:pPr>
    <w:r>
      <w:rPr>
        <w:rFonts w:ascii="Arial" w:hAnsi="Arial" w:cs="Arial"/>
        <w:sz w:val="18"/>
      </w:rPr>
      <w:t>011</w:t>
    </w:r>
    <w:r w:rsidR="00397185">
      <w:rPr>
        <w:rFonts w:ascii="Arial" w:hAnsi="Arial" w:cs="Arial"/>
        <w:sz w:val="18"/>
      </w:rPr>
      <w:t xml:space="preserve">OBDRR-01 </w:t>
    </w:r>
    <w:r w:rsidR="00397185" w:rsidRPr="00813142">
      <w:rPr>
        <w:rFonts w:ascii="Arial" w:hAnsi="Arial" w:cs="Arial"/>
        <w:sz w:val="18"/>
      </w:rPr>
      <w:t xml:space="preserve">ORDC </w:t>
    </w:r>
    <w:r w:rsidR="00397185">
      <w:rPr>
        <w:rFonts w:ascii="Arial" w:hAnsi="Arial" w:cs="Arial"/>
        <w:sz w:val="18"/>
      </w:rPr>
      <w:t xml:space="preserve">OBD Revisions for PUCT Project </w:t>
    </w:r>
    <w:r w:rsidR="00397185" w:rsidRPr="00813142">
      <w:rPr>
        <w:rFonts w:ascii="Arial" w:hAnsi="Arial" w:cs="Arial"/>
        <w:sz w:val="18"/>
      </w:rPr>
      <w:t>48551</w:t>
    </w:r>
    <w:r w:rsidR="00397185">
      <w:rPr>
        <w:rFonts w:ascii="Arial" w:hAnsi="Arial" w:cs="Arial"/>
        <w:sz w:val="18"/>
      </w:rPr>
      <w:t xml:space="preserve"> 01</w:t>
    </w:r>
    <w:r>
      <w:rPr>
        <w:rFonts w:ascii="Arial" w:hAnsi="Arial" w:cs="Arial"/>
        <w:sz w:val="18"/>
      </w:rPr>
      <w:t>22</w:t>
    </w:r>
    <w:r w:rsidR="00397185">
      <w:rPr>
        <w:rFonts w:ascii="Arial" w:hAnsi="Arial" w:cs="Arial"/>
        <w:sz w:val="18"/>
      </w:rPr>
      <w:t>19</w:t>
    </w:r>
    <w:r w:rsidR="00397185">
      <w:rPr>
        <w:rFonts w:ascii="Arial" w:hAnsi="Arial" w:cs="Arial"/>
        <w:sz w:val="18"/>
      </w:rPr>
      <w:tab/>
      <w:t>Pa</w:t>
    </w:r>
    <w:r w:rsidR="00397185" w:rsidRPr="00412DCA">
      <w:rPr>
        <w:rFonts w:ascii="Arial" w:hAnsi="Arial" w:cs="Arial"/>
        <w:sz w:val="18"/>
      </w:rPr>
      <w:t xml:space="preserve">ge </w:t>
    </w:r>
    <w:r w:rsidR="00397185" w:rsidRPr="00412DCA">
      <w:rPr>
        <w:rFonts w:ascii="Arial" w:hAnsi="Arial" w:cs="Arial"/>
        <w:sz w:val="18"/>
      </w:rPr>
      <w:fldChar w:fldCharType="begin"/>
    </w:r>
    <w:r w:rsidR="00397185" w:rsidRPr="00412DCA">
      <w:rPr>
        <w:rFonts w:ascii="Arial" w:hAnsi="Arial" w:cs="Arial"/>
        <w:sz w:val="18"/>
      </w:rPr>
      <w:instrText xml:space="preserve"> PAGE </w:instrText>
    </w:r>
    <w:r w:rsidR="00397185" w:rsidRPr="00412DCA">
      <w:rPr>
        <w:rFonts w:ascii="Arial" w:hAnsi="Arial" w:cs="Arial"/>
        <w:sz w:val="18"/>
      </w:rPr>
      <w:fldChar w:fldCharType="separate"/>
    </w:r>
    <w:r>
      <w:rPr>
        <w:rFonts w:ascii="Arial" w:hAnsi="Arial" w:cs="Arial"/>
        <w:noProof/>
        <w:sz w:val="18"/>
      </w:rPr>
      <w:t>1</w:t>
    </w:r>
    <w:r w:rsidR="00397185" w:rsidRPr="00412DCA">
      <w:rPr>
        <w:rFonts w:ascii="Arial" w:hAnsi="Arial" w:cs="Arial"/>
        <w:sz w:val="18"/>
      </w:rPr>
      <w:fldChar w:fldCharType="end"/>
    </w:r>
    <w:r w:rsidR="00397185" w:rsidRPr="00412DCA">
      <w:rPr>
        <w:rFonts w:ascii="Arial" w:hAnsi="Arial" w:cs="Arial"/>
        <w:sz w:val="18"/>
      </w:rPr>
      <w:t xml:space="preserve"> of </w:t>
    </w:r>
    <w:r w:rsidR="00397185" w:rsidRPr="00412DCA">
      <w:rPr>
        <w:rFonts w:ascii="Arial" w:hAnsi="Arial" w:cs="Arial"/>
        <w:sz w:val="18"/>
      </w:rPr>
      <w:fldChar w:fldCharType="begin"/>
    </w:r>
    <w:r w:rsidR="00397185" w:rsidRPr="00412DCA">
      <w:rPr>
        <w:rFonts w:ascii="Arial" w:hAnsi="Arial" w:cs="Arial"/>
        <w:sz w:val="18"/>
      </w:rPr>
      <w:instrText xml:space="preserve"> NUMPAGES </w:instrText>
    </w:r>
    <w:r w:rsidR="00397185" w:rsidRPr="00412DCA">
      <w:rPr>
        <w:rFonts w:ascii="Arial" w:hAnsi="Arial" w:cs="Arial"/>
        <w:sz w:val="18"/>
      </w:rPr>
      <w:fldChar w:fldCharType="separate"/>
    </w:r>
    <w:r>
      <w:rPr>
        <w:rFonts w:ascii="Arial" w:hAnsi="Arial" w:cs="Arial"/>
        <w:noProof/>
        <w:sz w:val="18"/>
      </w:rPr>
      <w:t>11</w:t>
    </w:r>
    <w:r w:rsidR="00397185" w:rsidRPr="00412DCA">
      <w:rPr>
        <w:rFonts w:ascii="Arial" w:hAnsi="Arial" w:cs="Arial"/>
        <w:sz w:val="18"/>
      </w:rPr>
      <w:fldChar w:fldCharType="end"/>
    </w:r>
  </w:p>
  <w:p w14:paraId="07F10130" w14:textId="77777777" w:rsidR="00397185" w:rsidRPr="00412DCA" w:rsidRDefault="0039718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90676" w14:textId="77777777" w:rsidR="00397185" w:rsidRPr="00412DCA" w:rsidRDefault="00397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1AF87" w14:textId="77777777" w:rsidR="00397185" w:rsidRDefault="00397185">
      <w:r>
        <w:separator/>
      </w:r>
    </w:p>
  </w:footnote>
  <w:footnote w:type="continuationSeparator" w:id="0">
    <w:p w14:paraId="43685ECD" w14:textId="77777777" w:rsidR="00397185" w:rsidRDefault="00397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CA9D2" w14:textId="77777777" w:rsidR="00397185" w:rsidRDefault="00397185"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6E4DD2"/>
    <w:multiLevelType w:val="hybridMultilevel"/>
    <w:tmpl w:val="704EF6DC"/>
    <w:lvl w:ilvl="0" w:tplc="21481A9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2D3A0F"/>
    <w:multiLevelType w:val="hybridMultilevel"/>
    <w:tmpl w:val="07C8BEC6"/>
    <w:lvl w:ilvl="0" w:tplc="1BBC44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C7D60"/>
    <w:multiLevelType w:val="hybridMultilevel"/>
    <w:tmpl w:val="0828317C"/>
    <w:lvl w:ilvl="0" w:tplc="B37E6B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48D178B"/>
    <w:multiLevelType w:val="hybridMultilevel"/>
    <w:tmpl w:val="A87E66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5145A19"/>
    <w:multiLevelType w:val="multilevel"/>
    <w:tmpl w:val="EE721FF4"/>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D8D6195"/>
    <w:multiLevelType w:val="hybridMultilevel"/>
    <w:tmpl w:val="B586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3568CF"/>
    <w:multiLevelType w:val="hybridMultilevel"/>
    <w:tmpl w:val="0828317C"/>
    <w:lvl w:ilvl="0" w:tplc="B37E6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20" w15:restartNumberingAfterBreak="0">
    <w:nsid w:val="3C3611C5"/>
    <w:multiLevelType w:val="hybridMultilevel"/>
    <w:tmpl w:val="61D47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3"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6" w15:restartNumberingAfterBreak="0">
    <w:nsid w:val="57C614EF"/>
    <w:multiLevelType w:val="hybridMultilevel"/>
    <w:tmpl w:val="80DC0330"/>
    <w:lvl w:ilvl="0" w:tplc="8C424ACA">
      <w:start w:val="1"/>
      <w:numFmt w:val="bullet"/>
      <w:lvlText w:val="•"/>
      <w:lvlJc w:val="left"/>
      <w:pPr>
        <w:tabs>
          <w:tab w:val="num" w:pos="720"/>
        </w:tabs>
        <w:ind w:left="720" w:hanging="360"/>
      </w:pPr>
      <w:rPr>
        <w:rFonts w:ascii="Times New Roman" w:hAnsi="Times New Roman" w:hint="default"/>
      </w:rPr>
    </w:lvl>
    <w:lvl w:ilvl="1" w:tplc="9F6A1B76">
      <w:start w:val="1822"/>
      <w:numFmt w:val="bullet"/>
      <w:lvlText w:val="–"/>
      <w:lvlJc w:val="left"/>
      <w:pPr>
        <w:tabs>
          <w:tab w:val="num" w:pos="1440"/>
        </w:tabs>
        <w:ind w:left="1440" w:hanging="360"/>
      </w:pPr>
      <w:rPr>
        <w:rFonts w:ascii="Times New Roman" w:hAnsi="Times New Roman" w:hint="default"/>
      </w:rPr>
    </w:lvl>
    <w:lvl w:ilvl="2" w:tplc="BDB45204">
      <w:start w:val="1"/>
      <w:numFmt w:val="bullet"/>
      <w:lvlText w:val="•"/>
      <w:lvlJc w:val="left"/>
      <w:pPr>
        <w:tabs>
          <w:tab w:val="num" w:pos="2160"/>
        </w:tabs>
        <w:ind w:left="2160" w:hanging="360"/>
      </w:pPr>
      <w:rPr>
        <w:rFonts w:ascii="Times New Roman" w:hAnsi="Times New Roman" w:hint="default"/>
      </w:rPr>
    </w:lvl>
    <w:lvl w:ilvl="3" w:tplc="CC7C3C4C" w:tentative="1">
      <w:start w:val="1"/>
      <w:numFmt w:val="bullet"/>
      <w:lvlText w:val="•"/>
      <w:lvlJc w:val="left"/>
      <w:pPr>
        <w:tabs>
          <w:tab w:val="num" w:pos="2880"/>
        </w:tabs>
        <w:ind w:left="2880" w:hanging="360"/>
      </w:pPr>
      <w:rPr>
        <w:rFonts w:ascii="Times New Roman" w:hAnsi="Times New Roman" w:hint="default"/>
      </w:rPr>
    </w:lvl>
    <w:lvl w:ilvl="4" w:tplc="B6F0B7A8" w:tentative="1">
      <w:start w:val="1"/>
      <w:numFmt w:val="bullet"/>
      <w:lvlText w:val="•"/>
      <w:lvlJc w:val="left"/>
      <w:pPr>
        <w:tabs>
          <w:tab w:val="num" w:pos="3600"/>
        </w:tabs>
        <w:ind w:left="3600" w:hanging="360"/>
      </w:pPr>
      <w:rPr>
        <w:rFonts w:ascii="Times New Roman" w:hAnsi="Times New Roman" w:hint="default"/>
      </w:rPr>
    </w:lvl>
    <w:lvl w:ilvl="5" w:tplc="21646E3E" w:tentative="1">
      <w:start w:val="1"/>
      <w:numFmt w:val="bullet"/>
      <w:lvlText w:val="•"/>
      <w:lvlJc w:val="left"/>
      <w:pPr>
        <w:tabs>
          <w:tab w:val="num" w:pos="4320"/>
        </w:tabs>
        <w:ind w:left="4320" w:hanging="360"/>
      </w:pPr>
      <w:rPr>
        <w:rFonts w:ascii="Times New Roman" w:hAnsi="Times New Roman" w:hint="default"/>
      </w:rPr>
    </w:lvl>
    <w:lvl w:ilvl="6" w:tplc="AEB60684" w:tentative="1">
      <w:start w:val="1"/>
      <w:numFmt w:val="bullet"/>
      <w:lvlText w:val="•"/>
      <w:lvlJc w:val="left"/>
      <w:pPr>
        <w:tabs>
          <w:tab w:val="num" w:pos="5040"/>
        </w:tabs>
        <w:ind w:left="5040" w:hanging="360"/>
      </w:pPr>
      <w:rPr>
        <w:rFonts w:ascii="Times New Roman" w:hAnsi="Times New Roman" w:hint="default"/>
      </w:rPr>
    </w:lvl>
    <w:lvl w:ilvl="7" w:tplc="393035B2" w:tentative="1">
      <w:start w:val="1"/>
      <w:numFmt w:val="bullet"/>
      <w:lvlText w:val="•"/>
      <w:lvlJc w:val="left"/>
      <w:pPr>
        <w:tabs>
          <w:tab w:val="num" w:pos="5760"/>
        </w:tabs>
        <w:ind w:left="5760" w:hanging="360"/>
      </w:pPr>
      <w:rPr>
        <w:rFonts w:ascii="Times New Roman" w:hAnsi="Times New Roman" w:hint="default"/>
      </w:rPr>
    </w:lvl>
    <w:lvl w:ilvl="8" w:tplc="5F20CAB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45604A6"/>
    <w:multiLevelType w:val="hybridMultilevel"/>
    <w:tmpl w:val="C7BAAC50"/>
    <w:lvl w:ilvl="0" w:tplc="7CE86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90E110B"/>
    <w:multiLevelType w:val="singleLevel"/>
    <w:tmpl w:val="73CCD44A"/>
    <w:lvl w:ilvl="0">
      <w:start w:val="1"/>
      <w:numFmt w:val="bullet"/>
      <w:lvlText w:val="o"/>
      <w:lvlJc w:val="left"/>
      <w:pPr>
        <w:tabs>
          <w:tab w:val="num" w:pos="1440"/>
        </w:tabs>
        <w:ind w:left="1440" w:hanging="360"/>
      </w:pPr>
      <w:rPr>
        <w:rFonts w:ascii="Courier New" w:hAnsi="Courier New" w:cs="Courier New" w:hint="default"/>
        <w:sz w:val="20"/>
        <w:szCs w:val="20"/>
      </w:rPr>
    </w:lvl>
  </w:abstractNum>
  <w:abstractNum w:abstractNumId="31" w15:restartNumberingAfterBreak="0">
    <w:nsid w:val="6A3C5966"/>
    <w:multiLevelType w:val="hybridMultilevel"/>
    <w:tmpl w:val="3708BAF2"/>
    <w:lvl w:ilvl="0" w:tplc="5BA2E810">
      <w:start w:val="1"/>
      <w:numFmt w:val="decimal"/>
      <w:lvlText w:val="%1)"/>
      <w:lvlJc w:val="left"/>
      <w:pPr>
        <w:ind w:left="337" w:hanging="360"/>
      </w:pPr>
      <w:rPr>
        <w:rFonts w:hint="default"/>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05E1A7A"/>
    <w:multiLevelType w:val="hybridMultilevel"/>
    <w:tmpl w:val="123ABFB0"/>
    <w:lvl w:ilvl="0" w:tplc="04090011">
      <w:start w:val="1"/>
      <w:numFmt w:val="decimal"/>
      <w:lvlText w:val="%1)"/>
      <w:lvlJc w:val="left"/>
      <w:pPr>
        <w:ind w:left="410" w:hanging="360"/>
      </w:pPr>
      <w:rPr>
        <w:rFonts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B012AF"/>
    <w:multiLevelType w:val="hybridMultilevel"/>
    <w:tmpl w:val="0E80B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6D7664A"/>
    <w:multiLevelType w:val="hybridMultilevel"/>
    <w:tmpl w:val="BF4655AE"/>
    <w:lvl w:ilvl="0" w:tplc="8C424ACA">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38"/>
  </w:num>
  <w:num w:numId="3">
    <w:abstractNumId w:val="40"/>
  </w:num>
  <w:num w:numId="4">
    <w:abstractNumId w:val="5"/>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15"/>
  </w:num>
  <w:num w:numId="15">
    <w:abstractNumId w:val="28"/>
  </w:num>
  <w:num w:numId="16">
    <w:abstractNumId w:val="32"/>
  </w:num>
  <w:num w:numId="17">
    <w:abstractNumId w:val="34"/>
  </w:num>
  <w:num w:numId="18">
    <w:abstractNumId w:val="18"/>
  </w:num>
  <w:num w:numId="19">
    <w:abstractNumId w:val="13"/>
  </w:num>
  <w:num w:numId="20">
    <w:abstractNumId w:val="24"/>
  </w:num>
  <w:num w:numId="21">
    <w:abstractNumId w:val="10"/>
  </w:num>
  <w:num w:numId="22">
    <w:abstractNumId w:val="35"/>
  </w:num>
  <w:num w:numId="23">
    <w:abstractNumId w:val="36"/>
  </w:num>
  <w:num w:numId="24">
    <w:abstractNumId w:val="33"/>
  </w:num>
  <w:num w:numId="25">
    <w:abstractNumId w:val="6"/>
  </w:num>
  <w:num w:numId="26">
    <w:abstractNumId w:val="3"/>
  </w:num>
  <w:num w:numId="27">
    <w:abstractNumId w:val="19"/>
  </w:num>
  <w:num w:numId="28">
    <w:abstractNumId w:val="2"/>
  </w:num>
  <w:num w:numId="29">
    <w:abstractNumId w:val="1"/>
  </w:num>
  <w:num w:numId="30">
    <w:abstractNumId w:val="0"/>
  </w:num>
  <w:num w:numId="31">
    <w:abstractNumId w:val="25"/>
    <w:lvlOverride w:ilvl="0">
      <w:startOverride w:val="1"/>
    </w:lvlOverride>
  </w:num>
  <w:num w:numId="32">
    <w:abstractNumId w:val="37"/>
  </w:num>
  <w:num w:numId="33">
    <w:abstractNumId w:val="30"/>
  </w:num>
  <w:num w:numId="34">
    <w:abstractNumId w:val="17"/>
  </w:num>
  <w:num w:numId="35">
    <w:abstractNumId w:val="26"/>
  </w:num>
  <w:num w:numId="36">
    <w:abstractNumId w:val="22"/>
  </w:num>
  <w:num w:numId="37">
    <w:abstractNumId w:val="9"/>
  </w:num>
  <w:num w:numId="38">
    <w:abstractNumId w:val="8"/>
  </w:num>
  <w:num w:numId="39">
    <w:abstractNumId w:val="39"/>
  </w:num>
  <w:num w:numId="40">
    <w:abstractNumId w:val="21"/>
  </w:num>
  <w:num w:numId="41">
    <w:abstractNumId w:val="12"/>
  </w:num>
  <w:num w:numId="42">
    <w:abstractNumId w:val="16"/>
  </w:num>
  <w:num w:numId="43">
    <w:abstractNumId w:val="27"/>
  </w:num>
  <w:num w:numId="44">
    <w:abstractNumId w:val="20"/>
  </w:num>
  <w:num w:numId="45">
    <w:abstractNumId w:val="7"/>
  </w:num>
  <w:num w:numId="46">
    <w:abstractNumId w:val="11"/>
  </w:num>
  <w:num w:numId="47">
    <w:abstractNumId w:val="23"/>
  </w:num>
  <w:num w:numId="48">
    <w:abstractNumId w:val="31"/>
  </w:num>
  <w:num w:numId="4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24E73"/>
    <w:rsid w:val="000360F2"/>
    <w:rsid w:val="00067FE2"/>
    <w:rsid w:val="00085BE3"/>
    <w:rsid w:val="000D411E"/>
    <w:rsid w:val="00125FE6"/>
    <w:rsid w:val="00136256"/>
    <w:rsid w:val="00144486"/>
    <w:rsid w:val="0014546D"/>
    <w:rsid w:val="0019314C"/>
    <w:rsid w:val="001E2AEB"/>
    <w:rsid w:val="002226A7"/>
    <w:rsid w:val="002249C6"/>
    <w:rsid w:val="002252BD"/>
    <w:rsid w:val="00247B70"/>
    <w:rsid w:val="00272E54"/>
    <w:rsid w:val="00291547"/>
    <w:rsid w:val="002B44E1"/>
    <w:rsid w:val="002B763A"/>
    <w:rsid w:val="003013F2"/>
    <w:rsid w:val="0030694A"/>
    <w:rsid w:val="003150F0"/>
    <w:rsid w:val="00316F75"/>
    <w:rsid w:val="0032677B"/>
    <w:rsid w:val="00327381"/>
    <w:rsid w:val="00376CC8"/>
    <w:rsid w:val="00396DF7"/>
    <w:rsid w:val="00397185"/>
    <w:rsid w:val="003A3D77"/>
    <w:rsid w:val="003A4138"/>
    <w:rsid w:val="003D7D52"/>
    <w:rsid w:val="004014B0"/>
    <w:rsid w:val="004463BA"/>
    <w:rsid w:val="00474489"/>
    <w:rsid w:val="004822D4"/>
    <w:rsid w:val="00483953"/>
    <w:rsid w:val="004A7877"/>
    <w:rsid w:val="004A7AA2"/>
    <w:rsid w:val="004B799A"/>
    <w:rsid w:val="004C133B"/>
    <w:rsid w:val="004C4530"/>
    <w:rsid w:val="00534C6C"/>
    <w:rsid w:val="00556ACD"/>
    <w:rsid w:val="005A01B9"/>
    <w:rsid w:val="006424E7"/>
    <w:rsid w:val="00653565"/>
    <w:rsid w:val="006718AA"/>
    <w:rsid w:val="006A137E"/>
    <w:rsid w:val="006A25F1"/>
    <w:rsid w:val="006E6E27"/>
    <w:rsid w:val="00743968"/>
    <w:rsid w:val="00791CB9"/>
    <w:rsid w:val="00813142"/>
    <w:rsid w:val="008A7F24"/>
    <w:rsid w:val="008B46E3"/>
    <w:rsid w:val="008F4A56"/>
    <w:rsid w:val="0090610D"/>
    <w:rsid w:val="00963A51"/>
    <w:rsid w:val="009878A8"/>
    <w:rsid w:val="009A3772"/>
    <w:rsid w:val="00A51CDE"/>
    <w:rsid w:val="00A71CDF"/>
    <w:rsid w:val="00A8000E"/>
    <w:rsid w:val="00A90668"/>
    <w:rsid w:val="00A954D0"/>
    <w:rsid w:val="00AF56C6"/>
    <w:rsid w:val="00B57F96"/>
    <w:rsid w:val="00BC2D06"/>
    <w:rsid w:val="00BE5A71"/>
    <w:rsid w:val="00C84513"/>
    <w:rsid w:val="00C90702"/>
    <w:rsid w:val="00C917FF"/>
    <w:rsid w:val="00CE550C"/>
    <w:rsid w:val="00D47A80"/>
    <w:rsid w:val="00D97220"/>
    <w:rsid w:val="00DC7B5D"/>
    <w:rsid w:val="00E12B71"/>
    <w:rsid w:val="00E21D39"/>
    <w:rsid w:val="00E23977"/>
    <w:rsid w:val="00E37AB0"/>
    <w:rsid w:val="00E661F2"/>
    <w:rsid w:val="00E72B3F"/>
    <w:rsid w:val="00E93772"/>
    <w:rsid w:val="00EA4CC3"/>
    <w:rsid w:val="00EB7204"/>
    <w:rsid w:val="00F13210"/>
    <w:rsid w:val="00F20332"/>
    <w:rsid w:val="00F32676"/>
    <w:rsid w:val="00F44236"/>
    <w:rsid w:val="00F51F2E"/>
    <w:rsid w:val="00F53C30"/>
    <w:rsid w:val="00F948DB"/>
    <w:rsid w:val="00FA4179"/>
    <w:rsid w:val="00FE1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E2CC965"/>
  <w15:chartTrackingRefBased/>
  <w15:docId w15:val="{C92F1979-7C58-4C5F-8018-3A38357E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F948DB"/>
    <w:rPr>
      <w:b/>
      <w:caps/>
      <w:sz w:val="24"/>
    </w:rPr>
  </w:style>
  <w:style w:type="character" w:customStyle="1" w:styleId="Heading2Char">
    <w:name w:val="Heading 2 Char"/>
    <w:link w:val="Heading2"/>
    <w:locked/>
    <w:rsid w:val="00F948DB"/>
    <w:rPr>
      <w:b/>
      <w:sz w:val="24"/>
    </w:rPr>
  </w:style>
  <w:style w:type="character" w:customStyle="1" w:styleId="Heading3Char">
    <w:name w:val="Heading 3 Char"/>
    <w:link w:val="Heading3"/>
    <w:locked/>
    <w:rsid w:val="00F948DB"/>
    <w:rPr>
      <w:b/>
      <w:bCs/>
      <w:i/>
      <w:sz w:val="24"/>
    </w:rPr>
  </w:style>
  <w:style w:type="character" w:customStyle="1" w:styleId="Heading4Char">
    <w:name w:val="Heading 4 Char"/>
    <w:link w:val="Heading4"/>
    <w:locked/>
    <w:rsid w:val="00F948DB"/>
    <w:rPr>
      <w:b/>
      <w:bCs/>
      <w:snapToGrid w:val="0"/>
      <w:sz w:val="24"/>
    </w:rPr>
  </w:style>
  <w:style w:type="character" w:customStyle="1" w:styleId="Heading5Char">
    <w:name w:val="Heading 5 Char"/>
    <w:link w:val="Heading5"/>
    <w:locked/>
    <w:rsid w:val="00F948DB"/>
    <w:rPr>
      <w:b/>
      <w:bCs/>
      <w:i/>
      <w:iCs/>
      <w:sz w:val="24"/>
      <w:szCs w:val="26"/>
    </w:rPr>
  </w:style>
  <w:style w:type="character" w:customStyle="1" w:styleId="Heading6Char">
    <w:name w:val="Heading 6 Char"/>
    <w:link w:val="Heading6"/>
    <w:locked/>
    <w:rsid w:val="00F948DB"/>
    <w:rPr>
      <w:b/>
      <w:bCs/>
      <w:sz w:val="24"/>
      <w:szCs w:val="22"/>
    </w:rPr>
  </w:style>
  <w:style w:type="character" w:customStyle="1" w:styleId="Heading7Char">
    <w:name w:val="Heading 7 Char"/>
    <w:link w:val="Heading7"/>
    <w:locked/>
    <w:rsid w:val="00F948DB"/>
    <w:rPr>
      <w:sz w:val="24"/>
      <w:szCs w:val="24"/>
    </w:rPr>
  </w:style>
  <w:style w:type="character" w:customStyle="1" w:styleId="Heading8Char">
    <w:name w:val="Heading 8 Char"/>
    <w:link w:val="Heading8"/>
    <w:locked/>
    <w:rsid w:val="00F948DB"/>
    <w:rPr>
      <w:i/>
      <w:iCs/>
      <w:sz w:val="24"/>
      <w:szCs w:val="24"/>
    </w:rPr>
  </w:style>
  <w:style w:type="character" w:customStyle="1" w:styleId="Heading9Char">
    <w:name w:val="Heading 9 Char"/>
    <w:link w:val="Heading9"/>
    <w:locked/>
    <w:rsid w:val="00F948DB"/>
    <w:rPr>
      <w:b/>
      <w:sz w:val="24"/>
      <w:szCs w:val="24"/>
    </w:rPr>
  </w:style>
  <w:style w:type="character" w:customStyle="1" w:styleId="FootnoteTextChar">
    <w:name w:val="Footnote Text Char"/>
    <w:link w:val="FootnoteText"/>
    <w:locked/>
    <w:rsid w:val="00F948DB"/>
    <w:rPr>
      <w:sz w:val="18"/>
    </w:rPr>
  </w:style>
  <w:style w:type="character" w:styleId="FootnoteReference">
    <w:name w:val="footnote reference"/>
    <w:rsid w:val="00F948DB"/>
    <w:rPr>
      <w:rFonts w:ascii="Times New Roman" w:hAnsi="Times New Roman" w:cs="Times New Roman"/>
      <w:sz w:val="18"/>
      <w:vertAlign w:val="superscript"/>
    </w:rPr>
  </w:style>
  <w:style w:type="paragraph" w:customStyle="1" w:styleId="cutline">
    <w:name w:val="cutline"/>
    <w:basedOn w:val="Normal"/>
    <w:rsid w:val="00F948DB"/>
    <w:pPr>
      <w:spacing w:before="40" w:after="160"/>
      <w:jc w:val="center"/>
    </w:pPr>
    <w:rPr>
      <w:rFonts w:ascii="Arial" w:hAnsi="Arial"/>
      <w:sz w:val="18"/>
    </w:rPr>
  </w:style>
  <w:style w:type="character" w:customStyle="1" w:styleId="BalloonTextChar">
    <w:name w:val="Balloon Text Char"/>
    <w:link w:val="BalloonText"/>
    <w:locked/>
    <w:rsid w:val="00F948DB"/>
    <w:rPr>
      <w:rFonts w:ascii="Tahoma" w:hAnsi="Tahoma" w:cs="Tahoma"/>
      <w:sz w:val="16"/>
      <w:szCs w:val="16"/>
    </w:rPr>
  </w:style>
  <w:style w:type="paragraph" w:customStyle="1" w:styleId="bulletlevel1">
    <w:name w:val="bullet level 1"/>
    <w:basedOn w:val="BodyText"/>
    <w:link w:val="bulletlevel1Char1"/>
    <w:rsid w:val="00F948DB"/>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F948DB"/>
    <w:rPr>
      <w:sz w:val="24"/>
      <w:szCs w:val="24"/>
    </w:rPr>
  </w:style>
  <w:style w:type="character" w:customStyle="1" w:styleId="bulletlevel1Char1">
    <w:name w:val="bullet level 1 Char1"/>
    <w:link w:val="bulletlevel1"/>
    <w:locked/>
    <w:rsid w:val="00F948DB"/>
    <w:rPr>
      <w:sz w:val="24"/>
      <w:szCs w:val="24"/>
    </w:rPr>
  </w:style>
  <w:style w:type="paragraph" w:customStyle="1" w:styleId="bulletlevel2">
    <w:name w:val="bullet level 2"/>
    <w:basedOn w:val="bulletlevel1"/>
    <w:link w:val="bulletlevel2Char"/>
    <w:rsid w:val="00F948DB"/>
    <w:pPr>
      <w:numPr>
        <w:numId w:val="0"/>
      </w:numPr>
      <w:tabs>
        <w:tab w:val="clear" w:pos="576"/>
        <w:tab w:val="left" w:pos="864"/>
      </w:tabs>
      <w:ind w:left="864" w:hanging="288"/>
    </w:pPr>
  </w:style>
  <w:style w:type="character" w:customStyle="1" w:styleId="bulletlevel2Char">
    <w:name w:val="bullet level 2 Char"/>
    <w:link w:val="bulletlevel2"/>
    <w:locked/>
    <w:rsid w:val="00F948DB"/>
    <w:rPr>
      <w:sz w:val="24"/>
      <w:szCs w:val="24"/>
    </w:rPr>
  </w:style>
  <w:style w:type="character" w:customStyle="1" w:styleId="FooterChar">
    <w:name w:val="Footer Char"/>
    <w:link w:val="Footer"/>
    <w:uiPriority w:val="99"/>
    <w:locked/>
    <w:rsid w:val="00F948DB"/>
    <w:rPr>
      <w:sz w:val="24"/>
      <w:szCs w:val="24"/>
    </w:rPr>
  </w:style>
  <w:style w:type="paragraph" w:customStyle="1" w:styleId="label">
    <w:name w:val="label"/>
    <w:basedOn w:val="Normal"/>
    <w:rsid w:val="00F948DB"/>
    <w:pPr>
      <w:jc w:val="center"/>
    </w:pPr>
    <w:rPr>
      <w:rFonts w:ascii="Arial" w:hAnsi="Arial" w:cs="Arial"/>
      <w:sz w:val="20"/>
      <w:szCs w:val="20"/>
    </w:rPr>
  </w:style>
  <w:style w:type="paragraph" w:customStyle="1" w:styleId="tablehead0">
    <w:name w:val="table head"/>
    <w:basedOn w:val="BodyText"/>
    <w:rsid w:val="00F948DB"/>
    <w:pPr>
      <w:spacing w:before="20" w:after="20" w:line="240" w:lineRule="exact"/>
    </w:pPr>
    <w:rPr>
      <w:rFonts w:ascii="Arial" w:hAnsi="Arial"/>
      <w:b/>
      <w:sz w:val="18"/>
    </w:rPr>
  </w:style>
  <w:style w:type="paragraph" w:customStyle="1" w:styleId="table">
    <w:name w:val="table"/>
    <w:basedOn w:val="BodyText"/>
    <w:rsid w:val="00F948DB"/>
    <w:pPr>
      <w:spacing w:before="20" w:after="20" w:line="240" w:lineRule="exact"/>
    </w:pPr>
    <w:rPr>
      <w:rFonts w:ascii="Arial" w:hAnsi="Arial"/>
      <w:sz w:val="18"/>
    </w:rPr>
  </w:style>
  <w:style w:type="paragraph" w:customStyle="1" w:styleId="Normal1">
    <w:name w:val="Normal1"/>
    <w:basedOn w:val="Normal"/>
    <w:rsid w:val="00F948DB"/>
    <w:pPr>
      <w:spacing w:after="120"/>
      <w:ind w:left="576"/>
    </w:pPr>
    <w:rPr>
      <w:sz w:val="22"/>
    </w:rPr>
  </w:style>
  <w:style w:type="paragraph" w:customStyle="1" w:styleId="spacer">
    <w:name w:val="spacer"/>
    <w:rsid w:val="00F948DB"/>
    <w:pPr>
      <w:spacing w:before="7200"/>
    </w:pPr>
    <w:rPr>
      <w:rFonts w:ascii="Arial" w:hAnsi="Arial" w:cs="Arial"/>
      <w:bCs/>
      <w:kern w:val="32"/>
      <w:sz w:val="32"/>
      <w:szCs w:val="32"/>
    </w:rPr>
  </w:style>
  <w:style w:type="paragraph" w:customStyle="1" w:styleId="TOCHead">
    <w:name w:val="TOC Head"/>
    <w:rsid w:val="00F948DB"/>
    <w:pPr>
      <w:spacing w:before="320" w:after="240"/>
    </w:pPr>
    <w:rPr>
      <w:rFonts w:ascii="Arial" w:hAnsi="Arial" w:cs="Arial"/>
      <w:b/>
      <w:bCs/>
      <w:kern w:val="32"/>
      <w:sz w:val="28"/>
      <w:szCs w:val="32"/>
    </w:rPr>
  </w:style>
  <w:style w:type="paragraph" w:customStyle="1" w:styleId="Normal2">
    <w:name w:val="Normal2"/>
    <w:basedOn w:val="Normal"/>
    <w:rsid w:val="00F948DB"/>
    <w:pPr>
      <w:spacing w:before="60" w:after="120"/>
      <w:ind w:left="1440"/>
    </w:pPr>
    <w:rPr>
      <w:sz w:val="22"/>
    </w:rPr>
  </w:style>
  <w:style w:type="paragraph" w:customStyle="1" w:styleId="Normal3">
    <w:name w:val="Normal3"/>
    <w:basedOn w:val="Normal"/>
    <w:rsid w:val="00F948DB"/>
    <w:pPr>
      <w:spacing w:after="120"/>
      <w:ind w:left="1728"/>
    </w:pPr>
    <w:rPr>
      <w:sz w:val="22"/>
    </w:rPr>
  </w:style>
  <w:style w:type="paragraph" w:customStyle="1" w:styleId="bulletlevel3">
    <w:name w:val="bullet level 3"/>
    <w:basedOn w:val="Normal"/>
    <w:rsid w:val="00F948DB"/>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F948DB"/>
    <w:pPr>
      <w:tabs>
        <w:tab w:val="left" w:pos="648"/>
      </w:tabs>
      <w:spacing w:after="120" w:line="260" w:lineRule="exact"/>
      <w:ind w:left="648" w:hanging="288"/>
    </w:pPr>
  </w:style>
  <w:style w:type="character" w:customStyle="1" w:styleId="numberChar">
    <w:name w:val="number Char"/>
    <w:link w:val="number"/>
    <w:locked/>
    <w:rsid w:val="00F948DB"/>
    <w:rPr>
      <w:sz w:val="24"/>
      <w:szCs w:val="24"/>
    </w:rPr>
  </w:style>
  <w:style w:type="paragraph" w:customStyle="1" w:styleId="body2">
    <w:name w:val="body2"/>
    <w:basedOn w:val="BodyText"/>
    <w:link w:val="body2Char"/>
    <w:rsid w:val="00F948DB"/>
    <w:pPr>
      <w:spacing w:after="120" w:line="260" w:lineRule="exact"/>
      <w:ind w:left="1260"/>
    </w:pPr>
  </w:style>
  <w:style w:type="character" w:customStyle="1" w:styleId="body2Char">
    <w:name w:val="body2 Char"/>
    <w:link w:val="body2"/>
    <w:locked/>
    <w:rsid w:val="00F948DB"/>
    <w:rPr>
      <w:sz w:val="24"/>
      <w:szCs w:val="24"/>
    </w:rPr>
  </w:style>
  <w:style w:type="paragraph" w:customStyle="1" w:styleId="bullet2level1">
    <w:name w:val="bullet2 level1"/>
    <w:basedOn w:val="bulletlevel1"/>
    <w:rsid w:val="00F948DB"/>
    <w:pPr>
      <w:tabs>
        <w:tab w:val="clear" w:pos="576"/>
        <w:tab w:val="clear" w:pos="1872"/>
        <w:tab w:val="left" w:pos="1620"/>
      </w:tabs>
      <w:ind w:left="1620"/>
    </w:pPr>
  </w:style>
  <w:style w:type="paragraph" w:customStyle="1" w:styleId="body3">
    <w:name w:val="body3"/>
    <w:basedOn w:val="body2"/>
    <w:rsid w:val="00F948DB"/>
    <w:pPr>
      <w:ind w:left="1980"/>
    </w:pPr>
  </w:style>
  <w:style w:type="character" w:customStyle="1" w:styleId="number3Char">
    <w:name w:val="number 3 Char"/>
    <w:link w:val="number3"/>
    <w:locked/>
    <w:rsid w:val="00F948DB"/>
    <w:rPr>
      <w:sz w:val="24"/>
      <w:szCs w:val="24"/>
    </w:rPr>
  </w:style>
  <w:style w:type="paragraph" w:customStyle="1" w:styleId="number3">
    <w:name w:val="number 3"/>
    <w:basedOn w:val="BodyText"/>
    <w:link w:val="number3Char"/>
    <w:rsid w:val="00F948DB"/>
    <w:pPr>
      <w:spacing w:after="120" w:line="260" w:lineRule="exact"/>
      <w:ind w:left="1980" w:hanging="360"/>
    </w:pPr>
  </w:style>
  <w:style w:type="paragraph" w:customStyle="1" w:styleId="number1">
    <w:name w:val="number 1"/>
    <w:basedOn w:val="BodyText"/>
    <w:rsid w:val="00F948DB"/>
    <w:pPr>
      <w:spacing w:after="120" w:line="260" w:lineRule="exact"/>
      <w:ind w:left="1440" w:hanging="360"/>
    </w:pPr>
  </w:style>
  <w:style w:type="paragraph" w:customStyle="1" w:styleId="number2">
    <w:name w:val="number 2"/>
    <w:basedOn w:val="BodyText"/>
    <w:link w:val="number2Char"/>
    <w:rsid w:val="00F948DB"/>
    <w:pPr>
      <w:spacing w:after="120" w:line="260" w:lineRule="exact"/>
      <w:ind w:left="1800" w:hanging="360"/>
    </w:pPr>
  </w:style>
  <w:style w:type="character" w:customStyle="1" w:styleId="number2Char">
    <w:name w:val="number 2 Char"/>
    <w:link w:val="number2"/>
    <w:locked/>
    <w:rsid w:val="00F948DB"/>
    <w:rPr>
      <w:sz w:val="24"/>
      <w:szCs w:val="24"/>
    </w:rPr>
  </w:style>
  <w:style w:type="paragraph" w:customStyle="1" w:styleId="bullet3level1">
    <w:name w:val="bullet3 level1"/>
    <w:basedOn w:val="bullet2level1"/>
    <w:rsid w:val="00F948DB"/>
    <w:pPr>
      <w:tabs>
        <w:tab w:val="left" w:pos="2160"/>
      </w:tabs>
      <w:ind w:left="2160" w:hanging="180"/>
    </w:pPr>
  </w:style>
  <w:style w:type="paragraph" w:customStyle="1" w:styleId="Style1">
    <w:name w:val="Style1"/>
    <w:basedOn w:val="Normal"/>
    <w:rsid w:val="00F948DB"/>
    <w:pPr>
      <w:spacing w:beforeLines="40" w:afterLines="40"/>
      <w:jc w:val="center"/>
    </w:pPr>
    <w:rPr>
      <w:rFonts w:ascii="Wingdings 2" w:hAnsi="Wingdings 2"/>
    </w:rPr>
  </w:style>
  <w:style w:type="paragraph" w:customStyle="1" w:styleId="box">
    <w:name w:val="box"/>
    <w:basedOn w:val="Normal"/>
    <w:rsid w:val="00F948DB"/>
    <w:pPr>
      <w:spacing w:beforeLines="40" w:afterLines="40"/>
      <w:jc w:val="center"/>
    </w:pPr>
    <w:rPr>
      <w:rFonts w:ascii="Wingdings 2" w:hAnsi="Wingdings 2"/>
    </w:rPr>
  </w:style>
  <w:style w:type="paragraph" w:customStyle="1" w:styleId="Level4">
    <w:name w:val="Level 4"/>
    <w:basedOn w:val="Heading3"/>
    <w:rsid w:val="00F948DB"/>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F948DB"/>
    <w:pPr>
      <w:numPr>
        <w:ilvl w:val="0"/>
        <w:numId w:val="0"/>
      </w:numPr>
      <w:spacing w:before="160" w:after="160"/>
    </w:pPr>
    <w:rPr>
      <w:rFonts w:ascii="Arial" w:hAnsi="Arial"/>
      <w:bCs/>
      <w:iCs/>
      <w:sz w:val="28"/>
      <w:szCs w:val="28"/>
    </w:rPr>
  </w:style>
  <w:style w:type="character" w:customStyle="1" w:styleId="Level2Char">
    <w:name w:val="Level 2 Char"/>
    <w:link w:val="Level2"/>
    <w:locked/>
    <w:rsid w:val="00F948DB"/>
    <w:rPr>
      <w:rFonts w:ascii="Arial" w:hAnsi="Arial"/>
      <w:b/>
      <w:bCs/>
      <w:iCs/>
      <w:sz w:val="28"/>
      <w:szCs w:val="28"/>
    </w:rPr>
  </w:style>
  <w:style w:type="paragraph" w:customStyle="1" w:styleId="Table0">
    <w:name w:val="Table"/>
    <w:basedOn w:val="BodyText"/>
    <w:rsid w:val="00F948DB"/>
    <w:pPr>
      <w:spacing w:before="60" w:after="0"/>
    </w:pPr>
    <w:rPr>
      <w:rFonts w:ascii="Arial" w:hAnsi="Arial"/>
      <w:szCs w:val="20"/>
    </w:rPr>
  </w:style>
  <w:style w:type="paragraph" w:customStyle="1" w:styleId="TableHeading">
    <w:name w:val="Table Heading"/>
    <w:basedOn w:val="BodyText"/>
    <w:next w:val="Table0"/>
    <w:rsid w:val="00F948DB"/>
    <w:pPr>
      <w:spacing w:before="60" w:after="0"/>
      <w:jc w:val="center"/>
    </w:pPr>
    <w:rPr>
      <w:rFonts w:ascii="Arial" w:hAnsi="Arial"/>
      <w:b/>
      <w:szCs w:val="20"/>
    </w:rPr>
  </w:style>
  <w:style w:type="character" w:customStyle="1" w:styleId="CommentTextChar">
    <w:name w:val="Comment Text Char"/>
    <w:link w:val="CommentText"/>
    <w:locked/>
    <w:rsid w:val="00F948DB"/>
  </w:style>
  <w:style w:type="character" w:customStyle="1" w:styleId="CommentSubjectChar">
    <w:name w:val="Comment Subject Char"/>
    <w:link w:val="CommentSubject"/>
    <w:locked/>
    <w:rsid w:val="00F948DB"/>
    <w:rPr>
      <w:b/>
      <w:bCs/>
    </w:rPr>
  </w:style>
  <w:style w:type="character" w:customStyle="1" w:styleId="Style">
    <w:name w:val="Style"/>
    <w:rsid w:val="00F948DB"/>
    <w:rPr>
      <w:rFonts w:ascii="Arial" w:hAnsi="Arial" w:cs="Times New Roman"/>
      <w:sz w:val="18"/>
    </w:rPr>
  </w:style>
  <w:style w:type="paragraph" w:customStyle="1" w:styleId="instruction">
    <w:name w:val="instruction"/>
    <w:basedOn w:val="BodyText"/>
    <w:rsid w:val="00F948DB"/>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F948DB"/>
    <w:pPr>
      <w:ind w:left="2700"/>
    </w:pPr>
  </w:style>
  <w:style w:type="paragraph" w:customStyle="1" w:styleId="bullet4level1">
    <w:name w:val="bullet4 level1"/>
    <w:basedOn w:val="bullet3level1"/>
    <w:rsid w:val="00F948DB"/>
    <w:pPr>
      <w:tabs>
        <w:tab w:val="clear" w:pos="1620"/>
        <w:tab w:val="clear" w:pos="2160"/>
        <w:tab w:val="left" w:pos="3060"/>
      </w:tabs>
      <w:ind w:left="3060"/>
    </w:pPr>
  </w:style>
  <w:style w:type="paragraph" w:styleId="EndnoteText">
    <w:name w:val="endnote text"/>
    <w:basedOn w:val="Normal"/>
    <w:link w:val="EndnoteTextChar"/>
    <w:rsid w:val="00F948DB"/>
    <w:rPr>
      <w:sz w:val="20"/>
      <w:szCs w:val="20"/>
    </w:rPr>
  </w:style>
  <w:style w:type="character" w:customStyle="1" w:styleId="EndnoteTextChar">
    <w:name w:val="Endnote Text Char"/>
    <w:basedOn w:val="DefaultParagraphFont"/>
    <w:link w:val="EndnoteText"/>
    <w:rsid w:val="00F948DB"/>
  </w:style>
  <w:style w:type="character" w:styleId="EndnoteReference">
    <w:name w:val="endnote reference"/>
    <w:rsid w:val="00F948DB"/>
    <w:rPr>
      <w:rFonts w:cs="Times New Roman"/>
      <w:vertAlign w:val="superscript"/>
    </w:rPr>
  </w:style>
  <w:style w:type="paragraph" w:customStyle="1" w:styleId="bullet4level2">
    <w:name w:val="bullet4 level2"/>
    <w:basedOn w:val="bullet4level1"/>
    <w:rsid w:val="00F948DB"/>
    <w:pPr>
      <w:numPr>
        <w:numId w:val="20"/>
      </w:numPr>
      <w:tabs>
        <w:tab w:val="clear" w:pos="720"/>
        <w:tab w:val="num" w:pos="1080"/>
        <w:tab w:val="left" w:pos="2880"/>
      </w:tabs>
      <w:ind w:left="2880"/>
    </w:pPr>
  </w:style>
  <w:style w:type="paragraph" w:customStyle="1" w:styleId="Title1">
    <w:name w:val="Title1"/>
    <w:rsid w:val="00F948DB"/>
    <w:pPr>
      <w:spacing w:before="120" w:after="240"/>
    </w:pPr>
    <w:rPr>
      <w:rFonts w:ascii="Arial" w:hAnsi="Arial" w:cs="Arial"/>
      <w:b/>
      <w:bCs/>
      <w:iCs/>
      <w:szCs w:val="28"/>
    </w:rPr>
  </w:style>
  <w:style w:type="table" w:styleId="TableGrid1">
    <w:name w:val="Table Grid 1"/>
    <w:basedOn w:val="TableNormal"/>
    <w:rsid w:val="00F948DB"/>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F948DB"/>
    <w:rPr>
      <w:iCs/>
      <w:sz w:val="24"/>
    </w:rPr>
  </w:style>
  <w:style w:type="paragraph" w:customStyle="1" w:styleId="BodyTextNumbered">
    <w:name w:val="Body Text Numbered"/>
    <w:basedOn w:val="BodyText"/>
    <w:link w:val="BodyTextNumberedChar1"/>
    <w:rsid w:val="00F948DB"/>
    <w:pPr>
      <w:ind w:left="720" w:hanging="720"/>
    </w:pPr>
    <w:rPr>
      <w:iCs/>
      <w:szCs w:val="20"/>
    </w:rPr>
  </w:style>
  <w:style w:type="character" w:customStyle="1" w:styleId="H2Char">
    <w:name w:val="H2 Char"/>
    <w:link w:val="H2"/>
    <w:locked/>
    <w:rsid w:val="00F948DB"/>
    <w:rPr>
      <w:b/>
      <w:sz w:val="24"/>
    </w:rPr>
  </w:style>
  <w:style w:type="table" w:customStyle="1" w:styleId="TableGrid10">
    <w:name w:val="Table Grid1"/>
    <w:rsid w:val="00F948DB"/>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F948DB"/>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F948DB"/>
    <w:rPr>
      <w:iCs/>
      <w:sz w:val="24"/>
    </w:rPr>
  </w:style>
  <w:style w:type="character" w:customStyle="1" w:styleId="BodyTextNumberedChar">
    <w:name w:val="Body Text Numbered Char"/>
    <w:rsid w:val="00F948DB"/>
    <w:rPr>
      <w:rFonts w:cs="Times New Roman"/>
      <w:iCs/>
      <w:sz w:val="24"/>
      <w:lang w:val="en-US" w:eastAsia="en-US" w:bidi="ar-SA"/>
    </w:rPr>
  </w:style>
  <w:style w:type="character" w:customStyle="1" w:styleId="MediumGrid11">
    <w:name w:val="Medium Grid 11"/>
    <w:rsid w:val="00F948DB"/>
    <w:rPr>
      <w:rFonts w:cs="Times New Roman"/>
      <w:color w:val="808080"/>
    </w:rPr>
  </w:style>
  <w:style w:type="character" w:styleId="Emphasis">
    <w:name w:val="Emphasis"/>
    <w:qFormat/>
    <w:rsid w:val="00F948DB"/>
    <w:rPr>
      <w:rFonts w:cs="Times New Roman"/>
      <w:i/>
      <w:iCs/>
    </w:rPr>
  </w:style>
  <w:style w:type="character" w:customStyle="1" w:styleId="H5Char">
    <w:name w:val="H5 Char"/>
    <w:link w:val="H5"/>
    <w:locked/>
    <w:rsid w:val="00F948DB"/>
    <w:rPr>
      <w:b/>
      <w:bCs/>
      <w:i/>
      <w:iCs/>
      <w:sz w:val="24"/>
      <w:szCs w:val="26"/>
    </w:rPr>
  </w:style>
  <w:style w:type="paragraph" w:styleId="Caption">
    <w:name w:val="caption"/>
    <w:basedOn w:val="Normal"/>
    <w:next w:val="Normal"/>
    <w:qFormat/>
    <w:rsid w:val="00F948DB"/>
    <w:pPr>
      <w:spacing w:after="200"/>
    </w:pPr>
    <w:rPr>
      <w:b/>
      <w:bCs/>
      <w:color w:val="4F81BD"/>
      <w:sz w:val="18"/>
      <w:szCs w:val="18"/>
    </w:rPr>
  </w:style>
  <w:style w:type="paragraph" w:styleId="PlainText">
    <w:name w:val="Plain Text"/>
    <w:basedOn w:val="Normal"/>
    <w:link w:val="PlainTextChar"/>
    <w:rsid w:val="00F948DB"/>
    <w:rPr>
      <w:rFonts w:eastAsia="Calibri"/>
    </w:rPr>
  </w:style>
  <w:style w:type="character" w:customStyle="1" w:styleId="PlainTextChar">
    <w:name w:val="Plain Text Char"/>
    <w:link w:val="PlainText"/>
    <w:rsid w:val="00F948DB"/>
    <w:rPr>
      <w:rFonts w:eastAsia="Calibri"/>
      <w:sz w:val="24"/>
      <w:szCs w:val="24"/>
    </w:rPr>
  </w:style>
  <w:style w:type="paragraph" w:customStyle="1" w:styleId="Default">
    <w:name w:val="Default"/>
    <w:rsid w:val="00F948DB"/>
    <w:pPr>
      <w:autoSpaceDE w:val="0"/>
      <w:autoSpaceDN w:val="0"/>
      <w:adjustRightInd w:val="0"/>
    </w:pPr>
    <w:rPr>
      <w:rFonts w:eastAsia="Calibri"/>
      <w:color w:val="000000"/>
      <w:sz w:val="24"/>
      <w:szCs w:val="24"/>
    </w:rPr>
  </w:style>
  <w:style w:type="numbering" w:customStyle="1" w:styleId="Style2">
    <w:name w:val="Style2"/>
    <w:rsid w:val="00F948DB"/>
    <w:pPr>
      <w:numPr>
        <w:numId w:val="21"/>
      </w:numPr>
    </w:pPr>
  </w:style>
  <w:style w:type="character" w:customStyle="1" w:styleId="Heading1CharChar">
    <w:name w:val="Heading 1 Char Char"/>
    <w:rsid w:val="00F948DB"/>
    <w:rPr>
      <w:rFonts w:ascii="Arial" w:hAnsi="Arial" w:cs="Arial"/>
      <w:b/>
      <w:bCs/>
      <w:kern w:val="32"/>
      <w:sz w:val="28"/>
      <w:szCs w:val="32"/>
      <w:lang w:val="en-US" w:eastAsia="en-US" w:bidi="ar-SA"/>
    </w:rPr>
  </w:style>
  <w:style w:type="character" w:customStyle="1" w:styleId="Heading2CharChar">
    <w:name w:val="Heading 2 Char Char"/>
    <w:rsid w:val="00F948DB"/>
    <w:rPr>
      <w:rFonts w:ascii="Arial" w:hAnsi="Arial" w:cs="Arial"/>
      <w:b/>
      <w:bCs/>
      <w:iCs/>
      <w:sz w:val="22"/>
      <w:szCs w:val="28"/>
      <w:lang w:val="en-US" w:eastAsia="en-US" w:bidi="ar-SA"/>
    </w:rPr>
  </w:style>
  <w:style w:type="paragraph" w:styleId="BodyTextIndent2">
    <w:name w:val="Body Text Indent 2"/>
    <w:basedOn w:val="Normal"/>
    <w:link w:val="BodyTextIndent2Char"/>
    <w:rsid w:val="00F948DB"/>
    <w:pPr>
      <w:spacing w:after="120" w:line="480" w:lineRule="auto"/>
      <w:ind w:left="360"/>
    </w:pPr>
    <w:rPr>
      <w:rFonts w:eastAsia="SimSun"/>
    </w:rPr>
  </w:style>
  <w:style w:type="character" w:customStyle="1" w:styleId="BodyTextIndent2Char">
    <w:name w:val="Body Text Indent 2 Char"/>
    <w:link w:val="BodyTextIndent2"/>
    <w:rsid w:val="00F948DB"/>
    <w:rPr>
      <w:rFonts w:eastAsia="SimSun"/>
      <w:sz w:val="24"/>
      <w:szCs w:val="24"/>
    </w:rPr>
  </w:style>
  <w:style w:type="paragraph" w:customStyle="1" w:styleId="InfoBlue">
    <w:name w:val="InfoBlue"/>
    <w:basedOn w:val="Normal"/>
    <w:next w:val="BodyText"/>
    <w:autoRedefine/>
    <w:rsid w:val="00F948DB"/>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F948DB"/>
    <w:pPr>
      <w:numPr>
        <w:numId w:val="3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F948DB"/>
    <w:pPr>
      <w:widowControl w:val="0"/>
      <w:jc w:val="center"/>
    </w:pPr>
    <w:rPr>
      <w:rFonts w:ascii="Arial" w:eastAsia="SimSun" w:hAnsi="Arial"/>
      <w:b/>
      <w:sz w:val="36"/>
      <w:szCs w:val="20"/>
    </w:rPr>
  </w:style>
  <w:style w:type="character" w:customStyle="1" w:styleId="TitleChar">
    <w:name w:val="Title Char"/>
    <w:link w:val="Title"/>
    <w:rsid w:val="00F948DB"/>
    <w:rPr>
      <w:rFonts w:ascii="Arial" w:eastAsia="SimSun" w:hAnsi="Arial"/>
      <w:b/>
      <w:sz w:val="36"/>
    </w:rPr>
  </w:style>
  <w:style w:type="paragraph" w:styleId="ListNumber">
    <w:name w:val="List Number"/>
    <w:basedOn w:val="Normal"/>
    <w:rsid w:val="00F948DB"/>
    <w:pPr>
      <w:numPr>
        <w:numId w:val="26"/>
      </w:numPr>
    </w:pPr>
    <w:rPr>
      <w:rFonts w:eastAsia="SimSun"/>
    </w:rPr>
  </w:style>
  <w:style w:type="paragraph" w:customStyle="1" w:styleId="Body">
    <w:name w:val="Body"/>
    <w:link w:val="BodyChar1"/>
    <w:rsid w:val="00F948DB"/>
    <w:pPr>
      <w:spacing w:after="120"/>
    </w:pPr>
    <w:rPr>
      <w:rFonts w:ascii="Arial" w:eastAsia="SimSun" w:hAnsi="Arial"/>
    </w:rPr>
  </w:style>
  <w:style w:type="paragraph" w:customStyle="1" w:styleId="ABBBullets">
    <w:name w:val="ABB Bullets"/>
    <w:basedOn w:val="Normal"/>
    <w:rsid w:val="00F948DB"/>
    <w:pPr>
      <w:tabs>
        <w:tab w:val="num" w:pos="720"/>
      </w:tabs>
      <w:ind w:left="720" w:hanging="360"/>
    </w:pPr>
    <w:rPr>
      <w:rFonts w:ascii="Arial" w:eastAsia="SimSun" w:hAnsi="Arial"/>
      <w:sz w:val="22"/>
      <w:szCs w:val="20"/>
    </w:rPr>
  </w:style>
  <w:style w:type="paragraph" w:customStyle="1" w:styleId="StyleBodyBlue">
    <w:name w:val="Style Body + Blue"/>
    <w:basedOn w:val="Body"/>
    <w:rsid w:val="00F948DB"/>
    <w:pPr>
      <w:jc w:val="both"/>
    </w:pPr>
    <w:rPr>
      <w:color w:val="0000FF"/>
      <w:sz w:val="22"/>
    </w:rPr>
  </w:style>
  <w:style w:type="paragraph" w:customStyle="1" w:styleId="TableText">
    <w:name w:val="Table Text"/>
    <w:rsid w:val="00F948DB"/>
    <w:pPr>
      <w:spacing w:before="40" w:after="40"/>
    </w:pPr>
    <w:rPr>
      <w:rFonts w:ascii="Arial" w:eastAsia="SimSun" w:hAnsi="Arial"/>
    </w:rPr>
  </w:style>
  <w:style w:type="paragraph" w:styleId="DocumentMap">
    <w:name w:val="Document Map"/>
    <w:basedOn w:val="Normal"/>
    <w:link w:val="DocumentMapChar"/>
    <w:rsid w:val="00F948DB"/>
    <w:pPr>
      <w:shd w:val="clear" w:color="auto" w:fill="000080"/>
    </w:pPr>
    <w:rPr>
      <w:rFonts w:ascii="Tahoma" w:eastAsia="SimSun" w:hAnsi="Tahoma"/>
    </w:rPr>
  </w:style>
  <w:style w:type="character" w:customStyle="1" w:styleId="DocumentMapChar">
    <w:name w:val="Document Map Char"/>
    <w:link w:val="DocumentMap"/>
    <w:rsid w:val="00F948DB"/>
    <w:rPr>
      <w:rFonts w:ascii="Tahoma" w:eastAsia="SimSun" w:hAnsi="Tahoma"/>
      <w:sz w:val="24"/>
      <w:szCs w:val="24"/>
      <w:shd w:val="clear" w:color="auto" w:fill="000080"/>
    </w:rPr>
  </w:style>
  <w:style w:type="paragraph" w:styleId="Index8">
    <w:name w:val="index 8"/>
    <w:basedOn w:val="Index1"/>
    <w:next w:val="Body"/>
    <w:autoRedefine/>
    <w:rsid w:val="00F948DB"/>
    <w:pPr>
      <w:ind w:left="1985" w:firstLine="0"/>
    </w:pPr>
    <w:rPr>
      <w:rFonts w:ascii="Arial" w:hAnsi="Arial"/>
      <w:sz w:val="22"/>
      <w:szCs w:val="20"/>
    </w:rPr>
  </w:style>
  <w:style w:type="paragraph" w:styleId="Index1">
    <w:name w:val="index 1"/>
    <w:basedOn w:val="Normal"/>
    <w:next w:val="Normal"/>
    <w:autoRedefine/>
    <w:rsid w:val="00F948DB"/>
    <w:pPr>
      <w:ind w:left="240" w:hanging="240"/>
    </w:pPr>
    <w:rPr>
      <w:rFonts w:eastAsia="SimSun"/>
    </w:rPr>
  </w:style>
  <w:style w:type="paragraph" w:customStyle="1" w:styleId="Apphead1">
    <w:name w:val="Apphead 1"/>
    <w:basedOn w:val="Heading1"/>
    <w:next w:val="Body"/>
    <w:autoRedefine/>
    <w:rsid w:val="00F948DB"/>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F948DB"/>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F948DB"/>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F948DB"/>
    <w:pPr>
      <w:tabs>
        <w:tab w:val="clear" w:pos="3024"/>
        <w:tab w:val="num" w:pos="3744"/>
      </w:tabs>
      <w:ind w:left="3744"/>
      <w:outlineLvl w:val="3"/>
    </w:pPr>
    <w:rPr>
      <w:sz w:val="23"/>
    </w:rPr>
  </w:style>
  <w:style w:type="paragraph" w:customStyle="1" w:styleId="Apphead5">
    <w:name w:val="Apphead 5"/>
    <w:basedOn w:val="Apphead4"/>
    <w:next w:val="Body"/>
    <w:rsid w:val="00F948DB"/>
    <w:pPr>
      <w:tabs>
        <w:tab w:val="clear" w:pos="3744"/>
        <w:tab w:val="num" w:pos="4464"/>
      </w:tabs>
      <w:ind w:left="4464"/>
      <w:outlineLvl w:val="4"/>
    </w:pPr>
    <w:rPr>
      <w:rFonts w:ascii="Arial" w:hAnsi="Arial"/>
      <w:kern w:val="28"/>
      <w:sz w:val="22"/>
    </w:rPr>
  </w:style>
  <w:style w:type="paragraph" w:customStyle="1" w:styleId="ListBullet1">
    <w:name w:val="List Bullet 1"/>
    <w:rsid w:val="00F948DB"/>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F948DB"/>
    <w:pPr>
      <w:keepLines/>
      <w:widowControl w:val="0"/>
      <w:numPr>
        <w:numId w:val="27"/>
      </w:numPr>
      <w:spacing w:before="120" w:line="240" w:lineRule="atLeast"/>
    </w:pPr>
    <w:rPr>
      <w:rFonts w:ascii="Arial" w:eastAsia="SimSun" w:hAnsi="Arial"/>
      <w:sz w:val="20"/>
      <w:szCs w:val="20"/>
    </w:rPr>
  </w:style>
  <w:style w:type="character" w:customStyle="1" w:styleId="TablebulletChar">
    <w:name w:val="Table bullet Char"/>
    <w:rsid w:val="00F948DB"/>
    <w:rPr>
      <w:rFonts w:ascii="Arial" w:hAnsi="Arial"/>
      <w:lang w:val="en-US" w:eastAsia="en-US" w:bidi="ar-SA"/>
    </w:rPr>
  </w:style>
  <w:style w:type="paragraph" w:customStyle="1" w:styleId="StyleBodyTextNumberedArial10pt">
    <w:name w:val="Style Body Text Numbered + Arial 10 pt"/>
    <w:basedOn w:val="Normal"/>
    <w:rsid w:val="00F948DB"/>
    <w:pPr>
      <w:spacing w:before="60" w:after="60"/>
      <w:ind w:left="720" w:hanging="720"/>
    </w:pPr>
    <w:rPr>
      <w:rFonts w:ascii="Arial" w:eastAsia="SimSun" w:hAnsi="Arial"/>
      <w:sz w:val="20"/>
    </w:rPr>
  </w:style>
  <w:style w:type="paragraph" w:styleId="ListBullet2">
    <w:name w:val="List Bullet 2"/>
    <w:basedOn w:val="Normal"/>
    <w:rsid w:val="00F948DB"/>
    <w:pPr>
      <w:numPr>
        <w:numId w:val="28"/>
      </w:numPr>
    </w:pPr>
    <w:rPr>
      <w:rFonts w:eastAsia="SimSun"/>
    </w:rPr>
  </w:style>
  <w:style w:type="paragraph" w:customStyle="1" w:styleId="StyleBodyTextIndent3ArialLeft049Firstline0">
    <w:name w:val="Style Body Text Indent 3 + Arial Left:  0.49&quot; First line:  0&quot;"/>
    <w:basedOn w:val="BodyTextIndent3"/>
    <w:rsid w:val="00F948DB"/>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F948DB"/>
    <w:pPr>
      <w:spacing w:after="120"/>
      <w:ind w:left="360"/>
    </w:pPr>
    <w:rPr>
      <w:rFonts w:eastAsia="SimSun"/>
      <w:sz w:val="16"/>
      <w:szCs w:val="16"/>
    </w:rPr>
  </w:style>
  <w:style w:type="character" w:customStyle="1" w:styleId="BodyTextIndent3Char">
    <w:name w:val="Body Text Indent 3 Char"/>
    <w:link w:val="BodyTextIndent3"/>
    <w:rsid w:val="00F948DB"/>
    <w:rPr>
      <w:rFonts w:eastAsia="SimSun"/>
      <w:sz w:val="16"/>
      <w:szCs w:val="16"/>
    </w:rPr>
  </w:style>
  <w:style w:type="paragraph" w:customStyle="1" w:styleId="Char2">
    <w:name w:val="Char2"/>
    <w:basedOn w:val="Normal"/>
    <w:rsid w:val="00F948DB"/>
    <w:pPr>
      <w:spacing w:after="160" w:line="240" w:lineRule="exact"/>
    </w:pPr>
    <w:rPr>
      <w:rFonts w:ascii="Verdana" w:eastAsia="SimSun" w:hAnsi="Verdana"/>
      <w:sz w:val="16"/>
      <w:szCs w:val="20"/>
    </w:rPr>
  </w:style>
  <w:style w:type="character" w:customStyle="1" w:styleId="TableTextChar1">
    <w:name w:val="Table Text Char1"/>
    <w:rsid w:val="00F948DB"/>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F948DB"/>
    <w:pPr>
      <w:tabs>
        <w:tab w:val="clear"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F948DB"/>
    <w:rPr>
      <w:rFonts w:ascii="Arial" w:hAnsi="Arial" w:cs="Arial"/>
      <w:i/>
      <w:lang w:val="en-US" w:eastAsia="en-US" w:bidi="ar-SA"/>
    </w:rPr>
  </w:style>
  <w:style w:type="character" w:customStyle="1" w:styleId="BodyChar">
    <w:name w:val="Body Char"/>
    <w:rsid w:val="00F948DB"/>
    <w:rPr>
      <w:rFonts w:ascii="Arial" w:hAnsi="Arial"/>
      <w:lang w:val="en-US" w:eastAsia="en-US" w:bidi="ar-SA"/>
    </w:rPr>
  </w:style>
  <w:style w:type="character" w:customStyle="1" w:styleId="ResmiSurendran">
    <w:name w:val="Resmi Surendran"/>
    <w:rsid w:val="00F948DB"/>
    <w:rPr>
      <w:rFonts w:ascii="Arial" w:hAnsi="Arial" w:cs="Arial"/>
      <w:color w:val="auto"/>
      <w:sz w:val="20"/>
      <w:szCs w:val="20"/>
    </w:rPr>
  </w:style>
  <w:style w:type="paragraph" w:styleId="ListNumber2">
    <w:name w:val="List Number 2"/>
    <w:basedOn w:val="Normal"/>
    <w:rsid w:val="00F948DB"/>
    <w:pPr>
      <w:numPr>
        <w:numId w:val="29"/>
      </w:numPr>
    </w:pPr>
    <w:rPr>
      <w:rFonts w:ascii="Arial" w:eastAsia="SimSun" w:hAnsi="Arial" w:cs="Arial"/>
      <w:sz w:val="20"/>
      <w:szCs w:val="20"/>
    </w:rPr>
  </w:style>
  <w:style w:type="paragraph" w:styleId="ListNumber3">
    <w:name w:val="List Number 3"/>
    <w:basedOn w:val="Normal"/>
    <w:rsid w:val="00F948DB"/>
    <w:pPr>
      <w:numPr>
        <w:numId w:val="30"/>
      </w:numPr>
    </w:pPr>
    <w:rPr>
      <w:rFonts w:ascii="Arial" w:eastAsia="SimSun" w:hAnsi="Arial" w:cs="Arial"/>
      <w:sz w:val="20"/>
      <w:szCs w:val="20"/>
    </w:rPr>
  </w:style>
  <w:style w:type="paragraph" w:customStyle="1" w:styleId="BodyIndent">
    <w:name w:val="Body Indent"/>
    <w:basedOn w:val="Normal"/>
    <w:next w:val="Body"/>
    <w:rsid w:val="00F948DB"/>
    <w:pPr>
      <w:spacing w:after="120"/>
      <w:ind w:left="720"/>
    </w:pPr>
    <w:rPr>
      <w:rFonts w:ascii="Arial" w:eastAsia="SimSun" w:hAnsi="Arial"/>
      <w:sz w:val="20"/>
      <w:szCs w:val="20"/>
      <w:lang w:val="en-IE"/>
    </w:rPr>
  </w:style>
  <w:style w:type="character" w:customStyle="1" w:styleId="CaptionChar">
    <w:name w:val="Caption Char"/>
    <w:rsid w:val="00F948DB"/>
    <w:rPr>
      <w:b/>
      <w:bCs/>
      <w:lang w:val="en-US" w:eastAsia="en-US" w:bidi="ar-SA"/>
    </w:rPr>
  </w:style>
  <w:style w:type="paragraph" w:customStyle="1" w:styleId="TableNumbers2">
    <w:name w:val="Table Numbers 2"/>
    <w:basedOn w:val="Normal"/>
    <w:rsid w:val="00F948DB"/>
    <w:pPr>
      <w:numPr>
        <w:numId w:val="31"/>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F948DB"/>
    <w:rPr>
      <w:rFonts w:ascii="Arial" w:hAnsi="Arial"/>
      <w:lang w:val="en-IE" w:eastAsia="en-US" w:bidi="ar-SA"/>
    </w:rPr>
  </w:style>
  <w:style w:type="paragraph" w:customStyle="1" w:styleId="ListNum">
    <w:name w:val="List Num"/>
    <w:basedOn w:val="Normal"/>
    <w:rsid w:val="00F948DB"/>
    <w:pPr>
      <w:widowControl w:val="0"/>
      <w:numPr>
        <w:numId w:val="32"/>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F948DB"/>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F948DB"/>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F948DB"/>
    <w:rPr>
      <w:rFonts w:ascii="Arial" w:hAnsi="Arial"/>
      <w:lang w:val="en-US" w:eastAsia="en-US" w:bidi="ar-SA"/>
    </w:rPr>
  </w:style>
  <w:style w:type="paragraph" w:customStyle="1" w:styleId="ProposalBody">
    <w:name w:val="Proposal Body"/>
    <w:basedOn w:val="Body"/>
    <w:rsid w:val="00F948DB"/>
    <w:pPr>
      <w:jc w:val="both"/>
    </w:pPr>
    <w:rPr>
      <w:sz w:val="22"/>
    </w:rPr>
  </w:style>
  <w:style w:type="paragraph" w:customStyle="1" w:styleId="xl24">
    <w:name w:val="xl24"/>
    <w:basedOn w:val="Normal"/>
    <w:rsid w:val="00F94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F94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948D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F94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F94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F94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F948DB"/>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948DB"/>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F948DB"/>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F948DB"/>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F948DB"/>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F948DB"/>
    <w:pPr>
      <w:spacing w:after="160" w:line="240" w:lineRule="exact"/>
    </w:pPr>
    <w:rPr>
      <w:rFonts w:ascii="Verdana" w:eastAsia="SimSun" w:hAnsi="Verdana"/>
      <w:sz w:val="16"/>
      <w:szCs w:val="20"/>
    </w:rPr>
  </w:style>
  <w:style w:type="paragraph" w:customStyle="1" w:styleId="tabletext0">
    <w:name w:val="table text"/>
    <w:basedOn w:val="Normal"/>
    <w:rsid w:val="00F948DB"/>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F948DB"/>
    <w:pPr>
      <w:spacing w:after="160" w:line="240" w:lineRule="exact"/>
    </w:pPr>
    <w:rPr>
      <w:rFonts w:ascii="Verdana" w:hAnsi="Verdana"/>
      <w:sz w:val="16"/>
      <w:szCs w:val="20"/>
    </w:rPr>
  </w:style>
  <w:style w:type="paragraph" w:customStyle="1" w:styleId="EmailStyle94">
    <w:name w:val="EmailStyle94"/>
    <w:basedOn w:val="Normal"/>
    <w:rsid w:val="00F948DB"/>
    <w:pPr>
      <w:spacing w:after="160" w:line="240" w:lineRule="exact"/>
    </w:pPr>
    <w:rPr>
      <w:rFonts w:ascii="Verdana" w:hAnsi="Verdana"/>
      <w:sz w:val="16"/>
      <w:szCs w:val="20"/>
    </w:rPr>
  </w:style>
  <w:style w:type="character" w:customStyle="1" w:styleId="BodyChar1">
    <w:name w:val="Body Char1"/>
    <w:link w:val="Body"/>
    <w:rsid w:val="00F948DB"/>
    <w:rPr>
      <w:rFonts w:ascii="Arial" w:eastAsia="SimSun" w:hAnsi="Arial"/>
    </w:rPr>
  </w:style>
  <w:style w:type="paragraph" w:styleId="TableofFigures">
    <w:name w:val="table of figures"/>
    <w:basedOn w:val="Normal"/>
    <w:next w:val="Normal"/>
    <w:rsid w:val="00F948DB"/>
    <w:rPr>
      <w:rFonts w:eastAsia="SimSun"/>
    </w:rPr>
  </w:style>
  <w:style w:type="character" w:customStyle="1" w:styleId="TOC1Char">
    <w:name w:val="TOC 1 Char"/>
    <w:link w:val="TOC1"/>
    <w:uiPriority w:val="39"/>
    <w:rsid w:val="00F948DB"/>
    <w:rPr>
      <w:b/>
      <w:bCs/>
      <w:i/>
      <w:sz w:val="24"/>
      <w:szCs w:val="24"/>
    </w:rPr>
  </w:style>
  <w:style w:type="character" w:customStyle="1" w:styleId="Style2Char">
    <w:name w:val="Style2 Char"/>
    <w:rsid w:val="00F948DB"/>
    <w:rPr>
      <w:rFonts w:ascii="Arial" w:hAnsi="Arial" w:cs="Times New Roman"/>
      <w:noProof/>
      <w:sz w:val="24"/>
      <w:szCs w:val="24"/>
    </w:rPr>
  </w:style>
  <w:style w:type="paragraph" w:customStyle="1" w:styleId="ColorfulList-Accent11">
    <w:name w:val="Colorful List - Accent 11"/>
    <w:basedOn w:val="Normal"/>
    <w:qFormat/>
    <w:rsid w:val="00F948DB"/>
    <w:pPr>
      <w:ind w:left="720"/>
      <w:contextualSpacing/>
    </w:pPr>
  </w:style>
  <w:style w:type="paragraph" w:styleId="Revision">
    <w:name w:val="Revision"/>
    <w:hidden/>
    <w:rsid w:val="00F948DB"/>
    <w:rPr>
      <w:sz w:val="24"/>
      <w:szCs w:val="24"/>
    </w:rPr>
  </w:style>
  <w:style w:type="paragraph" w:styleId="ListParagraph">
    <w:name w:val="List Paragraph"/>
    <w:basedOn w:val="Normal"/>
    <w:qFormat/>
    <w:rsid w:val="00F948DB"/>
    <w:pPr>
      <w:ind w:left="720"/>
      <w:contextualSpacing/>
    </w:pPr>
  </w:style>
  <w:style w:type="character" w:customStyle="1" w:styleId="InstructionsChar">
    <w:name w:val="Instructions Char"/>
    <w:link w:val="Instructions"/>
    <w:rsid w:val="00F948DB"/>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8297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8020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kenan.ogelman@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image" Target="media/image11.wmf"/><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16.wmf"/><Relationship Id="rId63" Type="http://schemas.openxmlformats.org/officeDocument/2006/relationships/oleObject" Target="embeddings/oleObject28.bin"/><Relationship Id="rId68" Type="http://schemas.openxmlformats.org/officeDocument/2006/relationships/oleObject" Target="embeddings/oleObject32.bin"/><Relationship Id="rId76" Type="http://schemas.openxmlformats.org/officeDocument/2006/relationships/oleObject" Target="embeddings/oleObject37.bin"/><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oleObject" Target="embeddings/oleObject17.bin"/><Relationship Id="rId53" Type="http://schemas.openxmlformats.org/officeDocument/2006/relationships/image" Target="media/image15.wmf"/><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oleObject" Target="embeddings/oleObject36.bin"/><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oleObject" Target="embeddings/oleObject26.bin"/><Relationship Id="rId82"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6.bin"/><Relationship Id="rId52" Type="http://schemas.openxmlformats.org/officeDocument/2006/relationships/oleObject" Target="embeddings/oleObject21.bin"/><Relationship Id="rId60" Type="http://schemas.openxmlformats.org/officeDocument/2006/relationships/image" Target="media/image18.wmf"/><Relationship Id="rId65" Type="http://schemas.openxmlformats.org/officeDocument/2006/relationships/oleObject" Target="embeddings/oleObject29.bin"/><Relationship Id="rId73" Type="http://schemas.openxmlformats.org/officeDocument/2006/relationships/image" Target="media/image21.wmf"/><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image" Target="media/image19.wmf"/><Relationship Id="rId69" Type="http://schemas.openxmlformats.org/officeDocument/2006/relationships/oleObject" Target="embeddings/oleObject33.bin"/><Relationship Id="rId77" Type="http://schemas.openxmlformats.org/officeDocument/2006/relationships/header" Target="header1.xml"/><Relationship Id="rId8" Type="http://schemas.openxmlformats.org/officeDocument/2006/relationships/hyperlink" Target="http://www.ercot.com/mktrules/issues/OBDRR011" TargetMode="External"/><Relationship Id="rId51" Type="http://schemas.openxmlformats.org/officeDocument/2006/relationships/image" Target="media/image14.wmf"/><Relationship Id="rId72" Type="http://schemas.openxmlformats.org/officeDocument/2006/relationships/oleObject" Target="embeddings/oleObject35.bin"/><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image" Target="media/image12.wmf"/><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image" Target="media/image3.wmf"/><Relationship Id="rId41" Type="http://schemas.openxmlformats.org/officeDocument/2006/relationships/oleObject" Target="embeddings/oleObject14.bin"/><Relationship Id="rId54" Type="http://schemas.openxmlformats.org/officeDocument/2006/relationships/oleObject" Target="embeddings/oleObject22.bin"/><Relationship Id="rId62" Type="http://schemas.openxmlformats.org/officeDocument/2006/relationships/oleObject" Target="embeddings/oleObject27.bin"/><Relationship Id="rId70" Type="http://schemas.openxmlformats.org/officeDocument/2006/relationships/image" Target="media/image20.wmf"/><Relationship Id="rId75" Type="http://schemas.openxmlformats.org/officeDocument/2006/relationships/image" Target="media/image22.w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image" Target="media/image13.wmf"/><Relationship Id="rId57" Type="http://schemas.openxmlformats.org/officeDocument/2006/relationships/image" Target="media/image1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CAE68-7C77-4D9A-90EB-B7DAB653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2979</Words>
  <Characters>21432</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24363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19</cp:revision>
  <cp:lastPrinted>2001-06-20T17:28:00Z</cp:lastPrinted>
  <dcterms:created xsi:type="dcterms:W3CDTF">2019-01-18T21:30:00Z</dcterms:created>
  <dcterms:modified xsi:type="dcterms:W3CDTF">2019-01-22T20:58:00Z</dcterms:modified>
</cp:coreProperties>
</file>